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customXmlInsRangeStart w:id="0" w:author="Peter Arbogast" w:date="2019-06-13T16:41:00Z"/>
    <w:sdt>
      <w:sdtPr>
        <w:id w:val="439041317"/>
        <w:docPartObj>
          <w:docPartGallery w:val="Table of Contents"/>
          <w:docPartUnique/>
        </w:docPartObj>
      </w:sdtPr>
      <w:sdtEndPr>
        <w:rPr>
          <w:rFonts w:asciiTheme="minorHAnsi" w:eastAsiaTheme="minorHAnsi" w:hAnsiTheme="minorHAnsi" w:cstheme="minorBidi"/>
          <w:b/>
          <w:bCs/>
          <w:noProof/>
          <w:color w:val="auto"/>
          <w:sz w:val="22"/>
          <w:szCs w:val="22"/>
        </w:rPr>
      </w:sdtEndPr>
      <w:sdtContent>
        <w:customXmlInsRangeEnd w:id="0"/>
        <w:p w14:paraId="7ABD8BFB" w14:textId="46750545" w:rsidR="003B6CAA" w:rsidRDefault="003B6CAA">
          <w:pPr>
            <w:pStyle w:val="TOCHeading"/>
            <w:rPr>
              <w:ins w:id="1" w:author="Peter Arbogast" w:date="2019-06-13T16:41:00Z"/>
            </w:rPr>
          </w:pPr>
          <w:ins w:id="2" w:author="Peter Arbogast" w:date="2019-06-13T16:41:00Z">
            <w:r>
              <w:t>Table of Contents</w:t>
            </w:r>
          </w:ins>
        </w:p>
        <w:p w14:paraId="0002677B" w14:textId="197CE6D1" w:rsidR="003B6CAA" w:rsidRDefault="003B6CAA">
          <w:pPr>
            <w:pStyle w:val="TOC1"/>
            <w:tabs>
              <w:tab w:val="left" w:pos="440"/>
              <w:tab w:val="right" w:leader="dot" w:pos="9350"/>
            </w:tabs>
            <w:rPr>
              <w:ins w:id="3" w:author="Peter Arbogast" w:date="2019-06-13T16:45:00Z"/>
              <w:rFonts w:eastAsiaTheme="minorEastAsia"/>
              <w:noProof/>
              <w:lang w:val="de-DE" w:eastAsia="de-DE"/>
            </w:rPr>
          </w:pPr>
          <w:ins w:id="4" w:author="Peter Arbogast" w:date="2019-06-13T16:41:00Z">
            <w:r>
              <w:fldChar w:fldCharType="begin"/>
            </w:r>
            <w:r>
              <w:instrText xml:space="preserve"> TOC \o "1-3" \h \z \u </w:instrText>
            </w:r>
            <w:r>
              <w:fldChar w:fldCharType="separate"/>
            </w:r>
          </w:ins>
          <w:bookmarkStart w:id="5" w:name="_GoBack"/>
          <w:bookmarkEnd w:id="5"/>
          <w:ins w:id="6"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"_Toc11336878"</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1.</w:t>
            </w:r>
            <w:r>
              <w:rPr>
                <w:rFonts w:eastAsiaTheme="minorEastAsia"/>
                <w:noProof/>
                <w:lang w:val="de-DE" w:eastAsia="de-DE"/>
              </w:rPr>
              <w:tab/>
            </w:r>
            <w:r w:rsidRPr="00D30A52">
              <w:rPr>
                <w:rStyle w:val="Hyperlink"/>
                <w:noProof/>
              </w:rPr>
              <w:t>Old Connector</w:t>
            </w:r>
            <w:r>
              <w:rPr>
                <w:noProof/>
                <w:webHidden/>
              </w:rPr>
              <w:tab/>
            </w:r>
            <w:r>
              <w:rPr>
                <w:noProof/>
                <w:webHidden/>
              </w:rPr>
              <w:fldChar w:fldCharType="begin"/>
            </w:r>
            <w:r>
              <w:rPr>
                <w:noProof/>
                <w:webHidden/>
              </w:rPr>
              <w:instrText xml:space="preserve"> PAGEREF _Toc11336878 \h </w:instrText>
            </w:r>
            <w:r>
              <w:rPr>
                <w:noProof/>
                <w:webHidden/>
              </w:rPr>
            </w:r>
          </w:ins>
          <w:r>
            <w:rPr>
              <w:noProof/>
              <w:webHidden/>
            </w:rPr>
            <w:fldChar w:fldCharType="separate"/>
          </w:r>
          <w:ins w:id="7" w:author="Peter Arbogast" w:date="2019-06-13T16:45:00Z">
            <w:r>
              <w:rPr>
                <w:noProof/>
                <w:webHidden/>
              </w:rPr>
              <w:t>4</w:t>
            </w:r>
            <w:r>
              <w:rPr>
                <w:noProof/>
                <w:webHidden/>
              </w:rPr>
              <w:fldChar w:fldCharType="end"/>
            </w:r>
            <w:r w:rsidRPr="00D30A52">
              <w:rPr>
                <w:rStyle w:val="Hyperlink"/>
                <w:noProof/>
              </w:rPr>
              <w:fldChar w:fldCharType="end"/>
            </w:r>
          </w:ins>
        </w:p>
        <w:p w14:paraId="7748782D" w14:textId="76F4E2AE" w:rsidR="003B6CAA" w:rsidRDefault="003B6CAA">
          <w:pPr>
            <w:pStyle w:val="TOC1"/>
            <w:tabs>
              <w:tab w:val="left" w:pos="440"/>
              <w:tab w:val="right" w:leader="dot" w:pos="9350"/>
            </w:tabs>
            <w:rPr>
              <w:ins w:id="8" w:author="Peter Arbogast" w:date="2019-06-13T16:45:00Z"/>
              <w:rFonts w:eastAsiaTheme="minorEastAsia"/>
              <w:noProof/>
              <w:lang w:val="de-DE" w:eastAsia="de-DE"/>
            </w:rPr>
          </w:pPr>
          <w:ins w:id="9"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"_Toc11336879"</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2.</w:t>
            </w:r>
            <w:r>
              <w:rPr>
                <w:rFonts w:eastAsiaTheme="minorEastAsia"/>
                <w:noProof/>
                <w:lang w:val="de-DE" w:eastAsia="de-DE"/>
              </w:rPr>
              <w:tab/>
            </w:r>
            <w:r w:rsidRPr="00D30A52">
              <w:rPr>
                <w:rStyle w:val="Hyperlink"/>
                <w:noProof/>
              </w:rPr>
              <w:t>Neuer Connector</w:t>
            </w:r>
            <w:r>
              <w:rPr>
                <w:noProof/>
                <w:webHidden/>
              </w:rPr>
              <w:tab/>
            </w:r>
            <w:r>
              <w:rPr>
                <w:noProof/>
                <w:webHidden/>
              </w:rPr>
              <w:fldChar w:fldCharType="begin"/>
            </w:r>
            <w:r>
              <w:rPr>
                <w:noProof/>
                <w:webHidden/>
              </w:rPr>
              <w:instrText xml:space="preserve"> PAGEREF _Toc11336879 \h </w:instrText>
            </w:r>
            <w:r>
              <w:rPr>
                <w:noProof/>
                <w:webHidden/>
              </w:rPr>
            </w:r>
          </w:ins>
          <w:r>
            <w:rPr>
              <w:noProof/>
              <w:webHidden/>
            </w:rPr>
            <w:fldChar w:fldCharType="separate"/>
          </w:r>
          <w:ins w:id="10" w:author="Peter Arbogast" w:date="2019-06-13T16:45:00Z">
            <w:r>
              <w:rPr>
                <w:noProof/>
                <w:webHidden/>
              </w:rPr>
              <w:t>5</w:t>
            </w:r>
            <w:r>
              <w:rPr>
                <w:noProof/>
                <w:webHidden/>
              </w:rPr>
              <w:fldChar w:fldCharType="end"/>
            </w:r>
            <w:r w:rsidRPr="00D30A52">
              <w:rPr>
                <w:rStyle w:val="Hyperlink"/>
                <w:noProof/>
              </w:rPr>
              <w:fldChar w:fldCharType="end"/>
            </w:r>
          </w:ins>
        </w:p>
        <w:p w14:paraId="323753C8" w14:textId="2C9F0DDA" w:rsidR="003B6CAA" w:rsidRDefault="003B6CAA">
          <w:pPr>
            <w:pStyle w:val="TOC2"/>
            <w:tabs>
              <w:tab w:val="left" w:pos="880"/>
              <w:tab w:val="right" w:leader="dot" w:pos="9350"/>
            </w:tabs>
            <w:rPr>
              <w:ins w:id="11" w:author="Peter Arbogast" w:date="2019-06-13T16:45:00Z"/>
              <w:rFonts w:eastAsiaTheme="minorEastAsia"/>
              <w:noProof/>
              <w:lang w:val="de-DE" w:eastAsia="de-DE"/>
            </w:rPr>
          </w:pPr>
          <w:ins w:id="12"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"_Toc11336880"</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2.1.</w:t>
            </w:r>
            <w:r>
              <w:rPr>
                <w:rFonts w:eastAsiaTheme="minorEastAsia"/>
                <w:noProof/>
                <w:lang w:val="de-DE" w:eastAsia="de-DE"/>
              </w:rPr>
              <w:tab/>
            </w:r>
            <w:r w:rsidRPr="00D30A52">
              <w:rPr>
                <w:rStyle w:val="Hyperlink"/>
                <w:noProof/>
              </w:rPr>
              <w:t>400_rayventory_devices</w:t>
            </w:r>
            <w:r>
              <w:rPr>
                <w:noProof/>
                <w:webHidden/>
              </w:rPr>
              <w:tab/>
            </w:r>
            <w:r>
              <w:rPr>
                <w:noProof/>
                <w:webHidden/>
              </w:rPr>
              <w:fldChar w:fldCharType="begin"/>
            </w:r>
            <w:r>
              <w:rPr>
                <w:noProof/>
                <w:webHidden/>
              </w:rPr>
              <w:instrText xml:space="preserve"> PAGEREF _Toc11336880 \h </w:instrText>
            </w:r>
            <w:r>
              <w:rPr>
                <w:noProof/>
                <w:webHidden/>
              </w:rPr>
            </w:r>
          </w:ins>
          <w:r>
            <w:rPr>
              <w:noProof/>
              <w:webHidden/>
            </w:rPr>
            <w:fldChar w:fldCharType="separate"/>
          </w:r>
          <w:ins w:id="13" w:author="Peter Arbogast" w:date="2019-06-13T16:45:00Z">
            <w:r>
              <w:rPr>
                <w:noProof/>
                <w:webHidden/>
              </w:rPr>
              <w:t>5</w:t>
            </w:r>
            <w:r>
              <w:rPr>
                <w:noProof/>
                <w:webHidden/>
              </w:rPr>
              <w:fldChar w:fldCharType="end"/>
            </w:r>
            <w:r w:rsidRPr="00D30A52">
              <w:rPr>
                <w:rStyle w:val="Hyperlink"/>
                <w:noProof/>
              </w:rPr>
              <w:fldChar w:fldCharType="end"/>
            </w:r>
          </w:ins>
        </w:p>
        <w:p w14:paraId="0F95E39F" w14:textId="06BC96B3" w:rsidR="003B6CAA" w:rsidRDefault="003B6CAA">
          <w:pPr>
            <w:pStyle w:val="TOC2"/>
            <w:tabs>
              <w:tab w:val="left" w:pos="880"/>
              <w:tab w:val="right" w:leader="dot" w:pos="9350"/>
            </w:tabs>
            <w:rPr>
              <w:ins w:id="14" w:author="Peter Arbogast" w:date="2019-06-13T16:45:00Z"/>
              <w:rFonts w:eastAsiaTheme="minorEastAsia"/>
              <w:noProof/>
              <w:lang w:val="de-DE" w:eastAsia="de-DE"/>
            </w:rPr>
          </w:pPr>
          <w:ins w:id="15"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"_Toc11336881"</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2.2.</w:t>
            </w:r>
            <w:r>
              <w:rPr>
                <w:rFonts w:eastAsiaTheme="minorEastAsia"/>
                <w:noProof/>
                <w:lang w:val="de-DE" w:eastAsia="de-DE"/>
              </w:rPr>
              <w:tab/>
            </w:r>
            <w:r w:rsidRPr="00D30A52">
              <w:rPr>
                <w:rStyle w:val="Hyperlink"/>
                <w:noProof/>
              </w:rPr>
              <w:t>400_rayventory_devices_chassis</w:t>
            </w:r>
            <w:r>
              <w:rPr>
                <w:noProof/>
                <w:webHidden/>
              </w:rPr>
              <w:tab/>
            </w:r>
            <w:r>
              <w:rPr>
                <w:noProof/>
                <w:webHidden/>
              </w:rPr>
              <w:fldChar w:fldCharType="begin"/>
            </w:r>
            <w:r>
              <w:rPr>
                <w:noProof/>
                <w:webHidden/>
              </w:rPr>
              <w:instrText xml:space="preserve"> PAGEREF _Toc11336881 \h </w:instrText>
            </w:r>
            <w:r>
              <w:rPr>
                <w:noProof/>
                <w:webHidden/>
              </w:rPr>
            </w:r>
          </w:ins>
          <w:r>
            <w:rPr>
              <w:noProof/>
              <w:webHidden/>
            </w:rPr>
            <w:fldChar w:fldCharType="separate"/>
          </w:r>
          <w:ins w:id="16" w:author="Peter Arbogast" w:date="2019-06-13T16:45:00Z">
            <w:r>
              <w:rPr>
                <w:noProof/>
                <w:webHidden/>
              </w:rPr>
              <w:t>6</w:t>
            </w:r>
            <w:r>
              <w:rPr>
                <w:noProof/>
                <w:webHidden/>
              </w:rPr>
              <w:fldChar w:fldCharType="end"/>
            </w:r>
            <w:r w:rsidRPr="00D30A52">
              <w:rPr>
                <w:rStyle w:val="Hyperlink"/>
                <w:noProof/>
              </w:rPr>
              <w:fldChar w:fldCharType="end"/>
            </w:r>
          </w:ins>
        </w:p>
        <w:p w14:paraId="0449F493" w14:textId="1E693486" w:rsidR="003B6CAA" w:rsidRDefault="003B6CAA">
          <w:pPr>
            <w:pStyle w:val="TOC2"/>
            <w:tabs>
              <w:tab w:val="left" w:pos="880"/>
              <w:tab w:val="right" w:leader="dot" w:pos="9350"/>
            </w:tabs>
            <w:rPr>
              <w:ins w:id="17" w:author="Peter Arbogast" w:date="2019-06-13T16:45:00Z"/>
              <w:rFonts w:eastAsiaTheme="minorEastAsia"/>
              <w:noProof/>
              <w:lang w:val="de-DE" w:eastAsia="de-DE"/>
            </w:rPr>
          </w:pPr>
          <w:ins w:id="18"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"_Toc11336882"</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2.3.</w:t>
            </w:r>
            <w:r>
              <w:rPr>
                <w:rFonts w:eastAsiaTheme="minorEastAsia"/>
                <w:noProof/>
                <w:lang w:val="de-DE" w:eastAsia="de-DE"/>
              </w:rPr>
              <w:tab/>
            </w:r>
            <w:r w:rsidRPr="00D30A52">
              <w:rPr>
                <w:rStyle w:val="Hyperlink"/>
                <w:noProof/>
              </w:rPr>
              <w:t>499_rayventory_devices_relations</w:t>
            </w:r>
            <w:r>
              <w:rPr>
                <w:noProof/>
                <w:webHidden/>
              </w:rPr>
              <w:tab/>
            </w:r>
            <w:r>
              <w:rPr>
                <w:noProof/>
                <w:webHidden/>
              </w:rPr>
              <w:fldChar w:fldCharType="begin"/>
            </w:r>
            <w:r>
              <w:rPr>
                <w:noProof/>
                <w:webHidden/>
              </w:rPr>
              <w:instrText xml:space="preserve"> PAGEREF _Toc11336882 \h </w:instrText>
            </w:r>
            <w:r>
              <w:rPr>
                <w:noProof/>
                <w:webHidden/>
              </w:rPr>
            </w:r>
          </w:ins>
          <w:r>
            <w:rPr>
              <w:noProof/>
              <w:webHidden/>
            </w:rPr>
            <w:fldChar w:fldCharType="separate"/>
          </w:r>
          <w:ins w:id="19" w:author="Peter Arbogast" w:date="2019-06-13T16:45:00Z">
            <w:r>
              <w:rPr>
                <w:noProof/>
                <w:webHidden/>
              </w:rPr>
              <w:t>6</w:t>
            </w:r>
            <w:r>
              <w:rPr>
                <w:noProof/>
                <w:webHidden/>
              </w:rPr>
              <w:fldChar w:fldCharType="end"/>
            </w:r>
            <w:r w:rsidRPr="00D30A52">
              <w:rPr>
                <w:rStyle w:val="Hyperlink"/>
                <w:noProof/>
              </w:rPr>
              <w:fldChar w:fldCharType="end"/>
            </w:r>
          </w:ins>
        </w:p>
        <w:p w14:paraId="24386C84" w14:textId="2AADD8AA" w:rsidR="003B6CAA" w:rsidRDefault="003B6CAA">
          <w:pPr>
            <w:pStyle w:val="TOC2"/>
            <w:tabs>
              <w:tab w:val="left" w:pos="880"/>
              <w:tab w:val="right" w:leader="dot" w:pos="9350"/>
            </w:tabs>
            <w:rPr>
              <w:ins w:id="20" w:author="Peter Arbogast" w:date="2019-06-13T16:45:00Z"/>
              <w:rFonts w:eastAsiaTheme="minorEastAsia"/>
              <w:noProof/>
              <w:lang w:val="de-DE" w:eastAsia="de-DE"/>
            </w:rPr>
          </w:pPr>
          <w:ins w:id="21"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"_Toc11336883"</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2.4.</w:t>
            </w:r>
            <w:r>
              <w:rPr>
                <w:rFonts w:eastAsiaTheme="minorEastAsia"/>
                <w:noProof/>
                <w:lang w:val="de-DE" w:eastAsia="de-DE"/>
              </w:rPr>
              <w:tab/>
            </w:r>
            <w:r w:rsidRPr="00D30A52">
              <w:rPr>
                <w:rStyle w:val="Hyperlink"/>
                <w:noProof/>
              </w:rPr>
              <w:t>500_rayventory_inv_raw_arp</w:t>
            </w:r>
            <w:r>
              <w:rPr>
                <w:noProof/>
                <w:webHidden/>
              </w:rPr>
              <w:tab/>
            </w:r>
            <w:r>
              <w:rPr>
                <w:noProof/>
                <w:webHidden/>
              </w:rPr>
              <w:fldChar w:fldCharType="begin"/>
            </w:r>
            <w:r>
              <w:rPr>
                <w:noProof/>
                <w:webHidden/>
              </w:rPr>
              <w:instrText xml:space="preserve"> PAGEREF _Toc11336883 \h </w:instrText>
            </w:r>
            <w:r>
              <w:rPr>
                <w:noProof/>
                <w:webHidden/>
              </w:rPr>
            </w:r>
          </w:ins>
          <w:r>
            <w:rPr>
              <w:noProof/>
              <w:webHidden/>
            </w:rPr>
            <w:fldChar w:fldCharType="separate"/>
          </w:r>
          <w:ins w:id="22" w:author="Peter Arbogast" w:date="2019-06-13T16:45:00Z">
            <w:r>
              <w:rPr>
                <w:noProof/>
                <w:webHidden/>
              </w:rPr>
              <w:t>6</w:t>
            </w:r>
            <w:r>
              <w:rPr>
                <w:noProof/>
                <w:webHidden/>
              </w:rPr>
              <w:fldChar w:fldCharType="end"/>
            </w:r>
            <w:r w:rsidRPr="00D30A52">
              <w:rPr>
                <w:rStyle w:val="Hyperlink"/>
                <w:noProof/>
              </w:rPr>
              <w:fldChar w:fldCharType="end"/>
            </w:r>
          </w:ins>
        </w:p>
        <w:p w14:paraId="23A7D7E0" w14:textId="79D7F930" w:rsidR="003B6CAA" w:rsidRDefault="003B6CAA">
          <w:pPr>
            <w:pStyle w:val="TOC2"/>
            <w:tabs>
              <w:tab w:val="left" w:pos="880"/>
              <w:tab w:val="right" w:leader="dot" w:pos="9350"/>
            </w:tabs>
            <w:rPr>
              <w:ins w:id="23" w:author="Peter Arbogast" w:date="2019-06-13T16:45:00Z"/>
              <w:rFonts w:eastAsiaTheme="minorEastAsia"/>
              <w:noProof/>
              <w:lang w:val="de-DE" w:eastAsia="de-DE"/>
            </w:rPr>
          </w:pPr>
          <w:ins w:id="24"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"_Toc11336884"</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2.5.</w:t>
            </w:r>
            <w:r>
              <w:rPr>
                <w:rFonts w:eastAsiaTheme="minorEastAsia"/>
                <w:noProof/>
                <w:lang w:val="de-DE" w:eastAsia="de-DE"/>
              </w:rPr>
              <w:tab/>
            </w:r>
            <w:r w:rsidRPr="00D30A52">
              <w:rPr>
                <w:rStyle w:val="Hyperlink"/>
                <w:noProof/>
              </w:rPr>
              <w:t>500_rayventory_inv_raw_file</w:t>
            </w:r>
            <w:r>
              <w:rPr>
                <w:noProof/>
                <w:webHidden/>
              </w:rPr>
              <w:tab/>
            </w:r>
            <w:r>
              <w:rPr>
                <w:noProof/>
                <w:webHidden/>
              </w:rPr>
              <w:fldChar w:fldCharType="begin"/>
            </w:r>
            <w:r>
              <w:rPr>
                <w:noProof/>
                <w:webHidden/>
              </w:rPr>
              <w:instrText xml:space="preserve"> PAGEREF _Toc11336884 \h </w:instrText>
            </w:r>
            <w:r>
              <w:rPr>
                <w:noProof/>
                <w:webHidden/>
              </w:rPr>
            </w:r>
          </w:ins>
          <w:r>
            <w:rPr>
              <w:noProof/>
              <w:webHidden/>
            </w:rPr>
            <w:fldChar w:fldCharType="separate"/>
          </w:r>
          <w:ins w:id="25" w:author="Peter Arbogast" w:date="2019-06-13T16:45:00Z">
            <w:r>
              <w:rPr>
                <w:noProof/>
                <w:webHidden/>
              </w:rPr>
              <w:t>6</w:t>
            </w:r>
            <w:r>
              <w:rPr>
                <w:noProof/>
                <w:webHidden/>
              </w:rPr>
              <w:fldChar w:fldCharType="end"/>
            </w:r>
            <w:r w:rsidRPr="00D30A52">
              <w:rPr>
                <w:rStyle w:val="Hyperlink"/>
                <w:noProof/>
              </w:rPr>
              <w:fldChar w:fldCharType="end"/>
            </w:r>
          </w:ins>
        </w:p>
        <w:p w14:paraId="791170A2" w14:textId="3822EF77" w:rsidR="003B6CAA" w:rsidRDefault="003B6CAA">
          <w:pPr>
            <w:pStyle w:val="TOC2"/>
            <w:tabs>
              <w:tab w:val="left" w:pos="880"/>
              <w:tab w:val="right" w:leader="dot" w:pos="9350"/>
            </w:tabs>
            <w:rPr>
              <w:ins w:id="26" w:author="Peter Arbogast" w:date="2019-06-13T16:45:00Z"/>
              <w:rFonts w:eastAsiaTheme="minorEastAsia"/>
              <w:noProof/>
              <w:lang w:val="de-DE" w:eastAsia="de-DE"/>
            </w:rPr>
          </w:pPr>
          <w:ins w:id="27"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"_Toc11336885"</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2.6.</w:t>
            </w:r>
            <w:r>
              <w:rPr>
                <w:rFonts w:eastAsiaTheme="minorEastAsia"/>
                <w:noProof/>
                <w:lang w:val="de-DE" w:eastAsia="de-DE"/>
              </w:rPr>
              <w:tab/>
            </w:r>
            <w:r w:rsidRPr="00D30A52">
              <w:rPr>
                <w:rStyle w:val="Hyperlink"/>
                <w:noProof/>
              </w:rPr>
              <w:t>500_rayventory_inv_raw_generic</w:t>
            </w:r>
            <w:r>
              <w:rPr>
                <w:noProof/>
                <w:webHidden/>
              </w:rPr>
              <w:tab/>
            </w:r>
            <w:r>
              <w:rPr>
                <w:noProof/>
                <w:webHidden/>
              </w:rPr>
              <w:fldChar w:fldCharType="begin"/>
            </w:r>
            <w:r>
              <w:rPr>
                <w:noProof/>
                <w:webHidden/>
              </w:rPr>
              <w:instrText xml:space="preserve"> PAGEREF _Toc11336885 \h </w:instrText>
            </w:r>
            <w:r>
              <w:rPr>
                <w:noProof/>
                <w:webHidden/>
              </w:rPr>
            </w:r>
          </w:ins>
          <w:r>
            <w:rPr>
              <w:noProof/>
              <w:webHidden/>
            </w:rPr>
            <w:fldChar w:fldCharType="separate"/>
          </w:r>
          <w:ins w:id="28" w:author="Peter Arbogast" w:date="2019-06-13T16:45:00Z">
            <w:r>
              <w:rPr>
                <w:noProof/>
                <w:webHidden/>
              </w:rPr>
              <w:t>7</w:t>
            </w:r>
            <w:r>
              <w:rPr>
                <w:noProof/>
                <w:webHidden/>
              </w:rPr>
              <w:fldChar w:fldCharType="end"/>
            </w:r>
            <w:r w:rsidRPr="00D30A52">
              <w:rPr>
                <w:rStyle w:val="Hyperlink"/>
                <w:noProof/>
              </w:rPr>
              <w:fldChar w:fldCharType="end"/>
            </w:r>
          </w:ins>
        </w:p>
        <w:p w14:paraId="2D1AE2E6" w14:textId="535B3A89" w:rsidR="003B6CAA" w:rsidRDefault="003B6CAA">
          <w:pPr>
            <w:pStyle w:val="TOC2"/>
            <w:tabs>
              <w:tab w:val="left" w:pos="880"/>
              <w:tab w:val="right" w:leader="dot" w:pos="9350"/>
            </w:tabs>
            <w:rPr>
              <w:ins w:id="29" w:author="Peter Arbogast" w:date="2019-06-13T16:45:00Z"/>
              <w:rFonts w:eastAsiaTheme="minorEastAsia"/>
              <w:noProof/>
              <w:lang w:val="de-DE" w:eastAsia="de-DE"/>
            </w:rPr>
          </w:pPr>
          <w:ins w:id="30"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"_Toc11336886"</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2.7.</w:t>
            </w:r>
            <w:r>
              <w:rPr>
                <w:rFonts w:eastAsiaTheme="minorEastAsia"/>
                <w:noProof/>
                <w:lang w:val="de-DE" w:eastAsia="de-DE"/>
              </w:rPr>
              <w:tab/>
            </w:r>
            <w:r w:rsidRPr="00D30A52">
              <w:rPr>
                <w:rStyle w:val="Hyperlink"/>
                <w:noProof/>
              </w:rPr>
              <w:t>500_rayventory_inv_raw_msi</w:t>
            </w:r>
            <w:r>
              <w:rPr>
                <w:noProof/>
                <w:webHidden/>
              </w:rPr>
              <w:tab/>
            </w:r>
            <w:r>
              <w:rPr>
                <w:noProof/>
                <w:webHidden/>
              </w:rPr>
              <w:fldChar w:fldCharType="begin"/>
            </w:r>
            <w:r>
              <w:rPr>
                <w:noProof/>
                <w:webHidden/>
              </w:rPr>
              <w:instrText xml:space="preserve"> PAGEREF _Toc11336886 \h </w:instrText>
            </w:r>
            <w:r>
              <w:rPr>
                <w:noProof/>
                <w:webHidden/>
              </w:rPr>
            </w:r>
          </w:ins>
          <w:r>
            <w:rPr>
              <w:noProof/>
              <w:webHidden/>
            </w:rPr>
            <w:fldChar w:fldCharType="separate"/>
          </w:r>
          <w:ins w:id="31" w:author="Peter Arbogast" w:date="2019-06-13T16:45:00Z">
            <w:r>
              <w:rPr>
                <w:noProof/>
                <w:webHidden/>
              </w:rPr>
              <w:t>7</w:t>
            </w:r>
            <w:r>
              <w:rPr>
                <w:noProof/>
                <w:webHidden/>
              </w:rPr>
              <w:fldChar w:fldCharType="end"/>
            </w:r>
            <w:r w:rsidRPr="00D30A52">
              <w:rPr>
                <w:rStyle w:val="Hyperlink"/>
                <w:noProof/>
              </w:rPr>
              <w:fldChar w:fldCharType="end"/>
            </w:r>
          </w:ins>
        </w:p>
        <w:p w14:paraId="7B7F68B1" w14:textId="5EE9B2E1" w:rsidR="003B6CAA" w:rsidRDefault="003B6CAA">
          <w:pPr>
            <w:pStyle w:val="TOC1"/>
            <w:tabs>
              <w:tab w:val="left" w:pos="440"/>
              <w:tab w:val="right" w:leader="dot" w:pos="9350"/>
            </w:tabs>
            <w:rPr>
              <w:ins w:id="32" w:author="Peter Arbogast" w:date="2019-06-13T16:45:00Z"/>
              <w:rFonts w:eastAsiaTheme="minorEastAsia"/>
              <w:noProof/>
              <w:lang w:val="de-DE" w:eastAsia="de-DE"/>
            </w:rPr>
          </w:pPr>
          <w:ins w:id="33"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"_Toc11336887"</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3.</w:t>
            </w:r>
            <w:r>
              <w:rPr>
                <w:rFonts w:eastAsiaTheme="minorEastAsia"/>
                <w:noProof/>
                <w:lang w:val="de-DE" w:eastAsia="de-DE"/>
              </w:rPr>
              <w:tab/>
            </w:r>
            <w:r w:rsidRPr="00D30A52">
              <w:rPr>
                <w:rStyle w:val="Hyperlink"/>
                <w:noProof/>
              </w:rPr>
              <w:t>SQL Statements</w:t>
            </w:r>
            <w:r>
              <w:rPr>
                <w:noProof/>
                <w:webHidden/>
              </w:rPr>
              <w:tab/>
            </w:r>
            <w:r>
              <w:rPr>
                <w:noProof/>
                <w:webHidden/>
              </w:rPr>
              <w:fldChar w:fldCharType="begin"/>
            </w:r>
            <w:r>
              <w:rPr>
                <w:noProof/>
                <w:webHidden/>
              </w:rPr>
              <w:instrText xml:space="preserve"> PAGEREF _Toc11336887 \h </w:instrText>
            </w:r>
            <w:r>
              <w:rPr>
                <w:noProof/>
                <w:webHidden/>
              </w:rPr>
            </w:r>
          </w:ins>
          <w:r>
            <w:rPr>
              <w:noProof/>
              <w:webHidden/>
            </w:rPr>
            <w:fldChar w:fldCharType="separate"/>
          </w:r>
          <w:ins w:id="34" w:author="Peter Arbogast" w:date="2019-06-13T16:45:00Z">
            <w:r>
              <w:rPr>
                <w:noProof/>
                <w:webHidden/>
              </w:rPr>
              <w:t>7</w:t>
            </w:r>
            <w:r>
              <w:rPr>
                <w:noProof/>
                <w:webHidden/>
              </w:rPr>
              <w:fldChar w:fldCharType="end"/>
            </w:r>
            <w:r w:rsidRPr="00D30A52">
              <w:rPr>
                <w:rStyle w:val="Hyperlink"/>
                <w:noProof/>
              </w:rPr>
              <w:fldChar w:fldCharType="end"/>
            </w:r>
          </w:ins>
        </w:p>
        <w:p w14:paraId="61E05804" w14:textId="2AEE2B66" w:rsidR="003B6CAA" w:rsidRDefault="003B6CAA">
          <w:pPr>
            <w:pStyle w:val="TOC2"/>
            <w:tabs>
              <w:tab w:val="left" w:pos="880"/>
              <w:tab w:val="right" w:leader="dot" w:pos="9350"/>
            </w:tabs>
            <w:rPr>
              <w:ins w:id="35" w:author="Peter Arbogast" w:date="2019-06-13T16:45:00Z"/>
              <w:rFonts w:eastAsiaTheme="minorEastAsia"/>
              <w:noProof/>
              <w:lang w:val="de-DE" w:eastAsia="de-DE"/>
            </w:rPr>
          </w:pPr>
          <w:ins w:id="36"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"_Toc11336888"</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3.1.</w:t>
            </w:r>
            <w:r>
              <w:rPr>
                <w:rFonts w:eastAsiaTheme="minorEastAsia"/>
                <w:noProof/>
                <w:lang w:val="de-DE" w:eastAsia="de-DE"/>
              </w:rPr>
              <w:tab/>
            </w:r>
            <w:r w:rsidRPr="00D30A52">
              <w:rPr>
                <w:rStyle w:val="Hyperlink"/>
                <w:noProof/>
              </w:rPr>
              <w:t>FQDN</w:t>
            </w:r>
            <w:r>
              <w:rPr>
                <w:noProof/>
                <w:webHidden/>
              </w:rPr>
              <w:tab/>
            </w:r>
            <w:r>
              <w:rPr>
                <w:noProof/>
                <w:webHidden/>
              </w:rPr>
              <w:fldChar w:fldCharType="begin"/>
            </w:r>
            <w:r>
              <w:rPr>
                <w:noProof/>
                <w:webHidden/>
              </w:rPr>
              <w:instrText xml:space="preserve"> PAGEREF _Toc11336888 \h </w:instrText>
            </w:r>
            <w:r>
              <w:rPr>
                <w:noProof/>
                <w:webHidden/>
              </w:rPr>
            </w:r>
          </w:ins>
          <w:r>
            <w:rPr>
              <w:noProof/>
              <w:webHidden/>
            </w:rPr>
            <w:fldChar w:fldCharType="separate"/>
          </w:r>
          <w:ins w:id="37" w:author="Peter Arbogast" w:date="2019-06-13T16:45:00Z">
            <w:r>
              <w:rPr>
                <w:noProof/>
                <w:webHidden/>
              </w:rPr>
              <w:t>7</w:t>
            </w:r>
            <w:r>
              <w:rPr>
                <w:noProof/>
                <w:webHidden/>
              </w:rPr>
              <w:fldChar w:fldCharType="end"/>
            </w:r>
            <w:r w:rsidRPr="00D30A52">
              <w:rPr>
                <w:rStyle w:val="Hyperlink"/>
                <w:noProof/>
              </w:rPr>
              <w:fldChar w:fldCharType="end"/>
            </w:r>
          </w:ins>
        </w:p>
        <w:p w14:paraId="769D8C42" w14:textId="0C414346" w:rsidR="003B6CAA" w:rsidRDefault="003B6CAA">
          <w:pPr>
            <w:pStyle w:val="TOC2"/>
            <w:tabs>
              <w:tab w:val="left" w:pos="880"/>
              <w:tab w:val="right" w:leader="dot" w:pos="9350"/>
            </w:tabs>
            <w:rPr>
              <w:ins w:id="38" w:author="Peter Arbogast" w:date="2019-06-13T16:45:00Z"/>
              <w:rFonts w:eastAsiaTheme="minorEastAsia"/>
              <w:noProof/>
              <w:lang w:val="de-DE" w:eastAsia="de-DE"/>
            </w:rPr>
          </w:pPr>
          <w:ins w:id="39"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"_Toc11336889"</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3.2.</w:t>
            </w:r>
            <w:r>
              <w:rPr>
                <w:rFonts w:eastAsiaTheme="minorEastAsia"/>
                <w:noProof/>
                <w:lang w:val="de-DE" w:eastAsia="de-DE"/>
              </w:rPr>
              <w:tab/>
            </w:r>
            <w:r w:rsidRPr="00D30A52">
              <w:rPr>
                <w:rStyle w:val="Hyperlink"/>
                <w:noProof/>
              </w:rPr>
              <w:t>Powerstate</w:t>
            </w:r>
            <w:r>
              <w:rPr>
                <w:noProof/>
                <w:webHidden/>
              </w:rPr>
              <w:tab/>
            </w:r>
            <w:r>
              <w:rPr>
                <w:noProof/>
                <w:webHidden/>
              </w:rPr>
              <w:fldChar w:fldCharType="begin"/>
            </w:r>
            <w:r>
              <w:rPr>
                <w:noProof/>
                <w:webHidden/>
              </w:rPr>
              <w:instrText xml:space="preserve"> PAGEREF _Toc11336889 \h </w:instrText>
            </w:r>
            <w:r>
              <w:rPr>
                <w:noProof/>
                <w:webHidden/>
              </w:rPr>
            </w:r>
          </w:ins>
          <w:r>
            <w:rPr>
              <w:noProof/>
              <w:webHidden/>
            </w:rPr>
            <w:fldChar w:fldCharType="separate"/>
          </w:r>
          <w:ins w:id="40" w:author="Peter Arbogast" w:date="2019-06-13T16:45:00Z">
            <w:r>
              <w:rPr>
                <w:noProof/>
                <w:webHidden/>
              </w:rPr>
              <w:t>9</w:t>
            </w:r>
            <w:r>
              <w:rPr>
                <w:noProof/>
                <w:webHidden/>
              </w:rPr>
              <w:fldChar w:fldCharType="end"/>
            </w:r>
            <w:r w:rsidRPr="00D30A52">
              <w:rPr>
                <w:rStyle w:val="Hyperlink"/>
                <w:noProof/>
              </w:rPr>
              <w:fldChar w:fldCharType="end"/>
            </w:r>
          </w:ins>
        </w:p>
        <w:p w14:paraId="151AB504" w14:textId="3ECFF788" w:rsidR="003B6CAA" w:rsidRDefault="003B6CAA">
          <w:pPr>
            <w:pStyle w:val="TOC2"/>
            <w:tabs>
              <w:tab w:val="left" w:pos="880"/>
              <w:tab w:val="right" w:leader="dot" w:pos="9350"/>
            </w:tabs>
            <w:rPr>
              <w:ins w:id="41" w:author="Peter Arbogast" w:date="2019-06-13T16:45:00Z"/>
              <w:rFonts w:eastAsiaTheme="minorEastAsia"/>
              <w:noProof/>
              <w:lang w:val="de-DE" w:eastAsia="de-DE"/>
            </w:rPr>
          </w:pPr>
          <w:ins w:id="42"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"_Toc11336890"</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3.3.</w:t>
            </w:r>
            <w:r>
              <w:rPr>
                <w:rFonts w:eastAsiaTheme="minorEastAsia"/>
                <w:noProof/>
                <w:lang w:val="de-DE" w:eastAsia="de-DE"/>
              </w:rPr>
              <w:tab/>
            </w:r>
            <w:r w:rsidRPr="00D30A52">
              <w:rPr>
                <w:rStyle w:val="Hyperlink"/>
                <w:noProof/>
              </w:rPr>
              <w:t>ISO Tag</w:t>
            </w:r>
            <w:r>
              <w:rPr>
                <w:noProof/>
                <w:webHidden/>
              </w:rPr>
              <w:tab/>
            </w:r>
            <w:r>
              <w:rPr>
                <w:noProof/>
                <w:webHidden/>
              </w:rPr>
              <w:fldChar w:fldCharType="begin"/>
            </w:r>
            <w:r>
              <w:rPr>
                <w:noProof/>
                <w:webHidden/>
              </w:rPr>
              <w:instrText xml:space="preserve"> PAGEREF _Toc11336890 \h </w:instrText>
            </w:r>
            <w:r>
              <w:rPr>
                <w:noProof/>
                <w:webHidden/>
              </w:rPr>
            </w:r>
          </w:ins>
          <w:r>
            <w:rPr>
              <w:noProof/>
              <w:webHidden/>
            </w:rPr>
            <w:fldChar w:fldCharType="separate"/>
          </w:r>
          <w:ins w:id="43" w:author="Peter Arbogast" w:date="2019-06-13T16:45:00Z">
            <w:r>
              <w:rPr>
                <w:noProof/>
                <w:webHidden/>
              </w:rPr>
              <w:t>10</w:t>
            </w:r>
            <w:r>
              <w:rPr>
                <w:noProof/>
                <w:webHidden/>
              </w:rPr>
              <w:fldChar w:fldCharType="end"/>
            </w:r>
            <w:r w:rsidRPr="00D30A52">
              <w:rPr>
                <w:rStyle w:val="Hyperlink"/>
                <w:noProof/>
              </w:rPr>
              <w:fldChar w:fldCharType="end"/>
            </w:r>
          </w:ins>
        </w:p>
        <w:p w14:paraId="3C9F29CD" w14:textId="3C851F0F" w:rsidR="003B6CAA" w:rsidRDefault="003B6CAA">
          <w:pPr>
            <w:pStyle w:val="TOC2"/>
            <w:tabs>
              <w:tab w:val="left" w:pos="880"/>
              <w:tab w:val="right" w:leader="dot" w:pos="9350"/>
            </w:tabs>
            <w:rPr>
              <w:ins w:id="44" w:author="Peter Arbogast" w:date="2019-06-13T16:45:00Z"/>
              <w:rFonts w:eastAsiaTheme="minorEastAsia"/>
              <w:noProof/>
              <w:lang w:val="de-DE" w:eastAsia="de-DE"/>
            </w:rPr>
          </w:pPr>
          <w:ins w:id="45"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"_Toc11336891"</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3.4.</w:t>
            </w:r>
            <w:r>
              <w:rPr>
                <w:rFonts w:eastAsiaTheme="minorEastAsia"/>
                <w:noProof/>
                <w:lang w:val="de-DE" w:eastAsia="de-DE"/>
              </w:rPr>
              <w:tab/>
            </w:r>
            <w:r w:rsidRPr="00D30A52">
              <w:rPr>
                <w:rStyle w:val="Hyperlink"/>
                <w:noProof/>
              </w:rPr>
              <w:t>ISO Tag and all Files in one</w:t>
            </w:r>
            <w:r>
              <w:rPr>
                <w:noProof/>
                <w:webHidden/>
              </w:rPr>
              <w:tab/>
            </w:r>
            <w:r>
              <w:rPr>
                <w:noProof/>
                <w:webHidden/>
              </w:rPr>
              <w:fldChar w:fldCharType="begin"/>
            </w:r>
            <w:r>
              <w:rPr>
                <w:noProof/>
                <w:webHidden/>
              </w:rPr>
              <w:instrText xml:space="preserve"> PAGEREF _Toc11336891 \h </w:instrText>
            </w:r>
            <w:r>
              <w:rPr>
                <w:noProof/>
                <w:webHidden/>
              </w:rPr>
            </w:r>
          </w:ins>
          <w:r>
            <w:rPr>
              <w:noProof/>
              <w:webHidden/>
            </w:rPr>
            <w:fldChar w:fldCharType="separate"/>
          </w:r>
          <w:ins w:id="46" w:author="Peter Arbogast" w:date="2019-06-13T16:45:00Z">
            <w:r>
              <w:rPr>
                <w:noProof/>
                <w:webHidden/>
              </w:rPr>
              <w:t>11</w:t>
            </w:r>
            <w:r>
              <w:rPr>
                <w:noProof/>
                <w:webHidden/>
              </w:rPr>
              <w:fldChar w:fldCharType="end"/>
            </w:r>
            <w:r w:rsidRPr="00D30A52">
              <w:rPr>
                <w:rStyle w:val="Hyperlink"/>
                <w:noProof/>
              </w:rPr>
              <w:fldChar w:fldCharType="end"/>
            </w:r>
          </w:ins>
        </w:p>
        <w:p w14:paraId="41138506" w14:textId="0D991B1D" w:rsidR="003B6CAA" w:rsidRDefault="003B6CAA">
          <w:pPr>
            <w:pStyle w:val="TOC1"/>
            <w:tabs>
              <w:tab w:val="left" w:pos="440"/>
              <w:tab w:val="right" w:leader="dot" w:pos="9350"/>
            </w:tabs>
            <w:rPr>
              <w:ins w:id="47" w:author="Peter Arbogast" w:date="2019-06-13T16:45:00Z"/>
              <w:rFonts w:eastAsiaTheme="minorEastAsia"/>
              <w:noProof/>
              <w:lang w:val="de-DE" w:eastAsia="de-DE"/>
            </w:rPr>
          </w:pPr>
          <w:ins w:id="48"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"_Toc11336892"</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w:t>
            </w:r>
            <w:r>
              <w:rPr>
                <w:rFonts w:eastAsiaTheme="minorEastAsia"/>
                <w:noProof/>
                <w:lang w:val="de-DE" w:eastAsia="de-DE"/>
              </w:rPr>
              <w:tab/>
            </w:r>
            <w:r w:rsidRPr="00D30A52">
              <w:rPr>
                <w:rStyle w:val="Hyperlink"/>
                <w:noProof/>
              </w:rPr>
              <w:t>Liste of Functions</w:t>
            </w:r>
            <w:r>
              <w:rPr>
                <w:noProof/>
                <w:webHidden/>
              </w:rPr>
              <w:tab/>
            </w:r>
            <w:r>
              <w:rPr>
                <w:noProof/>
                <w:webHidden/>
              </w:rPr>
              <w:fldChar w:fldCharType="begin"/>
            </w:r>
            <w:r>
              <w:rPr>
                <w:noProof/>
                <w:webHidden/>
              </w:rPr>
              <w:instrText xml:space="preserve"> PAGEREF _Toc11336892 \h </w:instrText>
            </w:r>
            <w:r>
              <w:rPr>
                <w:noProof/>
                <w:webHidden/>
              </w:rPr>
            </w:r>
          </w:ins>
          <w:r>
            <w:rPr>
              <w:noProof/>
              <w:webHidden/>
            </w:rPr>
            <w:fldChar w:fldCharType="separate"/>
          </w:r>
          <w:ins w:id="49" w:author="Peter Arbogast" w:date="2019-06-13T16:45:00Z">
            <w:r>
              <w:rPr>
                <w:noProof/>
                <w:webHidden/>
              </w:rPr>
              <w:t>12</w:t>
            </w:r>
            <w:r>
              <w:rPr>
                <w:noProof/>
                <w:webHidden/>
              </w:rPr>
              <w:fldChar w:fldCharType="end"/>
            </w:r>
            <w:r w:rsidRPr="00D30A52">
              <w:rPr>
                <w:rStyle w:val="Hyperlink"/>
                <w:noProof/>
              </w:rPr>
              <w:fldChar w:fldCharType="end"/>
            </w:r>
          </w:ins>
        </w:p>
        <w:p w14:paraId="24E31212" w14:textId="48A7F7E8" w:rsidR="003B6CAA" w:rsidRDefault="003B6CAA">
          <w:pPr>
            <w:pStyle w:val="TOC2"/>
            <w:tabs>
              <w:tab w:val="left" w:pos="880"/>
              <w:tab w:val="right" w:leader="dot" w:pos="9350"/>
            </w:tabs>
            <w:rPr>
              <w:ins w:id="50" w:author="Peter Arbogast" w:date="2019-06-13T16:45:00Z"/>
              <w:rFonts w:eastAsiaTheme="minorEastAsia"/>
              <w:noProof/>
              <w:lang w:val="de-DE" w:eastAsia="de-DE"/>
            </w:rPr>
          </w:pPr>
          <w:ins w:id="51"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"_Toc11336893"</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4.1.</w:t>
            </w:r>
            <w:r>
              <w:rPr>
                <w:rFonts w:eastAsiaTheme="minorEastAsia"/>
                <w:noProof/>
                <w:lang w:val="de-DE" w:eastAsia="de-DE"/>
              </w:rPr>
              <w:tab/>
            </w:r>
            <w:r w:rsidRPr="00D30A52">
              <w:rPr>
                <w:rStyle w:val="Hyperlink"/>
                <w:noProof/>
              </w:rPr>
              <w:t>Base</w:t>
            </w:r>
            <w:r>
              <w:rPr>
                <w:noProof/>
                <w:webHidden/>
              </w:rPr>
              <w:tab/>
            </w:r>
            <w:r>
              <w:rPr>
                <w:noProof/>
                <w:webHidden/>
              </w:rPr>
              <w:fldChar w:fldCharType="begin"/>
            </w:r>
            <w:r>
              <w:rPr>
                <w:noProof/>
                <w:webHidden/>
              </w:rPr>
              <w:instrText xml:space="preserve"> PAGEREF _Toc11336893 \h </w:instrText>
            </w:r>
            <w:r>
              <w:rPr>
                <w:noProof/>
                <w:webHidden/>
              </w:rPr>
            </w:r>
          </w:ins>
          <w:r>
            <w:rPr>
              <w:noProof/>
              <w:webHidden/>
            </w:rPr>
            <w:fldChar w:fldCharType="separate"/>
          </w:r>
          <w:ins w:id="52" w:author="Peter Arbogast" w:date="2019-06-13T16:45:00Z">
            <w:r>
              <w:rPr>
                <w:noProof/>
                <w:webHidden/>
              </w:rPr>
              <w:t>12</w:t>
            </w:r>
            <w:r>
              <w:rPr>
                <w:noProof/>
                <w:webHidden/>
              </w:rPr>
              <w:fldChar w:fldCharType="end"/>
            </w:r>
            <w:r w:rsidRPr="00D30A52">
              <w:rPr>
                <w:rStyle w:val="Hyperlink"/>
                <w:noProof/>
              </w:rPr>
              <w:fldChar w:fldCharType="end"/>
            </w:r>
          </w:ins>
        </w:p>
        <w:p w14:paraId="3638FCAE" w14:textId="2EFF6A0D" w:rsidR="003B6CAA" w:rsidRDefault="003B6CAA">
          <w:pPr>
            <w:pStyle w:val="TOC3"/>
            <w:tabs>
              <w:tab w:val="left" w:pos="1320"/>
              <w:tab w:val="right" w:leader="dot" w:pos="9350"/>
            </w:tabs>
            <w:rPr>
              <w:ins w:id="53" w:author="Peter Arbogast" w:date="2019-06-13T16:45:00Z"/>
              <w:rFonts w:eastAsiaTheme="minorEastAsia"/>
              <w:noProof/>
              <w:lang w:val="de-DE" w:eastAsia="de-DE"/>
            </w:rPr>
          </w:pPr>
          <w:ins w:id="54"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"_Toc11336894"</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4.1.1.</w:t>
            </w:r>
            <w:r>
              <w:rPr>
                <w:rFonts w:eastAsiaTheme="minorEastAsia"/>
                <w:noProof/>
                <w:lang w:val="de-DE" w:eastAsia="de-DE"/>
              </w:rPr>
              <w:tab/>
            </w:r>
            <w:r w:rsidRPr="00D30A52">
              <w:rPr>
                <w:rStyle w:val="Hyperlink"/>
                <w:noProof/>
              </w:rPr>
              <w:t>CIMBoolean(sValue)</w:t>
            </w:r>
            <w:r>
              <w:rPr>
                <w:noProof/>
                <w:webHidden/>
              </w:rPr>
              <w:tab/>
            </w:r>
            <w:r>
              <w:rPr>
                <w:noProof/>
                <w:webHidden/>
              </w:rPr>
              <w:fldChar w:fldCharType="begin"/>
            </w:r>
            <w:r>
              <w:rPr>
                <w:noProof/>
                <w:webHidden/>
              </w:rPr>
              <w:instrText xml:space="preserve"> PAGEREF _Toc11336894 \h </w:instrText>
            </w:r>
            <w:r>
              <w:rPr>
                <w:noProof/>
                <w:webHidden/>
              </w:rPr>
            </w:r>
          </w:ins>
          <w:r>
            <w:rPr>
              <w:noProof/>
              <w:webHidden/>
            </w:rPr>
            <w:fldChar w:fldCharType="separate"/>
          </w:r>
          <w:ins w:id="55" w:author="Peter Arbogast" w:date="2019-06-13T16:45:00Z">
            <w:r>
              <w:rPr>
                <w:noProof/>
                <w:webHidden/>
              </w:rPr>
              <w:t>12</w:t>
            </w:r>
            <w:r>
              <w:rPr>
                <w:noProof/>
                <w:webHidden/>
              </w:rPr>
              <w:fldChar w:fldCharType="end"/>
            </w:r>
            <w:r w:rsidRPr="00D30A52">
              <w:rPr>
                <w:rStyle w:val="Hyperlink"/>
                <w:noProof/>
              </w:rPr>
              <w:fldChar w:fldCharType="end"/>
            </w:r>
          </w:ins>
        </w:p>
        <w:p w14:paraId="43426545" w14:textId="4413074B" w:rsidR="003B6CAA" w:rsidRDefault="003B6CAA">
          <w:pPr>
            <w:pStyle w:val="TOC3"/>
            <w:tabs>
              <w:tab w:val="left" w:pos="1320"/>
              <w:tab w:val="right" w:leader="dot" w:pos="9350"/>
            </w:tabs>
            <w:rPr>
              <w:ins w:id="56" w:author="Peter Arbogast" w:date="2019-06-13T16:45:00Z"/>
              <w:rFonts w:eastAsiaTheme="minorEastAsia"/>
              <w:noProof/>
              <w:lang w:val="de-DE" w:eastAsia="de-DE"/>
            </w:rPr>
          </w:pPr>
          <w:ins w:id="57"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"_Toc11336895"</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4.1.2.</w:t>
            </w:r>
            <w:r>
              <w:rPr>
                <w:rFonts w:eastAsiaTheme="minorEastAsia"/>
                <w:noProof/>
                <w:lang w:val="de-DE" w:eastAsia="de-DE"/>
              </w:rPr>
              <w:tab/>
            </w:r>
            <w:r w:rsidRPr="00D30A52">
              <w:rPr>
                <w:rStyle w:val="Hyperlink"/>
                <w:noProof/>
              </w:rPr>
              <w:t>CIMUniqueidentifier(sValue)</w:t>
            </w:r>
            <w:r>
              <w:rPr>
                <w:noProof/>
                <w:webHidden/>
              </w:rPr>
              <w:tab/>
            </w:r>
            <w:r>
              <w:rPr>
                <w:noProof/>
                <w:webHidden/>
              </w:rPr>
              <w:fldChar w:fldCharType="begin"/>
            </w:r>
            <w:r>
              <w:rPr>
                <w:noProof/>
                <w:webHidden/>
              </w:rPr>
              <w:instrText xml:space="preserve"> PAGEREF _Toc11336895 \h </w:instrText>
            </w:r>
            <w:r>
              <w:rPr>
                <w:noProof/>
                <w:webHidden/>
              </w:rPr>
            </w:r>
          </w:ins>
          <w:r>
            <w:rPr>
              <w:noProof/>
              <w:webHidden/>
            </w:rPr>
            <w:fldChar w:fldCharType="separate"/>
          </w:r>
          <w:ins w:id="58" w:author="Peter Arbogast" w:date="2019-06-13T16:45:00Z">
            <w:r>
              <w:rPr>
                <w:noProof/>
                <w:webHidden/>
              </w:rPr>
              <w:t>12</w:t>
            </w:r>
            <w:r>
              <w:rPr>
                <w:noProof/>
                <w:webHidden/>
              </w:rPr>
              <w:fldChar w:fldCharType="end"/>
            </w:r>
            <w:r w:rsidRPr="00D30A52">
              <w:rPr>
                <w:rStyle w:val="Hyperlink"/>
                <w:noProof/>
              </w:rPr>
              <w:fldChar w:fldCharType="end"/>
            </w:r>
          </w:ins>
        </w:p>
        <w:p w14:paraId="6533DB89" w14:textId="7E549515" w:rsidR="003B6CAA" w:rsidRDefault="003B6CAA">
          <w:pPr>
            <w:pStyle w:val="TOC3"/>
            <w:tabs>
              <w:tab w:val="left" w:pos="1320"/>
              <w:tab w:val="right" w:leader="dot" w:pos="9350"/>
            </w:tabs>
            <w:rPr>
              <w:ins w:id="59" w:author="Peter Arbogast" w:date="2019-06-13T16:45:00Z"/>
              <w:rFonts w:eastAsiaTheme="minorEastAsia"/>
              <w:noProof/>
              <w:lang w:val="de-DE" w:eastAsia="de-DE"/>
            </w:rPr>
          </w:pPr>
          <w:ins w:id="60"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"_Toc11336896"</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4.1.3.</w:t>
            </w:r>
            <w:r>
              <w:rPr>
                <w:rFonts w:eastAsiaTheme="minorEastAsia"/>
                <w:noProof/>
                <w:lang w:val="de-DE" w:eastAsia="de-DE"/>
              </w:rPr>
              <w:tab/>
            </w:r>
            <w:r w:rsidRPr="00D30A52">
              <w:rPr>
                <w:rStyle w:val="Hyperlink"/>
                <w:noProof/>
              </w:rPr>
              <w:t>f_SQLDateTime(TimeStamp)</w:t>
            </w:r>
            <w:r>
              <w:rPr>
                <w:noProof/>
                <w:webHidden/>
              </w:rPr>
              <w:tab/>
            </w:r>
            <w:r>
              <w:rPr>
                <w:noProof/>
                <w:webHidden/>
              </w:rPr>
              <w:fldChar w:fldCharType="begin"/>
            </w:r>
            <w:r>
              <w:rPr>
                <w:noProof/>
                <w:webHidden/>
              </w:rPr>
              <w:instrText xml:space="preserve"> PAGEREF _Toc11336896 \h </w:instrText>
            </w:r>
            <w:r>
              <w:rPr>
                <w:noProof/>
                <w:webHidden/>
              </w:rPr>
            </w:r>
          </w:ins>
          <w:r>
            <w:rPr>
              <w:noProof/>
              <w:webHidden/>
            </w:rPr>
            <w:fldChar w:fldCharType="separate"/>
          </w:r>
          <w:ins w:id="61" w:author="Peter Arbogast" w:date="2019-06-13T16:45:00Z">
            <w:r>
              <w:rPr>
                <w:noProof/>
                <w:webHidden/>
              </w:rPr>
              <w:t>13</w:t>
            </w:r>
            <w:r>
              <w:rPr>
                <w:noProof/>
                <w:webHidden/>
              </w:rPr>
              <w:fldChar w:fldCharType="end"/>
            </w:r>
            <w:r w:rsidRPr="00D30A52">
              <w:rPr>
                <w:rStyle w:val="Hyperlink"/>
                <w:noProof/>
              </w:rPr>
              <w:fldChar w:fldCharType="end"/>
            </w:r>
          </w:ins>
        </w:p>
        <w:p w14:paraId="1179FDF3" w14:textId="34999D93" w:rsidR="003B6CAA" w:rsidRDefault="003B6CAA">
          <w:pPr>
            <w:pStyle w:val="TOC3"/>
            <w:tabs>
              <w:tab w:val="left" w:pos="1320"/>
              <w:tab w:val="right" w:leader="dot" w:pos="9350"/>
            </w:tabs>
            <w:rPr>
              <w:ins w:id="62" w:author="Peter Arbogast" w:date="2019-06-13T16:45:00Z"/>
              <w:rFonts w:eastAsiaTheme="minorEastAsia"/>
              <w:noProof/>
              <w:lang w:val="de-DE" w:eastAsia="de-DE"/>
            </w:rPr>
          </w:pPr>
          <w:ins w:id="63"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"_Toc11336897"</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4.1.4.</w:t>
            </w:r>
            <w:r>
              <w:rPr>
                <w:rFonts w:eastAsiaTheme="minorEastAsia"/>
                <w:noProof/>
                <w:lang w:val="de-DE" w:eastAsia="de-DE"/>
              </w:rPr>
              <w:tab/>
            </w:r>
            <w:r w:rsidRPr="00D30A52">
              <w:rPr>
                <w:rStyle w:val="Hyperlink"/>
                <w:noProof/>
              </w:rPr>
              <w:t>f_StringSplit(TimeStamp)</w:t>
            </w:r>
            <w:r>
              <w:rPr>
                <w:noProof/>
                <w:webHidden/>
              </w:rPr>
              <w:tab/>
            </w:r>
            <w:r>
              <w:rPr>
                <w:noProof/>
                <w:webHidden/>
              </w:rPr>
              <w:fldChar w:fldCharType="begin"/>
            </w:r>
            <w:r>
              <w:rPr>
                <w:noProof/>
                <w:webHidden/>
              </w:rPr>
              <w:instrText xml:space="preserve"> PAGEREF _Toc11336897 \h </w:instrText>
            </w:r>
            <w:r>
              <w:rPr>
                <w:noProof/>
                <w:webHidden/>
              </w:rPr>
            </w:r>
          </w:ins>
          <w:r>
            <w:rPr>
              <w:noProof/>
              <w:webHidden/>
            </w:rPr>
            <w:fldChar w:fldCharType="separate"/>
          </w:r>
          <w:ins w:id="64" w:author="Peter Arbogast" w:date="2019-06-13T16:45:00Z">
            <w:r>
              <w:rPr>
                <w:noProof/>
                <w:webHidden/>
              </w:rPr>
              <w:t>14</w:t>
            </w:r>
            <w:r>
              <w:rPr>
                <w:noProof/>
                <w:webHidden/>
              </w:rPr>
              <w:fldChar w:fldCharType="end"/>
            </w:r>
            <w:r w:rsidRPr="00D30A52">
              <w:rPr>
                <w:rStyle w:val="Hyperlink"/>
                <w:noProof/>
              </w:rPr>
              <w:fldChar w:fldCharType="end"/>
            </w:r>
          </w:ins>
        </w:p>
        <w:p w14:paraId="10100B54" w14:textId="2845CF59" w:rsidR="003B6CAA" w:rsidRDefault="003B6CAA">
          <w:pPr>
            <w:pStyle w:val="TOC3"/>
            <w:tabs>
              <w:tab w:val="left" w:pos="1320"/>
              <w:tab w:val="right" w:leader="dot" w:pos="9350"/>
            </w:tabs>
            <w:rPr>
              <w:ins w:id="65" w:author="Peter Arbogast" w:date="2019-06-13T16:45:00Z"/>
              <w:rFonts w:eastAsiaTheme="minorEastAsia"/>
              <w:noProof/>
              <w:lang w:val="de-DE" w:eastAsia="de-DE"/>
            </w:rPr>
          </w:pPr>
          <w:ins w:id="66"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"_Toc11336898"</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4.1.5.</w:t>
            </w:r>
            <w:r>
              <w:rPr>
                <w:rFonts w:eastAsiaTheme="minorEastAsia"/>
                <w:noProof/>
                <w:lang w:val="de-DE" w:eastAsia="de-DE"/>
              </w:rPr>
              <w:tab/>
            </w:r>
            <w:r w:rsidRPr="00D30A52">
              <w:rPr>
                <w:rStyle w:val="Hyperlink"/>
                <w:noProof/>
              </w:rPr>
              <w:t>f_GetInventoryDate(iType)</w:t>
            </w:r>
            <w:r>
              <w:rPr>
                <w:noProof/>
                <w:webHidden/>
              </w:rPr>
              <w:tab/>
            </w:r>
            <w:r>
              <w:rPr>
                <w:noProof/>
                <w:webHidden/>
              </w:rPr>
              <w:fldChar w:fldCharType="begin"/>
            </w:r>
            <w:r>
              <w:rPr>
                <w:noProof/>
                <w:webHidden/>
              </w:rPr>
              <w:instrText xml:space="preserve"> PAGEREF _Toc11336898 \h </w:instrText>
            </w:r>
            <w:r>
              <w:rPr>
                <w:noProof/>
                <w:webHidden/>
              </w:rPr>
            </w:r>
          </w:ins>
          <w:r>
            <w:rPr>
              <w:noProof/>
              <w:webHidden/>
            </w:rPr>
            <w:fldChar w:fldCharType="separate"/>
          </w:r>
          <w:ins w:id="67" w:author="Peter Arbogast" w:date="2019-06-13T16:45:00Z">
            <w:r>
              <w:rPr>
                <w:noProof/>
                <w:webHidden/>
              </w:rPr>
              <w:t>14</w:t>
            </w:r>
            <w:r>
              <w:rPr>
                <w:noProof/>
                <w:webHidden/>
              </w:rPr>
              <w:fldChar w:fldCharType="end"/>
            </w:r>
            <w:r w:rsidRPr="00D30A52">
              <w:rPr>
                <w:rStyle w:val="Hyperlink"/>
                <w:noProof/>
              </w:rPr>
              <w:fldChar w:fldCharType="end"/>
            </w:r>
          </w:ins>
        </w:p>
        <w:p w14:paraId="528F43E5" w14:textId="5E516BA3" w:rsidR="003B6CAA" w:rsidRDefault="003B6CAA">
          <w:pPr>
            <w:pStyle w:val="TOC3"/>
            <w:tabs>
              <w:tab w:val="left" w:pos="1320"/>
              <w:tab w:val="right" w:leader="dot" w:pos="9350"/>
            </w:tabs>
            <w:rPr>
              <w:ins w:id="68" w:author="Peter Arbogast" w:date="2019-06-13T16:45:00Z"/>
              <w:rFonts w:eastAsiaTheme="minorEastAsia"/>
              <w:noProof/>
              <w:lang w:val="de-DE" w:eastAsia="de-DE"/>
            </w:rPr>
          </w:pPr>
          <w:ins w:id="69"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"_Toc11336899"</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4.1.6.</w:t>
            </w:r>
            <w:r>
              <w:rPr>
                <w:rFonts w:eastAsiaTheme="minorEastAsia"/>
                <w:noProof/>
                <w:lang w:val="de-DE" w:eastAsia="de-DE"/>
              </w:rPr>
              <w:tab/>
            </w:r>
            <w:r w:rsidRPr="00D30A52">
              <w:rPr>
                <w:rStyle w:val="Hyperlink"/>
                <w:noProof/>
              </w:rPr>
              <w:t>f_GetLastInventoryDate(iType)</w:t>
            </w:r>
            <w:r>
              <w:rPr>
                <w:noProof/>
                <w:webHidden/>
              </w:rPr>
              <w:tab/>
            </w:r>
            <w:r>
              <w:rPr>
                <w:noProof/>
                <w:webHidden/>
              </w:rPr>
              <w:fldChar w:fldCharType="begin"/>
            </w:r>
            <w:r>
              <w:rPr>
                <w:noProof/>
                <w:webHidden/>
              </w:rPr>
              <w:instrText xml:space="preserve"> PAGEREF _Toc11336899 \h </w:instrText>
            </w:r>
            <w:r>
              <w:rPr>
                <w:noProof/>
                <w:webHidden/>
              </w:rPr>
            </w:r>
          </w:ins>
          <w:r>
            <w:rPr>
              <w:noProof/>
              <w:webHidden/>
            </w:rPr>
            <w:fldChar w:fldCharType="separate"/>
          </w:r>
          <w:ins w:id="70" w:author="Peter Arbogast" w:date="2019-06-13T16:45:00Z">
            <w:r>
              <w:rPr>
                <w:noProof/>
                <w:webHidden/>
              </w:rPr>
              <w:t>15</w:t>
            </w:r>
            <w:r>
              <w:rPr>
                <w:noProof/>
                <w:webHidden/>
              </w:rPr>
              <w:fldChar w:fldCharType="end"/>
            </w:r>
            <w:r w:rsidRPr="00D30A52">
              <w:rPr>
                <w:rStyle w:val="Hyperlink"/>
                <w:noProof/>
              </w:rPr>
              <w:fldChar w:fldCharType="end"/>
            </w:r>
          </w:ins>
        </w:p>
        <w:p w14:paraId="5D2C92BD" w14:textId="46E94371" w:rsidR="003B6CAA" w:rsidRDefault="003B6CAA">
          <w:pPr>
            <w:pStyle w:val="TOC2"/>
            <w:tabs>
              <w:tab w:val="left" w:pos="880"/>
              <w:tab w:val="right" w:leader="dot" w:pos="9350"/>
            </w:tabs>
            <w:rPr>
              <w:ins w:id="71" w:author="Peter Arbogast" w:date="2019-06-13T16:45:00Z"/>
              <w:rFonts w:eastAsiaTheme="minorEastAsia"/>
              <w:noProof/>
              <w:lang w:val="de-DE" w:eastAsia="de-DE"/>
            </w:rPr>
          </w:pPr>
          <w:ins w:id="72"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"_Toc11336900"</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4.2.</w:t>
            </w:r>
            <w:r>
              <w:rPr>
                <w:rFonts w:eastAsiaTheme="minorEastAsia"/>
                <w:noProof/>
                <w:lang w:val="de-DE" w:eastAsia="de-DE"/>
              </w:rPr>
              <w:tab/>
            </w:r>
            <w:r w:rsidRPr="00D30A52">
              <w:rPr>
                <w:rStyle w:val="Hyperlink"/>
                <w:noProof/>
              </w:rPr>
              <w:t>Device</w:t>
            </w:r>
            <w:r>
              <w:rPr>
                <w:noProof/>
                <w:webHidden/>
              </w:rPr>
              <w:tab/>
            </w:r>
            <w:r>
              <w:rPr>
                <w:noProof/>
                <w:webHidden/>
              </w:rPr>
              <w:fldChar w:fldCharType="begin"/>
            </w:r>
            <w:r>
              <w:rPr>
                <w:noProof/>
                <w:webHidden/>
              </w:rPr>
              <w:instrText xml:space="preserve"> PAGEREF _Toc11336900 \h </w:instrText>
            </w:r>
            <w:r>
              <w:rPr>
                <w:noProof/>
                <w:webHidden/>
              </w:rPr>
            </w:r>
          </w:ins>
          <w:r>
            <w:rPr>
              <w:noProof/>
              <w:webHidden/>
            </w:rPr>
            <w:fldChar w:fldCharType="separate"/>
          </w:r>
          <w:ins w:id="73" w:author="Peter Arbogast" w:date="2019-06-13T16:45:00Z">
            <w:r>
              <w:rPr>
                <w:noProof/>
                <w:webHidden/>
              </w:rPr>
              <w:t>15</w:t>
            </w:r>
            <w:r>
              <w:rPr>
                <w:noProof/>
                <w:webHidden/>
              </w:rPr>
              <w:fldChar w:fldCharType="end"/>
            </w:r>
            <w:r w:rsidRPr="00D30A52">
              <w:rPr>
                <w:rStyle w:val="Hyperlink"/>
                <w:noProof/>
              </w:rPr>
              <w:fldChar w:fldCharType="end"/>
            </w:r>
          </w:ins>
        </w:p>
        <w:p w14:paraId="120641BE" w14:textId="0D5E4531" w:rsidR="003B6CAA" w:rsidRDefault="003B6CAA">
          <w:pPr>
            <w:pStyle w:val="TOC3"/>
            <w:tabs>
              <w:tab w:val="left" w:pos="1320"/>
              <w:tab w:val="right" w:leader="dot" w:pos="9350"/>
            </w:tabs>
            <w:rPr>
              <w:ins w:id="74" w:author="Peter Arbogast" w:date="2019-06-13T16:45:00Z"/>
              <w:rFonts w:eastAsiaTheme="minorEastAsia"/>
              <w:noProof/>
              <w:lang w:val="de-DE" w:eastAsia="de-DE"/>
            </w:rPr>
          </w:pPr>
          <w:ins w:id="75"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"_Toc11336901"</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4.2.1.</w:t>
            </w:r>
            <w:r>
              <w:rPr>
                <w:rFonts w:eastAsiaTheme="minorEastAsia"/>
                <w:noProof/>
                <w:lang w:val="de-DE" w:eastAsia="de-DE"/>
              </w:rPr>
              <w:tab/>
            </w:r>
            <w:r w:rsidRPr="00D30A52">
              <w:rPr>
                <w:rStyle w:val="Hyperlink"/>
                <w:noProof/>
              </w:rPr>
              <w:t>f_GetDeviceFQDN(@bOnlyComputer)</w:t>
            </w:r>
            <w:r>
              <w:rPr>
                <w:noProof/>
                <w:webHidden/>
              </w:rPr>
              <w:tab/>
            </w:r>
            <w:r>
              <w:rPr>
                <w:noProof/>
                <w:webHidden/>
              </w:rPr>
              <w:fldChar w:fldCharType="begin"/>
            </w:r>
            <w:r>
              <w:rPr>
                <w:noProof/>
                <w:webHidden/>
              </w:rPr>
              <w:instrText xml:space="preserve"> PAGEREF _Toc11336901 \h </w:instrText>
            </w:r>
            <w:r>
              <w:rPr>
                <w:noProof/>
                <w:webHidden/>
              </w:rPr>
            </w:r>
          </w:ins>
          <w:r>
            <w:rPr>
              <w:noProof/>
              <w:webHidden/>
            </w:rPr>
            <w:fldChar w:fldCharType="separate"/>
          </w:r>
          <w:ins w:id="76" w:author="Peter Arbogast" w:date="2019-06-13T16:45:00Z">
            <w:r>
              <w:rPr>
                <w:noProof/>
                <w:webHidden/>
              </w:rPr>
              <w:t>15</w:t>
            </w:r>
            <w:r>
              <w:rPr>
                <w:noProof/>
                <w:webHidden/>
              </w:rPr>
              <w:fldChar w:fldCharType="end"/>
            </w:r>
            <w:r w:rsidRPr="00D30A52">
              <w:rPr>
                <w:rStyle w:val="Hyperlink"/>
                <w:noProof/>
              </w:rPr>
              <w:fldChar w:fldCharType="end"/>
            </w:r>
          </w:ins>
        </w:p>
        <w:p w14:paraId="1514CAC7" w14:textId="7D6FCD8D" w:rsidR="003B6CAA" w:rsidRDefault="003B6CAA">
          <w:pPr>
            <w:pStyle w:val="TOC3"/>
            <w:tabs>
              <w:tab w:val="left" w:pos="1320"/>
              <w:tab w:val="right" w:leader="dot" w:pos="9350"/>
            </w:tabs>
            <w:rPr>
              <w:ins w:id="77" w:author="Peter Arbogast" w:date="2019-06-13T16:45:00Z"/>
              <w:rFonts w:eastAsiaTheme="minorEastAsia"/>
              <w:noProof/>
              <w:lang w:val="de-DE" w:eastAsia="de-DE"/>
            </w:rPr>
          </w:pPr>
          <w:ins w:id="78"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"_Toc11336902"</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4.2.2.</w:t>
            </w:r>
            <w:r>
              <w:rPr>
                <w:rFonts w:eastAsiaTheme="minorEastAsia"/>
                <w:noProof/>
                <w:lang w:val="de-DE" w:eastAsia="de-DE"/>
              </w:rPr>
              <w:tab/>
            </w:r>
            <w:r w:rsidRPr="00D30A52">
              <w:rPr>
                <w:rStyle w:val="Hyperlink"/>
                <w:noProof/>
              </w:rPr>
              <w:t>f_GetDeviceChassis(bAll)</w:t>
            </w:r>
            <w:r>
              <w:rPr>
                <w:noProof/>
                <w:webHidden/>
              </w:rPr>
              <w:tab/>
            </w:r>
            <w:r>
              <w:rPr>
                <w:noProof/>
                <w:webHidden/>
              </w:rPr>
              <w:fldChar w:fldCharType="begin"/>
            </w:r>
            <w:r>
              <w:rPr>
                <w:noProof/>
                <w:webHidden/>
              </w:rPr>
              <w:instrText xml:space="preserve"> PAGEREF _Toc11336902 \h </w:instrText>
            </w:r>
            <w:r>
              <w:rPr>
                <w:noProof/>
                <w:webHidden/>
              </w:rPr>
            </w:r>
          </w:ins>
          <w:r>
            <w:rPr>
              <w:noProof/>
              <w:webHidden/>
            </w:rPr>
            <w:fldChar w:fldCharType="separate"/>
          </w:r>
          <w:ins w:id="79" w:author="Peter Arbogast" w:date="2019-06-13T16:45:00Z">
            <w:r>
              <w:rPr>
                <w:noProof/>
                <w:webHidden/>
              </w:rPr>
              <w:t>16</w:t>
            </w:r>
            <w:r>
              <w:rPr>
                <w:noProof/>
                <w:webHidden/>
              </w:rPr>
              <w:fldChar w:fldCharType="end"/>
            </w:r>
            <w:r w:rsidRPr="00D30A52">
              <w:rPr>
                <w:rStyle w:val="Hyperlink"/>
                <w:noProof/>
              </w:rPr>
              <w:fldChar w:fldCharType="end"/>
            </w:r>
          </w:ins>
        </w:p>
        <w:p w14:paraId="59B3E2F9" w14:textId="4E11CCC5" w:rsidR="003B6CAA" w:rsidRDefault="003B6CAA">
          <w:pPr>
            <w:pStyle w:val="TOC3"/>
            <w:tabs>
              <w:tab w:val="left" w:pos="1320"/>
              <w:tab w:val="right" w:leader="dot" w:pos="9350"/>
            </w:tabs>
            <w:rPr>
              <w:ins w:id="80" w:author="Peter Arbogast" w:date="2019-06-13T16:45:00Z"/>
              <w:rFonts w:eastAsiaTheme="minorEastAsia"/>
              <w:noProof/>
              <w:lang w:val="de-DE" w:eastAsia="de-DE"/>
            </w:rPr>
          </w:pPr>
          <w:ins w:id="81"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"_Toc11336903"</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4.2.3.</w:t>
            </w:r>
            <w:r>
              <w:rPr>
                <w:rFonts w:eastAsiaTheme="minorEastAsia"/>
                <w:noProof/>
                <w:lang w:val="de-DE" w:eastAsia="de-DE"/>
              </w:rPr>
              <w:tab/>
            </w:r>
            <w:r w:rsidRPr="00D30A52">
              <w:rPr>
                <w:rStyle w:val="Hyperlink"/>
                <w:noProof/>
              </w:rPr>
              <w:t>f_GetDeviceDiskDriveBase()</w:t>
            </w:r>
            <w:r>
              <w:rPr>
                <w:noProof/>
                <w:webHidden/>
              </w:rPr>
              <w:tab/>
            </w:r>
            <w:r>
              <w:rPr>
                <w:noProof/>
                <w:webHidden/>
              </w:rPr>
              <w:fldChar w:fldCharType="begin"/>
            </w:r>
            <w:r>
              <w:rPr>
                <w:noProof/>
                <w:webHidden/>
              </w:rPr>
              <w:instrText xml:space="preserve"> PAGEREF _Toc11336903 \h </w:instrText>
            </w:r>
            <w:r>
              <w:rPr>
                <w:noProof/>
                <w:webHidden/>
              </w:rPr>
            </w:r>
          </w:ins>
          <w:r>
            <w:rPr>
              <w:noProof/>
              <w:webHidden/>
            </w:rPr>
            <w:fldChar w:fldCharType="separate"/>
          </w:r>
          <w:ins w:id="82" w:author="Peter Arbogast" w:date="2019-06-13T16:45:00Z">
            <w:r>
              <w:rPr>
                <w:noProof/>
                <w:webHidden/>
              </w:rPr>
              <w:t>17</w:t>
            </w:r>
            <w:r>
              <w:rPr>
                <w:noProof/>
                <w:webHidden/>
              </w:rPr>
              <w:fldChar w:fldCharType="end"/>
            </w:r>
            <w:r w:rsidRPr="00D30A52">
              <w:rPr>
                <w:rStyle w:val="Hyperlink"/>
                <w:noProof/>
              </w:rPr>
              <w:fldChar w:fldCharType="end"/>
            </w:r>
          </w:ins>
        </w:p>
        <w:p w14:paraId="65174A83" w14:textId="635DF2D1" w:rsidR="003B6CAA" w:rsidRDefault="003B6CAA">
          <w:pPr>
            <w:pStyle w:val="TOC3"/>
            <w:tabs>
              <w:tab w:val="left" w:pos="1320"/>
              <w:tab w:val="right" w:leader="dot" w:pos="9350"/>
            </w:tabs>
            <w:rPr>
              <w:ins w:id="83" w:author="Peter Arbogast" w:date="2019-06-13T16:45:00Z"/>
              <w:rFonts w:eastAsiaTheme="minorEastAsia"/>
              <w:noProof/>
              <w:lang w:val="de-DE" w:eastAsia="de-DE"/>
            </w:rPr>
          </w:pPr>
          <w:ins w:id="84"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"_Toc11336904"</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4.2.4.</w:t>
            </w:r>
            <w:r>
              <w:rPr>
                <w:rFonts w:eastAsiaTheme="minorEastAsia"/>
                <w:noProof/>
                <w:lang w:val="de-DE" w:eastAsia="de-DE"/>
              </w:rPr>
              <w:tab/>
            </w:r>
            <w:r w:rsidRPr="00D30A52">
              <w:rPr>
                <w:rStyle w:val="Hyperlink"/>
                <w:noProof/>
              </w:rPr>
              <w:t>f_GetDeviceDiskDrive()</w:t>
            </w:r>
            <w:r>
              <w:rPr>
                <w:noProof/>
                <w:webHidden/>
              </w:rPr>
              <w:tab/>
            </w:r>
            <w:r>
              <w:rPr>
                <w:noProof/>
                <w:webHidden/>
              </w:rPr>
              <w:fldChar w:fldCharType="begin"/>
            </w:r>
            <w:r>
              <w:rPr>
                <w:noProof/>
                <w:webHidden/>
              </w:rPr>
              <w:instrText xml:space="preserve"> PAGEREF _Toc11336904 \h </w:instrText>
            </w:r>
            <w:r>
              <w:rPr>
                <w:noProof/>
                <w:webHidden/>
              </w:rPr>
            </w:r>
          </w:ins>
          <w:r>
            <w:rPr>
              <w:noProof/>
              <w:webHidden/>
            </w:rPr>
            <w:fldChar w:fldCharType="separate"/>
          </w:r>
          <w:ins w:id="85" w:author="Peter Arbogast" w:date="2019-06-13T16:45:00Z">
            <w:r>
              <w:rPr>
                <w:noProof/>
                <w:webHidden/>
              </w:rPr>
              <w:t>17</w:t>
            </w:r>
            <w:r>
              <w:rPr>
                <w:noProof/>
                <w:webHidden/>
              </w:rPr>
              <w:fldChar w:fldCharType="end"/>
            </w:r>
            <w:r w:rsidRPr="00D30A52">
              <w:rPr>
                <w:rStyle w:val="Hyperlink"/>
                <w:noProof/>
              </w:rPr>
              <w:fldChar w:fldCharType="end"/>
            </w:r>
          </w:ins>
        </w:p>
        <w:p w14:paraId="49927E8C" w14:textId="51A7D88C" w:rsidR="003B6CAA" w:rsidRDefault="003B6CAA">
          <w:pPr>
            <w:pStyle w:val="TOC3"/>
            <w:tabs>
              <w:tab w:val="left" w:pos="1320"/>
              <w:tab w:val="right" w:leader="dot" w:pos="9350"/>
            </w:tabs>
            <w:rPr>
              <w:ins w:id="86" w:author="Peter Arbogast" w:date="2019-06-13T16:45:00Z"/>
              <w:rFonts w:eastAsiaTheme="minorEastAsia"/>
              <w:noProof/>
              <w:lang w:val="de-DE" w:eastAsia="de-DE"/>
            </w:rPr>
          </w:pPr>
          <w:ins w:id="87"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"_Toc11336905"</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4.2.5.</w:t>
            </w:r>
            <w:r>
              <w:rPr>
                <w:rFonts w:eastAsiaTheme="minorEastAsia"/>
                <w:noProof/>
                <w:lang w:val="de-DE" w:eastAsia="de-DE"/>
              </w:rPr>
              <w:tab/>
            </w:r>
            <w:r w:rsidRPr="00D30A52">
              <w:rPr>
                <w:rStyle w:val="Hyperlink"/>
                <w:noProof/>
              </w:rPr>
              <w:t>f_GetDeviceLogicalDisk()</w:t>
            </w:r>
            <w:r>
              <w:rPr>
                <w:noProof/>
                <w:webHidden/>
              </w:rPr>
              <w:tab/>
            </w:r>
            <w:r>
              <w:rPr>
                <w:noProof/>
                <w:webHidden/>
              </w:rPr>
              <w:fldChar w:fldCharType="begin"/>
            </w:r>
            <w:r>
              <w:rPr>
                <w:noProof/>
                <w:webHidden/>
              </w:rPr>
              <w:instrText xml:space="preserve"> PAGEREF _Toc11336905 \h </w:instrText>
            </w:r>
            <w:r>
              <w:rPr>
                <w:noProof/>
                <w:webHidden/>
              </w:rPr>
            </w:r>
          </w:ins>
          <w:r>
            <w:rPr>
              <w:noProof/>
              <w:webHidden/>
            </w:rPr>
            <w:fldChar w:fldCharType="separate"/>
          </w:r>
          <w:ins w:id="88" w:author="Peter Arbogast" w:date="2019-06-13T16:45:00Z">
            <w:r>
              <w:rPr>
                <w:noProof/>
                <w:webHidden/>
              </w:rPr>
              <w:t>18</w:t>
            </w:r>
            <w:r>
              <w:rPr>
                <w:noProof/>
                <w:webHidden/>
              </w:rPr>
              <w:fldChar w:fldCharType="end"/>
            </w:r>
            <w:r w:rsidRPr="00D30A52">
              <w:rPr>
                <w:rStyle w:val="Hyperlink"/>
                <w:noProof/>
              </w:rPr>
              <w:fldChar w:fldCharType="end"/>
            </w:r>
          </w:ins>
        </w:p>
        <w:p w14:paraId="140D9D79" w14:textId="18280346" w:rsidR="003B6CAA" w:rsidRDefault="003B6CAA">
          <w:pPr>
            <w:pStyle w:val="TOC3"/>
            <w:tabs>
              <w:tab w:val="left" w:pos="1320"/>
              <w:tab w:val="right" w:leader="dot" w:pos="9350"/>
            </w:tabs>
            <w:rPr>
              <w:ins w:id="89" w:author="Peter Arbogast" w:date="2019-06-13T16:45:00Z"/>
              <w:rFonts w:eastAsiaTheme="minorEastAsia"/>
              <w:noProof/>
              <w:lang w:val="de-DE" w:eastAsia="de-DE"/>
            </w:rPr>
          </w:pPr>
          <w:ins w:id="90"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"_Toc11336906"</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4.2.6.</w:t>
            </w:r>
            <w:r>
              <w:rPr>
                <w:rFonts w:eastAsiaTheme="minorEastAsia"/>
                <w:noProof/>
                <w:lang w:val="de-DE" w:eastAsia="de-DE"/>
              </w:rPr>
              <w:tab/>
            </w:r>
            <w:r w:rsidRPr="00D30A52">
              <w:rPr>
                <w:rStyle w:val="Hyperlink"/>
                <w:noProof/>
              </w:rPr>
              <w:t>f_GetDeviceMemoryModul()</w:t>
            </w:r>
            <w:r>
              <w:rPr>
                <w:noProof/>
                <w:webHidden/>
              </w:rPr>
              <w:tab/>
            </w:r>
            <w:r>
              <w:rPr>
                <w:noProof/>
                <w:webHidden/>
              </w:rPr>
              <w:fldChar w:fldCharType="begin"/>
            </w:r>
            <w:r>
              <w:rPr>
                <w:noProof/>
                <w:webHidden/>
              </w:rPr>
              <w:instrText xml:space="preserve"> PAGEREF _Toc11336906 \h </w:instrText>
            </w:r>
            <w:r>
              <w:rPr>
                <w:noProof/>
                <w:webHidden/>
              </w:rPr>
            </w:r>
          </w:ins>
          <w:r>
            <w:rPr>
              <w:noProof/>
              <w:webHidden/>
            </w:rPr>
            <w:fldChar w:fldCharType="separate"/>
          </w:r>
          <w:ins w:id="91" w:author="Peter Arbogast" w:date="2019-06-13T16:45:00Z">
            <w:r>
              <w:rPr>
                <w:noProof/>
                <w:webHidden/>
              </w:rPr>
              <w:t>18</w:t>
            </w:r>
            <w:r>
              <w:rPr>
                <w:noProof/>
                <w:webHidden/>
              </w:rPr>
              <w:fldChar w:fldCharType="end"/>
            </w:r>
            <w:r w:rsidRPr="00D30A52">
              <w:rPr>
                <w:rStyle w:val="Hyperlink"/>
                <w:noProof/>
              </w:rPr>
              <w:fldChar w:fldCharType="end"/>
            </w:r>
          </w:ins>
        </w:p>
        <w:p w14:paraId="695EF1E9" w14:textId="660947A6" w:rsidR="003B6CAA" w:rsidRDefault="003B6CAA">
          <w:pPr>
            <w:pStyle w:val="TOC3"/>
            <w:tabs>
              <w:tab w:val="left" w:pos="1320"/>
              <w:tab w:val="right" w:leader="dot" w:pos="9350"/>
            </w:tabs>
            <w:rPr>
              <w:ins w:id="92" w:author="Peter Arbogast" w:date="2019-06-13T16:45:00Z"/>
              <w:rFonts w:eastAsiaTheme="minorEastAsia"/>
              <w:noProof/>
              <w:lang w:val="de-DE" w:eastAsia="de-DE"/>
            </w:rPr>
          </w:pPr>
          <w:ins w:id="93"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"_Toc11336907"</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4.2.7.</w:t>
            </w:r>
            <w:r>
              <w:rPr>
                <w:rFonts w:eastAsiaTheme="minorEastAsia"/>
                <w:noProof/>
                <w:lang w:val="de-DE" w:eastAsia="de-DE"/>
              </w:rPr>
              <w:tab/>
            </w:r>
            <w:r w:rsidRPr="00D30A52">
              <w:rPr>
                <w:rStyle w:val="Hyperlink"/>
                <w:noProof/>
              </w:rPr>
              <w:t>f_GetDeviceNetworkInterface()</w:t>
            </w:r>
            <w:r>
              <w:rPr>
                <w:noProof/>
                <w:webHidden/>
              </w:rPr>
              <w:tab/>
            </w:r>
            <w:r>
              <w:rPr>
                <w:noProof/>
                <w:webHidden/>
              </w:rPr>
              <w:fldChar w:fldCharType="begin"/>
            </w:r>
            <w:r>
              <w:rPr>
                <w:noProof/>
                <w:webHidden/>
              </w:rPr>
              <w:instrText xml:space="preserve"> PAGEREF _Toc11336907 \h </w:instrText>
            </w:r>
            <w:r>
              <w:rPr>
                <w:noProof/>
                <w:webHidden/>
              </w:rPr>
            </w:r>
          </w:ins>
          <w:r>
            <w:rPr>
              <w:noProof/>
              <w:webHidden/>
            </w:rPr>
            <w:fldChar w:fldCharType="separate"/>
          </w:r>
          <w:ins w:id="94" w:author="Peter Arbogast" w:date="2019-06-13T16:45:00Z">
            <w:r>
              <w:rPr>
                <w:noProof/>
                <w:webHidden/>
              </w:rPr>
              <w:t>19</w:t>
            </w:r>
            <w:r>
              <w:rPr>
                <w:noProof/>
                <w:webHidden/>
              </w:rPr>
              <w:fldChar w:fldCharType="end"/>
            </w:r>
            <w:r w:rsidRPr="00D30A52">
              <w:rPr>
                <w:rStyle w:val="Hyperlink"/>
                <w:noProof/>
              </w:rPr>
              <w:fldChar w:fldCharType="end"/>
            </w:r>
          </w:ins>
        </w:p>
        <w:p w14:paraId="7A73785E" w14:textId="3D74B606" w:rsidR="003B6CAA" w:rsidRDefault="003B6CAA">
          <w:pPr>
            <w:pStyle w:val="TOC3"/>
            <w:tabs>
              <w:tab w:val="left" w:pos="1320"/>
              <w:tab w:val="right" w:leader="dot" w:pos="9350"/>
            </w:tabs>
            <w:rPr>
              <w:ins w:id="95" w:author="Peter Arbogast" w:date="2019-06-13T16:45:00Z"/>
              <w:rFonts w:eastAsiaTheme="minorEastAsia"/>
              <w:noProof/>
              <w:lang w:val="de-DE" w:eastAsia="de-DE"/>
            </w:rPr>
          </w:pPr>
          <w:ins w:id="96"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"_Toc11336908"</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4.2.8.</w:t>
            </w:r>
            <w:r>
              <w:rPr>
                <w:rFonts w:eastAsiaTheme="minorEastAsia"/>
                <w:noProof/>
                <w:lang w:val="de-DE" w:eastAsia="de-DE"/>
              </w:rPr>
              <w:tab/>
            </w:r>
            <w:r w:rsidRPr="00D30A52">
              <w:rPr>
                <w:rStyle w:val="Hyperlink"/>
                <w:noProof/>
              </w:rPr>
              <w:t>f_GetDeviceNetworkInfo()</w:t>
            </w:r>
            <w:r>
              <w:rPr>
                <w:noProof/>
                <w:webHidden/>
              </w:rPr>
              <w:tab/>
            </w:r>
            <w:r>
              <w:rPr>
                <w:noProof/>
                <w:webHidden/>
              </w:rPr>
              <w:fldChar w:fldCharType="begin"/>
            </w:r>
            <w:r>
              <w:rPr>
                <w:noProof/>
                <w:webHidden/>
              </w:rPr>
              <w:instrText xml:space="preserve"> PAGEREF _Toc11336908 \h </w:instrText>
            </w:r>
            <w:r>
              <w:rPr>
                <w:noProof/>
                <w:webHidden/>
              </w:rPr>
            </w:r>
          </w:ins>
          <w:r>
            <w:rPr>
              <w:noProof/>
              <w:webHidden/>
            </w:rPr>
            <w:fldChar w:fldCharType="separate"/>
          </w:r>
          <w:ins w:id="97" w:author="Peter Arbogast" w:date="2019-06-13T16:45:00Z">
            <w:r>
              <w:rPr>
                <w:noProof/>
                <w:webHidden/>
              </w:rPr>
              <w:t>19</w:t>
            </w:r>
            <w:r>
              <w:rPr>
                <w:noProof/>
                <w:webHidden/>
              </w:rPr>
              <w:fldChar w:fldCharType="end"/>
            </w:r>
            <w:r w:rsidRPr="00D30A52">
              <w:rPr>
                <w:rStyle w:val="Hyperlink"/>
                <w:noProof/>
              </w:rPr>
              <w:fldChar w:fldCharType="end"/>
            </w:r>
          </w:ins>
        </w:p>
        <w:p w14:paraId="3ADDB099" w14:textId="3AB9B3F1" w:rsidR="003B6CAA" w:rsidRDefault="003B6CAA">
          <w:pPr>
            <w:pStyle w:val="TOC3"/>
            <w:tabs>
              <w:tab w:val="left" w:pos="1320"/>
              <w:tab w:val="right" w:leader="dot" w:pos="9350"/>
            </w:tabs>
            <w:rPr>
              <w:ins w:id="98" w:author="Peter Arbogast" w:date="2019-06-13T16:45:00Z"/>
              <w:rFonts w:eastAsiaTheme="minorEastAsia"/>
              <w:noProof/>
              <w:lang w:val="de-DE" w:eastAsia="de-DE"/>
            </w:rPr>
          </w:pPr>
          <w:ins w:id="99" w:author="Peter Arbogast" w:date="2019-06-13T16:45:00Z">
            <w:r w:rsidRPr="00D30A52">
              <w:rPr>
                <w:rStyle w:val="Hyperlink"/>
                <w:noProof/>
              </w:rPr>
              <w:lastRenderedPageBreak/>
              <w:fldChar w:fldCharType="begin"/>
            </w:r>
            <w:r w:rsidRPr="00D30A52">
              <w:rPr>
                <w:rStyle w:val="Hyperlink"/>
                <w:noProof/>
              </w:rPr>
              <w:instrText xml:space="preserve"> </w:instrText>
            </w:r>
            <w:r>
              <w:rPr>
                <w:noProof/>
              </w:rPr>
              <w:instrText>HYPERLINK \l "_Toc11336909"</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4.2.9.</w:t>
            </w:r>
            <w:r>
              <w:rPr>
                <w:rFonts w:eastAsiaTheme="minorEastAsia"/>
                <w:noProof/>
                <w:lang w:val="de-DE" w:eastAsia="de-DE"/>
              </w:rPr>
              <w:tab/>
            </w:r>
            <w:r w:rsidRPr="00D30A52">
              <w:rPr>
                <w:rStyle w:val="Hyperlink"/>
                <w:noProof/>
              </w:rPr>
              <w:t>f_GetDeviceProcessors()</w:t>
            </w:r>
            <w:r>
              <w:rPr>
                <w:noProof/>
                <w:webHidden/>
              </w:rPr>
              <w:tab/>
            </w:r>
            <w:r>
              <w:rPr>
                <w:noProof/>
                <w:webHidden/>
              </w:rPr>
              <w:fldChar w:fldCharType="begin"/>
            </w:r>
            <w:r>
              <w:rPr>
                <w:noProof/>
                <w:webHidden/>
              </w:rPr>
              <w:instrText xml:space="preserve"> PAGEREF _Toc11336909 \h </w:instrText>
            </w:r>
            <w:r>
              <w:rPr>
                <w:noProof/>
                <w:webHidden/>
              </w:rPr>
            </w:r>
          </w:ins>
          <w:r>
            <w:rPr>
              <w:noProof/>
              <w:webHidden/>
            </w:rPr>
            <w:fldChar w:fldCharType="separate"/>
          </w:r>
          <w:ins w:id="100" w:author="Peter Arbogast" w:date="2019-06-13T16:45:00Z">
            <w:r>
              <w:rPr>
                <w:noProof/>
                <w:webHidden/>
              </w:rPr>
              <w:t>20</w:t>
            </w:r>
            <w:r>
              <w:rPr>
                <w:noProof/>
                <w:webHidden/>
              </w:rPr>
              <w:fldChar w:fldCharType="end"/>
            </w:r>
            <w:r w:rsidRPr="00D30A52">
              <w:rPr>
                <w:rStyle w:val="Hyperlink"/>
                <w:noProof/>
              </w:rPr>
              <w:fldChar w:fldCharType="end"/>
            </w:r>
          </w:ins>
        </w:p>
        <w:p w14:paraId="65CCC08F" w14:textId="06C32AD7" w:rsidR="003B6CAA" w:rsidRDefault="003B6CAA">
          <w:pPr>
            <w:pStyle w:val="TOC3"/>
            <w:tabs>
              <w:tab w:val="left" w:pos="1320"/>
              <w:tab w:val="right" w:leader="dot" w:pos="9350"/>
            </w:tabs>
            <w:rPr>
              <w:ins w:id="101" w:author="Peter Arbogast" w:date="2019-06-13T16:45:00Z"/>
              <w:rFonts w:eastAsiaTheme="minorEastAsia"/>
              <w:noProof/>
              <w:lang w:val="de-DE" w:eastAsia="de-DE"/>
            </w:rPr>
          </w:pPr>
          <w:ins w:id="102"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"_Toc11336910"</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4.2.10.</w:t>
            </w:r>
            <w:r>
              <w:rPr>
                <w:rFonts w:eastAsiaTheme="minorEastAsia"/>
                <w:noProof/>
                <w:lang w:val="de-DE" w:eastAsia="de-DE"/>
              </w:rPr>
              <w:tab/>
            </w:r>
            <w:r w:rsidRPr="00D30A52">
              <w:rPr>
                <w:rStyle w:val="Hyperlink"/>
                <w:noProof/>
              </w:rPr>
              <w:t>f_GetDeviceSerialNumber()</w:t>
            </w:r>
            <w:r>
              <w:rPr>
                <w:noProof/>
                <w:webHidden/>
              </w:rPr>
              <w:tab/>
            </w:r>
            <w:r>
              <w:rPr>
                <w:noProof/>
                <w:webHidden/>
              </w:rPr>
              <w:fldChar w:fldCharType="begin"/>
            </w:r>
            <w:r>
              <w:rPr>
                <w:noProof/>
                <w:webHidden/>
              </w:rPr>
              <w:instrText xml:space="preserve"> PAGEREF _Toc11336910 \h </w:instrText>
            </w:r>
            <w:r>
              <w:rPr>
                <w:noProof/>
                <w:webHidden/>
              </w:rPr>
            </w:r>
          </w:ins>
          <w:r>
            <w:rPr>
              <w:noProof/>
              <w:webHidden/>
            </w:rPr>
            <w:fldChar w:fldCharType="separate"/>
          </w:r>
          <w:ins w:id="103" w:author="Peter Arbogast" w:date="2019-06-13T16:45:00Z">
            <w:r>
              <w:rPr>
                <w:noProof/>
                <w:webHidden/>
              </w:rPr>
              <w:t>20</w:t>
            </w:r>
            <w:r>
              <w:rPr>
                <w:noProof/>
                <w:webHidden/>
              </w:rPr>
              <w:fldChar w:fldCharType="end"/>
            </w:r>
            <w:r w:rsidRPr="00D30A52">
              <w:rPr>
                <w:rStyle w:val="Hyperlink"/>
                <w:noProof/>
              </w:rPr>
              <w:fldChar w:fldCharType="end"/>
            </w:r>
          </w:ins>
        </w:p>
        <w:p w14:paraId="7B042C20" w14:textId="59B21675" w:rsidR="003B6CAA" w:rsidRDefault="003B6CAA">
          <w:pPr>
            <w:pStyle w:val="TOC3"/>
            <w:tabs>
              <w:tab w:val="left" w:pos="1320"/>
              <w:tab w:val="right" w:leader="dot" w:pos="9350"/>
            </w:tabs>
            <w:rPr>
              <w:ins w:id="104" w:author="Peter Arbogast" w:date="2019-06-13T16:45:00Z"/>
              <w:rFonts w:eastAsiaTheme="minorEastAsia"/>
              <w:noProof/>
              <w:lang w:val="de-DE" w:eastAsia="de-DE"/>
            </w:rPr>
          </w:pPr>
          <w:ins w:id="105"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"_Toc11336912"</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4.2.11.</w:t>
            </w:r>
            <w:r>
              <w:rPr>
                <w:rFonts w:eastAsiaTheme="minorEastAsia"/>
                <w:noProof/>
                <w:lang w:val="de-DE" w:eastAsia="de-DE"/>
              </w:rPr>
              <w:tab/>
            </w:r>
            <w:r w:rsidRPr="00D30A52">
              <w:rPr>
                <w:rStyle w:val="Hyperlink"/>
                <w:noProof/>
              </w:rPr>
              <w:t>f_GetDeviceVideoController()</w:t>
            </w:r>
            <w:r>
              <w:rPr>
                <w:noProof/>
                <w:webHidden/>
              </w:rPr>
              <w:tab/>
            </w:r>
            <w:r>
              <w:rPr>
                <w:noProof/>
                <w:webHidden/>
              </w:rPr>
              <w:fldChar w:fldCharType="begin"/>
            </w:r>
            <w:r>
              <w:rPr>
                <w:noProof/>
                <w:webHidden/>
              </w:rPr>
              <w:instrText xml:space="preserve"> PAGEREF _Toc11336912 \h </w:instrText>
            </w:r>
            <w:r>
              <w:rPr>
                <w:noProof/>
                <w:webHidden/>
              </w:rPr>
            </w:r>
          </w:ins>
          <w:r>
            <w:rPr>
              <w:noProof/>
              <w:webHidden/>
            </w:rPr>
            <w:fldChar w:fldCharType="separate"/>
          </w:r>
          <w:ins w:id="106" w:author="Peter Arbogast" w:date="2019-06-13T16:45:00Z">
            <w:r>
              <w:rPr>
                <w:noProof/>
                <w:webHidden/>
              </w:rPr>
              <w:t>21</w:t>
            </w:r>
            <w:r>
              <w:rPr>
                <w:noProof/>
                <w:webHidden/>
              </w:rPr>
              <w:fldChar w:fldCharType="end"/>
            </w:r>
            <w:r w:rsidRPr="00D30A52">
              <w:rPr>
                <w:rStyle w:val="Hyperlink"/>
                <w:noProof/>
              </w:rPr>
              <w:fldChar w:fldCharType="end"/>
            </w:r>
          </w:ins>
        </w:p>
        <w:p w14:paraId="6A1DC354" w14:textId="54B87FEF" w:rsidR="003B6CAA" w:rsidRDefault="003B6CAA">
          <w:pPr>
            <w:pStyle w:val="TOC3"/>
            <w:tabs>
              <w:tab w:val="left" w:pos="1320"/>
              <w:tab w:val="right" w:leader="dot" w:pos="9350"/>
            </w:tabs>
            <w:rPr>
              <w:ins w:id="107" w:author="Peter Arbogast" w:date="2019-06-13T16:45:00Z"/>
              <w:rFonts w:eastAsiaTheme="minorEastAsia"/>
              <w:noProof/>
              <w:lang w:val="de-DE" w:eastAsia="de-DE"/>
            </w:rPr>
          </w:pPr>
          <w:ins w:id="108"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"_Toc11336915"</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4.2.12.</w:t>
            </w:r>
            <w:r>
              <w:rPr>
                <w:rFonts w:eastAsiaTheme="minorEastAsia"/>
                <w:noProof/>
                <w:lang w:val="de-DE" w:eastAsia="de-DE"/>
              </w:rPr>
              <w:tab/>
            </w:r>
            <w:r w:rsidRPr="00D30A52">
              <w:rPr>
                <w:rStyle w:val="Hyperlink"/>
                <w:noProof/>
              </w:rPr>
              <w:t>f_GetDeviceModel()</w:t>
            </w:r>
            <w:r>
              <w:rPr>
                <w:noProof/>
                <w:webHidden/>
              </w:rPr>
              <w:tab/>
            </w:r>
            <w:r>
              <w:rPr>
                <w:noProof/>
                <w:webHidden/>
              </w:rPr>
              <w:fldChar w:fldCharType="begin"/>
            </w:r>
            <w:r>
              <w:rPr>
                <w:noProof/>
                <w:webHidden/>
              </w:rPr>
              <w:instrText xml:space="preserve"> PAGEREF _Toc11336915 \h </w:instrText>
            </w:r>
            <w:r>
              <w:rPr>
                <w:noProof/>
                <w:webHidden/>
              </w:rPr>
            </w:r>
          </w:ins>
          <w:r>
            <w:rPr>
              <w:noProof/>
              <w:webHidden/>
            </w:rPr>
            <w:fldChar w:fldCharType="separate"/>
          </w:r>
          <w:ins w:id="109" w:author="Peter Arbogast" w:date="2019-06-13T16:45:00Z">
            <w:r>
              <w:rPr>
                <w:noProof/>
                <w:webHidden/>
              </w:rPr>
              <w:t>21</w:t>
            </w:r>
            <w:r>
              <w:rPr>
                <w:noProof/>
                <w:webHidden/>
              </w:rPr>
              <w:fldChar w:fldCharType="end"/>
            </w:r>
            <w:r w:rsidRPr="00D30A52">
              <w:rPr>
                <w:rStyle w:val="Hyperlink"/>
                <w:noProof/>
              </w:rPr>
              <w:fldChar w:fldCharType="end"/>
            </w:r>
          </w:ins>
        </w:p>
        <w:p w14:paraId="12DB6986" w14:textId="17182317" w:rsidR="003B6CAA" w:rsidRDefault="003B6CAA">
          <w:pPr>
            <w:pStyle w:val="TOC3"/>
            <w:tabs>
              <w:tab w:val="left" w:pos="1320"/>
              <w:tab w:val="right" w:leader="dot" w:pos="9350"/>
            </w:tabs>
            <w:rPr>
              <w:ins w:id="110" w:author="Peter Arbogast" w:date="2019-06-13T16:45:00Z"/>
              <w:rFonts w:eastAsiaTheme="minorEastAsia"/>
              <w:noProof/>
              <w:lang w:val="de-DE" w:eastAsia="de-DE"/>
            </w:rPr>
          </w:pPr>
          <w:ins w:id="111"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"_Toc11336917"</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4.2.13.</w:t>
            </w:r>
            <w:r>
              <w:rPr>
                <w:rFonts w:eastAsiaTheme="minorEastAsia"/>
                <w:noProof/>
                <w:lang w:val="de-DE" w:eastAsia="de-DE"/>
              </w:rPr>
              <w:tab/>
            </w:r>
            <w:r w:rsidRPr="00D30A52">
              <w:rPr>
                <w:rStyle w:val="Hyperlink"/>
                <w:noProof/>
              </w:rPr>
              <w:t>f_GetDeviceInfo()</w:t>
            </w:r>
            <w:r>
              <w:rPr>
                <w:noProof/>
                <w:webHidden/>
              </w:rPr>
              <w:tab/>
            </w:r>
            <w:r>
              <w:rPr>
                <w:noProof/>
                <w:webHidden/>
              </w:rPr>
              <w:fldChar w:fldCharType="begin"/>
            </w:r>
            <w:r>
              <w:rPr>
                <w:noProof/>
                <w:webHidden/>
              </w:rPr>
              <w:instrText xml:space="preserve"> PAGEREF _Toc11336917 \h </w:instrText>
            </w:r>
            <w:r>
              <w:rPr>
                <w:noProof/>
                <w:webHidden/>
              </w:rPr>
            </w:r>
          </w:ins>
          <w:r>
            <w:rPr>
              <w:noProof/>
              <w:webHidden/>
            </w:rPr>
            <w:fldChar w:fldCharType="separate"/>
          </w:r>
          <w:ins w:id="112" w:author="Peter Arbogast" w:date="2019-06-13T16:45:00Z">
            <w:r>
              <w:rPr>
                <w:noProof/>
                <w:webHidden/>
              </w:rPr>
              <w:t>22</w:t>
            </w:r>
            <w:r>
              <w:rPr>
                <w:noProof/>
                <w:webHidden/>
              </w:rPr>
              <w:fldChar w:fldCharType="end"/>
            </w:r>
            <w:r w:rsidRPr="00D30A52">
              <w:rPr>
                <w:rStyle w:val="Hyperlink"/>
                <w:noProof/>
              </w:rPr>
              <w:fldChar w:fldCharType="end"/>
            </w:r>
          </w:ins>
        </w:p>
        <w:p w14:paraId="066C04C3" w14:textId="62FFBA02" w:rsidR="003B6CAA" w:rsidRDefault="003B6CAA">
          <w:pPr>
            <w:pStyle w:val="TOC3"/>
            <w:tabs>
              <w:tab w:val="left" w:pos="1320"/>
              <w:tab w:val="right" w:leader="dot" w:pos="9350"/>
            </w:tabs>
            <w:rPr>
              <w:ins w:id="113" w:author="Peter Arbogast" w:date="2019-06-13T16:45:00Z"/>
              <w:rFonts w:eastAsiaTheme="minorEastAsia"/>
              <w:noProof/>
              <w:lang w:val="de-DE" w:eastAsia="de-DE"/>
            </w:rPr>
          </w:pPr>
          <w:ins w:id="114"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"_Toc11336918"</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4.2.14.</w:t>
            </w:r>
            <w:r>
              <w:rPr>
                <w:rFonts w:eastAsiaTheme="minorEastAsia"/>
                <w:noProof/>
                <w:lang w:val="de-DE" w:eastAsia="de-DE"/>
              </w:rPr>
              <w:tab/>
            </w:r>
            <w:r w:rsidRPr="00D30A52">
              <w:rPr>
                <w:rStyle w:val="Hyperlink"/>
                <w:noProof/>
              </w:rPr>
              <w:t>f_GetDeviceOSLanguage()</w:t>
            </w:r>
            <w:r>
              <w:rPr>
                <w:noProof/>
                <w:webHidden/>
              </w:rPr>
              <w:tab/>
            </w:r>
            <w:r>
              <w:rPr>
                <w:noProof/>
                <w:webHidden/>
              </w:rPr>
              <w:fldChar w:fldCharType="begin"/>
            </w:r>
            <w:r>
              <w:rPr>
                <w:noProof/>
                <w:webHidden/>
              </w:rPr>
              <w:instrText xml:space="preserve"> PAGEREF _Toc11336918 \h </w:instrText>
            </w:r>
            <w:r>
              <w:rPr>
                <w:noProof/>
                <w:webHidden/>
              </w:rPr>
            </w:r>
          </w:ins>
          <w:r>
            <w:rPr>
              <w:noProof/>
              <w:webHidden/>
            </w:rPr>
            <w:fldChar w:fldCharType="separate"/>
          </w:r>
          <w:ins w:id="115" w:author="Peter Arbogast" w:date="2019-06-13T16:45:00Z">
            <w:r>
              <w:rPr>
                <w:noProof/>
                <w:webHidden/>
              </w:rPr>
              <w:t>22</w:t>
            </w:r>
            <w:r>
              <w:rPr>
                <w:noProof/>
                <w:webHidden/>
              </w:rPr>
              <w:fldChar w:fldCharType="end"/>
            </w:r>
            <w:r w:rsidRPr="00D30A52">
              <w:rPr>
                <w:rStyle w:val="Hyperlink"/>
                <w:noProof/>
              </w:rPr>
              <w:fldChar w:fldCharType="end"/>
            </w:r>
          </w:ins>
        </w:p>
        <w:p w14:paraId="78FF6076" w14:textId="49096654" w:rsidR="003B6CAA" w:rsidRDefault="003B6CAA">
          <w:pPr>
            <w:pStyle w:val="TOC3"/>
            <w:tabs>
              <w:tab w:val="left" w:pos="1320"/>
              <w:tab w:val="right" w:leader="dot" w:pos="9350"/>
            </w:tabs>
            <w:rPr>
              <w:ins w:id="116" w:author="Peter Arbogast" w:date="2019-06-13T16:45:00Z"/>
              <w:rFonts w:eastAsiaTheme="minorEastAsia"/>
              <w:noProof/>
              <w:lang w:val="de-DE" w:eastAsia="de-DE"/>
            </w:rPr>
          </w:pPr>
          <w:ins w:id="117"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"_Toc11336919"</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4.2.15.</w:t>
            </w:r>
            <w:r>
              <w:rPr>
                <w:rFonts w:eastAsiaTheme="minorEastAsia"/>
                <w:noProof/>
                <w:lang w:val="de-DE" w:eastAsia="de-DE"/>
              </w:rPr>
              <w:tab/>
            </w:r>
            <w:r w:rsidRPr="00D30A52">
              <w:rPr>
                <w:rStyle w:val="Hyperlink"/>
                <w:noProof/>
              </w:rPr>
              <w:t>f_GetDeviceOSLastLoginUser()</w:t>
            </w:r>
            <w:r>
              <w:rPr>
                <w:noProof/>
                <w:webHidden/>
              </w:rPr>
              <w:tab/>
            </w:r>
            <w:r>
              <w:rPr>
                <w:noProof/>
                <w:webHidden/>
              </w:rPr>
              <w:fldChar w:fldCharType="begin"/>
            </w:r>
            <w:r>
              <w:rPr>
                <w:noProof/>
                <w:webHidden/>
              </w:rPr>
              <w:instrText xml:space="preserve"> PAGEREF _Toc11336919 \h </w:instrText>
            </w:r>
            <w:r>
              <w:rPr>
                <w:noProof/>
                <w:webHidden/>
              </w:rPr>
            </w:r>
          </w:ins>
          <w:r>
            <w:rPr>
              <w:noProof/>
              <w:webHidden/>
            </w:rPr>
            <w:fldChar w:fldCharType="separate"/>
          </w:r>
          <w:ins w:id="118" w:author="Peter Arbogast" w:date="2019-06-13T16:45:00Z">
            <w:r>
              <w:rPr>
                <w:noProof/>
                <w:webHidden/>
              </w:rPr>
              <w:t>23</w:t>
            </w:r>
            <w:r>
              <w:rPr>
                <w:noProof/>
                <w:webHidden/>
              </w:rPr>
              <w:fldChar w:fldCharType="end"/>
            </w:r>
            <w:r w:rsidRPr="00D30A52">
              <w:rPr>
                <w:rStyle w:val="Hyperlink"/>
                <w:noProof/>
              </w:rPr>
              <w:fldChar w:fldCharType="end"/>
            </w:r>
          </w:ins>
        </w:p>
        <w:p w14:paraId="782494D6" w14:textId="5C582A0F" w:rsidR="003B6CAA" w:rsidRDefault="003B6CAA">
          <w:pPr>
            <w:pStyle w:val="TOC3"/>
            <w:tabs>
              <w:tab w:val="left" w:pos="1320"/>
              <w:tab w:val="right" w:leader="dot" w:pos="9350"/>
            </w:tabs>
            <w:rPr>
              <w:ins w:id="119" w:author="Peter Arbogast" w:date="2019-06-13T16:45:00Z"/>
              <w:rFonts w:eastAsiaTheme="minorEastAsia"/>
              <w:noProof/>
              <w:lang w:val="de-DE" w:eastAsia="de-DE"/>
            </w:rPr>
          </w:pPr>
          <w:ins w:id="120"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"_Toc11336920"</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4.2.16.</w:t>
            </w:r>
            <w:r>
              <w:rPr>
                <w:rFonts w:eastAsiaTheme="minorEastAsia"/>
                <w:noProof/>
                <w:lang w:val="de-DE" w:eastAsia="de-DE"/>
              </w:rPr>
              <w:tab/>
            </w:r>
            <w:r w:rsidRPr="00D30A52">
              <w:rPr>
                <w:rStyle w:val="Hyperlink"/>
                <w:noProof/>
              </w:rPr>
              <w:t>f_GetDeviceOSInfo()</w:t>
            </w:r>
            <w:r>
              <w:rPr>
                <w:noProof/>
                <w:webHidden/>
              </w:rPr>
              <w:tab/>
            </w:r>
            <w:r>
              <w:rPr>
                <w:noProof/>
                <w:webHidden/>
              </w:rPr>
              <w:fldChar w:fldCharType="begin"/>
            </w:r>
            <w:r>
              <w:rPr>
                <w:noProof/>
                <w:webHidden/>
              </w:rPr>
              <w:instrText xml:space="preserve"> PAGEREF _Toc11336920 \h </w:instrText>
            </w:r>
            <w:r>
              <w:rPr>
                <w:noProof/>
                <w:webHidden/>
              </w:rPr>
            </w:r>
          </w:ins>
          <w:r>
            <w:rPr>
              <w:noProof/>
              <w:webHidden/>
            </w:rPr>
            <w:fldChar w:fldCharType="separate"/>
          </w:r>
          <w:ins w:id="121" w:author="Peter Arbogast" w:date="2019-06-13T16:45:00Z">
            <w:r>
              <w:rPr>
                <w:noProof/>
                <w:webHidden/>
              </w:rPr>
              <w:t>24</w:t>
            </w:r>
            <w:r>
              <w:rPr>
                <w:noProof/>
                <w:webHidden/>
              </w:rPr>
              <w:fldChar w:fldCharType="end"/>
            </w:r>
            <w:r w:rsidRPr="00D30A52">
              <w:rPr>
                <w:rStyle w:val="Hyperlink"/>
                <w:noProof/>
              </w:rPr>
              <w:fldChar w:fldCharType="end"/>
            </w:r>
          </w:ins>
        </w:p>
        <w:p w14:paraId="2E6ECD41" w14:textId="2C475F4A" w:rsidR="003B6CAA" w:rsidRDefault="003B6CAA">
          <w:pPr>
            <w:pStyle w:val="TOC3"/>
            <w:tabs>
              <w:tab w:val="left" w:pos="1320"/>
              <w:tab w:val="right" w:leader="dot" w:pos="9350"/>
            </w:tabs>
            <w:rPr>
              <w:ins w:id="122" w:author="Peter Arbogast" w:date="2019-06-13T16:45:00Z"/>
              <w:rFonts w:eastAsiaTheme="minorEastAsia"/>
              <w:noProof/>
              <w:lang w:val="de-DE" w:eastAsia="de-DE"/>
            </w:rPr>
          </w:pPr>
          <w:ins w:id="123"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"_Toc11336921"</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4.2.17.</w:t>
            </w:r>
            <w:r>
              <w:rPr>
                <w:rFonts w:eastAsiaTheme="minorEastAsia"/>
                <w:noProof/>
                <w:lang w:val="de-DE" w:eastAsia="de-DE"/>
              </w:rPr>
              <w:tab/>
            </w:r>
            <w:r w:rsidRPr="00D30A52">
              <w:rPr>
                <w:rStyle w:val="Hyperlink"/>
                <w:noProof/>
              </w:rPr>
              <w:t>Deprecated Functions</w:t>
            </w:r>
            <w:r>
              <w:rPr>
                <w:noProof/>
                <w:webHidden/>
              </w:rPr>
              <w:tab/>
            </w:r>
            <w:r>
              <w:rPr>
                <w:noProof/>
                <w:webHidden/>
              </w:rPr>
              <w:fldChar w:fldCharType="begin"/>
            </w:r>
            <w:r>
              <w:rPr>
                <w:noProof/>
                <w:webHidden/>
              </w:rPr>
              <w:instrText xml:space="preserve"> PAGEREF _Toc11336921 \h </w:instrText>
            </w:r>
            <w:r>
              <w:rPr>
                <w:noProof/>
                <w:webHidden/>
              </w:rPr>
            </w:r>
          </w:ins>
          <w:r>
            <w:rPr>
              <w:noProof/>
              <w:webHidden/>
            </w:rPr>
            <w:fldChar w:fldCharType="separate"/>
          </w:r>
          <w:ins w:id="124" w:author="Peter Arbogast" w:date="2019-06-13T16:45:00Z">
            <w:r>
              <w:rPr>
                <w:noProof/>
                <w:webHidden/>
              </w:rPr>
              <w:t>25</w:t>
            </w:r>
            <w:r>
              <w:rPr>
                <w:noProof/>
                <w:webHidden/>
              </w:rPr>
              <w:fldChar w:fldCharType="end"/>
            </w:r>
            <w:r w:rsidRPr="00D30A52">
              <w:rPr>
                <w:rStyle w:val="Hyperlink"/>
                <w:noProof/>
              </w:rPr>
              <w:fldChar w:fldCharType="end"/>
            </w:r>
          </w:ins>
        </w:p>
        <w:p w14:paraId="6BC505A9" w14:textId="771061D1" w:rsidR="003B6CAA" w:rsidRDefault="003B6CAA">
          <w:pPr>
            <w:pStyle w:val="TOC2"/>
            <w:tabs>
              <w:tab w:val="left" w:pos="880"/>
              <w:tab w:val="right" w:leader="dot" w:pos="9350"/>
            </w:tabs>
            <w:rPr>
              <w:ins w:id="125" w:author="Peter Arbogast" w:date="2019-06-13T16:45:00Z"/>
              <w:rFonts w:eastAsiaTheme="minorEastAsia"/>
              <w:noProof/>
              <w:lang w:val="de-DE" w:eastAsia="de-DE"/>
            </w:rPr>
          </w:pPr>
          <w:ins w:id="126"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"_Toc11336922"</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4.3.</w:t>
            </w:r>
            <w:r>
              <w:rPr>
                <w:rFonts w:eastAsiaTheme="minorEastAsia"/>
                <w:noProof/>
                <w:lang w:val="de-DE" w:eastAsia="de-DE"/>
              </w:rPr>
              <w:tab/>
            </w:r>
            <w:r w:rsidRPr="00D30A52">
              <w:rPr>
                <w:rStyle w:val="Hyperlink"/>
                <w:noProof/>
              </w:rPr>
              <w:t>Virtualization</w:t>
            </w:r>
            <w:r>
              <w:rPr>
                <w:noProof/>
                <w:webHidden/>
              </w:rPr>
              <w:tab/>
            </w:r>
            <w:r>
              <w:rPr>
                <w:noProof/>
                <w:webHidden/>
              </w:rPr>
              <w:fldChar w:fldCharType="begin"/>
            </w:r>
            <w:r>
              <w:rPr>
                <w:noProof/>
                <w:webHidden/>
              </w:rPr>
              <w:instrText xml:space="preserve"> PAGEREF _Toc11336922 \h </w:instrText>
            </w:r>
            <w:r>
              <w:rPr>
                <w:noProof/>
                <w:webHidden/>
              </w:rPr>
            </w:r>
          </w:ins>
          <w:r>
            <w:rPr>
              <w:noProof/>
              <w:webHidden/>
            </w:rPr>
            <w:fldChar w:fldCharType="separate"/>
          </w:r>
          <w:ins w:id="127" w:author="Peter Arbogast" w:date="2019-06-13T16:45:00Z">
            <w:r>
              <w:rPr>
                <w:noProof/>
                <w:webHidden/>
              </w:rPr>
              <w:t>27</w:t>
            </w:r>
            <w:r>
              <w:rPr>
                <w:noProof/>
                <w:webHidden/>
              </w:rPr>
              <w:fldChar w:fldCharType="end"/>
            </w:r>
            <w:r w:rsidRPr="00D30A52">
              <w:rPr>
                <w:rStyle w:val="Hyperlink"/>
                <w:noProof/>
              </w:rPr>
              <w:fldChar w:fldCharType="end"/>
            </w:r>
          </w:ins>
        </w:p>
        <w:p w14:paraId="00771671" w14:textId="60821756" w:rsidR="003B6CAA" w:rsidRDefault="003B6CAA">
          <w:pPr>
            <w:pStyle w:val="TOC3"/>
            <w:tabs>
              <w:tab w:val="left" w:pos="1320"/>
              <w:tab w:val="right" w:leader="dot" w:pos="9350"/>
            </w:tabs>
            <w:rPr>
              <w:ins w:id="128" w:author="Peter Arbogast" w:date="2019-06-13T16:45:00Z"/>
              <w:rFonts w:eastAsiaTheme="minorEastAsia"/>
              <w:noProof/>
              <w:lang w:val="de-DE" w:eastAsia="de-DE"/>
            </w:rPr>
          </w:pPr>
          <w:ins w:id="129"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"_Toc11336923"</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4.3.1.</w:t>
            </w:r>
            <w:r>
              <w:rPr>
                <w:rFonts w:eastAsiaTheme="minorEastAsia"/>
                <w:noProof/>
                <w:lang w:val="de-DE" w:eastAsia="de-DE"/>
              </w:rPr>
              <w:tab/>
            </w:r>
            <w:r w:rsidRPr="00D30A52">
              <w:rPr>
                <w:rStyle w:val="Hyperlink"/>
                <w:noProof/>
              </w:rPr>
              <w:t>VMware</w:t>
            </w:r>
            <w:r>
              <w:rPr>
                <w:noProof/>
                <w:webHidden/>
              </w:rPr>
              <w:tab/>
            </w:r>
            <w:r>
              <w:rPr>
                <w:noProof/>
                <w:webHidden/>
              </w:rPr>
              <w:fldChar w:fldCharType="begin"/>
            </w:r>
            <w:r>
              <w:rPr>
                <w:noProof/>
                <w:webHidden/>
              </w:rPr>
              <w:instrText xml:space="preserve"> PAGEREF _Toc11336923 \h </w:instrText>
            </w:r>
            <w:r>
              <w:rPr>
                <w:noProof/>
                <w:webHidden/>
              </w:rPr>
            </w:r>
          </w:ins>
          <w:r>
            <w:rPr>
              <w:noProof/>
              <w:webHidden/>
            </w:rPr>
            <w:fldChar w:fldCharType="separate"/>
          </w:r>
          <w:ins w:id="130" w:author="Peter Arbogast" w:date="2019-06-13T16:45:00Z">
            <w:r>
              <w:rPr>
                <w:noProof/>
                <w:webHidden/>
              </w:rPr>
              <w:t>27</w:t>
            </w:r>
            <w:r>
              <w:rPr>
                <w:noProof/>
                <w:webHidden/>
              </w:rPr>
              <w:fldChar w:fldCharType="end"/>
            </w:r>
            <w:r w:rsidRPr="00D30A52">
              <w:rPr>
                <w:rStyle w:val="Hyperlink"/>
                <w:noProof/>
              </w:rPr>
              <w:fldChar w:fldCharType="end"/>
            </w:r>
          </w:ins>
        </w:p>
        <w:p w14:paraId="73A48BD8" w14:textId="207647A3" w:rsidR="003B6CAA" w:rsidRDefault="003B6CAA">
          <w:pPr>
            <w:pStyle w:val="TOC3"/>
            <w:tabs>
              <w:tab w:val="left" w:pos="1320"/>
              <w:tab w:val="right" w:leader="dot" w:pos="9350"/>
            </w:tabs>
            <w:rPr>
              <w:ins w:id="131" w:author="Peter Arbogast" w:date="2019-06-13T16:45:00Z"/>
              <w:rFonts w:eastAsiaTheme="minorEastAsia"/>
              <w:noProof/>
              <w:lang w:val="de-DE" w:eastAsia="de-DE"/>
            </w:rPr>
          </w:pPr>
          <w:ins w:id="132"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"_Toc11336924"</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4.3.2.</w:t>
            </w:r>
            <w:r>
              <w:rPr>
                <w:rFonts w:eastAsiaTheme="minorEastAsia"/>
                <w:noProof/>
                <w:lang w:val="de-DE" w:eastAsia="de-DE"/>
              </w:rPr>
              <w:tab/>
            </w:r>
            <w:r w:rsidRPr="00D30A52">
              <w:rPr>
                <w:rStyle w:val="Hyperlink"/>
                <w:noProof/>
              </w:rPr>
              <w:t>Hyper-V</w:t>
            </w:r>
            <w:r>
              <w:rPr>
                <w:noProof/>
                <w:webHidden/>
              </w:rPr>
              <w:tab/>
            </w:r>
            <w:r>
              <w:rPr>
                <w:noProof/>
                <w:webHidden/>
              </w:rPr>
              <w:fldChar w:fldCharType="begin"/>
            </w:r>
            <w:r>
              <w:rPr>
                <w:noProof/>
                <w:webHidden/>
              </w:rPr>
              <w:instrText xml:space="preserve"> PAGEREF _Toc11336924 \h </w:instrText>
            </w:r>
            <w:r>
              <w:rPr>
                <w:noProof/>
                <w:webHidden/>
              </w:rPr>
            </w:r>
          </w:ins>
          <w:r>
            <w:rPr>
              <w:noProof/>
              <w:webHidden/>
            </w:rPr>
            <w:fldChar w:fldCharType="separate"/>
          </w:r>
          <w:ins w:id="133" w:author="Peter Arbogast" w:date="2019-06-13T16:45:00Z">
            <w:r>
              <w:rPr>
                <w:noProof/>
                <w:webHidden/>
              </w:rPr>
              <w:t>30</w:t>
            </w:r>
            <w:r>
              <w:rPr>
                <w:noProof/>
                <w:webHidden/>
              </w:rPr>
              <w:fldChar w:fldCharType="end"/>
            </w:r>
            <w:r w:rsidRPr="00D30A52">
              <w:rPr>
                <w:rStyle w:val="Hyperlink"/>
                <w:noProof/>
              </w:rPr>
              <w:fldChar w:fldCharType="end"/>
            </w:r>
          </w:ins>
        </w:p>
        <w:p w14:paraId="0A95D06A" w14:textId="7AC9A68B" w:rsidR="003B6CAA" w:rsidRDefault="003B6CAA">
          <w:pPr>
            <w:pStyle w:val="TOC3"/>
            <w:tabs>
              <w:tab w:val="left" w:pos="1320"/>
              <w:tab w:val="right" w:leader="dot" w:pos="9350"/>
            </w:tabs>
            <w:rPr>
              <w:ins w:id="134" w:author="Peter Arbogast" w:date="2019-06-13T16:45:00Z"/>
              <w:rFonts w:eastAsiaTheme="minorEastAsia"/>
              <w:noProof/>
              <w:lang w:val="de-DE" w:eastAsia="de-DE"/>
            </w:rPr>
          </w:pPr>
          <w:ins w:id="135"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"_Toc11336925"</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4.3.3.</w:t>
            </w:r>
            <w:r>
              <w:rPr>
                <w:rFonts w:eastAsiaTheme="minorEastAsia"/>
                <w:noProof/>
                <w:lang w:val="de-DE" w:eastAsia="de-DE"/>
              </w:rPr>
              <w:tab/>
            </w:r>
            <w:r w:rsidRPr="00D30A52">
              <w:rPr>
                <w:rStyle w:val="Hyperlink"/>
                <w:noProof/>
              </w:rPr>
              <w:t>Sun/Oracle Solaris Zone</w:t>
            </w:r>
            <w:r>
              <w:rPr>
                <w:noProof/>
                <w:webHidden/>
              </w:rPr>
              <w:tab/>
            </w:r>
            <w:r>
              <w:rPr>
                <w:noProof/>
                <w:webHidden/>
              </w:rPr>
              <w:fldChar w:fldCharType="begin"/>
            </w:r>
            <w:r>
              <w:rPr>
                <w:noProof/>
                <w:webHidden/>
              </w:rPr>
              <w:instrText xml:space="preserve"> PAGEREF _Toc11336925 \h </w:instrText>
            </w:r>
            <w:r>
              <w:rPr>
                <w:noProof/>
                <w:webHidden/>
              </w:rPr>
            </w:r>
          </w:ins>
          <w:r>
            <w:rPr>
              <w:noProof/>
              <w:webHidden/>
            </w:rPr>
            <w:fldChar w:fldCharType="separate"/>
          </w:r>
          <w:ins w:id="136" w:author="Peter Arbogast" w:date="2019-06-13T16:45:00Z">
            <w:r>
              <w:rPr>
                <w:noProof/>
                <w:webHidden/>
              </w:rPr>
              <w:t>32</w:t>
            </w:r>
            <w:r>
              <w:rPr>
                <w:noProof/>
                <w:webHidden/>
              </w:rPr>
              <w:fldChar w:fldCharType="end"/>
            </w:r>
            <w:r w:rsidRPr="00D30A52">
              <w:rPr>
                <w:rStyle w:val="Hyperlink"/>
                <w:noProof/>
              </w:rPr>
              <w:fldChar w:fldCharType="end"/>
            </w:r>
          </w:ins>
        </w:p>
        <w:p w14:paraId="30692396" w14:textId="7D43C356" w:rsidR="003B6CAA" w:rsidRDefault="003B6CAA">
          <w:pPr>
            <w:pStyle w:val="TOC2"/>
            <w:tabs>
              <w:tab w:val="left" w:pos="880"/>
              <w:tab w:val="right" w:leader="dot" w:pos="9350"/>
            </w:tabs>
            <w:rPr>
              <w:ins w:id="137" w:author="Peter Arbogast" w:date="2019-06-13T16:45:00Z"/>
              <w:rFonts w:eastAsiaTheme="minorEastAsia"/>
              <w:noProof/>
              <w:lang w:val="de-DE" w:eastAsia="de-DE"/>
            </w:rPr>
          </w:pPr>
          <w:ins w:id="138"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"_Toc11336926"</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4.4.</w:t>
            </w:r>
            <w:r>
              <w:rPr>
                <w:rFonts w:eastAsiaTheme="minorEastAsia"/>
                <w:noProof/>
                <w:lang w:val="de-DE" w:eastAsia="de-DE"/>
              </w:rPr>
              <w:tab/>
            </w:r>
            <w:r w:rsidRPr="00D30A52">
              <w:rPr>
                <w:rStyle w:val="Hyperlink"/>
                <w:noProof/>
              </w:rPr>
              <w:t>Software</w:t>
            </w:r>
            <w:r>
              <w:rPr>
                <w:noProof/>
                <w:webHidden/>
              </w:rPr>
              <w:tab/>
            </w:r>
            <w:r>
              <w:rPr>
                <w:noProof/>
                <w:webHidden/>
              </w:rPr>
              <w:fldChar w:fldCharType="begin"/>
            </w:r>
            <w:r>
              <w:rPr>
                <w:noProof/>
                <w:webHidden/>
              </w:rPr>
              <w:instrText xml:space="preserve"> PAGEREF _Toc11336926 \h </w:instrText>
            </w:r>
            <w:r>
              <w:rPr>
                <w:noProof/>
                <w:webHidden/>
              </w:rPr>
            </w:r>
          </w:ins>
          <w:r>
            <w:rPr>
              <w:noProof/>
              <w:webHidden/>
            </w:rPr>
            <w:fldChar w:fldCharType="separate"/>
          </w:r>
          <w:ins w:id="139" w:author="Peter Arbogast" w:date="2019-06-13T16:45:00Z">
            <w:r>
              <w:rPr>
                <w:noProof/>
                <w:webHidden/>
              </w:rPr>
              <w:t>34</w:t>
            </w:r>
            <w:r>
              <w:rPr>
                <w:noProof/>
                <w:webHidden/>
              </w:rPr>
              <w:fldChar w:fldCharType="end"/>
            </w:r>
            <w:r w:rsidRPr="00D30A52">
              <w:rPr>
                <w:rStyle w:val="Hyperlink"/>
                <w:noProof/>
              </w:rPr>
              <w:fldChar w:fldCharType="end"/>
            </w:r>
          </w:ins>
        </w:p>
        <w:p w14:paraId="4C870A5B" w14:textId="5F2BF1DA" w:rsidR="003B6CAA" w:rsidRDefault="003B6CAA">
          <w:pPr>
            <w:pStyle w:val="TOC3"/>
            <w:tabs>
              <w:tab w:val="left" w:pos="1320"/>
              <w:tab w:val="right" w:leader="dot" w:pos="9350"/>
            </w:tabs>
            <w:rPr>
              <w:ins w:id="140" w:author="Peter Arbogast" w:date="2019-06-13T16:45:00Z"/>
              <w:rFonts w:eastAsiaTheme="minorEastAsia"/>
              <w:noProof/>
              <w:lang w:val="de-DE" w:eastAsia="de-DE"/>
            </w:rPr>
          </w:pPr>
          <w:ins w:id="141"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"_Toc11336927"</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4.4.1.</w:t>
            </w:r>
            <w:r>
              <w:rPr>
                <w:rFonts w:eastAsiaTheme="minorEastAsia"/>
                <w:noProof/>
                <w:lang w:val="de-DE" w:eastAsia="de-DE"/>
              </w:rPr>
              <w:tab/>
            </w:r>
            <w:r w:rsidRPr="00D30A52">
              <w:rPr>
                <w:rStyle w:val="Hyperlink"/>
                <w:noProof/>
              </w:rPr>
              <w:t>f_SoftwareValuesByPropertyName(@sProperty)</w:t>
            </w:r>
            <w:r>
              <w:rPr>
                <w:noProof/>
                <w:webHidden/>
              </w:rPr>
              <w:tab/>
            </w:r>
            <w:r>
              <w:rPr>
                <w:noProof/>
                <w:webHidden/>
              </w:rPr>
              <w:fldChar w:fldCharType="begin"/>
            </w:r>
            <w:r>
              <w:rPr>
                <w:noProof/>
                <w:webHidden/>
              </w:rPr>
              <w:instrText xml:space="preserve"> PAGEREF _Toc11336927 \h </w:instrText>
            </w:r>
            <w:r>
              <w:rPr>
                <w:noProof/>
                <w:webHidden/>
              </w:rPr>
            </w:r>
          </w:ins>
          <w:r>
            <w:rPr>
              <w:noProof/>
              <w:webHidden/>
            </w:rPr>
            <w:fldChar w:fldCharType="separate"/>
          </w:r>
          <w:ins w:id="142" w:author="Peter Arbogast" w:date="2019-06-13T16:45:00Z">
            <w:r>
              <w:rPr>
                <w:noProof/>
                <w:webHidden/>
              </w:rPr>
              <w:t>34</w:t>
            </w:r>
            <w:r>
              <w:rPr>
                <w:noProof/>
                <w:webHidden/>
              </w:rPr>
              <w:fldChar w:fldCharType="end"/>
            </w:r>
            <w:r w:rsidRPr="00D30A52">
              <w:rPr>
                <w:rStyle w:val="Hyperlink"/>
                <w:noProof/>
              </w:rPr>
              <w:fldChar w:fldCharType="end"/>
            </w:r>
          </w:ins>
        </w:p>
        <w:p w14:paraId="73A52F3B" w14:textId="1A0B19B4" w:rsidR="003B6CAA" w:rsidRDefault="003B6CAA">
          <w:pPr>
            <w:pStyle w:val="TOC3"/>
            <w:tabs>
              <w:tab w:val="left" w:pos="1320"/>
              <w:tab w:val="right" w:leader="dot" w:pos="9350"/>
            </w:tabs>
            <w:rPr>
              <w:ins w:id="143" w:author="Peter Arbogast" w:date="2019-06-13T16:45:00Z"/>
              <w:rFonts w:eastAsiaTheme="minorEastAsia"/>
              <w:noProof/>
              <w:lang w:val="de-DE" w:eastAsia="de-DE"/>
            </w:rPr>
          </w:pPr>
          <w:ins w:id="144"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"_Toc11337001"</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4.4.2.</w:t>
            </w:r>
            <w:r>
              <w:rPr>
                <w:rFonts w:eastAsiaTheme="minorEastAsia"/>
                <w:noProof/>
                <w:lang w:val="de-DE" w:eastAsia="de-DE"/>
              </w:rPr>
              <w:tab/>
            </w:r>
            <w:r w:rsidRPr="00D30A52">
              <w:rPr>
                <w:rStyle w:val="Hyperlink"/>
                <w:noProof/>
              </w:rPr>
              <w:t>f_GetSoftwareFileUsage ()</w:t>
            </w:r>
            <w:r>
              <w:rPr>
                <w:noProof/>
                <w:webHidden/>
              </w:rPr>
              <w:tab/>
            </w:r>
            <w:r>
              <w:rPr>
                <w:noProof/>
                <w:webHidden/>
              </w:rPr>
              <w:fldChar w:fldCharType="begin"/>
            </w:r>
            <w:r>
              <w:rPr>
                <w:noProof/>
                <w:webHidden/>
              </w:rPr>
              <w:instrText xml:space="preserve"> PAGEREF _Toc11337001 \h </w:instrText>
            </w:r>
            <w:r>
              <w:rPr>
                <w:noProof/>
                <w:webHidden/>
              </w:rPr>
            </w:r>
          </w:ins>
          <w:r>
            <w:rPr>
              <w:noProof/>
              <w:webHidden/>
            </w:rPr>
            <w:fldChar w:fldCharType="separate"/>
          </w:r>
          <w:ins w:id="145" w:author="Peter Arbogast" w:date="2019-06-13T16:45:00Z">
            <w:r>
              <w:rPr>
                <w:noProof/>
                <w:webHidden/>
              </w:rPr>
              <w:t>34</w:t>
            </w:r>
            <w:r>
              <w:rPr>
                <w:noProof/>
                <w:webHidden/>
              </w:rPr>
              <w:fldChar w:fldCharType="end"/>
            </w:r>
            <w:r w:rsidRPr="00D30A52">
              <w:rPr>
                <w:rStyle w:val="Hyperlink"/>
                <w:noProof/>
              </w:rPr>
              <w:fldChar w:fldCharType="end"/>
            </w:r>
          </w:ins>
        </w:p>
        <w:p w14:paraId="2311D309" w14:textId="309465A3" w:rsidR="003B6CAA" w:rsidRDefault="003B6CAA">
          <w:pPr>
            <w:pStyle w:val="TOC3"/>
            <w:tabs>
              <w:tab w:val="left" w:pos="1320"/>
              <w:tab w:val="right" w:leader="dot" w:pos="9350"/>
            </w:tabs>
            <w:rPr>
              <w:ins w:id="146" w:author="Peter Arbogast" w:date="2019-06-13T16:45:00Z"/>
              <w:rFonts w:eastAsiaTheme="minorEastAsia"/>
              <w:noProof/>
              <w:lang w:val="de-DE" w:eastAsia="de-DE"/>
            </w:rPr>
          </w:pPr>
          <w:ins w:id="147"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"_Toc11337002"</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4.4.3.</w:t>
            </w:r>
            <w:r>
              <w:rPr>
                <w:rFonts w:eastAsiaTheme="minorEastAsia"/>
                <w:noProof/>
                <w:lang w:val="de-DE" w:eastAsia="de-DE"/>
              </w:rPr>
              <w:tab/>
            </w:r>
            <w:r w:rsidRPr="00D30A52">
              <w:rPr>
                <w:rStyle w:val="Hyperlink"/>
                <w:noProof/>
              </w:rPr>
              <w:t>f_GetSoftwareTagFiles()</w:t>
            </w:r>
            <w:r>
              <w:rPr>
                <w:noProof/>
                <w:webHidden/>
              </w:rPr>
              <w:tab/>
            </w:r>
            <w:r>
              <w:rPr>
                <w:noProof/>
                <w:webHidden/>
              </w:rPr>
              <w:fldChar w:fldCharType="begin"/>
            </w:r>
            <w:r>
              <w:rPr>
                <w:noProof/>
                <w:webHidden/>
              </w:rPr>
              <w:instrText xml:space="preserve"> PAGEREF _Toc11337002 \h </w:instrText>
            </w:r>
            <w:r>
              <w:rPr>
                <w:noProof/>
                <w:webHidden/>
              </w:rPr>
            </w:r>
          </w:ins>
          <w:r>
            <w:rPr>
              <w:noProof/>
              <w:webHidden/>
            </w:rPr>
            <w:fldChar w:fldCharType="separate"/>
          </w:r>
          <w:ins w:id="148" w:author="Peter Arbogast" w:date="2019-06-13T16:45:00Z">
            <w:r>
              <w:rPr>
                <w:noProof/>
                <w:webHidden/>
              </w:rPr>
              <w:t>35</w:t>
            </w:r>
            <w:r>
              <w:rPr>
                <w:noProof/>
                <w:webHidden/>
              </w:rPr>
              <w:fldChar w:fldCharType="end"/>
            </w:r>
            <w:r w:rsidRPr="00D30A52">
              <w:rPr>
                <w:rStyle w:val="Hyperlink"/>
                <w:noProof/>
              </w:rPr>
              <w:fldChar w:fldCharType="end"/>
            </w:r>
          </w:ins>
        </w:p>
        <w:p w14:paraId="7DD9C99F" w14:textId="3D3C7460" w:rsidR="003B6CAA" w:rsidRDefault="003B6CAA">
          <w:pPr>
            <w:pStyle w:val="TOC3"/>
            <w:tabs>
              <w:tab w:val="left" w:pos="1320"/>
              <w:tab w:val="right" w:leader="dot" w:pos="9350"/>
            </w:tabs>
            <w:rPr>
              <w:ins w:id="149" w:author="Peter Arbogast" w:date="2019-06-13T16:45:00Z"/>
              <w:rFonts w:eastAsiaTheme="minorEastAsia"/>
              <w:noProof/>
              <w:lang w:val="de-DE" w:eastAsia="de-DE"/>
            </w:rPr>
          </w:pPr>
          <w:ins w:id="150"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"_Toc11337003"</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4.4.4.</w:t>
            </w:r>
            <w:r>
              <w:rPr>
                <w:rFonts w:eastAsiaTheme="minorEastAsia"/>
                <w:noProof/>
                <w:lang w:val="de-DE" w:eastAsia="de-DE"/>
              </w:rPr>
              <w:tab/>
            </w:r>
            <w:r w:rsidRPr="00D30A52">
              <w:rPr>
                <w:rStyle w:val="Hyperlink"/>
                <w:noProof/>
              </w:rPr>
              <w:t>f_GetSoftwareFiles(iType)</w:t>
            </w:r>
            <w:r>
              <w:rPr>
                <w:noProof/>
                <w:webHidden/>
              </w:rPr>
              <w:tab/>
            </w:r>
            <w:r>
              <w:rPr>
                <w:noProof/>
                <w:webHidden/>
              </w:rPr>
              <w:fldChar w:fldCharType="begin"/>
            </w:r>
            <w:r>
              <w:rPr>
                <w:noProof/>
                <w:webHidden/>
              </w:rPr>
              <w:instrText xml:space="preserve"> PAGEREF _Toc11337003 \h </w:instrText>
            </w:r>
            <w:r>
              <w:rPr>
                <w:noProof/>
                <w:webHidden/>
              </w:rPr>
            </w:r>
          </w:ins>
          <w:r>
            <w:rPr>
              <w:noProof/>
              <w:webHidden/>
            </w:rPr>
            <w:fldChar w:fldCharType="separate"/>
          </w:r>
          <w:ins w:id="151" w:author="Peter Arbogast" w:date="2019-06-13T16:45:00Z">
            <w:r>
              <w:rPr>
                <w:noProof/>
                <w:webHidden/>
              </w:rPr>
              <w:t>36</w:t>
            </w:r>
            <w:r>
              <w:rPr>
                <w:noProof/>
                <w:webHidden/>
              </w:rPr>
              <w:fldChar w:fldCharType="end"/>
            </w:r>
            <w:r w:rsidRPr="00D30A52">
              <w:rPr>
                <w:rStyle w:val="Hyperlink"/>
                <w:noProof/>
              </w:rPr>
              <w:fldChar w:fldCharType="end"/>
            </w:r>
          </w:ins>
        </w:p>
        <w:p w14:paraId="2718D24C" w14:textId="1B701577" w:rsidR="003B6CAA" w:rsidRDefault="003B6CAA">
          <w:pPr>
            <w:pStyle w:val="TOC3"/>
            <w:tabs>
              <w:tab w:val="left" w:pos="1320"/>
              <w:tab w:val="right" w:leader="dot" w:pos="9350"/>
            </w:tabs>
            <w:rPr>
              <w:ins w:id="152" w:author="Peter Arbogast" w:date="2019-06-13T16:45:00Z"/>
              <w:rFonts w:eastAsiaTheme="minorEastAsia"/>
              <w:noProof/>
              <w:lang w:val="de-DE" w:eastAsia="de-DE"/>
            </w:rPr>
          </w:pPr>
          <w:ins w:id="153"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"_Toc11337004"</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4.4.5.</w:t>
            </w:r>
            <w:r>
              <w:rPr>
                <w:rFonts w:eastAsiaTheme="minorEastAsia"/>
                <w:noProof/>
                <w:lang w:val="de-DE" w:eastAsia="de-DE"/>
              </w:rPr>
              <w:tab/>
            </w:r>
            <w:r w:rsidRPr="00D30A52">
              <w:rPr>
                <w:rStyle w:val="Hyperlink"/>
                <w:noProof/>
              </w:rPr>
              <w:t>f_GetSoftwareMicrosoftSQL()</w:t>
            </w:r>
            <w:r>
              <w:rPr>
                <w:noProof/>
                <w:webHidden/>
              </w:rPr>
              <w:tab/>
            </w:r>
            <w:r>
              <w:rPr>
                <w:noProof/>
                <w:webHidden/>
              </w:rPr>
              <w:fldChar w:fldCharType="begin"/>
            </w:r>
            <w:r>
              <w:rPr>
                <w:noProof/>
                <w:webHidden/>
              </w:rPr>
              <w:instrText xml:space="preserve"> PAGEREF _Toc11337004 \h </w:instrText>
            </w:r>
            <w:r>
              <w:rPr>
                <w:noProof/>
                <w:webHidden/>
              </w:rPr>
            </w:r>
          </w:ins>
          <w:r>
            <w:rPr>
              <w:noProof/>
              <w:webHidden/>
            </w:rPr>
            <w:fldChar w:fldCharType="separate"/>
          </w:r>
          <w:ins w:id="154" w:author="Peter Arbogast" w:date="2019-06-13T16:45:00Z">
            <w:r>
              <w:rPr>
                <w:noProof/>
                <w:webHidden/>
              </w:rPr>
              <w:t>37</w:t>
            </w:r>
            <w:r>
              <w:rPr>
                <w:noProof/>
                <w:webHidden/>
              </w:rPr>
              <w:fldChar w:fldCharType="end"/>
            </w:r>
            <w:r w:rsidRPr="00D30A52">
              <w:rPr>
                <w:rStyle w:val="Hyperlink"/>
                <w:noProof/>
              </w:rPr>
              <w:fldChar w:fldCharType="end"/>
            </w:r>
          </w:ins>
        </w:p>
        <w:p w14:paraId="7E48790F" w14:textId="10EE7D49" w:rsidR="003B6CAA" w:rsidRDefault="003B6CAA">
          <w:pPr>
            <w:pStyle w:val="TOC3"/>
            <w:tabs>
              <w:tab w:val="left" w:pos="1320"/>
              <w:tab w:val="right" w:leader="dot" w:pos="9350"/>
            </w:tabs>
            <w:rPr>
              <w:ins w:id="155" w:author="Peter Arbogast" w:date="2019-06-13T16:45:00Z"/>
              <w:rFonts w:eastAsiaTheme="minorEastAsia"/>
              <w:noProof/>
              <w:lang w:val="de-DE" w:eastAsia="de-DE"/>
            </w:rPr>
          </w:pPr>
          <w:ins w:id="156"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"_Toc11337005"</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4.4.6.</w:t>
            </w:r>
            <w:r>
              <w:rPr>
                <w:rFonts w:eastAsiaTheme="minorEastAsia"/>
                <w:noProof/>
                <w:lang w:val="de-DE" w:eastAsia="de-DE"/>
              </w:rPr>
              <w:tab/>
            </w:r>
            <w:r w:rsidRPr="00D30A52">
              <w:rPr>
                <w:rStyle w:val="Hyperlink"/>
                <w:noProof/>
              </w:rPr>
              <w:t>f_GetSoftwareMicrosoftExchange()</w:t>
            </w:r>
            <w:r>
              <w:rPr>
                <w:noProof/>
                <w:webHidden/>
              </w:rPr>
              <w:tab/>
            </w:r>
            <w:r>
              <w:rPr>
                <w:noProof/>
                <w:webHidden/>
              </w:rPr>
              <w:fldChar w:fldCharType="begin"/>
            </w:r>
            <w:r>
              <w:rPr>
                <w:noProof/>
                <w:webHidden/>
              </w:rPr>
              <w:instrText xml:space="preserve"> PAGEREF _Toc11337005 \h </w:instrText>
            </w:r>
            <w:r>
              <w:rPr>
                <w:noProof/>
                <w:webHidden/>
              </w:rPr>
            </w:r>
          </w:ins>
          <w:r>
            <w:rPr>
              <w:noProof/>
              <w:webHidden/>
            </w:rPr>
            <w:fldChar w:fldCharType="separate"/>
          </w:r>
          <w:ins w:id="157" w:author="Peter Arbogast" w:date="2019-06-13T16:45:00Z">
            <w:r>
              <w:rPr>
                <w:noProof/>
                <w:webHidden/>
              </w:rPr>
              <w:t>38</w:t>
            </w:r>
            <w:r>
              <w:rPr>
                <w:noProof/>
                <w:webHidden/>
              </w:rPr>
              <w:fldChar w:fldCharType="end"/>
            </w:r>
            <w:r w:rsidRPr="00D30A52">
              <w:rPr>
                <w:rStyle w:val="Hyperlink"/>
                <w:noProof/>
              </w:rPr>
              <w:fldChar w:fldCharType="end"/>
            </w:r>
          </w:ins>
        </w:p>
        <w:p w14:paraId="3D593148" w14:textId="3A1AFD87" w:rsidR="003B6CAA" w:rsidRDefault="003B6CAA">
          <w:pPr>
            <w:pStyle w:val="TOC3"/>
            <w:tabs>
              <w:tab w:val="left" w:pos="1320"/>
              <w:tab w:val="right" w:leader="dot" w:pos="9350"/>
            </w:tabs>
            <w:rPr>
              <w:ins w:id="158" w:author="Peter Arbogast" w:date="2019-06-13T16:45:00Z"/>
              <w:rFonts w:eastAsiaTheme="minorEastAsia"/>
              <w:noProof/>
              <w:lang w:val="de-DE" w:eastAsia="de-DE"/>
            </w:rPr>
          </w:pPr>
          <w:ins w:id="159"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"_Toc11337006"</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4.4.7.</w:t>
            </w:r>
            <w:r>
              <w:rPr>
                <w:rFonts w:eastAsiaTheme="minorEastAsia"/>
                <w:noProof/>
                <w:lang w:val="de-DE" w:eastAsia="de-DE"/>
              </w:rPr>
              <w:tab/>
            </w:r>
            <w:r w:rsidRPr="00D30A52">
              <w:rPr>
                <w:rStyle w:val="Hyperlink"/>
                <w:noProof/>
              </w:rPr>
              <w:t>f_GetSoftwareMicrosoftSharePoint()</w:t>
            </w:r>
            <w:r>
              <w:rPr>
                <w:noProof/>
                <w:webHidden/>
              </w:rPr>
              <w:tab/>
            </w:r>
            <w:r>
              <w:rPr>
                <w:noProof/>
                <w:webHidden/>
              </w:rPr>
              <w:fldChar w:fldCharType="begin"/>
            </w:r>
            <w:r>
              <w:rPr>
                <w:noProof/>
                <w:webHidden/>
              </w:rPr>
              <w:instrText xml:space="preserve"> PAGEREF _Toc11337006 \h </w:instrText>
            </w:r>
            <w:r>
              <w:rPr>
                <w:noProof/>
                <w:webHidden/>
              </w:rPr>
            </w:r>
          </w:ins>
          <w:r>
            <w:rPr>
              <w:noProof/>
              <w:webHidden/>
            </w:rPr>
            <w:fldChar w:fldCharType="separate"/>
          </w:r>
          <w:ins w:id="160" w:author="Peter Arbogast" w:date="2019-06-13T16:45:00Z">
            <w:r>
              <w:rPr>
                <w:noProof/>
                <w:webHidden/>
              </w:rPr>
              <w:t>38</w:t>
            </w:r>
            <w:r>
              <w:rPr>
                <w:noProof/>
                <w:webHidden/>
              </w:rPr>
              <w:fldChar w:fldCharType="end"/>
            </w:r>
            <w:r w:rsidRPr="00D30A52">
              <w:rPr>
                <w:rStyle w:val="Hyperlink"/>
                <w:noProof/>
              </w:rPr>
              <w:fldChar w:fldCharType="end"/>
            </w:r>
          </w:ins>
        </w:p>
        <w:p w14:paraId="21C46250" w14:textId="048F8C10" w:rsidR="003B6CAA" w:rsidRDefault="003B6CAA">
          <w:pPr>
            <w:pStyle w:val="TOC2"/>
            <w:tabs>
              <w:tab w:val="left" w:pos="880"/>
              <w:tab w:val="right" w:leader="dot" w:pos="9350"/>
            </w:tabs>
            <w:rPr>
              <w:ins w:id="161" w:author="Peter Arbogast" w:date="2019-06-13T16:45:00Z"/>
              <w:rFonts w:eastAsiaTheme="minorEastAsia"/>
              <w:noProof/>
              <w:lang w:val="de-DE" w:eastAsia="de-DE"/>
            </w:rPr>
          </w:pPr>
          <w:ins w:id="162"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"_Toc11337007"</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4.5.</w:t>
            </w:r>
            <w:r>
              <w:rPr>
                <w:rFonts w:eastAsiaTheme="minorEastAsia"/>
                <w:noProof/>
                <w:lang w:val="de-DE" w:eastAsia="de-DE"/>
              </w:rPr>
              <w:tab/>
            </w:r>
            <w:r w:rsidRPr="00D30A52">
              <w:rPr>
                <w:rStyle w:val="Hyperlink"/>
                <w:noProof/>
              </w:rPr>
              <w:t>Oracle</w:t>
            </w:r>
            <w:r>
              <w:rPr>
                <w:noProof/>
                <w:webHidden/>
              </w:rPr>
              <w:tab/>
            </w:r>
            <w:r>
              <w:rPr>
                <w:noProof/>
                <w:webHidden/>
              </w:rPr>
              <w:fldChar w:fldCharType="begin"/>
            </w:r>
            <w:r>
              <w:rPr>
                <w:noProof/>
                <w:webHidden/>
              </w:rPr>
              <w:instrText xml:space="preserve"> PAGEREF _Toc11337007 \h </w:instrText>
            </w:r>
            <w:r>
              <w:rPr>
                <w:noProof/>
                <w:webHidden/>
              </w:rPr>
            </w:r>
          </w:ins>
          <w:r>
            <w:rPr>
              <w:noProof/>
              <w:webHidden/>
            </w:rPr>
            <w:fldChar w:fldCharType="separate"/>
          </w:r>
          <w:ins w:id="163" w:author="Peter Arbogast" w:date="2019-06-13T16:45:00Z">
            <w:r>
              <w:rPr>
                <w:noProof/>
                <w:webHidden/>
              </w:rPr>
              <w:t>39</w:t>
            </w:r>
            <w:r>
              <w:rPr>
                <w:noProof/>
                <w:webHidden/>
              </w:rPr>
              <w:fldChar w:fldCharType="end"/>
            </w:r>
            <w:r w:rsidRPr="00D30A52">
              <w:rPr>
                <w:rStyle w:val="Hyperlink"/>
                <w:noProof/>
              </w:rPr>
              <w:fldChar w:fldCharType="end"/>
            </w:r>
          </w:ins>
        </w:p>
        <w:p w14:paraId="05FC51A9" w14:textId="2325016E" w:rsidR="003B6CAA" w:rsidRDefault="003B6CAA">
          <w:pPr>
            <w:pStyle w:val="TOC3"/>
            <w:tabs>
              <w:tab w:val="left" w:pos="1320"/>
              <w:tab w:val="right" w:leader="dot" w:pos="9350"/>
            </w:tabs>
            <w:rPr>
              <w:ins w:id="164" w:author="Peter Arbogast" w:date="2019-06-13T16:45:00Z"/>
              <w:rFonts w:eastAsiaTheme="minorEastAsia"/>
              <w:noProof/>
              <w:lang w:val="de-DE" w:eastAsia="de-DE"/>
            </w:rPr>
          </w:pPr>
          <w:ins w:id="165"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"_Toc11337008"</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4.5.1.</w:t>
            </w:r>
            <w:r>
              <w:rPr>
                <w:rFonts w:eastAsiaTheme="minorEastAsia"/>
                <w:noProof/>
                <w:lang w:val="de-DE" w:eastAsia="de-DE"/>
              </w:rPr>
              <w:tab/>
            </w:r>
            <w:r w:rsidRPr="00D30A52">
              <w:rPr>
                <w:rStyle w:val="Hyperlink"/>
                <w:noProof/>
              </w:rPr>
              <w:t>f_OracleRAC</w:t>
            </w:r>
            <w:r>
              <w:rPr>
                <w:noProof/>
                <w:webHidden/>
              </w:rPr>
              <w:tab/>
            </w:r>
            <w:r>
              <w:rPr>
                <w:noProof/>
                <w:webHidden/>
              </w:rPr>
              <w:fldChar w:fldCharType="begin"/>
            </w:r>
            <w:r>
              <w:rPr>
                <w:noProof/>
                <w:webHidden/>
              </w:rPr>
              <w:instrText xml:space="preserve"> PAGEREF _Toc11337008 \h </w:instrText>
            </w:r>
            <w:r>
              <w:rPr>
                <w:noProof/>
                <w:webHidden/>
              </w:rPr>
            </w:r>
          </w:ins>
          <w:r>
            <w:rPr>
              <w:noProof/>
              <w:webHidden/>
            </w:rPr>
            <w:fldChar w:fldCharType="separate"/>
          </w:r>
          <w:ins w:id="166" w:author="Peter Arbogast" w:date="2019-06-13T16:45:00Z">
            <w:r>
              <w:rPr>
                <w:noProof/>
                <w:webHidden/>
              </w:rPr>
              <w:t>39</w:t>
            </w:r>
            <w:r>
              <w:rPr>
                <w:noProof/>
                <w:webHidden/>
              </w:rPr>
              <w:fldChar w:fldCharType="end"/>
            </w:r>
            <w:r w:rsidRPr="00D30A52">
              <w:rPr>
                <w:rStyle w:val="Hyperlink"/>
                <w:noProof/>
              </w:rPr>
              <w:fldChar w:fldCharType="end"/>
            </w:r>
          </w:ins>
        </w:p>
        <w:p w14:paraId="3BD57585" w14:textId="0390B6AE" w:rsidR="003B6CAA" w:rsidRDefault="003B6CAA">
          <w:pPr>
            <w:pStyle w:val="TOC3"/>
            <w:tabs>
              <w:tab w:val="left" w:pos="1320"/>
              <w:tab w:val="right" w:leader="dot" w:pos="9350"/>
            </w:tabs>
            <w:rPr>
              <w:ins w:id="167" w:author="Peter Arbogast" w:date="2019-06-13T16:45:00Z"/>
              <w:rFonts w:eastAsiaTheme="minorEastAsia"/>
              <w:noProof/>
              <w:lang w:val="de-DE" w:eastAsia="de-DE"/>
            </w:rPr>
          </w:pPr>
          <w:ins w:id="168"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"_Toc11337009"</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4.5.2.</w:t>
            </w:r>
            <w:r>
              <w:rPr>
                <w:rFonts w:eastAsiaTheme="minorEastAsia"/>
                <w:noProof/>
                <w:lang w:val="de-DE" w:eastAsia="de-DE"/>
              </w:rPr>
              <w:tab/>
            </w:r>
            <w:r w:rsidRPr="00D30A52">
              <w:rPr>
                <w:rStyle w:val="Hyperlink"/>
                <w:noProof/>
              </w:rPr>
              <w:t>f_OracleNodes</w:t>
            </w:r>
            <w:r>
              <w:rPr>
                <w:noProof/>
                <w:webHidden/>
              </w:rPr>
              <w:tab/>
            </w:r>
            <w:r>
              <w:rPr>
                <w:noProof/>
                <w:webHidden/>
              </w:rPr>
              <w:fldChar w:fldCharType="begin"/>
            </w:r>
            <w:r>
              <w:rPr>
                <w:noProof/>
                <w:webHidden/>
              </w:rPr>
              <w:instrText xml:space="preserve"> PAGEREF _Toc11337009 \h </w:instrText>
            </w:r>
            <w:r>
              <w:rPr>
                <w:noProof/>
                <w:webHidden/>
              </w:rPr>
            </w:r>
          </w:ins>
          <w:r>
            <w:rPr>
              <w:noProof/>
              <w:webHidden/>
            </w:rPr>
            <w:fldChar w:fldCharType="separate"/>
          </w:r>
          <w:ins w:id="169" w:author="Peter Arbogast" w:date="2019-06-13T16:45:00Z">
            <w:r>
              <w:rPr>
                <w:noProof/>
                <w:webHidden/>
              </w:rPr>
              <w:t>39</w:t>
            </w:r>
            <w:r>
              <w:rPr>
                <w:noProof/>
                <w:webHidden/>
              </w:rPr>
              <w:fldChar w:fldCharType="end"/>
            </w:r>
            <w:r w:rsidRPr="00D30A52">
              <w:rPr>
                <w:rStyle w:val="Hyperlink"/>
                <w:noProof/>
              </w:rPr>
              <w:fldChar w:fldCharType="end"/>
            </w:r>
          </w:ins>
        </w:p>
        <w:p w14:paraId="070A40D8" w14:textId="4BDB583F" w:rsidR="003B6CAA" w:rsidRDefault="003B6CAA">
          <w:pPr>
            <w:pStyle w:val="TOC3"/>
            <w:tabs>
              <w:tab w:val="left" w:pos="1320"/>
              <w:tab w:val="right" w:leader="dot" w:pos="9350"/>
            </w:tabs>
            <w:rPr>
              <w:ins w:id="170" w:author="Peter Arbogast" w:date="2019-06-13T16:45:00Z"/>
              <w:rFonts w:eastAsiaTheme="minorEastAsia"/>
              <w:noProof/>
              <w:lang w:val="de-DE" w:eastAsia="de-DE"/>
            </w:rPr>
          </w:pPr>
          <w:ins w:id="171"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"_Toc11337010"</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4.5.3.</w:t>
            </w:r>
            <w:r>
              <w:rPr>
                <w:rFonts w:eastAsiaTheme="minorEastAsia"/>
                <w:noProof/>
                <w:lang w:val="de-DE" w:eastAsia="de-DE"/>
              </w:rPr>
              <w:tab/>
            </w:r>
            <w:r w:rsidRPr="00D30A52">
              <w:rPr>
                <w:rStyle w:val="Hyperlink"/>
                <w:noProof/>
              </w:rPr>
              <w:t>f_OracleInstances(@InstanceID)</w:t>
            </w:r>
            <w:r>
              <w:rPr>
                <w:noProof/>
                <w:webHidden/>
              </w:rPr>
              <w:tab/>
            </w:r>
            <w:r>
              <w:rPr>
                <w:noProof/>
                <w:webHidden/>
              </w:rPr>
              <w:fldChar w:fldCharType="begin"/>
            </w:r>
            <w:r>
              <w:rPr>
                <w:noProof/>
                <w:webHidden/>
              </w:rPr>
              <w:instrText xml:space="preserve"> PAGEREF _Toc11337010 \h </w:instrText>
            </w:r>
            <w:r>
              <w:rPr>
                <w:noProof/>
                <w:webHidden/>
              </w:rPr>
            </w:r>
          </w:ins>
          <w:r>
            <w:rPr>
              <w:noProof/>
              <w:webHidden/>
            </w:rPr>
            <w:fldChar w:fldCharType="separate"/>
          </w:r>
          <w:ins w:id="172" w:author="Peter Arbogast" w:date="2019-06-13T16:45:00Z">
            <w:r>
              <w:rPr>
                <w:noProof/>
                <w:webHidden/>
              </w:rPr>
              <w:t>40</w:t>
            </w:r>
            <w:r>
              <w:rPr>
                <w:noProof/>
                <w:webHidden/>
              </w:rPr>
              <w:fldChar w:fldCharType="end"/>
            </w:r>
            <w:r w:rsidRPr="00D30A52">
              <w:rPr>
                <w:rStyle w:val="Hyperlink"/>
                <w:noProof/>
              </w:rPr>
              <w:fldChar w:fldCharType="end"/>
            </w:r>
          </w:ins>
        </w:p>
        <w:p w14:paraId="2F66438F" w14:textId="2F2E9217" w:rsidR="003B6CAA" w:rsidRDefault="003B6CAA">
          <w:pPr>
            <w:pStyle w:val="TOC3"/>
            <w:tabs>
              <w:tab w:val="left" w:pos="1320"/>
              <w:tab w:val="right" w:leader="dot" w:pos="9350"/>
            </w:tabs>
            <w:rPr>
              <w:ins w:id="173" w:author="Peter Arbogast" w:date="2019-06-13T16:45:00Z"/>
              <w:rFonts w:eastAsiaTheme="minorEastAsia"/>
              <w:noProof/>
              <w:lang w:val="de-DE" w:eastAsia="de-DE"/>
            </w:rPr>
          </w:pPr>
          <w:ins w:id="174"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"_Toc11337011"</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4.5.4.</w:t>
            </w:r>
            <w:r>
              <w:rPr>
                <w:rFonts w:eastAsiaTheme="minorEastAsia"/>
                <w:noProof/>
                <w:lang w:val="de-DE" w:eastAsia="de-DE"/>
              </w:rPr>
              <w:tab/>
            </w:r>
            <w:r w:rsidRPr="00D30A52">
              <w:rPr>
                <w:rStyle w:val="Hyperlink"/>
                <w:noProof/>
              </w:rPr>
              <w:t>f_OracleDFUS (@DBObjectID)</w:t>
            </w:r>
            <w:r>
              <w:rPr>
                <w:noProof/>
                <w:webHidden/>
              </w:rPr>
              <w:tab/>
            </w:r>
            <w:r>
              <w:rPr>
                <w:noProof/>
                <w:webHidden/>
              </w:rPr>
              <w:fldChar w:fldCharType="begin"/>
            </w:r>
            <w:r>
              <w:rPr>
                <w:noProof/>
                <w:webHidden/>
              </w:rPr>
              <w:instrText xml:space="preserve"> PAGEREF _Toc11337011 \h </w:instrText>
            </w:r>
            <w:r>
              <w:rPr>
                <w:noProof/>
                <w:webHidden/>
              </w:rPr>
            </w:r>
          </w:ins>
          <w:r>
            <w:rPr>
              <w:noProof/>
              <w:webHidden/>
            </w:rPr>
            <w:fldChar w:fldCharType="separate"/>
          </w:r>
          <w:ins w:id="175" w:author="Peter Arbogast" w:date="2019-06-13T16:45:00Z">
            <w:r>
              <w:rPr>
                <w:noProof/>
                <w:webHidden/>
              </w:rPr>
              <w:t>41</w:t>
            </w:r>
            <w:r>
              <w:rPr>
                <w:noProof/>
                <w:webHidden/>
              </w:rPr>
              <w:fldChar w:fldCharType="end"/>
            </w:r>
            <w:r w:rsidRPr="00D30A52">
              <w:rPr>
                <w:rStyle w:val="Hyperlink"/>
                <w:noProof/>
              </w:rPr>
              <w:fldChar w:fldCharType="end"/>
            </w:r>
          </w:ins>
        </w:p>
        <w:p w14:paraId="013A9B6C" w14:textId="371E3CB2" w:rsidR="003B6CAA" w:rsidRDefault="003B6CAA">
          <w:pPr>
            <w:pStyle w:val="TOC3"/>
            <w:tabs>
              <w:tab w:val="left" w:pos="1320"/>
              <w:tab w:val="right" w:leader="dot" w:pos="9350"/>
            </w:tabs>
            <w:rPr>
              <w:ins w:id="176" w:author="Peter Arbogast" w:date="2019-06-13T16:45:00Z"/>
              <w:rFonts w:eastAsiaTheme="minorEastAsia"/>
              <w:noProof/>
              <w:lang w:val="de-DE" w:eastAsia="de-DE"/>
            </w:rPr>
          </w:pPr>
          <w:ins w:id="177"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"_Toc11337012"</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4.5.5.</w:t>
            </w:r>
            <w:r>
              <w:rPr>
                <w:rFonts w:eastAsiaTheme="minorEastAsia"/>
                <w:noProof/>
                <w:lang w:val="de-DE" w:eastAsia="de-DE"/>
              </w:rPr>
              <w:tab/>
            </w:r>
            <w:r w:rsidRPr="00D30A52">
              <w:rPr>
                <w:rStyle w:val="Hyperlink"/>
                <w:noProof/>
              </w:rPr>
              <w:t>f_OracleOptions (@InstanceID, @ClassName)</w:t>
            </w:r>
            <w:r>
              <w:rPr>
                <w:noProof/>
                <w:webHidden/>
              </w:rPr>
              <w:tab/>
            </w:r>
            <w:r>
              <w:rPr>
                <w:noProof/>
                <w:webHidden/>
              </w:rPr>
              <w:fldChar w:fldCharType="begin"/>
            </w:r>
            <w:r>
              <w:rPr>
                <w:noProof/>
                <w:webHidden/>
              </w:rPr>
              <w:instrText xml:space="preserve"> PAGEREF _Toc11337012 \h </w:instrText>
            </w:r>
            <w:r>
              <w:rPr>
                <w:noProof/>
                <w:webHidden/>
              </w:rPr>
            </w:r>
          </w:ins>
          <w:r>
            <w:rPr>
              <w:noProof/>
              <w:webHidden/>
            </w:rPr>
            <w:fldChar w:fldCharType="separate"/>
          </w:r>
          <w:ins w:id="178" w:author="Peter Arbogast" w:date="2019-06-13T16:45:00Z">
            <w:r>
              <w:rPr>
                <w:noProof/>
                <w:webHidden/>
              </w:rPr>
              <w:t>42</w:t>
            </w:r>
            <w:r>
              <w:rPr>
                <w:noProof/>
                <w:webHidden/>
              </w:rPr>
              <w:fldChar w:fldCharType="end"/>
            </w:r>
            <w:r w:rsidRPr="00D30A52">
              <w:rPr>
                <w:rStyle w:val="Hyperlink"/>
                <w:noProof/>
              </w:rPr>
              <w:fldChar w:fldCharType="end"/>
            </w:r>
          </w:ins>
        </w:p>
        <w:p w14:paraId="406922E0" w14:textId="4C6E19E0" w:rsidR="003B6CAA" w:rsidRDefault="003B6CAA">
          <w:pPr>
            <w:pStyle w:val="TOC3"/>
            <w:tabs>
              <w:tab w:val="left" w:pos="1320"/>
              <w:tab w:val="right" w:leader="dot" w:pos="9350"/>
            </w:tabs>
            <w:rPr>
              <w:ins w:id="179" w:author="Peter Arbogast" w:date="2019-06-13T16:45:00Z"/>
              <w:rFonts w:eastAsiaTheme="minorEastAsia"/>
              <w:noProof/>
              <w:lang w:val="de-DE" w:eastAsia="de-DE"/>
            </w:rPr>
          </w:pPr>
          <w:ins w:id="180"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"_Toc11337013"</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4.5.6.</w:t>
            </w:r>
            <w:r>
              <w:rPr>
                <w:rFonts w:eastAsiaTheme="minorEastAsia"/>
                <w:noProof/>
                <w:lang w:val="de-DE" w:eastAsia="de-DE"/>
              </w:rPr>
              <w:tab/>
            </w:r>
            <w:r w:rsidRPr="00D30A52">
              <w:rPr>
                <w:rStyle w:val="Hyperlink"/>
                <w:noProof/>
              </w:rPr>
              <w:t>f_OracleUserCounts (@IncludeSystemUser)</w:t>
            </w:r>
            <w:r>
              <w:rPr>
                <w:noProof/>
                <w:webHidden/>
              </w:rPr>
              <w:tab/>
            </w:r>
            <w:r>
              <w:rPr>
                <w:noProof/>
                <w:webHidden/>
              </w:rPr>
              <w:fldChar w:fldCharType="begin"/>
            </w:r>
            <w:r>
              <w:rPr>
                <w:noProof/>
                <w:webHidden/>
              </w:rPr>
              <w:instrText xml:space="preserve"> PAGEREF _Toc11337013 \h </w:instrText>
            </w:r>
            <w:r>
              <w:rPr>
                <w:noProof/>
                <w:webHidden/>
              </w:rPr>
            </w:r>
          </w:ins>
          <w:r>
            <w:rPr>
              <w:noProof/>
              <w:webHidden/>
            </w:rPr>
            <w:fldChar w:fldCharType="separate"/>
          </w:r>
          <w:ins w:id="181" w:author="Peter Arbogast" w:date="2019-06-13T16:45:00Z">
            <w:r>
              <w:rPr>
                <w:noProof/>
                <w:webHidden/>
              </w:rPr>
              <w:t>43</w:t>
            </w:r>
            <w:r>
              <w:rPr>
                <w:noProof/>
                <w:webHidden/>
              </w:rPr>
              <w:fldChar w:fldCharType="end"/>
            </w:r>
            <w:r w:rsidRPr="00D30A52">
              <w:rPr>
                <w:rStyle w:val="Hyperlink"/>
                <w:noProof/>
              </w:rPr>
              <w:fldChar w:fldCharType="end"/>
            </w:r>
          </w:ins>
        </w:p>
        <w:p w14:paraId="1C6BBE66" w14:textId="5ABBD44D" w:rsidR="003B6CAA" w:rsidRDefault="003B6CAA">
          <w:pPr>
            <w:pStyle w:val="TOC3"/>
            <w:tabs>
              <w:tab w:val="left" w:pos="1320"/>
              <w:tab w:val="right" w:leader="dot" w:pos="9350"/>
            </w:tabs>
            <w:rPr>
              <w:ins w:id="182" w:author="Peter Arbogast" w:date="2019-06-13T16:45:00Z"/>
              <w:rFonts w:eastAsiaTheme="minorEastAsia"/>
              <w:noProof/>
              <w:lang w:val="de-DE" w:eastAsia="de-DE"/>
            </w:rPr>
          </w:pPr>
          <w:ins w:id="183"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"_Toc11337014"</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4.5.7.</w:t>
            </w:r>
            <w:r>
              <w:rPr>
                <w:rFonts w:eastAsiaTheme="minorEastAsia"/>
                <w:noProof/>
                <w:lang w:val="de-DE" w:eastAsia="de-DE"/>
              </w:rPr>
              <w:tab/>
            </w:r>
            <w:r w:rsidRPr="00D30A52">
              <w:rPr>
                <w:rStyle w:val="Hyperlink"/>
                <w:noProof/>
              </w:rPr>
              <w:t>f_OracleAccessCheck (@All)</w:t>
            </w:r>
            <w:r>
              <w:rPr>
                <w:noProof/>
                <w:webHidden/>
              </w:rPr>
              <w:tab/>
            </w:r>
            <w:r>
              <w:rPr>
                <w:noProof/>
                <w:webHidden/>
              </w:rPr>
              <w:fldChar w:fldCharType="begin"/>
            </w:r>
            <w:r>
              <w:rPr>
                <w:noProof/>
                <w:webHidden/>
              </w:rPr>
              <w:instrText xml:space="preserve"> PAGEREF _Toc11337014 \h </w:instrText>
            </w:r>
            <w:r>
              <w:rPr>
                <w:noProof/>
                <w:webHidden/>
              </w:rPr>
            </w:r>
          </w:ins>
          <w:r>
            <w:rPr>
              <w:noProof/>
              <w:webHidden/>
            </w:rPr>
            <w:fldChar w:fldCharType="separate"/>
          </w:r>
          <w:ins w:id="184" w:author="Peter Arbogast" w:date="2019-06-13T16:45:00Z">
            <w:r>
              <w:rPr>
                <w:noProof/>
                <w:webHidden/>
              </w:rPr>
              <w:t>43</w:t>
            </w:r>
            <w:r>
              <w:rPr>
                <w:noProof/>
                <w:webHidden/>
              </w:rPr>
              <w:fldChar w:fldCharType="end"/>
            </w:r>
            <w:r w:rsidRPr="00D30A52">
              <w:rPr>
                <w:rStyle w:val="Hyperlink"/>
                <w:noProof/>
              </w:rPr>
              <w:fldChar w:fldCharType="end"/>
            </w:r>
          </w:ins>
        </w:p>
        <w:p w14:paraId="6C7417E2" w14:textId="29AC881D" w:rsidR="003B6CAA" w:rsidRDefault="003B6CAA">
          <w:pPr>
            <w:pStyle w:val="TOC3"/>
            <w:tabs>
              <w:tab w:val="left" w:pos="1320"/>
              <w:tab w:val="right" w:leader="dot" w:pos="9350"/>
            </w:tabs>
            <w:rPr>
              <w:ins w:id="185" w:author="Peter Arbogast" w:date="2019-06-13T16:45:00Z"/>
              <w:rFonts w:eastAsiaTheme="minorEastAsia"/>
              <w:noProof/>
              <w:lang w:val="de-DE" w:eastAsia="de-DE"/>
            </w:rPr>
          </w:pPr>
          <w:ins w:id="186"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"_Toc11337015"</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4.5.8.</w:t>
            </w:r>
            <w:r>
              <w:rPr>
                <w:rFonts w:eastAsiaTheme="minorEastAsia"/>
                <w:noProof/>
                <w:lang w:val="de-DE" w:eastAsia="de-DE"/>
              </w:rPr>
              <w:tab/>
            </w:r>
            <w:r w:rsidRPr="00D30A52">
              <w:rPr>
                <w:rStyle w:val="Hyperlink"/>
                <w:noProof/>
              </w:rPr>
              <w:t>f_OracleFailures ()</w:t>
            </w:r>
            <w:r>
              <w:rPr>
                <w:noProof/>
                <w:webHidden/>
              </w:rPr>
              <w:tab/>
            </w:r>
            <w:r>
              <w:rPr>
                <w:noProof/>
                <w:webHidden/>
              </w:rPr>
              <w:fldChar w:fldCharType="begin"/>
            </w:r>
            <w:r>
              <w:rPr>
                <w:noProof/>
                <w:webHidden/>
              </w:rPr>
              <w:instrText xml:space="preserve"> PAGEREF _Toc11337015 \h </w:instrText>
            </w:r>
            <w:r>
              <w:rPr>
                <w:noProof/>
                <w:webHidden/>
              </w:rPr>
            </w:r>
          </w:ins>
          <w:r>
            <w:rPr>
              <w:noProof/>
              <w:webHidden/>
            </w:rPr>
            <w:fldChar w:fldCharType="separate"/>
          </w:r>
          <w:ins w:id="187" w:author="Peter Arbogast" w:date="2019-06-13T16:45:00Z">
            <w:r>
              <w:rPr>
                <w:noProof/>
                <w:webHidden/>
              </w:rPr>
              <w:t>44</w:t>
            </w:r>
            <w:r>
              <w:rPr>
                <w:noProof/>
                <w:webHidden/>
              </w:rPr>
              <w:fldChar w:fldCharType="end"/>
            </w:r>
            <w:r w:rsidRPr="00D30A52">
              <w:rPr>
                <w:rStyle w:val="Hyperlink"/>
                <w:noProof/>
              </w:rPr>
              <w:fldChar w:fldCharType="end"/>
            </w:r>
          </w:ins>
        </w:p>
        <w:p w14:paraId="3CC52839" w14:textId="3573FDD1" w:rsidR="003B6CAA" w:rsidRDefault="003B6CAA">
          <w:pPr>
            <w:pStyle w:val="TOC3"/>
            <w:tabs>
              <w:tab w:val="left" w:pos="1320"/>
              <w:tab w:val="right" w:leader="dot" w:pos="9350"/>
            </w:tabs>
            <w:rPr>
              <w:ins w:id="188" w:author="Peter Arbogast" w:date="2019-06-13T16:45:00Z"/>
              <w:rFonts w:eastAsiaTheme="minorEastAsia"/>
              <w:noProof/>
              <w:lang w:val="de-DE" w:eastAsia="de-DE"/>
            </w:rPr>
          </w:pPr>
          <w:ins w:id="189"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"_Toc11337016"</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4.5.9.</w:t>
            </w:r>
            <w:r>
              <w:rPr>
                <w:rFonts w:eastAsiaTheme="minorEastAsia"/>
                <w:noProof/>
                <w:lang w:val="de-DE" w:eastAsia="de-DE"/>
              </w:rPr>
              <w:tab/>
            </w:r>
            <w:r w:rsidRPr="00D30A52">
              <w:rPr>
                <w:rStyle w:val="Hyperlink"/>
                <w:noProof/>
              </w:rPr>
              <w:t>v_OracleReport</w:t>
            </w:r>
            <w:r>
              <w:rPr>
                <w:noProof/>
                <w:webHidden/>
              </w:rPr>
              <w:tab/>
            </w:r>
            <w:r>
              <w:rPr>
                <w:noProof/>
                <w:webHidden/>
              </w:rPr>
              <w:fldChar w:fldCharType="begin"/>
            </w:r>
            <w:r>
              <w:rPr>
                <w:noProof/>
                <w:webHidden/>
              </w:rPr>
              <w:instrText xml:space="preserve"> PAGEREF _Toc11337016 \h </w:instrText>
            </w:r>
            <w:r>
              <w:rPr>
                <w:noProof/>
                <w:webHidden/>
              </w:rPr>
            </w:r>
          </w:ins>
          <w:r>
            <w:rPr>
              <w:noProof/>
              <w:webHidden/>
            </w:rPr>
            <w:fldChar w:fldCharType="separate"/>
          </w:r>
          <w:ins w:id="190" w:author="Peter Arbogast" w:date="2019-06-13T16:45:00Z">
            <w:r>
              <w:rPr>
                <w:noProof/>
                <w:webHidden/>
              </w:rPr>
              <w:t>44</w:t>
            </w:r>
            <w:r>
              <w:rPr>
                <w:noProof/>
                <w:webHidden/>
              </w:rPr>
              <w:fldChar w:fldCharType="end"/>
            </w:r>
            <w:r w:rsidRPr="00D30A52">
              <w:rPr>
                <w:rStyle w:val="Hyperlink"/>
                <w:noProof/>
              </w:rPr>
              <w:fldChar w:fldCharType="end"/>
            </w:r>
          </w:ins>
        </w:p>
        <w:p w14:paraId="72A4D491" w14:textId="1853C1BC" w:rsidR="003B6CAA" w:rsidRDefault="003B6CAA">
          <w:pPr>
            <w:pStyle w:val="TOC1"/>
            <w:tabs>
              <w:tab w:val="left" w:pos="440"/>
              <w:tab w:val="right" w:leader="dot" w:pos="9350"/>
            </w:tabs>
            <w:rPr>
              <w:ins w:id="191" w:author="Peter Arbogast" w:date="2019-06-13T16:45:00Z"/>
              <w:rFonts w:eastAsiaTheme="minorEastAsia"/>
              <w:noProof/>
              <w:lang w:val="de-DE" w:eastAsia="de-DE"/>
            </w:rPr>
          </w:pPr>
          <w:ins w:id="192"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"_Toc11337017"</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w:t>
            </w:r>
            <w:r>
              <w:rPr>
                <w:rFonts w:eastAsiaTheme="minorEastAsia"/>
                <w:noProof/>
                <w:lang w:val="de-DE" w:eastAsia="de-DE"/>
              </w:rPr>
              <w:tab/>
            </w:r>
            <w:r w:rsidRPr="00D30A52">
              <w:rPr>
                <w:rStyle w:val="Hyperlink"/>
                <w:noProof/>
              </w:rPr>
              <w:t>List of Store Proceduren</w:t>
            </w:r>
            <w:r>
              <w:rPr>
                <w:noProof/>
                <w:webHidden/>
              </w:rPr>
              <w:tab/>
            </w:r>
            <w:r>
              <w:rPr>
                <w:noProof/>
                <w:webHidden/>
              </w:rPr>
              <w:fldChar w:fldCharType="begin"/>
            </w:r>
            <w:r>
              <w:rPr>
                <w:noProof/>
                <w:webHidden/>
              </w:rPr>
              <w:instrText xml:space="preserve"> PAGEREF _Toc11337017 \h </w:instrText>
            </w:r>
            <w:r>
              <w:rPr>
                <w:noProof/>
                <w:webHidden/>
              </w:rPr>
            </w:r>
          </w:ins>
          <w:r>
            <w:rPr>
              <w:noProof/>
              <w:webHidden/>
            </w:rPr>
            <w:fldChar w:fldCharType="separate"/>
          </w:r>
          <w:ins w:id="193" w:author="Peter Arbogast" w:date="2019-06-13T16:45:00Z">
            <w:r>
              <w:rPr>
                <w:noProof/>
                <w:webHidden/>
              </w:rPr>
              <w:t>45</w:t>
            </w:r>
            <w:r>
              <w:rPr>
                <w:noProof/>
                <w:webHidden/>
              </w:rPr>
              <w:fldChar w:fldCharType="end"/>
            </w:r>
            <w:r w:rsidRPr="00D30A52">
              <w:rPr>
                <w:rStyle w:val="Hyperlink"/>
                <w:noProof/>
              </w:rPr>
              <w:fldChar w:fldCharType="end"/>
            </w:r>
          </w:ins>
        </w:p>
        <w:p w14:paraId="387BB1EB" w14:textId="0A25A278" w:rsidR="003B6CAA" w:rsidRDefault="003B6CAA">
          <w:pPr>
            <w:pStyle w:val="TOC2"/>
            <w:tabs>
              <w:tab w:val="left" w:pos="880"/>
              <w:tab w:val="right" w:leader="dot" w:pos="9350"/>
            </w:tabs>
            <w:rPr>
              <w:ins w:id="194" w:author="Peter Arbogast" w:date="2019-06-13T16:45:00Z"/>
              <w:rFonts w:eastAsiaTheme="minorEastAsia"/>
              <w:noProof/>
              <w:lang w:val="de-DE" w:eastAsia="de-DE"/>
            </w:rPr>
          </w:pPr>
          <w:ins w:id="195"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"_Toc11337018"</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5.1.</w:t>
            </w:r>
            <w:r>
              <w:rPr>
                <w:rFonts w:eastAsiaTheme="minorEastAsia"/>
                <w:noProof/>
                <w:lang w:val="de-DE" w:eastAsia="de-DE"/>
              </w:rPr>
              <w:tab/>
            </w:r>
            <w:r w:rsidRPr="00D30A52">
              <w:rPr>
                <w:rStyle w:val="Hyperlink"/>
                <w:noProof/>
              </w:rPr>
              <w:t>Base</w:t>
            </w:r>
            <w:r>
              <w:rPr>
                <w:noProof/>
                <w:webHidden/>
              </w:rPr>
              <w:tab/>
            </w:r>
            <w:r>
              <w:rPr>
                <w:noProof/>
                <w:webHidden/>
              </w:rPr>
              <w:fldChar w:fldCharType="begin"/>
            </w:r>
            <w:r>
              <w:rPr>
                <w:noProof/>
                <w:webHidden/>
              </w:rPr>
              <w:instrText xml:space="preserve"> PAGEREF _Toc11337018 \h </w:instrText>
            </w:r>
            <w:r>
              <w:rPr>
                <w:noProof/>
                <w:webHidden/>
              </w:rPr>
            </w:r>
          </w:ins>
          <w:r>
            <w:rPr>
              <w:noProof/>
              <w:webHidden/>
            </w:rPr>
            <w:fldChar w:fldCharType="separate"/>
          </w:r>
          <w:ins w:id="196" w:author="Peter Arbogast" w:date="2019-06-13T16:45:00Z">
            <w:r>
              <w:rPr>
                <w:noProof/>
                <w:webHidden/>
              </w:rPr>
              <w:t>45</w:t>
            </w:r>
            <w:r>
              <w:rPr>
                <w:noProof/>
                <w:webHidden/>
              </w:rPr>
              <w:fldChar w:fldCharType="end"/>
            </w:r>
            <w:r w:rsidRPr="00D30A52">
              <w:rPr>
                <w:rStyle w:val="Hyperlink"/>
                <w:noProof/>
              </w:rPr>
              <w:fldChar w:fldCharType="end"/>
            </w:r>
          </w:ins>
        </w:p>
        <w:p w14:paraId="7C6545EE" w14:textId="7243CA0A" w:rsidR="003B6CAA" w:rsidRDefault="003B6CAA">
          <w:pPr>
            <w:pStyle w:val="TOC3"/>
            <w:tabs>
              <w:tab w:val="left" w:pos="1320"/>
              <w:tab w:val="right" w:leader="dot" w:pos="9350"/>
            </w:tabs>
            <w:rPr>
              <w:ins w:id="197" w:author="Peter Arbogast" w:date="2019-06-13T16:45:00Z"/>
              <w:rFonts w:eastAsiaTheme="minorEastAsia"/>
              <w:noProof/>
              <w:lang w:val="de-DE" w:eastAsia="de-DE"/>
            </w:rPr>
          </w:pPr>
          <w:ins w:id="198" w:author="Peter Arbogast" w:date="2019-06-13T16:45:00Z">
            <w:r w:rsidRPr="00D30A52">
              <w:rPr>
                <w:rStyle w:val="Hyperlink"/>
                <w:noProof/>
              </w:rPr>
              <w:lastRenderedPageBreak/>
              <w:fldChar w:fldCharType="begin"/>
            </w:r>
            <w:r w:rsidRPr="00D30A52">
              <w:rPr>
                <w:rStyle w:val="Hyperlink"/>
                <w:noProof/>
              </w:rPr>
              <w:instrText xml:space="preserve"> </w:instrText>
            </w:r>
            <w:r>
              <w:rPr>
                <w:noProof/>
              </w:rPr>
              <w:instrText>HYPERLINK \l "_Toc11337019"</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5.1.1.</w:t>
            </w:r>
            <w:r>
              <w:rPr>
                <w:rFonts w:eastAsiaTheme="minorEastAsia"/>
                <w:noProof/>
                <w:lang w:val="de-DE" w:eastAsia="de-DE"/>
              </w:rPr>
              <w:tab/>
            </w:r>
            <w:r w:rsidRPr="00D30A52">
              <w:rPr>
                <w:rStyle w:val="Hyperlink"/>
                <w:noProof/>
              </w:rPr>
              <w:t>sp_GetVirtualVMwareLinkGuest</w:t>
            </w:r>
            <w:r>
              <w:rPr>
                <w:noProof/>
                <w:webHidden/>
              </w:rPr>
              <w:tab/>
            </w:r>
            <w:r>
              <w:rPr>
                <w:noProof/>
                <w:webHidden/>
              </w:rPr>
              <w:fldChar w:fldCharType="begin"/>
            </w:r>
            <w:r>
              <w:rPr>
                <w:noProof/>
                <w:webHidden/>
              </w:rPr>
              <w:instrText xml:space="preserve"> PAGEREF _Toc11337019 \h </w:instrText>
            </w:r>
            <w:r>
              <w:rPr>
                <w:noProof/>
                <w:webHidden/>
              </w:rPr>
            </w:r>
          </w:ins>
          <w:r>
            <w:rPr>
              <w:noProof/>
              <w:webHidden/>
            </w:rPr>
            <w:fldChar w:fldCharType="separate"/>
          </w:r>
          <w:ins w:id="199" w:author="Peter Arbogast" w:date="2019-06-13T16:45:00Z">
            <w:r>
              <w:rPr>
                <w:noProof/>
                <w:webHidden/>
              </w:rPr>
              <w:t>45</w:t>
            </w:r>
            <w:r>
              <w:rPr>
                <w:noProof/>
                <w:webHidden/>
              </w:rPr>
              <w:fldChar w:fldCharType="end"/>
            </w:r>
            <w:r w:rsidRPr="00D30A52">
              <w:rPr>
                <w:rStyle w:val="Hyperlink"/>
                <w:noProof/>
              </w:rPr>
              <w:fldChar w:fldCharType="end"/>
            </w:r>
          </w:ins>
        </w:p>
        <w:p w14:paraId="5438B931" w14:textId="04FCA4A8" w:rsidR="003B6CAA" w:rsidRDefault="003B6CAA">
          <w:pPr>
            <w:pStyle w:val="TOC3"/>
            <w:tabs>
              <w:tab w:val="left" w:pos="1320"/>
              <w:tab w:val="right" w:leader="dot" w:pos="9350"/>
            </w:tabs>
            <w:rPr>
              <w:ins w:id="200" w:author="Peter Arbogast" w:date="2019-06-13T16:45:00Z"/>
              <w:rFonts w:eastAsiaTheme="minorEastAsia"/>
              <w:noProof/>
              <w:lang w:val="de-DE" w:eastAsia="de-DE"/>
            </w:rPr>
          </w:pPr>
          <w:ins w:id="201"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"_Toc11337020"</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5.1.2.</w:t>
            </w:r>
            <w:r>
              <w:rPr>
                <w:rFonts w:eastAsiaTheme="minorEastAsia"/>
                <w:noProof/>
                <w:lang w:val="de-DE" w:eastAsia="de-DE"/>
              </w:rPr>
              <w:tab/>
            </w:r>
            <w:r w:rsidRPr="00D30A52">
              <w:rPr>
                <w:rStyle w:val="Hyperlink"/>
                <w:noProof/>
              </w:rPr>
              <w:t>sp_</w:t>
            </w:r>
            <w:r w:rsidRPr="00D30A52">
              <w:rPr>
                <w:rStyle w:val="Hyperlink"/>
                <w:noProof/>
                <w:lang w:val="de-DE"/>
              </w:rPr>
              <w:t>GetVirtualHyperVLinkGuest</w:t>
            </w:r>
            <w:r w:rsidRPr="00D30A52">
              <w:rPr>
                <w:rStyle w:val="Hyperlink"/>
                <w:noProof/>
              </w:rPr>
              <w:t xml:space="preserve"> @bWithSerial</w:t>
            </w:r>
            <w:r>
              <w:rPr>
                <w:noProof/>
                <w:webHidden/>
              </w:rPr>
              <w:tab/>
            </w:r>
            <w:r>
              <w:rPr>
                <w:noProof/>
                <w:webHidden/>
              </w:rPr>
              <w:fldChar w:fldCharType="begin"/>
            </w:r>
            <w:r>
              <w:rPr>
                <w:noProof/>
                <w:webHidden/>
              </w:rPr>
              <w:instrText xml:space="preserve"> PAGEREF _Toc11337020 \h </w:instrText>
            </w:r>
            <w:r>
              <w:rPr>
                <w:noProof/>
                <w:webHidden/>
              </w:rPr>
            </w:r>
          </w:ins>
          <w:r>
            <w:rPr>
              <w:noProof/>
              <w:webHidden/>
            </w:rPr>
            <w:fldChar w:fldCharType="separate"/>
          </w:r>
          <w:ins w:id="202" w:author="Peter Arbogast" w:date="2019-06-13T16:45:00Z">
            <w:r>
              <w:rPr>
                <w:noProof/>
                <w:webHidden/>
              </w:rPr>
              <w:t>47</w:t>
            </w:r>
            <w:r>
              <w:rPr>
                <w:noProof/>
                <w:webHidden/>
              </w:rPr>
              <w:fldChar w:fldCharType="end"/>
            </w:r>
            <w:r w:rsidRPr="00D30A52">
              <w:rPr>
                <w:rStyle w:val="Hyperlink"/>
                <w:noProof/>
              </w:rPr>
              <w:fldChar w:fldCharType="end"/>
            </w:r>
          </w:ins>
        </w:p>
        <w:p w14:paraId="1F255ED9" w14:textId="4CEBA634" w:rsidR="003B6CAA" w:rsidRDefault="003B6CAA">
          <w:pPr>
            <w:pStyle w:val="TOC3"/>
            <w:tabs>
              <w:tab w:val="left" w:pos="1320"/>
              <w:tab w:val="right" w:leader="dot" w:pos="9350"/>
            </w:tabs>
            <w:rPr>
              <w:ins w:id="203" w:author="Peter Arbogast" w:date="2019-06-13T16:45:00Z"/>
              <w:rFonts w:eastAsiaTheme="minorEastAsia"/>
              <w:noProof/>
              <w:lang w:val="de-DE" w:eastAsia="de-DE"/>
            </w:rPr>
          </w:pPr>
          <w:ins w:id="204"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"_Toc11337021"</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lang w:val="de-DE"/>
              </w:rPr>
              <w:t>5.1.3.</w:t>
            </w:r>
            <w:r>
              <w:rPr>
                <w:rFonts w:eastAsiaTheme="minorEastAsia"/>
                <w:noProof/>
                <w:lang w:val="de-DE" w:eastAsia="de-DE"/>
              </w:rPr>
              <w:tab/>
            </w:r>
            <w:r w:rsidRPr="00D30A52">
              <w:rPr>
                <w:rStyle w:val="Hyperlink"/>
                <w:noProof/>
                <w:lang w:val="de-DE"/>
              </w:rPr>
              <w:t>sp_GetSoftwareInstallInformation @iEvidenceGroup, @sEvidenceFilter, @bNoUpdate, @iLastSeenDays</w:t>
            </w:r>
            <w:r>
              <w:rPr>
                <w:noProof/>
                <w:webHidden/>
              </w:rPr>
              <w:tab/>
            </w:r>
            <w:r>
              <w:rPr>
                <w:noProof/>
                <w:webHidden/>
              </w:rPr>
              <w:fldChar w:fldCharType="begin"/>
            </w:r>
            <w:r>
              <w:rPr>
                <w:noProof/>
                <w:webHidden/>
              </w:rPr>
              <w:instrText xml:space="preserve"> PAGEREF _Toc11337021 \h </w:instrText>
            </w:r>
            <w:r>
              <w:rPr>
                <w:noProof/>
                <w:webHidden/>
              </w:rPr>
            </w:r>
          </w:ins>
          <w:r>
            <w:rPr>
              <w:noProof/>
              <w:webHidden/>
            </w:rPr>
            <w:fldChar w:fldCharType="separate"/>
          </w:r>
          <w:ins w:id="205" w:author="Peter Arbogast" w:date="2019-06-13T16:45:00Z">
            <w:r>
              <w:rPr>
                <w:noProof/>
                <w:webHidden/>
              </w:rPr>
              <w:t>49</w:t>
            </w:r>
            <w:r>
              <w:rPr>
                <w:noProof/>
                <w:webHidden/>
              </w:rPr>
              <w:fldChar w:fldCharType="end"/>
            </w:r>
            <w:r w:rsidRPr="00D30A52">
              <w:rPr>
                <w:rStyle w:val="Hyperlink"/>
                <w:noProof/>
              </w:rPr>
              <w:fldChar w:fldCharType="end"/>
            </w:r>
          </w:ins>
        </w:p>
        <w:p w14:paraId="77B480B2" w14:textId="2A2795B7" w:rsidR="003B6CAA" w:rsidRDefault="003B6CAA">
          <w:pPr>
            <w:pStyle w:val="TOC3"/>
            <w:tabs>
              <w:tab w:val="left" w:pos="1320"/>
              <w:tab w:val="right" w:leader="dot" w:pos="9350"/>
            </w:tabs>
            <w:rPr>
              <w:ins w:id="206" w:author="Peter Arbogast" w:date="2019-06-13T16:45:00Z"/>
              <w:rFonts w:eastAsiaTheme="minorEastAsia"/>
              <w:noProof/>
              <w:lang w:val="de-DE" w:eastAsia="de-DE"/>
            </w:rPr>
          </w:pPr>
          <w:ins w:id="207"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"_Toc11337022"</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5.1.4.</w:t>
            </w:r>
            <w:r>
              <w:rPr>
                <w:rFonts w:eastAsiaTheme="minorEastAsia"/>
                <w:noProof/>
                <w:lang w:val="de-DE" w:eastAsia="de-DE"/>
              </w:rPr>
              <w:tab/>
            </w:r>
            <w:r w:rsidRPr="00D30A52">
              <w:rPr>
                <w:rStyle w:val="Hyperlink"/>
                <w:noProof/>
              </w:rPr>
              <w:t>sp_GetSoftwareFiles @iType, @noUsageData</w:t>
            </w:r>
            <w:r>
              <w:rPr>
                <w:noProof/>
                <w:webHidden/>
              </w:rPr>
              <w:tab/>
            </w:r>
            <w:r>
              <w:rPr>
                <w:noProof/>
                <w:webHidden/>
              </w:rPr>
              <w:fldChar w:fldCharType="begin"/>
            </w:r>
            <w:r>
              <w:rPr>
                <w:noProof/>
                <w:webHidden/>
              </w:rPr>
              <w:instrText xml:space="preserve"> PAGEREF _Toc11337022 \h </w:instrText>
            </w:r>
            <w:r>
              <w:rPr>
                <w:noProof/>
                <w:webHidden/>
              </w:rPr>
            </w:r>
          </w:ins>
          <w:r>
            <w:rPr>
              <w:noProof/>
              <w:webHidden/>
            </w:rPr>
            <w:fldChar w:fldCharType="separate"/>
          </w:r>
          <w:ins w:id="208" w:author="Peter Arbogast" w:date="2019-06-13T16:45:00Z">
            <w:r>
              <w:rPr>
                <w:noProof/>
                <w:webHidden/>
              </w:rPr>
              <w:t>51</w:t>
            </w:r>
            <w:r>
              <w:rPr>
                <w:noProof/>
                <w:webHidden/>
              </w:rPr>
              <w:fldChar w:fldCharType="end"/>
            </w:r>
            <w:r w:rsidRPr="00D30A52">
              <w:rPr>
                <w:rStyle w:val="Hyperlink"/>
                <w:noProof/>
              </w:rPr>
              <w:fldChar w:fldCharType="end"/>
            </w:r>
          </w:ins>
        </w:p>
        <w:p w14:paraId="62BA3302" w14:textId="08C23445" w:rsidR="003B6CAA" w:rsidRDefault="003B6CAA">
          <w:pPr>
            <w:pStyle w:val="TOC2"/>
            <w:tabs>
              <w:tab w:val="left" w:pos="880"/>
              <w:tab w:val="right" w:leader="dot" w:pos="9350"/>
            </w:tabs>
            <w:rPr>
              <w:ins w:id="209" w:author="Peter Arbogast" w:date="2019-06-13T16:45:00Z"/>
              <w:rFonts w:eastAsiaTheme="minorEastAsia"/>
              <w:noProof/>
              <w:lang w:val="de-DE" w:eastAsia="de-DE"/>
            </w:rPr>
          </w:pPr>
          <w:ins w:id="210"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"_Toc11337023"</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5.2.</w:t>
            </w:r>
            <w:r>
              <w:rPr>
                <w:rFonts w:eastAsiaTheme="minorEastAsia"/>
                <w:noProof/>
                <w:lang w:val="de-DE" w:eastAsia="de-DE"/>
              </w:rPr>
              <w:tab/>
            </w:r>
            <w:r w:rsidRPr="00D30A52">
              <w:rPr>
                <w:rStyle w:val="Hyperlink"/>
                <w:noProof/>
              </w:rPr>
              <w:t>Oracle Reports</w:t>
            </w:r>
            <w:r>
              <w:rPr>
                <w:noProof/>
                <w:webHidden/>
              </w:rPr>
              <w:tab/>
            </w:r>
            <w:r>
              <w:rPr>
                <w:noProof/>
                <w:webHidden/>
              </w:rPr>
              <w:fldChar w:fldCharType="begin"/>
            </w:r>
            <w:r>
              <w:rPr>
                <w:noProof/>
                <w:webHidden/>
              </w:rPr>
              <w:instrText xml:space="preserve"> PAGEREF _Toc11337023 \h </w:instrText>
            </w:r>
            <w:r>
              <w:rPr>
                <w:noProof/>
                <w:webHidden/>
              </w:rPr>
            </w:r>
          </w:ins>
          <w:r>
            <w:rPr>
              <w:noProof/>
              <w:webHidden/>
            </w:rPr>
            <w:fldChar w:fldCharType="separate"/>
          </w:r>
          <w:ins w:id="211" w:author="Peter Arbogast" w:date="2019-06-13T16:45:00Z">
            <w:r>
              <w:rPr>
                <w:noProof/>
                <w:webHidden/>
              </w:rPr>
              <w:t>53</w:t>
            </w:r>
            <w:r>
              <w:rPr>
                <w:noProof/>
                <w:webHidden/>
              </w:rPr>
              <w:fldChar w:fldCharType="end"/>
            </w:r>
            <w:r w:rsidRPr="00D30A52">
              <w:rPr>
                <w:rStyle w:val="Hyperlink"/>
                <w:noProof/>
              </w:rPr>
              <w:fldChar w:fldCharType="end"/>
            </w:r>
          </w:ins>
        </w:p>
        <w:p w14:paraId="1C43C7CB" w14:textId="2AA98905" w:rsidR="003B6CAA" w:rsidRDefault="003B6CAA">
          <w:pPr>
            <w:pStyle w:val="TOC3"/>
            <w:tabs>
              <w:tab w:val="left" w:pos="1320"/>
              <w:tab w:val="right" w:leader="dot" w:pos="9350"/>
            </w:tabs>
            <w:rPr>
              <w:ins w:id="212" w:author="Peter Arbogast" w:date="2019-06-13T16:45:00Z"/>
              <w:rFonts w:eastAsiaTheme="minorEastAsia"/>
              <w:noProof/>
              <w:lang w:val="de-DE" w:eastAsia="de-DE"/>
            </w:rPr>
          </w:pPr>
          <w:ins w:id="213"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"_Toc11337024"</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5.2.1.</w:t>
            </w:r>
            <w:r>
              <w:rPr>
                <w:rFonts w:eastAsiaTheme="minorEastAsia"/>
                <w:noProof/>
                <w:lang w:val="de-DE" w:eastAsia="de-DE"/>
              </w:rPr>
              <w:tab/>
            </w:r>
            <w:r w:rsidRPr="00D30A52">
              <w:rPr>
                <w:rStyle w:val="Hyperlink"/>
                <w:noProof/>
              </w:rPr>
              <w:t>sp_OracleDFUS @DBObjectID</w:t>
            </w:r>
            <w:r>
              <w:rPr>
                <w:noProof/>
                <w:webHidden/>
              </w:rPr>
              <w:tab/>
            </w:r>
            <w:r>
              <w:rPr>
                <w:noProof/>
                <w:webHidden/>
              </w:rPr>
              <w:fldChar w:fldCharType="begin"/>
            </w:r>
            <w:r>
              <w:rPr>
                <w:noProof/>
                <w:webHidden/>
              </w:rPr>
              <w:instrText xml:space="preserve"> PAGEREF _Toc11337024 \h </w:instrText>
            </w:r>
            <w:r>
              <w:rPr>
                <w:noProof/>
                <w:webHidden/>
              </w:rPr>
            </w:r>
          </w:ins>
          <w:r>
            <w:rPr>
              <w:noProof/>
              <w:webHidden/>
            </w:rPr>
            <w:fldChar w:fldCharType="separate"/>
          </w:r>
          <w:ins w:id="214" w:author="Peter Arbogast" w:date="2019-06-13T16:45:00Z">
            <w:r>
              <w:rPr>
                <w:noProof/>
                <w:webHidden/>
              </w:rPr>
              <w:t>53</w:t>
            </w:r>
            <w:r>
              <w:rPr>
                <w:noProof/>
                <w:webHidden/>
              </w:rPr>
              <w:fldChar w:fldCharType="end"/>
            </w:r>
            <w:r w:rsidRPr="00D30A52">
              <w:rPr>
                <w:rStyle w:val="Hyperlink"/>
                <w:noProof/>
              </w:rPr>
              <w:fldChar w:fldCharType="end"/>
            </w:r>
          </w:ins>
        </w:p>
        <w:p w14:paraId="6F547815" w14:textId="7AB91007" w:rsidR="003B6CAA" w:rsidRDefault="003B6CAA">
          <w:pPr>
            <w:pStyle w:val="TOC3"/>
            <w:tabs>
              <w:tab w:val="left" w:pos="1320"/>
              <w:tab w:val="right" w:leader="dot" w:pos="9350"/>
            </w:tabs>
            <w:rPr>
              <w:ins w:id="215" w:author="Peter Arbogast" w:date="2019-06-13T16:45:00Z"/>
              <w:rFonts w:eastAsiaTheme="minorEastAsia"/>
              <w:noProof/>
              <w:lang w:val="de-DE" w:eastAsia="de-DE"/>
            </w:rPr>
          </w:pPr>
          <w:ins w:id="216"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"_Toc11337025"</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5.2.2.</w:t>
            </w:r>
            <w:r>
              <w:rPr>
                <w:rFonts w:eastAsiaTheme="minorEastAsia"/>
                <w:noProof/>
                <w:lang w:val="de-DE" w:eastAsia="de-DE"/>
              </w:rPr>
              <w:tab/>
            </w:r>
            <w:r w:rsidRPr="00D30A52">
              <w:rPr>
                <w:rStyle w:val="Hyperlink"/>
                <w:noProof/>
              </w:rPr>
              <w:t>sp_OracleOption @DBObjectID</w:t>
            </w:r>
            <w:r>
              <w:rPr>
                <w:noProof/>
                <w:webHidden/>
              </w:rPr>
              <w:tab/>
            </w:r>
            <w:r>
              <w:rPr>
                <w:noProof/>
                <w:webHidden/>
              </w:rPr>
              <w:fldChar w:fldCharType="begin"/>
            </w:r>
            <w:r>
              <w:rPr>
                <w:noProof/>
                <w:webHidden/>
              </w:rPr>
              <w:instrText xml:space="preserve"> PAGEREF _Toc11337025 \h </w:instrText>
            </w:r>
            <w:r>
              <w:rPr>
                <w:noProof/>
                <w:webHidden/>
              </w:rPr>
            </w:r>
          </w:ins>
          <w:r>
            <w:rPr>
              <w:noProof/>
              <w:webHidden/>
            </w:rPr>
            <w:fldChar w:fldCharType="separate"/>
          </w:r>
          <w:ins w:id="217" w:author="Peter Arbogast" w:date="2019-06-13T16:45:00Z">
            <w:r>
              <w:rPr>
                <w:noProof/>
                <w:webHidden/>
              </w:rPr>
              <w:t>54</w:t>
            </w:r>
            <w:r>
              <w:rPr>
                <w:noProof/>
                <w:webHidden/>
              </w:rPr>
              <w:fldChar w:fldCharType="end"/>
            </w:r>
            <w:r w:rsidRPr="00D30A52">
              <w:rPr>
                <w:rStyle w:val="Hyperlink"/>
                <w:noProof/>
              </w:rPr>
              <w:fldChar w:fldCharType="end"/>
            </w:r>
          </w:ins>
        </w:p>
        <w:p w14:paraId="168FA675" w14:textId="4CACFAFA" w:rsidR="003B6CAA" w:rsidRDefault="003B6CAA">
          <w:pPr>
            <w:pStyle w:val="TOC3"/>
            <w:tabs>
              <w:tab w:val="left" w:pos="1320"/>
              <w:tab w:val="right" w:leader="dot" w:pos="9350"/>
            </w:tabs>
            <w:rPr>
              <w:ins w:id="218" w:author="Peter Arbogast" w:date="2019-06-13T16:45:00Z"/>
              <w:rFonts w:eastAsiaTheme="minorEastAsia"/>
              <w:noProof/>
              <w:lang w:val="de-DE" w:eastAsia="de-DE"/>
            </w:rPr>
          </w:pPr>
          <w:ins w:id="219"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"_Toc11337026"</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5.2.3.</w:t>
            </w:r>
            <w:r>
              <w:rPr>
                <w:rFonts w:eastAsiaTheme="minorEastAsia"/>
                <w:noProof/>
                <w:lang w:val="de-DE" w:eastAsia="de-DE"/>
              </w:rPr>
              <w:tab/>
            </w:r>
            <w:r w:rsidRPr="00D30A52">
              <w:rPr>
                <w:rStyle w:val="Hyperlink"/>
                <w:noProof/>
              </w:rPr>
              <w:t>sp_OracleFailures @ComputerCN</w:t>
            </w:r>
            <w:r>
              <w:rPr>
                <w:noProof/>
                <w:webHidden/>
              </w:rPr>
              <w:tab/>
            </w:r>
            <w:r>
              <w:rPr>
                <w:noProof/>
                <w:webHidden/>
              </w:rPr>
              <w:fldChar w:fldCharType="begin"/>
            </w:r>
            <w:r>
              <w:rPr>
                <w:noProof/>
                <w:webHidden/>
              </w:rPr>
              <w:instrText xml:space="preserve"> PAGEREF _Toc11337026 \h </w:instrText>
            </w:r>
            <w:r>
              <w:rPr>
                <w:noProof/>
                <w:webHidden/>
              </w:rPr>
            </w:r>
          </w:ins>
          <w:r>
            <w:rPr>
              <w:noProof/>
              <w:webHidden/>
            </w:rPr>
            <w:fldChar w:fldCharType="separate"/>
          </w:r>
          <w:ins w:id="220" w:author="Peter Arbogast" w:date="2019-06-13T16:45:00Z">
            <w:r>
              <w:rPr>
                <w:noProof/>
                <w:webHidden/>
              </w:rPr>
              <w:t>55</w:t>
            </w:r>
            <w:r>
              <w:rPr>
                <w:noProof/>
                <w:webHidden/>
              </w:rPr>
              <w:fldChar w:fldCharType="end"/>
            </w:r>
            <w:r w:rsidRPr="00D30A52">
              <w:rPr>
                <w:rStyle w:val="Hyperlink"/>
                <w:noProof/>
              </w:rPr>
              <w:fldChar w:fldCharType="end"/>
            </w:r>
          </w:ins>
        </w:p>
        <w:p w14:paraId="1FF18E7A" w14:textId="21E4F7A5" w:rsidR="003B6CAA" w:rsidRDefault="003B6CAA">
          <w:pPr>
            <w:pStyle w:val="TOC3"/>
            <w:tabs>
              <w:tab w:val="left" w:pos="1320"/>
              <w:tab w:val="right" w:leader="dot" w:pos="9350"/>
            </w:tabs>
            <w:rPr>
              <w:ins w:id="221" w:author="Peter Arbogast" w:date="2019-06-13T16:45:00Z"/>
              <w:rFonts w:eastAsiaTheme="minorEastAsia"/>
              <w:noProof/>
              <w:lang w:val="de-DE" w:eastAsia="de-DE"/>
            </w:rPr>
          </w:pPr>
          <w:ins w:id="222"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"_Toc11337027"</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5.2.4.</w:t>
            </w:r>
            <w:r>
              <w:rPr>
                <w:rFonts w:eastAsiaTheme="minorEastAsia"/>
                <w:noProof/>
                <w:lang w:val="de-DE" w:eastAsia="de-DE"/>
              </w:rPr>
              <w:tab/>
            </w:r>
            <w:r w:rsidRPr="00D30A52">
              <w:rPr>
                <w:rStyle w:val="Hyperlink"/>
                <w:noProof/>
              </w:rPr>
              <w:t>sp_OracleRaynetOptionList @DBObjectID</w:t>
            </w:r>
            <w:r>
              <w:rPr>
                <w:noProof/>
                <w:webHidden/>
              </w:rPr>
              <w:tab/>
            </w:r>
            <w:r>
              <w:rPr>
                <w:noProof/>
                <w:webHidden/>
              </w:rPr>
              <w:fldChar w:fldCharType="begin"/>
            </w:r>
            <w:r>
              <w:rPr>
                <w:noProof/>
                <w:webHidden/>
              </w:rPr>
              <w:instrText xml:space="preserve"> PAGEREF _Toc11337027 \h </w:instrText>
            </w:r>
            <w:r>
              <w:rPr>
                <w:noProof/>
                <w:webHidden/>
              </w:rPr>
            </w:r>
          </w:ins>
          <w:r>
            <w:rPr>
              <w:noProof/>
              <w:webHidden/>
            </w:rPr>
            <w:fldChar w:fldCharType="separate"/>
          </w:r>
          <w:ins w:id="223" w:author="Peter Arbogast" w:date="2019-06-13T16:45:00Z">
            <w:r>
              <w:rPr>
                <w:noProof/>
                <w:webHidden/>
              </w:rPr>
              <w:t>56</w:t>
            </w:r>
            <w:r>
              <w:rPr>
                <w:noProof/>
                <w:webHidden/>
              </w:rPr>
              <w:fldChar w:fldCharType="end"/>
            </w:r>
            <w:r w:rsidRPr="00D30A52">
              <w:rPr>
                <w:rStyle w:val="Hyperlink"/>
                <w:noProof/>
              </w:rPr>
              <w:fldChar w:fldCharType="end"/>
            </w:r>
          </w:ins>
        </w:p>
        <w:p w14:paraId="10F3AC19" w14:textId="6709C715" w:rsidR="003B6CAA" w:rsidRDefault="003B6CAA">
          <w:pPr>
            <w:pStyle w:val="TOC3"/>
            <w:tabs>
              <w:tab w:val="left" w:pos="1320"/>
              <w:tab w:val="right" w:leader="dot" w:pos="9350"/>
            </w:tabs>
            <w:rPr>
              <w:ins w:id="224" w:author="Peter Arbogast" w:date="2019-06-13T16:45:00Z"/>
              <w:rFonts w:eastAsiaTheme="minorEastAsia"/>
              <w:noProof/>
              <w:lang w:val="de-DE" w:eastAsia="de-DE"/>
            </w:rPr>
          </w:pPr>
          <w:ins w:id="225"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"_Toc11337028"</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5.2.5.</w:t>
            </w:r>
            <w:r>
              <w:rPr>
                <w:rFonts w:eastAsiaTheme="minorEastAsia"/>
                <w:noProof/>
                <w:lang w:val="de-DE" w:eastAsia="de-DE"/>
              </w:rPr>
              <w:tab/>
            </w:r>
            <w:r w:rsidRPr="00D30A52">
              <w:rPr>
                <w:rStyle w:val="Hyperlink"/>
                <w:noProof/>
              </w:rPr>
              <w:t>sp_OracleScriptOptionList @DBObjectID</w:t>
            </w:r>
            <w:r>
              <w:rPr>
                <w:noProof/>
                <w:webHidden/>
              </w:rPr>
              <w:tab/>
            </w:r>
            <w:r>
              <w:rPr>
                <w:noProof/>
                <w:webHidden/>
              </w:rPr>
              <w:fldChar w:fldCharType="begin"/>
            </w:r>
            <w:r>
              <w:rPr>
                <w:noProof/>
                <w:webHidden/>
              </w:rPr>
              <w:instrText xml:space="preserve"> PAGEREF _Toc11337028 \h </w:instrText>
            </w:r>
            <w:r>
              <w:rPr>
                <w:noProof/>
                <w:webHidden/>
              </w:rPr>
            </w:r>
          </w:ins>
          <w:r>
            <w:rPr>
              <w:noProof/>
              <w:webHidden/>
            </w:rPr>
            <w:fldChar w:fldCharType="separate"/>
          </w:r>
          <w:ins w:id="226" w:author="Peter Arbogast" w:date="2019-06-13T16:45:00Z">
            <w:r>
              <w:rPr>
                <w:noProof/>
                <w:webHidden/>
              </w:rPr>
              <w:t>57</w:t>
            </w:r>
            <w:r>
              <w:rPr>
                <w:noProof/>
                <w:webHidden/>
              </w:rPr>
              <w:fldChar w:fldCharType="end"/>
            </w:r>
            <w:r w:rsidRPr="00D30A52">
              <w:rPr>
                <w:rStyle w:val="Hyperlink"/>
                <w:noProof/>
              </w:rPr>
              <w:fldChar w:fldCharType="end"/>
            </w:r>
          </w:ins>
        </w:p>
        <w:p w14:paraId="6F1E0363" w14:textId="65A70B95" w:rsidR="003B6CAA" w:rsidRDefault="003B6CAA">
          <w:pPr>
            <w:pStyle w:val="TOC3"/>
            <w:tabs>
              <w:tab w:val="left" w:pos="1320"/>
              <w:tab w:val="right" w:leader="dot" w:pos="9350"/>
            </w:tabs>
            <w:rPr>
              <w:ins w:id="227" w:author="Peter Arbogast" w:date="2019-06-13T16:45:00Z"/>
              <w:rFonts w:eastAsiaTheme="minorEastAsia"/>
              <w:noProof/>
              <w:lang w:val="de-DE" w:eastAsia="de-DE"/>
            </w:rPr>
          </w:pPr>
          <w:ins w:id="228"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"_Toc11337029"</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5.2.6.</w:t>
            </w:r>
            <w:r>
              <w:rPr>
                <w:rFonts w:eastAsiaTheme="minorEastAsia"/>
                <w:noProof/>
                <w:lang w:val="de-DE" w:eastAsia="de-DE"/>
              </w:rPr>
              <w:tab/>
            </w:r>
            <w:r w:rsidRPr="00D30A52">
              <w:rPr>
                <w:rStyle w:val="Hyperlink"/>
                <w:noProof/>
              </w:rPr>
              <w:t>sp_rp_OracleOptionList @DBObjectID, @ComputerID, @OnlyProduct</w:t>
            </w:r>
            <w:r>
              <w:rPr>
                <w:noProof/>
                <w:webHidden/>
              </w:rPr>
              <w:tab/>
            </w:r>
            <w:r>
              <w:rPr>
                <w:noProof/>
                <w:webHidden/>
              </w:rPr>
              <w:fldChar w:fldCharType="begin"/>
            </w:r>
            <w:r>
              <w:rPr>
                <w:noProof/>
                <w:webHidden/>
              </w:rPr>
              <w:instrText xml:space="preserve"> PAGEREF _Toc11337029 \h </w:instrText>
            </w:r>
            <w:r>
              <w:rPr>
                <w:noProof/>
                <w:webHidden/>
              </w:rPr>
            </w:r>
          </w:ins>
          <w:r>
            <w:rPr>
              <w:noProof/>
              <w:webHidden/>
            </w:rPr>
            <w:fldChar w:fldCharType="separate"/>
          </w:r>
          <w:ins w:id="229" w:author="Peter Arbogast" w:date="2019-06-13T16:45:00Z">
            <w:r>
              <w:rPr>
                <w:noProof/>
                <w:webHidden/>
              </w:rPr>
              <w:t>58</w:t>
            </w:r>
            <w:r>
              <w:rPr>
                <w:noProof/>
                <w:webHidden/>
              </w:rPr>
              <w:fldChar w:fldCharType="end"/>
            </w:r>
            <w:r w:rsidRPr="00D30A52">
              <w:rPr>
                <w:rStyle w:val="Hyperlink"/>
                <w:noProof/>
              </w:rPr>
              <w:fldChar w:fldCharType="end"/>
            </w:r>
          </w:ins>
        </w:p>
        <w:p w14:paraId="6D74D1AB" w14:textId="10462C20" w:rsidR="003B6CAA" w:rsidRDefault="003B6CAA">
          <w:pPr>
            <w:pStyle w:val="TOC3"/>
            <w:tabs>
              <w:tab w:val="left" w:pos="1320"/>
              <w:tab w:val="right" w:leader="dot" w:pos="9350"/>
            </w:tabs>
            <w:rPr>
              <w:ins w:id="230" w:author="Peter Arbogast" w:date="2019-06-13T16:45:00Z"/>
              <w:rFonts w:eastAsiaTheme="minorEastAsia"/>
              <w:noProof/>
              <w:lang w:val="de-DE" w:eastAsia="de-DE"/>
            </w:rPr>
          </w:pPr>
          <w:ins w:id="231"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"_Toc11337030"</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5.2.7.</w:t>
            </w:r>
            <w:r>
              <w:rPr>
                <w:rFonts w:eastAsiaTheme="minorEastAsia"/>
                <w:noProof/>
                <w:lang w:val="de-DE" w:eastAsia="de-DE"/>
              </w:rPr>
              <w:tab/>
            </w:r>
            <w:r w:rsidRPr="00D30A52">
              <w:rPr>
                <w:rStyle w:val="Hyperlink"/>
                <w:noProof/>
              </w:rPr>
              <w:t>sp_rp_OracleVirtualInfrastructure @DBObjectID</w:t>
            </w:r>
            <w:r>
              <w:rPr>
                <w:noProof/>
                <w:webHidden/>
              </w:rPr>
              <w:tab/>
            </w:r>
            <w:r>
              <w:rPr>
                <w:noProof/>
                <w:webHidden/>
              </w:rPr>
              <w:fldChar w:fldCharType="begin"/>
            </w:r>
            <w:r>
              <w:rPr>
                <w:noProof/>
                <w:webHidden/>
              </w:rPr>
              <w:instrText xml:space="preserve"> PAGEREF _Toc11337030 \h </w:instrText>
            </w:r>
            <w:r>
              <w:rPr>
                <w:noProof/>
                <w:webHidden/>
              </w:rPr>
            </w:r>
          </w:ins>
          <w:r>
            <w:rPr>
              <w:noProof/>
              <w:webHidden/>
            </w:rPr>
            <w:fldChar w:fldCharType="separate"/>
          </w:r>
          <w:ins w:id="232" w:author="Peter Arbogast" w:date="2019-06-13T16:45:00Z">
            <w:r>
              <w:rPr>
                <w:noProof/>
                <w:webHidden/>
              </w:rPr>
              <w:t>59</w:t>
            </w:r>
            <w:r>
              <w:rPr>
                <w:noProof/>
                <w:webHidden/>
              </w:rPr>
              <w:fldChar w:fldCharType="end"/>
            </w:r>
            <w:r w:rsidRPr="00D30A52">
              <w:rPr>
                <w:rStyle w:val="Hyperlink"/>
                <w:noProof/>
              </w:rPr>
              <w:fldChar w:fldCharType="end"/>
            </w:r>
          </w:ins>
        </w:p>
        <w:p w14:paraId="359C6BC2" w14:textId="3677F123" w:rsidR="003B6CAA" w:rsidRDefault="003B6CAA">
          <w:pPr>
            <w:pStyle w:val="TOC3"/>
            <w:tabs>
              <w:tab w:val="left" w:pos="1320"/>
              <w:tab w:val="right" w:leader="dot" w:pos="9350"/>
            </w:tabs>
            <w:rPr>
              <w:ins w:id="233" w:author="Peter Arbogast" w:date="2019-06-13T16:45:00Z"/>
              <w:rFonts w:eastAsiaTheme="minorEastAsia"/>
              <w:noProof/>
              <w:lang w:val="de-DE" w:eastAsia="de-DE"/>
            </w:rPr>
          </w:pPr>
          <w:ins w:id="234"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"_Toc11337031"</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5.2.8.</w:t>
            </w:r>
            <w:r>
              <w:rPr>
                <w:rFonts w:eastAsiaTheme="minorEastAsia"/>
                <w:noProof/>
                <w:lang w:val="de-DE" w:eastAsia="de-DE"/>
              </w:rPr>
              <w:tab/>
            </w:r>
            <w:r w:rsidRPr="00D30A52">
              <w:rPr>
                <w:rStyle w:val="Hyperlink"/>
                <w:noProof/>
              </w:rPr>
              <w:t>sp_rp_OracleReport @ComputerCN, @InstanceName</w:t>
            </w:r>
            <w:r>
              <w:rPr>
                <w:noProof/>
                <w:webHidden/>
              </w:rPr>
              <w:tab/>
            </w:r>
            <w:r>
              <w:rPr>
                <w:noProof/>
                <w:webHidden/>
              </w:rPr>
              <w:fldChar w:fldCharType="begin"/>
            </w:r>
            <w:r>
              <w:rPr>
                <w:noProof/>
                <w:webHidden/>
              </w:rPr>
              <w:instrText xml:space="preserve"> PAGEREF _Toc11337031 \h </w:instrText>
            </w:r>
            <w:r>
              <w:rPr>
                <w:noProof/>
                <w:webHidden/>
              </w:rPr>
            </w:r>
          </w:ins>
          <w:r>
            <w:rPr>
              <w:noProof/>
              <w:webHidden/>
            </w:rPr>
            <w:fldChar w:fldCharType="separate"/>
          </w:r>
          <w:ins w:id="235" w:author="Peter Arbogast" w:date="2019-06-13T16:45:00Z">
            <w:r>
              <w:rPr>
                <w:noProof/>
                <w:webHidden/>
              </w:rPr>
              <w:t>60</w:t>
            </w:r>
            <w:r>
              <w:rPr>
                <w:noProof/>
                <w:webHidden/>
              </w:rPr>
              <w:fldChar w:fldCharType="end"/>
            </w:r>
            <w:r w:rsidRPr="00D30A52">
              <w:rPr>
                <w:rStyle w:val="Hyperlink"/>
                <w:noProof/>
              </w:rPr>
              <w:fldChar w:fldCharType="end"/>
            </w:r>
          </w:ins>
        </w:p>
        <w:p w14:paraId="4CDEB4D6" w14:textId="3DEB9A1F" w:rsidR="003B6CAA" w:rsidRDefault="003B6CAA">
          <w:pPr>
            <w:pStyle w:val="TOC2"/>
            <w:tabs>
              <w:tab w:val="left" w:pos="880"/>
              <w:tab w:val="right" w:leader="dot" w:pos="9350"/>
            </w:tabs>
            <w:rPr>
              <w:ins w:id="236" w:author="Peter Arbogast" w:date="2019-06-13T16:45:00Z"/>
              <w:rFonts w:eastAsiaTheme="minorEastAsia"/>
              <w:noProof/>
              <w:lang w:val="de-DE" w:eastAsia="de-DE"/>
            </w:rPr>
          </w:pPr>
          <w:ins w:id="237"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"_Toc11337032"</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5.3.</w:t>
            </w:r>
            <w:r>
              <w:rPr>
                <w:rFonts w:eastAsiaTheme="minorEastAsia"/>
                <w:noProof/>
                <w:lang w:val="de-DE" w:eastAsia="de-DE"/>
              </w:rPr>
              <w:tab/>
            </w:r>
            <w:r w:rsidRPr="00D30A52">
              <w:rPr>
                <w:rStyle w:val="Hyperlink"/>
                <w:noProof/>
              </w:rPr>
              <w:t>Aspera Connector</w:t>
            </w:r>
            <w:r>
              <w:rPr>
                <w:noProof/>
                <w:webHidden/>
              </w:rPr>
              <w:tab/>
            </w:r>
            <w:r>
              <w:rPr>
                <w:noProof/>
                <w:webHidden/>
              </w:rPr>
              <w:fldChar w:fldCharType="begin"/>
            </w:r>
            <w:r>
              <w:rPr>
                <w:noProof/>
                <w:webHidden/>
              </w:rPr>
              <w:instrText xml:space="preserve"> PAGEREF _Toc11337032 \h </w:instrText>
            </w:r>
            <w:r>
              <w:rPr>
                <w:noProof/>
                <w:webHidden/>
              </w:rPr>
            </w:r>
          </w:ins>
          <w:r>
            <w:rPr>
              <w:noProof/>
              <w:webHidden/>
            </w:rPr>
            <w:fldChar w:fldCharType="separate"/>
          </w:r>
          <w:ins w:id="238" w:author="Peter Arbogast" w:date="2019-06-13T16:45:00Z">
            <w:r>
              <w:rPr>
                <w:noProof/>
                <w:webHidden/>
              </w:rPr>
              <w:t>62</w:t>
            </w:r>
            <w:r>
              <w:rPr>
                <w:noProof/>
                <w:webHidden/>
              </w:rPr>
              <w:fldChar w:fldCharType="end"/>
            </w:r>
            <w:r w:rsidRPr="00D30A52">
              <w:rPr>
                <w:rStyle w:val="Hyperlink"/>
                <w:noProof/>
              </w:rPr>
              <w:fldChar w:fldCharType="end"/>
            </w:r>
          </w:ins>
        </w:p>
        <w:p w14:paraId="16CC5AE6" w14:textId="2A4BDEA8" w:rsidR="003B6CAA" w:rsidRDefault="003B6CAA">
          <w:pPr>
            <w:pStyle w:val="TOC3"/>
            <w:tabs>
              <w:tab w:val="left" w:pos="1320"/>
              <w:tab w:val="right" w:leader="dot" w:pos="9350"/>
            </w:tabs>
            <w:rPr>
              <w:ins w:id="239" w:author="Peter Arbogast" w:date="2019-06-13T16:45:00Z"/>
              <w:rFonts w:eastAsiaTheme="minorEastAsia"/>
              <w:noProof/>
              <w:lang w:val="de-DE" w:eastAsia="de-DE"/>
            </w:rPr>
          </w:pPr>
          <w:ins w:id="240"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"_Toc11337033"</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5.3.1.</w:t>
            </w:r>
            <w:r>
              <w:rPr>
                <w:rFonts w:eastAsiaTheme="minorEastAsia"/>
                <w:noProof/>
                <w:lang w:val="de-DE" w:eastAsia="de-DE"/>
              </w:rPr>
              <w:tab/>
            </w:r>
            <w:r w:rsidRPr="00D30A52">
              <w:rPr>
                <w:rStyle w:val="Hyperlink"/>
                <w:noProof/>
              </w:rPr>
              <w:t>csp_aspera_connector_device</w:t>
            </w:r>
            <w:r>
              <w:rPr>
                <w:noProof/>
                <w:webHidden/>
              </w:rPr>
              <w:tab/>
            </w:r>
            <w:r>
              <w:rPr>
                <w:noProof/>
                <w:webHidden/>
              </w:rPr>
              <w:fldChar w:fldCharType="begin"/>
            </w:r>
            <w:r>
              <w:rPr>
                <w:noProof/>
                <w:webHidden/>
              </w:rPr>
              <w:instrText xml:space="preserve"> PAGEREF _Toc11337033 \h </w:instrText>
            </w:r>
            <w:r>
              <w:rPr>
                <w:noProof/>
                <w:webHidden/>
              </w:rPr>
            </w:r>
          </w:ins>
          <w:r>
            <w:rPr>
              <w:noProof/>
              <w:webHidden/>
            </w:rPr>
            <w:fldChar w:fldCharType="separate"/>
          </w:r>
          <w:ins w:id="241" w:author="Peter Arbogast" w:date="2019-06-13T16:45:00Z">
            <w:r>
              <w:rPr>
                <w:noProof/>
                <w:webHidden/>
              </w:rPr>
              <w:t>62</w:t>
            </w:r>
            <w:r>
              <w:rPr>
                <w:noProof/>
                <w:webHidden/>
              </w:rPr>
              <w:fldChar w:fldCharType="end"/>
            </w:r>
            <w:r w:rsidRPr="00D30A52">
              <w:rPr>
                <w:rStyle w:val="Hyperlink"/>
                <w:noProof/>
              </w:rPr>
              <w:fldChar w:fldCharType="end"/>
            </w:r>
          </w:ins>
        </w:p>
        <w:p w14:paraId="38C7E546" w14:textId="226B3198" w:rsidR="003B6CAA" w:rsidRDefault="003B6CAA">
          <w:pPr>
            <w:pStyle w:val="TOC3"/>
            <w:tabs>
              <w:tab w:val="left" w:pos="1320"/>
              <w:tab w:val="right" w:leader="dot" w:pos="9350"/>
            </w:tabs>
            <w:rPr>
              <w:ins w:id="242" w:author="Peter Arbogast" w:date="2019-06-13T16:45:00Z"/>
              <w:rFonts w:eastAsiaTheme="minorEastAsia"/>
              <w:noProof/>
              <w:lang w:val="de-DE" w:eastAsia="de-DE"/>
            </w:rPr>
          </w:pPr>
          <w:ins w:id="243"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"_Toc11337034"</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5.3.2.</w:t>
            </w:r>
            <w:r>
              <w:rPr>
                <w:rFonts w:eastAsiaTheme="minorEastAsia"/>
                <w:noProof/>
                <w:lang w:val="de-DE" w:eastAsia="de-DE"/>
              </w:rPr>
              <w:tab/>
            </w:r>
            <w:r w:rsidRPr="00D30A52">
              <w:rPr>
                <w:rStyle w:val="Hyperlink"/>
                <w:noProof/>
              </w:rPr>
              <w:t>csp_aspera_connector_device_types</w:t>
            </w:r>
            <w:r>
              <w:rPr>
                <w:noProof/>
                <w:webHidden/>
              </w:rPr>
              <w:tab/>
            </w:r>
            <w:r>
              <w:rPr>
                <w:noProof/>
                <w:webHidden/>
              </w:rPr>
              <w:fldChar w:fldCharType="begin"/>
            </w:r>
            <w:r>
              <w:rPr>
                <w:noProof/>
                <w:webHidden/>
              </w:rPr>
              <w:instrText xml:space="preserve"> PAGEREF _Toc11337034 \h </w:instrText>
            </w:r>
            <w:r>
              <w:rPr>
                <w:noProof/>
                <w:webHidden/>
              </w:rPr>
            </w:r>
          </w:ins>
          <w:r>
            <w:rPr>
              <w:noProof/>
              <w:webHidden/>
            </w:rPr>
            <w:fldChar w:fldCharType="separate"/>
          </w:r>
          <w:ins w:id="244" w:author="Peter Arbogast" w:date="2019-06-13T16:45:00Z">
            <w:r>
              <w:rPr>
                <w:noProof/>
                <w:webHidden/>
              </w:rPr>
              <w:t>64</w:t>
            </w:r>
            <w:r>
              <w:rPr>
                <w:noProof/>
                <w:webHidden/>
              </w:rPr>
              <w:fldChar w:fldCharType="end"/>
            </w:r>
            <w:r w:rsidRPr="00D30A52">
              <w:rPr>
                <w:rStyle w:val="Hyperlink"/>
                <w:noProof/>
              </w:rPr>
              <w:fldChar w:fldCharType="end"/>
            </w:r>
          </w:ins>
        </w:p>
        <w:p w14:paraId="67B37F5A" w14:textId="70CA664B" w:rsidR="003B6CAA" w:rsidRDefault="003B6CAA">
          <w:pPr>
            <w:pStyle w:val="TOC3"/>
            <w:tabs>
              <w:tab w:val="left" w:pos="1320"/>
              <w:tab w:val="right" w:leader="dot" w:pos="9350"/>
            </w:tabs>
            <w:rPr>
              <w:ins w:id="245" w:author="Peter Arbogast" w:date="2019-06-13T16:45:00Z"/>
              <w:rFonts w:eastAsiaTheme="minorEastAsia"/>
              <w:noProof/>
              <w:lang w:val="de-DE" w:eastAsia="de-DE"/>
            </w:rPr>
          </w:pPr>
          <w:ins w:id="246"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"_Toc11337035"</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5.3.3.</w:t>
            </w:r>
            <w:r>
              <w:rPr>
                <w:rFonts w:eastAsiaTheme="minorEastAsia"/>
                <w:noProof/>
                <w:lang w:val="de-DE" w:eastAsia="de-DE"/>
              </w:rPr>
              <w:tab/>
            </w:r>
            <w:r w:rsidRPr="00D30A52">
              <w:rPr>
                <w:rStyle w:val="Hyperlink"/>
                <w:noProof/>
              </w:rPr>
              <w:t>csp_aspera_connector_device_relation</w:t>
            </w:r>
            <w:r>
              <w:rPr>
                <w:noProof/>
                <w:webHidden/>
              </w:rPr>
              <w:tab/>
            </w:r>
            <w:r>
              <w:rPr>
                <w:noProof/>
                <w:webHidden/>
              </w:rPr>
              <w:fldChar w:fldCharType="begin"/>
            </w:r>
            <w:r>
              <w:rPr>
                <w:noProof/>
                <w:webHidden/>
              </w:rPr>
              <w:instrText xml:space="preserve"> PAGEREF _Toc11337035 \h </w:instrText>
            </w:r>
            <w:r>
              <w:rPr>
                <w:noProof/>
                <w:webHidden/>
              </w:rPr>
            </w:r>
          </w:ins>
          <w:r>
            <w:rPr>
              <w:noProof/>
              <w:webHidden/>
            </w:rPr>
            <w:fldChar w:fldCharType="separate"/>
          </w:r>
          <w:ins w:id="247" w:author="Peter Arbogast" w:date="2019-06-13T16:45:00Z">
            <w:r>
              <w:rPr>
                <w:noProof/>
                <w:webHidden/>
              </w:rPr>
              <w:t>65</w:t>
            </w:r>
            <w:r>
              <w:rPr>
                <w:noProof/>
                <w:webHidden/>
              </w:rPr>
              <w:fldChar w:fldCharType="end"/>
            </w:r>
            <w:r w:rsidRPr="00D30A52">
              <w:rPr>
                <w:rStyle w:val="Hyperlink"/>
                <w:noProof/>
              </w:rPr>
              <w:fldChar w:fldCharType="end"/>
            </w:r>
          </w:ins>
        </w:p>
        <w:p w14:paraId="6C298020" w14:textId="372E536B" w:rsidR="003B6CAA" w:rsidRDefault="003B6CAA">
          <w:pPr>
            <w:pStyle w:val="TOC3"/>
            <w:tabs>
              <w:tab w:val="left" w:pos="1320"/>
              <w:tab w:val="right" w:leader="dot" w:pos="9350"/>
            </w:tabs>
            <w:rPr>
              <w:ins w:id="248" w:author="Peter Arbogast" w:date="2019-06-13T16:45:00Z"/>
              <w:rFonts w:eastAsiaTheme="minorEastAsia"/>
              <w:noProof/>
              <w:lang w:val="de-DE" w:eastAsia="de-DE"/>
            </w:rPr>
          </w:pPr>
          <w:ins w:id="249"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"_Toc11337036"</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5.3.4.</w:t>
            </w:r>
            <w:r>
              <w:rPr>
                <w:rFonts w:eastAsiaTheme="minorEastAsia"/>
                <w:noProof/>
                <w:lang w:val="de-DE" w:eastAsia="de-DE"/>
              </w:rPr>
              <w:tab/>
            </w:r>
            <w:r w:rsidRPr="00D30A52">
              <w:rPr>
                <w:rStyle w:val="Hyperlink"/>
                <w:noProof/>
              </w:rPr>
              <w:t>csp_aspera_connector_device_relation_types</w:t>
            </w:r>
            <w:r>
              <w:rPr>
                <w:noProof/>
                <w:webHidden/>
              </w:rPr>
              <w:tab/>
            </w:r>
            <w:r>
              <w:rPr>
                <w:noProof/>
                <w:webHidden/>
              </w:rPr>
              <w:fldChar w:fldCharType="begin"/>
            </w:r>
            <w:r>
              <w:rPr>
                <w:noProof/>
                <w:webHidden/>
              </w:rPr>
              <w:instrText xml:space="preserve"> PAGEREF _Toc11337036 \h </w:instrText>
            </w:r>
            <w:r>
              <w:rPr>
                <w:noProof/>
                <w:webHidden/>
              </w:rPr>
            </w:r>
          </w:ins>
          <w:r>
            <w:rPr>
              <w:noProof/>
              <w:webHidden/>
            </w:rPr>
            <w:fldChar w:fldCharType="separate"/>
          </w:r>
          <w:ins w:id="250" w:author="Peter Arbogast" w:date="2019-06-13T16:45:00Z">
            <w:r>
              <w:rPr>
                <w:noProof/>
                <w:webHidden/>
              </w:rPr>
              <w:t>66</w:t>
            </w:r>
            <w:r>
              <w:rPr>
                <w:noProof/>
                <w:webHidden/>
              </w:rPr>
              <w:fldChar w:fldCharType="end"/>
            </w:r>
            <w:r w:rsidRPr="00D30A52">
              <w:rPr>
                <w:rStyle w:val="Hyperlink"/>
                <w:noProof/>
              </w:rPr>
              <w:fldChar w:fldCharType="end"/>
            </w:r>
          </w:ins>
        </w:p>
        <w:p w14:paraId="0F254310" w14:textId="4A4C769B" w:rsidR="003B6CAA" w:rsidRDefault="003B6CAA">
          <w:pPr>
            <w:pStyle w:val="TOC3"/>
            <w:tabs>
              <w:tab w:val="left" w:pos="1320"/>
              <w:tab w:val="right" w:leader="dot" w:pos="9350"/>
            </w:tabs>
            <w:rPr>
              <w:ins w:id="251" w:author="Peter Arbogast" w:date="2019-06-13T16:45:00Z"/>
              <w:rFonts w:eastAsiaTheme="minorEastAsia"/>
              <w:noProof/>
              <w:lang w:val="de-DE" w:eastAsia="de-DE"/>
            </w:rPr>
          </w:pPr>
          <w:ins w:id="252"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"_Toc11337037"</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5.3.5.</w:t>
            </w:r>
            <w:r>
              <w:rPr>
                <w:rFonts w:eastAsiaTheme="minorEastAsia"/>
                <w:noProof/>
                <w:lang w:val="de-DE" w:eastAsia="de-DE"/>
              </w:rPr>
              <w:tab/>
            </w:r>
            <w:r w:rsidRPr="00D30A52">
              <w:rPr>
                <w:rStyle w:val="Hyperlink"/>
                <w:noProof/>
              </w:rPr>
              <w:t>csp_aspera_connector_software_arp</w:t>
            </w:r>
            <w:r>
              <w:rPr>
                <w:noProof/>
                <w:webHidden/>
              </w:rPr>
              <w:tab/>
            </w:r>
            <w:r>
              <w:rPr>
                <w:noProof/>
                <w:webHidden/>
              </w:rPr>
              <w:fldChar w:fldCharType="begin"/>
            </w:r>
            <w:r>
              <w:rPr>
                <w:noProof/>
                <w:webHidden/>
              </w:rPr>
              <w:instrText xml:space="preserve"> PAGEREF _Toc11337037 \h </w:instrText>
            </w:r>
            <w:r>
              <w:rPr>
                <w:noProof/>
                <w:webHidden/>
              </w:rPr>
            </w:r>
          </w:ins>
          <w:r>
            <w:rPr>
              <w:noProof/>
              <w:webHidden/>
            </w:rPr>
            <w:fldChar w:fldCharType="separate"/>
          </w:r>
          <w:ins w:id="253" w:author="Peter Arbogast" w:date="2019-06-13T16:45:00Z">
            <w:r>
              <w:rPr>
                <w:noProof/>
                <w:webHidden/>
              </w:rPr>
              <w:t>67</w:t>
            </w:r>
            <w:r>
              <w:rPr>
                <w:noProof/>
                <w:webHidden/>
              </w:rPr>
              <w:fldChar w:fldCharType="end"/>
            </w:r>
            <w:r w:rsidRPr="00D30A52">
              <w:rPr>
                <w:rStyle w:val="Hyperlink"/>
                <w:noProof/>
              </w:rPr>
              <w:fldChar w:fldCharType="end"/>
            </w:r>
          </w:ins>
        </w:p>
        <w:p w14:paraId="238A84F8" w14:textId="4AB4214A" w:rsidR="003B6CAA" w:rsidRDefault="003B6CAA">
          <w:pPr>
            <w:pStyle w:val="TOC3"/>
            <w:tabs>
              <w:tab w:val="left" w:pos="1320"/>
              <w:tab w:val="right" w:leader="dot" w:pos="9350"/>
            </w:tabs>
            <w:rPr>
              <w:ins w:id="254" w:author="Peter Arbogast" w:date="2019-06-13T16:45:00Z"/>
              <w:rFonts w:eastAsiaTheme="minorEastAsia"/>
              <w:noProof/>
              <w:lang w:val="de-DE" w:eastAsia="de-DE"/>
            </w:rPr>
          </w:pPr>
          <w:ins w:id="255"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"_Toc11337038"</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5.3.6.</w:t>
            </w:r>
            <w:r>
              <w:rPr>
                <w:rFonts w:eastAsiaTheme="minorEastAsia"/>
                <w:noProof/>
                <w:lang w:val="de-DE" w:eastAsia="de-DE"/>
              </w:rPr>
              <w:tab/>
            </w:r>
            <w:r w:rsidRPr="00D30A52">
              <w:rPr>
                <w:rStyle w:val="Hyperlink"/>
                <w:noProof/>
              </w:rPr>
              <w:t>csp_aspera_connector_software_msi</w:t>
            </w:r>
            <w:r>
              <w:rPr>
                <w:noProof/>
                <w:webHidden/>
              </w:rPr>
              <w:tab/>
            </w:r>
            <w:r>
              <w:rPr>
                <w:noProof/>
                <w:webHidden/>
              </w:rPr>
              <w:fldChar w:fldCharType="begin"/>
            </w:r>
            <w:r>
              <w:rPr>
                <w:noProof/>
                <w:webHidden/>
              </w:rPr>
              <w:instrText xml:space="preserve"> PAGEREF _Toc11337038 \h </w:instrText>
            </w:r>
            <w:r>
              <w:rPr>
                <w:noProof/>
                <w:webHidden/>
              </w:rPr>
            </w:r>
          </w:ins>
          <w:r>
            <w:rPr>
              <w:noProof/>
              <w:webHidden/>
            </w:rPr>
            <w:fldChar w:fldCharType="separate"/>
          </w:r>
          <w:ins w:id="256" w:author="Peter Arbogast" w:date="2019-06-13T16:45:00Z">
            <w:r>
              <w:rPr>
                <w:noProof/>
                <w:webHidden/>
              </w:rPr>
              <w:t>68</w:t>
            </w:r>
            <w:r>
              <w:rPr>
                <w:noProof/>
                <w:webHidden/>
              </w:rPr>
              <w:fldChar w:fldCharType="end"/>
            </w:r>
            <w:r w:rsidRPr="00D30A52">
              <w:rPr>
                <w:rStyle w:val="Hyperlink"/>
                <w:noProof/>
              </w:rPr>
              <w:fldChar w:fldCharType="end"/>
            </w:r>
          </w:ins>
        </w:p>
        <w:p w14:paraId="141BF4DD" w14:textId="53B64906" w:rsidR="003B6CAA" w:rsidRDefault="003B6CAA">
          <w:pPr>
            <w:pStyle w:val="TOC3"/>
            <w:tabs>
              <w:tab w:val="left" w:pos="1320"/>
              <w:tab w:val="right" w:leader="dot" w:pos="9350"/>
            </w:tabs>
            <w:rPr>
              <w:ins w:id="257" w:author="Peter Arbogast" w:date="2019-06-13T16:45:00Z"/>
              <w:rFonts w:eastAsiaTheme="minorEastAsia"/>
              <w:noProof/>
              <w:lang w:val="de-DE" w:eastAsia="de-DE"/>
            </w:rPr>
          </w:pPr>
          <w:ins w:id="258"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"_Toc11337039"</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5.3.7.</w:t>
            </w:r>
            <w:r>
              <w:rPr>
                <w:rFonts w:eastAsiaTheme="minorEastAsia"/>
                <w:noProof/>
                <w:lang w:val="de-DE" w:eastAsia="de-DE"/>
              </w:rPr>
              <w:tab/>
            </w:r>
            <w:r w:rsidRPr="00D30A52">
              <w:rPr>
                <w:rStyle w:val="Hyperlink"/>
                <w:noProof/>
              </w:rPr>
              <w:t>csp_aspera_connector_software_file</w:t>
            </w:r>
            <w:r>
              <w:rPr>
                <w:noProof/>
                <w:webHidden/>
              </w:rPr>
              <w:tab/>
            </w:r>
            <w:r>
              <w:rPr>
                <w:noProof/>
                <w:webHidden/>
              </w:rPr>
              <w:fldChar w:fldCharType="begin"/>
            </w:r>
            <w:r>
              <w:rPr>
                <w:noProof/>
                <w:webHidden/>
              </w:rPr>
              <w:instrText xml:space="preserve"> PAGEREF _Toc11337039 \h </w:instrText>
            </w:r>
            <w:r>
              <w:rPr>
                <w:noProof/>
                <w:webHidden/>
              </w:rPr>
            </w:r>
          </w:ins>
          <w:r>
            <w:rPr>
              <w:noProof/>
              <w:webHidden/>
            </w:rPr>
            <w:fldChar w:fldCharType="separate"/>
          </w:r>
          <w:ins w:id="259" w:author="Peter Arbogast" w:date="2019-06-13T16:45:00Z">
            <w:r>
              <w:rPr>
                <w:noProof/>
                <w:webHidden/>
              </w:rPr>
              <w:t>69</w:t>
            </w:r>
            <w:r>
              <w:rPr>
                <w:noProof/>
                <w:webHidden/>
              </w:rPr>
              <w:fldChar w:fldCharType="end"/>
            </w:r>
            <w:r w:rsidRPr="00D30A52">
              <w:rPr>
                <w:rStyle w:val="Hyperlink"/>
                <w:noProof/>
              </w:rPr>
              <w:fldChar w:fldCharType="end"/>
            </w:r>
          </w:ins>
        </w:p>
        <w:p w14:paraId="0F8D82CD" w14:textId="44528720" w:rsidR="003B6CAA" w:rsidRDefault="003B6CAA">
          <w:pPr>
            <w:pStyle w:val="TOC3"/>
            <w:tabs>
              <w:tab w:val="left" w:pos="1320"/>
              <w:tab w:val="right" w:leader="dot" w:pos="9350"/>
            </w:tabs>
            <w:rPr>
              <w:ins w:id="260" w:author="Peter Arbogast" w:date="2019-06-13T16:45:00Z"/>
              <w:rFonts w:eastAsiaTheme="minorEastAsia"/>
              <w:noProof/>
              <w:lang w:val="de-DE" w:eastAsia="de-DE"/>
            </w:rPr>
          </w:pPr>
          <w:ins w:id="261"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"_Toc11337040"</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5.3.8.</w:t>
            </w:r>
            <w:r>
              <w:rPr>
                <w:rFonts w:eastAsiaTheme="minorEastAsia"/>
                <w:noProof/>
                <w:lang w:val="de-DE" w:eastAsia="de-DE"/>
              </w:rPr>
              <w:tab/>
            </w:r>
            <w:r w:rsidRPr="00D30A52">
              <w:rPr>
                <w:rStyle w:val="Hyperlink"/>
                <w:noProof/>
              </w:rPr>
              <w:t>csp_aspera_connector_software_tag</w:t>
            </w:r>
            <w:r>
              <w:rPr>
                <w:noProof/>
                <w:webHidden/>
              </w:rPr>
              <w:tab/>
            </w:r>
            <w:r>
              <w:rPr>
                <w:noProof/>
                <w:webHidden/>
              </w:rPr>
              <w:fldChar w:fldCharType="begin"/>
            </w:r>
            <w:r>
              <w:rPr>
                <w:noProof/>
                <w:webHidden/>
              </w:rPr>
              <w:instrText xml:space="preserve"> PAGEREF _Toc11337040 \h </w:instrText>
            </w:r>
            <w:r>
              <w:rPr>
                <w:noProof/>
                <w:webHidden/>
              </w:rPr>
            </w:r>
          </w:ins>
          <w:r>
            <w:rPr>
              <w:noProof/>
              <w:webHidden/>
            </w:rPr>
            <w:fldChar w:fldCharType="separate"/>
          </w:r>
          <w:ins w:id="262" w:author="Peter Arbogast" w:date="2019-06-13T16:45:00Z">
            <w:r>
              <w:rPr>
                <w:noProof/>
                <w:webHidden/>
              </w:rPr>
              <w:t>70</w:t>
            </w:r>
            <w:r>
              <w:rPr>
                <w:noProof/>
                <w:webHidden/>
              </w:rPr>
              <w:fldChar w:fldCharType="end"/>
            </w:r>
            <w:r w:rsidRPr="00D30A52">
              <w:rPr>
                <w:rStyle w:val="Hyperlink"/>
                <w:noProof/>
              </w:rPr>
              <w:fldChar w:fldCharType="end"/>
            </w:r>
          </w:ins>
        </w:p>
        <w:p w14:paraId="42DFB502" w14:textId="7167BEE1" w:rsidR="003B6CAA" w:rsidRDefault="003B6CAA">
          <w:pPr>
            <w:pStyle w:val="TOC3"/>
            <w:tabs>
              <w:tab w:val="left" w:pos="1320"/>
              <w:tab w:val="right" w:leader="dot" w:pos="9350"/>
            </w:tabs>
            <w:rPr>
              <w:ins w:id="263" w:author="Peter Arbogast" w:date="2019-06-13T16:45:00Z"/>
              <w:rFonts w:eastAsiaTheme="minorEastAsia"/>
              <w:noProof/>
              <w:lang w:val="de-DE" w:eastAsia="de-DE"/>
            </w:rPr>
          </w:pPr>
          <w:ins w:id="264"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"_Toc11337041"</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5.3.9.</w:t>
            </w:r>
            <w:r>
              <w:rPr>
                <w:rFonts w:eastAsiaTheme="minorEastAsia"/>
                <w:noProof/>
                <w:lang w:val="de-DE" w:eastAsia="de-DE"/>
              </w:rPr>
              <w:tab/>
            </w:r>
            <w:r w:rsidRPr="00D30A52">
              <w:rPr>
                <w:rStyle w:val="Hyperlink"/>
                <w:noProof/>
              </w:rPr>
              <w:t>csp_aspera_connector_software_generic_othersw</w:t>
            </w:r>
            <w:r>
              <w:rPr>
                <w:noProof/>
                <w:webHidden/>
              </w:rPr>
              <w:tab/>
            </w:r>
            <w:r>
              <w:rPr>
                <w:noProof/>
                <w:webHidden/>
              </w:rPr>
              <w:fldChar w:fldCharType="begin"/>
            </w:r>
            <w:r>
              <w:rPr>
                <w:noProof/>
                <w:webHidden/>
              </w:rPr>
              <w:instrText xml:space="preserve"> PAGEREF _Toc11337041 \h </w:instrText>
            </w:r>
            <w:r>
              <w:rPr>
                <w:noProof/>
                <w:webHidden/>
              </w:rPr>
            </w:r>
          </w:ins>
          <w:r>
            <w:rPr>
              <w:noProof/>
              <w:webHidden/>
            </w:rPr>
            <w:fldChar w:fldCharType="separate"/>
          </w:r>
          <w:ins w:id="265" w:author="Peter Arbogast" w:date="2019-06-13T16:45:00Z">
            <w:r>
              <w:rPr>
                <w:noProof/>
                <w:webHidden/>
              </w:rPr>
              <w:t>71</w:t>
            </w:r>
            <w:r>
              <w:rPr>
                <w:noProof/>
                <w:webHidden/>
              </w:rPr>
              <w:fldChar w:fldCharType="end"/>
            </w:r>
            <w:r w:rsidRPr="00D30A52">
              <w:rPr>
                <w:rStyle w:val="Hyperlink"/>
                <w:noProof/>
              </w:rPr>
              <w:fldChar w:fldCharType="end"/>
            </w:r>
          </w:ins>
        </w:p>
        <w:p w14:paraId="1B2FF2F5" w14:textId="1AD7BA9E" w:rsidR="003B6CAA" w:rsidRDefault="003B6CAA">
          <w:pPr>
            <w:pStyle w:val="TOC3"/>
            <w:tabs>
              <w:tab w:val="left" w:pos="1320"/>
              <w:tab w:val="right" w:leader="dot" w:pos="9350"/>
            </w:tabs>
            <w:rPr>
              <w:ins w:id="266" w:author="Peter Arbogast" w:date="2019-06-13T16:45:00Z"/>
              <w:rFonts w:eastAsiaTheme="minorEastAsia"/>
              <w:noProof/>
              <w:lang w:val="de-DE" w:eastAsia="de-DE"/>
            </w:rPr>
          </w:pPr>
          <w:ins w:id="267"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"_Toc11337042"</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5.3.10.</w:t>
            </w:r>
            <w:r>
              <w:rPr>
                <w:rFonts w:eastAsiaTheme="minorEastAsia"/>
                <w:noProof/>
                <w:lang w:val="de-DE" w:eastAsia="de-DE"/>
              </w:rPr>
              <w:tab/>
            </w:r>
            <w:r w:rsidRPr="00D30A52">
              <w:rPr>
                <w:rStyle w:val="Hyperlink"/>
                <w:noProof/>
              </w:rPr>
              <w:t>csp_aspera_connector_software_generic_os</w:t>
            </w:r>
            <w:r>
              <w:rPr>
                <w:noProof/>
                <w:webHidden/>
              </w:rPr>
              <w:tab/>
            </w:r>
            <w:r>
              <w:rPr>
                <w:noProof/>
                <w:webHidden/>
              </w:rPr>
              <w:fldChar w:fldCharType="begin"/>
            </w:r>
            <w:r>
              <w:rPr>
                <w:noProof/>
                <w:webHidden/>
              </w:rPr>
              <w:instrText xml:space="preserve"> PAGEREF _Toc11337042 \h </w:instrText>
            </w:r>
            <w:r>
              <w:rPr>
                <w:noProof/>
                <w:webHidden/>
              </w:rPr>
            </w:r>
          </w:ins>
          <w:r>
            <w:rPr>
              <w:noProof/>
              <w:webHidden/>
            </w:rPr>
            <w:fldChar w:fldCharType="separate"/>
          </w:r>
          <w:ins w:id="268" w:author="Peter Arbogast" w:date="2019-06-13T16:45:00Z">
            <w:r>
              <w:rPr>
                <w:noProof/>
                <w:webHidden/>
              </w:rPr>
              <w:t>72</w:t>
            </w:r>
            <w:r>
              <w:rPr>
                <w:noProof/>
                <w:webHidden/>
              </w:rPr>
              <w:fldChar w:fldCharType="end"/>
            </w:r>
            <w:r w:rsidRPr="00D30A52">
              <w:rPr>
                <w:rStyle w:val="Hyperlink"/>
                <w:noProof/>
              </w:rPr>
              <w:fldChar w:fldCharType="end"/>
            </w:r>
          </w:ins>
        </w:p>
        <w:p w14:paraId="198863B1" w14:textId="69F4FFC2" w:rsidR="003B6CAA" w:rsidRDefault="003B6CAA">
          <w:pPr>
            <w:pStyle w:val="TOC3"/>
            <w:tabs>
              <w:tab w:val="left" w:pos="1320"/>
              <w:tab w:val="right" w:leader="dot" w:pos="9350"/>
            </w:tabs>
            <w:rPr>
              <w:ins w:id="269" w:author="Peter Arbogast" w:date="2019-06-13T16:45:00Z"/>
              <w:rFonts w:eastAsiaTheme="minorEastAsia"/>
              <w:noProof/>
              <w:lang w:val="de-DE" w:eastAsia="de-DE"/>
            </w:rPr>
          </w:pPr>
          <w:ins w:id="270"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"_Toc11337043"</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5.3.11.</w:t>
            </w:r>
            <w:r>
              <w:rPr>
                <w:rFonts w:eastAsiaTheme="minorEastAsia"/>
                <w:noProof/>
                <w:lang w:val="de-DE" w:eastAsia="de-DE"/>
              </w:rPr>
              <w:tab/>
            </w:r>
            <w:r w:rsidRPr="00D30A52">
              <w:rPr>
                <w:rStyle w:val="Hyperlink"/>
                <w:noProof/>
              </w:rPr>
              <w:t>csp_aspera_connector_software_generic_microsoft</w:t>
            </w:r>
            <w:r>
              <w:rPr>
                <w:noProof/>
                <w:webHidden/>
              </w:rPr>
              <w:tab/>
            </w:r>
            <w:r>
              <w:rPr>
                <w:noProof/>
                <w:webHidden/>
              </w:rPr>
              <w:fldChar w:fldCharType="begin"/>
            </w:r>
            <w:r>
              <w:rPr>
                <w:noProof/>
                <w:webHidden/>
              </w:rPr>
              <w:instrText xml:space="preserve"> PAGEREF _Toc11337043 \h </w:instrText>
            </w:r>
            <w:r>
              <w:rPr>
                <w:noProof/>
                <w:webHidden/>
              </w:rPr>
            </w:r>
          </w:ins>
          <w:r>
            <w:rPr>
              <w:noProof/>
              <w:webHidden/>
            </w:rPr>
            <w:fldChar w:fldCharType="separate"/>
          </w:r>
          <w:ins w:id="271" w:author="Peter Arbogast" w:date="2019-06-13T16:45:00Z">
            <w:r>
              <w:rPr>
                <w:noProof/>
                <w:webHidden/>
              </w:rPr>
              <w:t>73</w:t>
            </w:r>
            <w:r>
              <w:rPr>
                <w:noProof/>
                <w:webHidden/>
              </w:rPr>
              <w:fldChar w:fldCharType="end"/>
            </w:r>
            <w:r w:rsidRPr="00D30A52">
              <w:rPr>
                <w:rStyle w:val="Hyperlink"/>
                <w:noProof/>
              </w:rPr>
              <w:fldChar w:fldCharType="end"/>
            </w:r>
          </w:ins>
        </w:p>
        <w:p w14:paraId="20654A1B" w14:textId="2A887F05" w:rsidR="003B6CAA" w:rsidRDefault="003B6CAA">
          <w:pPr>
            <w:pStyle w:val="TOC3"/>
            <w:tabs>
              <w:tab w:val="left" w:pos="1320"/>
              <w:tab w:val="right" w:leader="dot" w:pos="9350"/>
            </w:tabs>
            <w:rPr>
              <w:ins w:id="272" w:author="Peter Arbogast" w:date="2019-06-13T16:45:00Z"/>
              <w:rFonts w:eastAsiaTheme="minorEastAsia"/>
              <w:noProof/>
              <w:lang w:val="de-DE" w:eastAsia="de-DE"/>
            </w:rPr>
          </w:pPr>
          <w:ins w:id="273"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"_Toc11337044"</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5.3.12.</w:t>
            </w:r>
            <w:r>
              <w:rPr>
                <w:rFonts w:eastAsiaTheme="minorEastAsia"/>
                <w:noProof/>
                <w:lang w:val="de-DE" w:eastAsia="de-DE"/>
              </w:rPr>
              <w:tab/>
            </w:r>
            <w:r w:rsidRPr="00D30A52">
              <w:rPr>
                <w:rStyle w:val="Hyperlink"/>
                <w:noProof/>
              </w:rPr>
              <w:t>csp_aspera_connector_software_generic_oracle</w:t>
            </w:r>
            <w:r>
              <w:rPr>
                <w:noProof/>
                <w:webHidden/>
              </w:rPr>
              <w:tab/>
            </w:r>
            <w:r>
              <w:rPr>
                <w:noProof/>
                <w:webHidden/>
              </w:rPr>
              <w:fldChar w:fldCharType="begin"/>
            </w:r>
            <w:r>
              <w:rPr>
                <w:noProof/>
                <w:webHidden/>
              </w:rPr>
              <w:instrText xml:space="preserve"> PAGEREF _Toc11337044 \h </w:instrText>
            </w:r>
            <w:r>
              <w:rPr>
                <w:noProof/>
                <w:webHidden/>
              </w:rPr>
            </w:r>
          </w:ins>
          <w:r>
            <w:rPr>
              <w:noProof/>
              <w:webHidden/>
            </w:rPr>
            <w:fldChar w:fldCharType="separate"/>
          </w:r>
          <w:ins w:id="274" w:author="Peter Arbogast" w:date="2019-06-13T16:45:00Z">
            <w:r>
              <w:rPr>
                <w:noProof/>
                <w:webHidden/>
              </w:rPr>
              <w:t>74</w:t>
            </w:r>
            <w:r>
              <w:rPr>
                <w:noProof/>
                <w:webHidden/>
              </w:rPr>
              <w:fldChar w:fldCharType="end"/>
            </w:r>
            <w:r w:rsidRPr="00D30A52">
              <w:rPr>
                <w:rStyle w:val="Hyperlink"/>
                <w:noProof/>
              </w:rPr>
              <w:fldChar w:fldCharType="end"/>
            </w:r>
          </w:ins>
        </w:p>
        <w:p w14:paraId="68D8A840" w14:textId="0394B685" w:rsidR="003B6CAA" w:rsidRDefault="003B6CAA">
          <w:pPr>
            <w:pStyle w:val="TOC1"/>
            <w:tabs>
              <w:tab w:val="left" w:pos="440"/>
              <w:tab w:val="right" w:leader="dot" w:pos="9350"/>
            </w:tabs>
            <w:rPr>
              <w:ins w:id="275" w:author="Peter Arbogast" w:date="2019-06-13T16:45:00Z"/>
              <w:rFonts w:eastAsiaTheme="minorEastAsia"/>
              <w:noProof/>
              <w:lang w:val="de-DE" w:eastAsia="de-DE"/>
            </w:rPr>
          </w:pPr>
          <w:ins w:id="276"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"_Toc11337045"</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6.</w:t>
            </w:r>
            <w:r>
              <w:rPr>
                <w:rFonts w:eastAsiaTheme="minorEastAsia"/>
                <w:noProof/>
                <w:lang w:val="de-DE" w:eastAsia="de-DE"/>
              </w:rPr>
              <w:tab/>
            </w:r>
            <w:r w:rsidRPr="00D30A52">
              <w:rPr>
                <w:rStyle w:val="Hyperlink"/>
                <w:noProof/>
              </w:rPr>
              <w:t>Configuration</w:t>
            </w:r>
            <w:r>
              <w:rPr>
                <w:noProof/>
                <w:webHidden/>
              </w:rPr>
              <w:tab/>
            </w:r>
            <w:r>
              <w:rPr>
                <w:noProof/>
                <w:webHidden/>
              </w:rPr>
              <w:fldChar w:fldCharType="begin"/>
            </w:r>
            <w:r>
              <w:rPr>
                <w:noProof/>
                <w:webHidden/>
              </w:rPr>
              <w:instrText xml:space="preserve"> PAGEREF _Toc11337045 \h </w:instrText>
            </w:r>
            <w:r>
              <w:rPr>
                <w:noProof/>
                <w:webHidden/>
              </w:rPr>
            </w:r>
          </w:ins>
          <w:r>
            <w:rPr>
              <w:noProof/>
              <w:webHidden/>
            </w:rPr>
            <w:fldChar w:fldCharType="separate"/>
          </w:r>
          <w:ins w:id="277" w:author="Peter Arbogast" w:date="2019-06-13T16:45:00Z">
            <w:r>
              <w:rPr>
                <w:noProof/>
                <w:webHidden/>
              </w:rPr>
              <w:t>75</w:t>
            </w:r>
            <w:r>
              <w:rPr>
                <w:noProof/>
                <w:webHidden/>
              </w:rPr>
              <w:fldChar w:fldCharType="end"/>
            </w:r>
            <w:r w:rsidRPr="00D30A52">
              <w:rPr>
                <w:rStyle w:val="Hyperlink"/>
                <w:noProof/>
              </w:rPr>
              <w:fldChar w:fldCharType="end"/>
            </w:r>
          </w:ins>
        </w:p>
        <w:p w14:paraId="5ABB932A" w14:textId="24D26436" w:rsidR="003B6CAA" w:rsidRDefault="003B6CAA">
          <w:pPr>
            <w:pStyle w:val="TOC2"/>
            <w:tabs>
              <w:tab w:val="left" w:pos="880"/>
              <w:tab w:val="right" w:leader="dot" w:pos="9350"/>
            </w:tabs>
            <w:rPr>
              <w:ins w:id="278" w:author="Peter Arbogast" w:date="2019-06-13T16:45:00Z"/>
              <w:rFonts w:eastAsiaTheme="minorEastAsia"/>
              <w:noProof/>
              <w:lang w:val="de-DE" w:eastAsia="de-DE"/>
            </w:rPr>
          </w:pPr>
          <w:ins w:id="279" w:author="Peter Arbogast" w:date="2019-06-13T16:45:00Z">
            <w:r w:rsidRPr="00D30A52">
              <w:rPr>
                <w:rStyle w:val="Hyperlink"/>
                <w:noProof/>
              </w:rPr>
              <w:fldChar w:fldCharType="begin"/>
            </w:r>
            <w:r w:rsidRPr="00D30A52">
              <w:rPr>
                <w:rStyle w:val="Hyperlink"/>
                <w:noProof/>
              </w:rPr>
              <w:instrText xml:space="preserve"> </w:instrText>
            </w:r>
            <w:r>
              <w:rPr>
                <w:noProof/>
              </w:rPr>
              <w:instrText>HYPERLINK \l "_Toc11337046"</w:instrText>
            </w:r>
            <w:r w:rsidRPr="00D30A52">
              <w:rPr>
                <w:rStyle w:val="Hyperlink"/>
                <w:noProof/>
              </w:rPr>
              <w:instrText xml:space="preserve"> </w:instrText>
            </w:r>
            <w:r w:rsidRPr="00D30A52">
              <w:rPr>
                <w:rStyle w:val="Hyperlink"/>
                <w:noProof/>
              </w:rPr>
            </w:r>
            <w:r w:rsidRPr="00D30A52">
              <w:rPr>
                <w:rStyle w:val="Hyperlink"/>
                <w:noProof/>
              </w:rPr>
              <w:fldChar w:fldCharType="separate"/>
            </w:r>
            <w:r w:rsidRPr="00D30A52">
              <w:rPr>
                <w:rStyle w:val="Hyperlink"/>
                <w:noProof/>
              </w:rPr>
              <w:t>6.1.</w:t>
            </w:r>
            <w:r>
              <w:rPr>
                <w:rFonts w:eastAsiaTheme="minorEastAsia"/>
                <w:noProof/>
                <w:lang w:val="de-DE" w:eastAsia="de-DE"/>
              </w:rPr>
              <w:tab/>
            </w:r>
            <w:r w:rsidRPr="00D30A52">
              <w:rPr>
                <w:rStyle w:val="Hyperlink"/>
                <w:noProof/>
              </w:rPr>
              <w:t>Oracle</w:t>
            </w:r>
            <w:r>
              <w:rPr>
                <w:noProof/>
                <w:webHidden/>
              </w:rPr>
              <w:tab/>
            </w:r>
            <w:r>
              <w:rPr>
                <w:noProof/>
                <w:webHidden/>
              </w:rPr>
              <w:fldChar w:fldCharType="begin"/>
            </w:r>
            <w:r>
              <w:rPr>
                <w:noProof/>
                <w:webHidden/>
              </w:rPr>
              <w:instrText xml:space="preserve"> PAGEREF _Toc11337046 \h </w:instrText>
            </w:r>
            <w:r>
              <w:rPr>
                <w:noProof/>
                <w:webHidden/>
              </w:rPr>
            </w:r>
          </w:ins>
          <w:r>
            <w:rPr>
              <w:noProof/>
              <w:webHidden/>
            </w:rPr>
            <w:fldChar w:fldCharType="separate"/>
          </w:r>
          <w:ins w:id="280" w:author="Peter Arbogast" w:date="2019-06-13T16:45:00Z">
            <w:r>
              <w:rPr>
                <w:noProof/>
                <w:webHidden/>
              </w:rPr>
              <w:t>75</w:t>
            </w:r>
            <w:r>
              <w:rPr>
                <w:noProof/>
                <w:webHidden/>
              </w:rPr>
              <w:fldChar w:fldCharType="end"/>
            </w:r>
            <w:r w:rsidRPr="00D30A52">
              <w:rPr>
                <w:rStyle w:val="Hyperlink"/>
                <w:noProof/>
              </w:rPr>
              <w:fldChar w:fldCharType="end"/>
            </w:r>
          </w:ins>
        </w:p>
        <w:p w14:paraId="7CEAB889" w14:textId="7285545D" w:rsidR="003B6CAA" w:rsidDel="003B6CAA" w:rsidRDefault="003B6CAA">
          <w:pPr>
            <w:pStyle w:val="TOC1"/>
            <w:tabs>
              <w:tab w:val="left" w:pos="440"/>
              <w:tab w:val="right" w:leader="dot" w:pos="9350"/>
            </w:tabs>
            <w:rPr>
              <w:del w:id="281" w:author="Peter Arbogast" w:date="2019-06-13T16:43:00Z"/>
              <w:noProof/>
            </w:rPr>
          </w:pPr>
          <w:del w:id="282" w:author="Peter Arbogast" w:date="2019-06-13T16:43:00Z">
            <w:r w:rsidRPr="003B6CAA" w:rsidDel="003B6CAA">
              <w:rPr>
                <w:rStyle w:val="Hyperlink"/>
                <w:noProof/>
                <w:rPrChange w:id="283" w:author="Peter Arbogast" w:date="2019-06-13T16:43:00Z">
                  <w:rPr>
                    <w:rStyle w:val="Hyperlink"/>
                    <w:noProof/>
                  </w:rPr>
                </w:rPrChange>
              </w:rPr>
              <w:delText>1.</w:delText>
            </w:r>
            <w:r w:rsidDel="003B6CAA">
              <w:rPr>
                <w:noProof/>
              </w:rPr>
              <w:tab/>
            </w:r>
            <w:r w:rsidRPr="003B6CAA" w:rsidDel="003B6CAA">
              <w:rPr>
                <w:rStyle w:val="Hyperlink"/>
                <w:noProof/>
                <w:rPrChange w:id="284" w:author="Peter Arbogast" w:date="2019-06-13T16:43:00Z">
                  <w:rPr>
                    <w:rStyle w:val="Hyperlink"/>
                    <w:noProof/>
                  </w:rPr>
                </w:rPrChange>
              </w:rPr>
              <w:delText>Aktueller Connector</w:delText>
            </w:r>
            <w:r w:rsidDel="003B6CAA">
              <w:rPr>
                <w:noProof/>
                <w:webHidden/>
              </w:rPr>
              <w:tab/>
              <w:delText>2</w:delText>
            </w:r>
          </w:del>
        </w:p>
        <w:p w14:paraId="53B64FB6" w14:textId="2733B4A4" w:rsidR="003B6CAA" w:rsidDel="003B6CAA" w:rsidRDefault="003B6CAA">
          <w:pPr>
            <w:pStyle w:val="TOC1"/>
            <w:tabs>
              <w:tab w:val="left" w:pos="440"/>
              <w:tab w:val="right" w:leader="dot" w:pos="9350"/>
            </w:tabs>
            <w:rPr>
              <w:del w:id="285" w:author="Peter Arbogast" w:date="2019-06-13T16:43:00Z"/>
              <w:noProof/>
            </w:rPr>
          </w:pPr>
          <w:del w:id="286" w:author="Peter Arbogast" w:date="2019-06-13T16:43:00Z">
            <w:r w:rsidRPr="003B6CAA" w:rsidDel="003B6CAA">
              <w:rPr>
                <w:rStyle w:val="Hyperlink"/>
                <w:noProof/>
                <w:rPrChange w:id="287" w:author="Peter Arbogast" w:date="2019-06-13T16:43:00Z">
                  <w:rPr>
                    <w:rStyle w:val="Hyperlink"/>
                    <w:noProof/>
                  </w:rPr>
                </w:rPrChange>
              </w:rPr>
              <w:delText>2.</w:delText>
            </w:r>
            <w:r w:rsidDel="003B6CAA">
              <w:rPr>
                <w:noProof/>
              </w:rPr>
              <w:tab/>
            </w:r>
            <w:r w:rsidRPr="003B6CAA" w:rsidDel="003B6CAA">
              <w:rPr>
                <w:rStyle w:val="Hyperlink"/>
                <w:noProof/>
                <w:rPrChange w:id="288" w:author="Peter Arbogast" w:date="2019-06-13T16:43:00Z">
                  <w:rPr>
                    <w:rStyle w:val="Hyperlink"/>
                    <w:noProof/>
                  </w:rPr>
                </w:rPrChange>
              </w:rPr>
              <w:delText>Neuer Connector</w:delText>
            </w:r>
            <w:r w:rsidDel="003B6CAA">
              <w:rPr>
                <w:noProof/>
                <w:webHidden/>
              </w:rPr>
              <w:tab/>
              <w:delText>3</w:delText>
            </w:r>
          </w:del>
        </w:p>
        <w:p w14:paraId="141CE158" w14:textId="7E4276E4" w:rsidR="003B6CAA" w:rsidDel="003B6CAA" w:rsidRDefault="003B6CAA">
          <w:pPr>
            <w:pStyle w:val="TOC2"/>
            <w:tabs>
              <w:tab w:val="left" w:pos="880"/>
              <w:tab w:val="right" w:leader="dot" w:pos="9350"/>
            </w:tabs>
            <w:rPr>
              <w:del w:id="289" w:author="Peter Arbogast" w:date="2019-06-13T16:43:00Z"/>
              <w:noProof/>
            </w:rPr>
          </w:pPr>
          <w:del w:id="290" w:author="Peter Arbogast" w:date="2019-06-13T16:43:00Z">
            <w:r w:rsidRPr="003B6CAA" w:rsidDel="003B6CAA">
              <w:rPr>
                <w:rStyle w:val="Hyperlink"/>
                <w:noProof/>
                <w:rPrChange w:id="291" w:author="Peter Arbogast" w:date="2019-06-13T16:43:00Z">
                  <w:rPr>
                    <w:rStyle w:val="Hyperlink"/>
                    <w:noProof/>
                  </w:rPr>
                </w:rPrChange>
              </w:rPr>
              <w:delText>2.1.</w:delText>
            </w:r>
            <w:r w:rsidDel="003B6CAA">
              <w:rPr>
                <w:noProof/>
              </w:rPr>
              <w:tab/>
            </w:r>
            <w:r w:rsidRPr="003B6CAA" w:rsidDel="003B6CAA">
              <w:rPr>
                <w:rStyle w:val="Hyperlink"/>
                <w:noProof/>
                <w:rPrChange w:id="292" w:author="Peter Arbogast" w:date="2019-06-13T16:43:00Z">
                  <w:rPr>
                    <w:rStyle w:val="Hyperlink"/>
                    <w:noProof/>
                  </w:rPr>
                </w:rPrChange>
              </w:rPr>
              <w:delText>400_rayventory_devices</w:delText>
            </w:r>
            <w:r w:rsidDel="003B6CAA">
              <w:rPr>
                <w:noProof/>
                <w:webHidden/>
              </w:rPr>
              <w:tab/>
              <w:delText>3</w:delText>
            </w:r>
          </w:del>
        </w:p>
        <w:p w14:paraId="32FDB9D9" w14:textId="6D30D2D1" w:rsidR="003B6CAA" w:rsidDel="003B6CAA" w:rsidRDefault="003B6CAA">
          <w:pPr>
            <w:pStyle w:val="TOC2"/>
            <w:tabs>
              <w:tab w:val="left" w:pos="880"/>
              <w:tab w:val="right" w:leader="dot" w:pos="9350"/>
            </w:tabs>
            <w:rPr>
              <w:del w:id="293" w:author="Peter Arbogast" w:date="2019-06-13T16:43:00Z"/>
              <w:noProof/>
            </w:rPr>
          </w:pPr>
          <w:del w:id="294" w:author="Peter Arbogast" w:date="2019-06-13T16:43:00Z">
            <w:r w:rsidRPr="003B6CAA" w:rsidDel="003B6CAA">
              <w:rPr>
                <w:rStyle w:val="Hyperlink"/>
                <w:noProof/>
                <w:rPrChange w:id="295" w:author="Peter Arbogast" w:date="2019-06-13T16:43:00Z">
                  <w:rPr>
                    <w:rStyle w:val="Hyperlink"/>
                    <w:noProof/>
                  </w:rPr>
                </w:rPrChange>
              </w:rPr>
              <w:delText>2.2.</w:delText>
            </w:r>
            <w:r w:rsidDel="003B6CAA">
              <w:rPr>
                <w:noProof/>
              </w:rPr>
              <w:tab/>
            </w:r>
            <w:r w:rsidRPr="003B6CAA" w:rsidDel="003B6CAA">
              <w:rPr>
                <w:rStyle w:val="Hyperlink"/>
                <w:noProof/>
                <w:rPrChange w:id="296" w:author="Peter Arbogast" w:date="2019-06-13T16:43:00Z">
                  <w:rPr>
                    <w:rStyle w:val="Hyperlink"/>
                    <w:noProof/>
                  </w:rPr>
                </w:rPrChange>
              </w:rPr>
              <w:delText>400_rayventory_devices_chassis</w:delText>
            </w:r>
            <w:r w:rsidDel="003B6CAA">
              <w:rPr>
                <w:noProof/>
                <w:webHidden/>
              </w:rPr>
              <w:tab/>
              <w:delText>4</w:delText>
            </w:r>
          </w:del>
        </w:p>
        <w:p w14:paraId="4ACF7B3E" w14:textId="4835B13B" w:rsidR="003B6CAA" w:rsidDel="003B6CAA" w:rsidRDefault="003B6CAA">
          <w:pPr>
            <w:pStyle w:val="TOC2"/>
            <w:tabs>
              <w:tab w:val="left" w:pos="880"/>
              <w:tab w:val="right" w:leader="dot" w:pos="9350"/>
            </w:tabs>
            <w:rPr>
              <w:del w:id="297" w:author="Peter Arbogast" w:date="2019-06-13T16:43:00Z"/>
              <w:noProof/>
            </w:rPr>
          </w:pPr>
          <w:del w:id="298" w:author="Peter Arbogast" w:date="2019-06-13T16:43:00Z">
            <w:r w:rsidRPr="003B6CAA" w:rsidDel="003B6CAA">
              <w:rPr>
                <w:rStyle w:val="Hyperlink"/>
                <w:noProof/>
                <w:rPrChange w:id="299" w:author="Peter Arbogast" w:date="2019-06-13T16:43:00Z">
                  <w:rPr>
                    <w:rStyle w:val="Hyperlink"/>
                    <w:noProof/>
                  </w:rPr>
                </w:rPrChange>
              </w:rPr>
              <w:delText>2.3.</w:delText>
            </w:r>
            <w:r w:rsidDel="003B6CAA">
              <w:rPr>
                <w:noProof/>
              </w:rPr>
              <w:tab/>
            </w:r>
            <w:r w:rsidRPr="003B6CAA" w:rsidDel="003B6CAA">
              <w:rPr>
                <w:rStyle w:val="Hyperlink"/>
                <w:noProof/>
                <w:rPrChange w:id="300" w:author="Peter Arbogast" w:date="2019-06-13T16:43:00Z">
                  <w:rPr>
                    <w:rStyle w:val="Hyperlink"/>
                    <w:noProof/>
                  </w:rPr>
                </w:rPrChange>
              </w:rPr>
              <w:delText>499_rayventory_devices_relations</w:delText>
            </w:r>
            <w:r w:rsidDel="003B6CAA">
              <w:rPr>
                <w:noProof/>
                <w:webHidden/>
              </w:rPr>
              <w:tab/>
              <w:delText>4</w:delText>
            </w:r>
          </w:del>
        </w:p>
        <w:p w14:paraId="14B7E952" w14:textId="113E1E4B" w:rsidR="003B6CAA" w:rsidDel="003B6CAA" w:rsidRDefault="003B6CAA">
          <w:pPr>
            <w:pStyle w:val="TOC2"/>
            <w:tabs>
              <w:tab w:val="left" w:pos="880"/>
              <w:tab w:val="right" w:leader="dot" w:pos="9350"/>
            </w:tabs>
            <w:rPr>
              <w:del w:id="301" w:author="Peter Arbogast" w:date="2019-06-13T16:43:00Z"/>
              <w:noProof/>
            </w:rPr>
          </w:pPr>
          <w:del w:id="302" w:author="Peter Arbogast" w:date="2019-06-13T16:43:00Z">
            <w:r w:rsidRPr="003B6CAA" w:rsidDel="003B6CAA">
              <w:rPr>
                <w:rStyle w:val="Hyperlink"/>
                <w:noProof/>
                <w:rPrChange w:id="303" w:author="Peter Arbogast" w:date="2019-06-13T16:43:00Z">
                  <w:rPr>
                    <w:rStyle w:val="Hyperlink"/>
                    <w:noProof/>
                  </w:rPr>
                </w:rPrChange>
              </w:rPr>
              <w:delText>2.4.</w:delText>
            </w:r>
            <w:r w:rsidDel="003B6CAA">
              <w:rPr>
                <w:noProof/>
              </w:rPr>
              <w:tab/>
            </w:r>
            <w:r w:rsidRPr="003B6CAA" w:rsidDel="003B6CAA">
              <w:rPr>
                <w:rStyle w:val="Hyperlink"/>
                <w:noProof/>
                <w:rPrChange w:id="304" w:author="Peter Arbogast" w:date="2019-06-13T16:43:00Z">
                  <w:rPr>
                    <w:rStyle w:val="Hyperlink"/>
                    <w:noProof/>
                  </w:rPr>
                </w:rPrChange>
              </w:rPr>
              <w:delText>500_rayventory_inv_raw_arp</w:delText>
            </w:r>
            <w:r w:rsidDel="003B6CAA">
              <w:rPr>
                <w:noProof/>
                <w:webHidden/>
              </w:rPr>
              <w:tab/>
              <w:delText>4</w:delText>
            </w:r>
          </w:del>
        </w:p>
        <w:p w14:paraId="6E7EA290" w14:textId="62449337" w:rsidR="003B6CAA" w:rsidDel="003B6CAA" w:rsidRDefault="003B6CAA">
          <w:pPr>
            <w:pStyle w:val="TOC2"/>
            <w:tabs>
              <w:tab w:val="left" w:pos="880"/>
              <w:tab w:val="right" w:leader="dot" w:pos="9350"/>
            </w:tabs>
            <w:rPr>
              <w:del w:id="305" w:author="Peter Arbogast" w:date="2019-06-13T16:43:00Z"/>
              <w:noProof/>
            </w:rPr>
          </w:pPr>
          <w:del w:id="306" w:author="Peter Arbogast" w:date="2019-06-13T16:43:00Z">
            <w:r w:rsidRPr="003B6CAA" w:rsidDel="003B6CAA">
              <w:rPr>
                <w:rStyle w:val="Hyperlink"/>
                <w:noProof/>
                <w:rPrChange w:id="307" w:author="Peter Arbogast" w:date="2019-06-13T16:43:00Z">
                  <w:rPr>
                    <w:rStyle w:val="Hyperlink"/>
                    <w:noProof/>
                  </w:rPr>
                </w:rPrChange>
              </w:rPr>
              <w:delText>2.5.</w:delText>
            </w:r>
            <w:r w:rsidDel="003B6CAA">
              <w:rPr>
                <w:noProof/>
              </w:rPr>
              <w:tab/>
            </w:r>
            <w:r w:rsidRPr="003B6CAA" w:rsidDel="003B6CAA">
              <w:rPr>
                <w:rStyle w:val="Hyperlink"/>
                <w:noProof/>
                <w:rPrChange w:id="308" w:author="Peter Arbogast" w:date="2019-06-13T16:43:00Z">
                  <w:rPr>
                    <w:rStyle w:val="Hyperlink"/>
                    <w:noProof/>
                  </w:rPr>
                </w:rPrChange>
              </w:rPr>
              <w:delText>500_rayventory_inv_raw_file</w:delText>
            </w:r>
            <w:r w:rsidDel="003B6CAA">
              <w:rPr>
                <w:noProof/>
                <w:webHidden/>
              </w:rPr>
              <w:tab/>
              <w:delText>4</w:delText>
            </w:r>
          </w:del>
        </w:p>
        <w:p w14:paraId="0B2F5BDC" w14:textId="75806A7C" w:rsidR="003B6CAA" w:rsidDel="003B6CAA" w:rsidRDefault="003B6CAA">
          <w:pPr>
            <w:pStyle w:val="TOC2"/>
            <w:tabs>
              <w:tab w:val="left" w:pos="880"/>
              <w:tab w:val="right" w:leader="dot" w:pos="9350"/>
            </w:tabs>
            <w:rPr>
              <w:del w:id="309" w:author="Peter Arbogast" w:date="2019-06-13T16:43:00Z"/>
              <w:noProof/>
            </w:rPr>
          </w:pPr>
          <w:del w:id="310" w:author="Peter Arbogast" w:date="2019-06-13T16:43:00Z">
            <w:r w:rsidRPr="003B6CAA" w:rsidDel="003B6CAA">
              <w:rPr>
                <w:rStyle w:val="Hyperlink"/>
                <w:noProof/>
                <w:rPrChange w:id="311" w:author="Peter Arbogast" w:date="2019-06-13T16:43:00Z">
                  <w:rPr>
                    <w:rStyle w:val="Hyperlink"/>
                    <w:noProof/>
                  </w:rPr>
                </w:rPrChange>
              </w:rPr>
              <w:delText>2.6.</w:delText>
            </w:r>
            <w:r w:rsidDel="003B6CAA">
              <w:rPr>
                <w:noProof/>
              </w:rPr>
              <w:tab/>
            </w:r>
            <w:r w:rsidRPr="003B6CAA" w:rsidDel="003B6CAA">
              <w:rPr>
                <w:rStyle w:val="Hyperlink"/>
                <w:noProof/>
                <w:rPrChange w:id="312" w:author="Peter Arbogast" w:date="2019-06-13T16:43:00Z">
                  <w:rPr>
                    <w:rStyle w:val="Hyperlink"/>
                    <w:noProof/>
                  </w:rPr>
                </w:rPrChange>
              </w:rPr>
              <w:delText>500_rayventory_inv_raw_generic</w:delText>
            </w:r>
            <w:r w:rsidDel="003B6CAA">
              <w:rPr>
                <w:noProof/>
                <w:webHidden/>
              </w:rPr>
              <w:tab/>
              <w:delText>5</w:delText>
            </w:r>
          </w:del>
        </w:p>
        <w:p w14:paraId="32E3CFFA" w14:textId="10509873" w:rsidR="003B6CAA" w:rsidDel="003B6CAA" w:rsidRDefault="003B6CAA">
          <w:pPr>
            <w:pStyle w:val="TOC2"/>
            <w:tabs>
              <w:tab w:val="left" w:pos="880"/>
              <w:tab w:val="right" w:leader="dot" w:pos="9350"/>
            </w:tabs>
            <w:rPr>
              <w:del w:id="313" w:author="Peter Arbogast" w:date="2019-06-13T16:43:00Z"/>
              <w:noProof/>
            </w:rPr>
          </w:pPr>
          <w:del w:id="314" w:author="Peter Arbogast" w:date="2019-06-13T16:43:00Z">
            <w:r w:rsidRPr="003B6CAA" w:rsidDel="003B6CAA">
              <w:rPr>
                <w:rStyle w:val="Hyperlink"/>
                <w:noProof/>
                <w:rPrChange w:id="315" w:author="Peter Arbogast" w:date="2019-06-13T16:43:00Z">
                  <w:rPr>
                    <w:rStyle w:val="Hyperlink"/>
                    <w:noProof/>
                  </w:rPr>
                </w:rPrChange>
              </w:rPr>
              <w:delText>2.7.</w:delText>
            </w:r>
            <w:r w:rsidDel="003B6CAA">
              <w:rPr>
                <w:noProof/>
              </w:rPr>
              <w:tab/>
            </w:r>
            <w:r w:rsidRPr="003B6CAA" w:rsidDel="003B6CAA">
              <w:rPr>
                <w:rStyle w:val="Hyperlink"/>
                <w:noProof/>
                <w:rPrChange w:id="316" w:author="Peter Arbogast" w:date="2019-06-13T16:43:00Z">
                  <w:rPr>
                    <w:rStyle w:val="Hyperlink"/>
                    <w:noProof/>
                  </w:rPr>
                </w:rPrChange>
              </w:rPr>
              <w:delText>500_rayventory_inv_raw_msi</w:delText>
            </w:r>
            <w:r w:rsidDel="003B6CAA">
              <w:rPr>
                <w:noProof/>
                <w:webHidden/>
              </w:rPr>
              <w:tab/>
              <w:delText>5</w:delText>
            </w:r>
          </w:del>
        </w:p>
        <w:p w14:paraId="68AE877B" w14:textId="45B4993E" w:rsidR="003B6CAA" w:rsidDel="003B6CAA" w:rsidRDefault="003B6CAA">
          <w:pPr>
            <w:pStyle w:val="TOC1"/>
            <w:tabs>
              <w:tab w:val="left" w:pos="440"/>
              <w:tab w:val="right" w:leader="dot" w:pos="9350"/>
            </w:tabs>
            <w:rPr>
              <w:del w:id="317" w:author="Peter Arbogast" w:date="2019-06-13T16:43:00Z"/>
              <w:noProof/>
            </w:rPr>
          </w:pPr>
          <w:del w:id="318" w:author="Peter Arbogast" w:date="2019-06-13T16:43:00Z">
            <w:r w:rsidRPr="003B6CAA" w:rsidDel="003B6CAA">
              <w:rPr>
                <w:rStyle w:val="Hyperlink"/>
                <w:noProof/>
                <w:rPrChange w:id="319" w:author="Peter Arbogast" w:date="2019-06-13T16:43:00Z">
                  <w:rPr>
                    <w:rStyle w:val="Hyperlink"/>
                    <w:noProof/>
                  </w:rPr>
                </w:rPrChange>
              </w:rPr>
              <w:delText>3.</w:delText>
            </w:r>
            <w:r w:rsidDel="003B6CAA">
              <w:rPr>
                <w:noProof/>
              </w:rPr>
              <w:tab/>
            </w:r>
            <w:r w:rsidRPr="003B6CAA" w:rsidDel="003B6CAA">
              <w:rPr>
                <w:rStyle w:val="Hyperlink"/>
                <w:noProof/>
                <w:rPrChange w:id="320" w:author="Peter Arbogast" w:date="2019-06-13T16:43:00Z">
                  <w:rPr>
                    <w:rStyle w:val="Hyperlink"/>
                    <w:noProof/>
                  </w:rPr>
                </w:rPrChange>
              </w:rPr>
              <w:delText>SQL Statements</w:delText>
            </w:r>
            <w:r w:rsidDel="003B6CAA">
              <w:rPr>
                <w:noProof/>
                <w:webHidden/>
              </w:rPr>
              <w:tab/>
              <w:delText>5</w:delText>
            </w:r>
          </w:del>
        </w:p>
        <w:p w14:paraId="0A905579" w14:textId="3D11A28A" w:rsidR="003B6CAA" w:rsidDel="003B6CAA" w:rsidRDefault="003B6CAA">
          <w:pPr>
            <w:pStyle w:val="TOC2"/>
            <w:tabs>
              <w:tab w:val="left" w:pos="880"/>
              <w:tab w:val="right" w:leader="dot" w:pos="9350"/>
            </w:tabs>
            <w:rPr>
              <w:del w:id="321" w:author="Peter Arbogast" w:date="2019-06-13T16:43:00Z"/>
              <w:noProof/>
            </w:rPr>
          </w:pPr>
          <w:del w:id="322" w:author="Peter Arbogast" w:date="2019-06-13T16:43:00Z">
            <w:r w:rsidRPr="003B6CAA" w:rsidDel="003B6CAA">
              <w:rPr>
                <w:rStyle w:val="Hyperlink"/>
                <w:noProof/>
                <w:rPrChange w:id="323" w:author="Peter Arbogast" w:date="2019-06-13T16:43:00Z">
                  <w:rPr>
                    <w:rStyle w:val="Hyperlink"/>
                    <w:noProof/>
                  </w:rPr>
                </w:rPrChange>
              </w:rPr>
              <w:delText>3.1.</w:delText>
            </w:r>
            <w:r w:rsidDel="003B6CAA">
              <w:rPr>
                <w:noProof/>
              </w:rPr>
              <w:tab/>
            </w:r>
            <w:r w:rsidRPr="003B6CAA" w:rsidDel="003B6CAA">
              <w:rPr>
                <w:rStyle w:val="Hyperlink"/>
                <w:noProof/>
                <w:rPrChange w:id="324" w:author="Peter Arbogast" w:date="2019-06-13T16:43:00Z">
                  <w:rPr>
                    <w:rStyle w:val="Hyperlink"/>
                    <w:noProof/>
                  </w:rPr>
                </w:rPrChange>
              </w:rPr>
              <w:delText>FQDN</w:delText>
            </w:r>
            <w:r w:rsidDel="003B6CAA">
              <w:rPr>
                <w:noProof/>
                <w:webHidden/>
              </w:rPr>
              <w:tab/>
              <w:delText>5</w:delText>
            </w:r>
          </w:del>
        </w:p>
        <w:p w14:paraId="5E2BC9FD" w14:textId="6D984758" w:rsidR="003B6CAA" w:rsidDel="003B6CAA" w:rsidRDefault="003B6CAA">
          <w:pPr>
            <w:pStyle w:val="TOC2"/>
            <w:tabs>
              <w:tab w:val="left" w:pos="880"/>
              <w:tab w:val="right" w:leader="dot" w:pos="9350"/>
            </w:tabs>
            <w:rPr>
              <w:del w:id="325" w:author="Peter Arbogast" w:date="2019-06-13T16:43:00Z"/>
              <w:noProof/>
            </w:rPr>
          </w:pPr>
          <w:del w:id="326" w:author="Peter Arbogast" w:date="2019-06-13T16:43:00Z">
            <w:r w:rsidRPr="003B6CAA" w:rsidDel="003B6CAA">
              <w:rPr>
                <w:rStyle w:val="Hyperlink"/>
                <w:noProof/>
                <w:rPrChange w:id="327" w:author="Peter Arbogast" w:date="2019-06-13T16:43:00Z">
                  <w:rPr>
                    <w:rStyle w:val="Hyperlink"/>
                    <w:noProof/>
                  </w:rPr>
                </w:rPrChange>
              </w:rPr>
              <w:delText>3.2.</w:delText>
            </w:r>
            <w:r w:rsidDel="003B6CAA">
              <w:rPr>
                <w:noProof/>
              </w:rPr>
              <w:tab/>
            </w:r>
            <w:r w:rsidRPr="003B6CAA" w:rsidDel="003B6CAA">
              <w:rPr>
                <w:rStyle w:val="Hyperlink"/>
                <w:noProof/>
                <w:rPrChange w:id="328" w:author="Peter Arbogast" w:date="2019-06-13T16:43:00Z">
                  <w:rPr>
                    <w:rStyle w:val="Hyperlink"/>
                    <w:noProof/>
                  </w:rPr>
                </w:rPrChange>
              </w:rPr>
              <w:delText>Powerstate</w:delText>
            </w:r>
            <w:r w:rsidDel="003B6CAA">
              <w:rPr>
                <w:noProof/>
                <w:webHidden/>
              </w:rPr>
              <w:tab/>
              <w:delText>7</w:delText>
            </w:r>
          </w:del>
        </w:p>
        <w:p w14:paraId="50F0D03E" w14:textId="0DA32469" w:rsidR="003B6CAA" w:rsidDel="003B6CAA" w:rsidRDefault="003B6CAA">
          <w:pPr>
            <w:pStyle w:val="TOC2"/>
            <w:tabs>
              <w:tab w:val="left" w:pos="880"/>
              <w:tab w:val="right" w:leader="dot" w:pos="9350"/>
            </w:tabs>
            <w:rPr>
              <w:del w:id="329" w:author="Peter Arbogast" w:date="2019-06-13T16:43:00Z"/>
              <w:noProof/>
            </w:rPr>
          </w:pPr>
          <w:del w:id="330" w:author="Peter Arbogast" w:date="2019-06-13T16:43:00Z">
            <w:r w:rsidRPr="003B6CAA" w:rsidDel="003B6CAA">
              <w:rPr>
                <w:rStyle w:val="Hyperlink"/>
                <w:noProof/>
                <w:rPrChange w:id="331" w:author="Peter Arbogast" w:date="2019-06-13T16:43:00Z">
                  <w:rPr>
                    <w:rStyle w:val="Hyperlink"/>
                    <w:noProof/>
                  </w:rPr>
                </w:rPrChange>
              </w:rPr>
              <w:delText>3.3.</w:delText>
            </w:r>
            <w:r w:rsidDel="003B6CAA">
              <w:rPr>
                <w:noProof/>
              </w:rPr>
              <w:tab/>
            </w:r>
            <w:r w:rsidRPr="003B6CAA" w:rsidDel="003B6CAA">
              <w:rPr>
                <w:rStyle w:val="Hyperlink"/>
                <w:noProof/>
                <w:rPrChange w:id="332" w:author="Peter Arbogast" w:date="2019-06-13T16:43:00Z">
                  <w:rPr>
                    <w:rStyle w:val="Hyperlink"/>
                    <w:noProof/>
                  </w:rPr>
                </w:rPrChange>
              </w:rPr>
              <w:delText>ISO Tag</w:delText>
            </w:r>
            <w:r w:rsidDel="003B6CAA">
              <w:rPr>
                <w:noProof/>
                <w:webHidden/>
              </w:rPr>
              <w:tab/>
              <w:delText>8</w:delText>
            </w:r>
          </w:del>
        </w:p>
        <w:p w14:paraId="4171B27D" w14:textId="5C5DEFC6" w:rsidR="003B6CAA" w:rsidDel="003B6CAA" w:rsidRDefault="003B6CAA">
          <w:pPr>
            <w:pStyle w:val="TOC2"/>
            <w:tabs>
              <w:tab w:val="left" w:pos="880"/>
              <w:tab w:val="right" w:leader="dot" w:pos="9350"/>
            </w:tabs>
            <w:rPr>
              <w:del w:id="333" w:author="Peter Arbogast" w:date="2019-06-13T16:43:00Z"/>
              <w:noProof/>
            </w:rPr>
          </w:pPr>
          <w:del w:id="334" w:author="Peter Arbogast" w:date="2019-06-13T16:43:00Z">
            <w:r w:rsidRPr="003B6CAA" w:rsidDel="003B6CAA">
              <w:rPr>
                <w:rStyle w:val="Hyperlink"/>
                <w:noProof/>
                <w:rPrChange w:id="335" w:author="Peter Arbogast" w:date="2019-06-13T16:43:00Z">
                  <w:rPr>
                    <w:rStyle w:val="Hyperlink"/>
                    <w:noProof/>
                  </w:rPr>
                </w:rPrChange>
              </w:rPr>
              <w:delText>3.4.</w:delText>
            </w:r>
            <w:r w:rsidDel="003B6CAA">
              <w:rPr>
                <w:noProof/>
              </w:rPr>
              <w:tab/>
            </w:r>
            <w:r w:rsidRPr="003B6CAA" w:rsidDel="003B6CAA">
              <w:rPr>
                <w:rStyle w:val="Hyperlink"/>
                <w:noProof/>
                <w:rPrChange w:id="336" w:author="Peter Arbogast" w:date="2019-06-13T16:43:00Z">
                  <w:rPr>
                    <w:rStyle w:val="Hyperlink"/>
                    <w:noProof/>
                  </w:rPr>
                </w:rPrChange>
              </w:rPr>
              <w:delText>ISO Tag and all Files in one</w:delText>
            </w:r>
            <w:r w:rsidDel="003B6CAA">
              <w:rPr>
                <w:noProof/>
                <w:webHidden/>
              </w:rPr>
              <w:tab/>
              <w:delText>9</w:delText>
            </w:r>
          </w:del>
        </w:p>
        <w:p w14:paraId="41D948B1" w14:textId="035D7FA7" w:rsidR="003B6CAA" w:rsidDel="003B6CAA" w:rsidRDefault="003B6CAA">
          <w:pPr>
            <w:pStyle w:val="TOC1"/>
            <w:tabs>
              <w:tab w:val="left" w:pos="440"/>
              <w:tab w:val="right" w:leader="dot" w:pos="9350"/>
            </w:tabs>
            <w:rPr>
              <w:del w:id="337" w:author="Peter Arbogast" w:date="2019-06-13T16:43:00Z"/>
              <w:noProof/>
            </w:rPr>
          </w:pPr>
          <w:del w:id="338" w:author="Peter Arbogast" w:date="2019-06-13T16:43:00Z">
            <w:r w:rsidRPr="003B6CAA" w:rsidDel="003B6CAA">
              <w:rPr>
                <w:rStyle w:val="Hyperlink"/>
                <w:noProof/>
                <w:rPrChange w:id="339" w:author="Peter Arbogast" w:date="2019-06-13T16:43:00Z">
                  <w:rPr>
                    <w:rStyle w:val="Hyperlink"/>
                    <w:noProof/>
                  </w:rPr>
                </w:rPrChange>
              </w:rPr>
              <w:delText>4.</w:delText>
            </w:r>
            <w:r w:rsidDel="003B6CAA">
              <w:rPr>
                <w:noProof/>
              </w:rPr>
              <w:tab/>
            </w:r>
            <w:r w:rsidRPr="003B6CAA" w:rsidDel="003B6CAA">
              <w:rPr>
                <w:rStyle w:val="Hyperlink"/>
                <w:noProof/>
                <w:rPrChange w:id="340" w:author="Peter Arbogast" w:date="2019-06-13T16:43:00Z">
                  <w:rPr>
                    <w:rStyle w:val="Hyperlink"/>
                    <w:noProof/>
                  </w:rPr>
                </w:rPrChange>
              </w:rPr>
              <w:delText>Liste of Functions</w:delText>
            </w:r>
            <w:r w:rsidDel="003B6CAA">
              <w:rPr>
                <w:noProof/>
                <w:webHidden/>
              </w:rPr>
              <w:tab/>
              <w:delText>10</w:delText>
            </w:r>
          </w:del>
        </w:p>
        <w:p w14:paraId="47C67BA0" w14:textId="723FC2E1" w:rsidR="003B6CAA" w:rsidDel="003B6CAA" w:rsidRDefault="003B6CAA">
          <w:pPr>
            <w:pStyle w:val="TOC2"/>
            <w:tabs>
              <w:tab w:val="left" w:pos="880"/>
              <w:tab w:val="right" w:leader="dot" w:pos="9350"/>
            </w:tabs>
            <w:rPr>
              <w:del w:id="341" w:author="Peter Arbogast" w:date="2019-06-13T16:43:00Z"/>
              <w:noProof/>
            </w:rPr>
          </w:pPr>
          <w:del w:id="342" w:author="Peter Arbogast" w:date="2019-06-13T16:43:00Z">
            <w:r w:rsidRPr="003B6CAA" w:rsidDel="003B6CAA">
              <w:rPr>
                <w:rStyle w:val="Hyperlink"/>
                <w:noProof/>
                <w:rPrChange w:id="343" w:author="Peter Arbogast" w:date="2019-06-13T16:43:00Z">
                  <w:rPr>
                    <w:rStyle w:val="Hyperlink"/>
                    <w:noProof/>
                  </w:rPr>
                </w:rPrChange>
              </w:rPr>
              <w:delText>4.1.</w:delText>
            </w:r>
            <w:r w:rsidDel="003B6CAA">
              <w:rPr>
                <w:noProof/>
              </w:rPr>
              <w:tab/>
            </w:r>
            <w:r w:rsidRPr="003B6CAA" w:rsidDel="003B6CAA">
              <w:rPr>
                <w:rStyle w:val="Hyperlink"/>
                <w:noProof/>
                <w:rPrChange w:id="344" w:author="Peter Arbogast" w:date="2019-06-13T16:43:00Z">
                  <w:rPr>
                    <w:rStyle w:val="Hyperlink"/>
                    <w:noProof/>
                  </w:rPr>
                </w:rPrChange>
              </w:rPr>
              <w:delText>Base</w:delText>
            </w:r>
            <w:r w:rsidDel="003B6CAA">
              <w:rPr>
                <w:noProof/>
                <w:webHidden/>
              </w:rPr>
              <w:tab/>
              <w:delText>10</w:delText>
            </w:r>
          </w:del>
        </w:p>
        <w:p w14:paraId="24819459" w14:textId="500EB2B6" w:rsidR="003B6CAA" w:rsidDel="003B6CAA" w:rsidRDefault="003B6CAA">
          <w:pPr>
            <w:pStyle w:val="TOC3"/>
            <w:tabs>
              <w:tab w:val="left" w:pos="1320"/>
              <w:tab w:val="right" w:leader="dot" w:pos="9350"/>
            </w:tabs>
            <w:rPr>
              <w:del w:id="345" w:author="Peter Arbogast" w:date="2019-06-13T16:43:00Z"/>
              <w:noProof/>
            </w:rPr>
          </w:pPr>
          <w:del w:id="346" w:author="Peter Arbogast" w:date="2019-06-13T16:43:00Z">
            <w:r w:rsidRPr="003B6CAA" w:rsidDel="003B6CAA">
              <w:rPr>
                <w:rStyle w:val="Hyperlink"/>
                <w:noProof/>
                <w:rPrChange w:id="347" w:author="Peter Arbogast" w:date="2019-06-13T16:43:00Z">
                  <w:rPr>
                    <w:rStyle w:val="Hyperlink"/>
                    <w:noProof/>
                  </w:rPr>
                </w:rPrChange>
              </w:rPr>
              <w:delText>4.1.1.</w:delText>
            </w:r>
            <w:r w:rsidDel="003B6CAA">
              <w:rPr>
                <w:noProof/>
              </w:rPr>
              <w:tab/>
            </w:r>
            <w:r w:rsidRPr="003B6CAA" w:rsidDel="003B6CAA">
              <w:rPr>
                <w:rStyle w:val="Hyperlink"/>
                <w:noProof/>
                <w:rPrChange w:id="348" w:author="Peter Arbogast" w:date="2019-06-13T16:43:00Z">
                  <w:rPr>
                    <w:rStyle w:val="Hyperlink"/>
                    <w:noProof/>
                  </w:rPr>
                </w:rPrChange>
              </w:rPr>
              <w:delText>CIMBoolean(sValue)</w:delText>
            </w:r>
            <w:r w:rsidDel="003B6CAA">
              <w:rPr>
                <w:noProof/>
                <w:webHidden/>
              </w:rPr>
              <w:tab/>
              <w:delText>10</w:delText>
            </w:r>
          </w:del>
        </w:p>
        <w:p w14:paraId="1A24F167" w14:textId="24AA3DEF" w:rsidR="003B6CAA" w:rsidDel="003B6CAA" w:rsidRDefault="003B6CAA">
          <w:pPr>
            <w:pStyle w:val="TOC3"/>
            <w:tabs>
              <w:tab w:val="left" w:pos="1320"/>
              <w:tab w:val="right" w:leader="dot" w:pos="9350"/>
            </w:tabs>
            <w:rPr>
              <w:del w:id="349" w:author="Peter Arbogast" w:date="2019-06-13T16:43:00Z"/>
              <w:noProof/>
            </w:rPr>
          </w:pPr>
          <w:del w:id="350" w:author="Peter Arbogast" w:date="2019-06-13T16:43:00Z">
            <w:r w:rsidRPr="003B6CAA" w:rsidDel="003B6CAA">
              <w:rPr>
                <w:rStyle w:val="Hyperlink"/>
                <w:noProof/>
                <w:rPrChange w:id="351" w:author="Peter Arbogast" w:date="2019-06-13T16:43:00Z">
                  <w:rPr>
                    <w:rStyle w:val="Hyperlink"/>
                    <w:noProof/>
                  </w:rPr>
                </w:rPrChange>
              </w:rPr>
              <w:delText>4.1.2.</w:delText>
            </w:r>
            <w:r w:rsidDel="003B6CAA">
              <w:rPr>
                <w:noProof/>
              </w:rPr>
              <w:tab/>
            </w:r>
            <w:r w:rsidRPr="003B6CAA" w:rsidDel="003B6CAA">
              <w:rPr>
                <w:rStyle w:val="Hyperlink"/>
                <w:noProof/>
                <w:rPrChange w:id="352" w:author="Peter Arbogast" w:date="2019-06-13T16:43:00Z">
                  <w:rPr>
                    <w:rStyle w:val="Hyperlink"/>
                    <w:noProof/>
                  </w:rPr>
                </w:rPrChange>
              </w:rPr>
              <w:delText>CIMUniqueidentifier(sValue)</w:delText>
            </w:r>
            <w:r w:rsidDel="003B6CAA">
              <w:rPr>
                <w:noProof/>
                <w:webHidden/>
              </w:rPr>
              <w:tab/>
              <w:delText>10</w:delText>
            </w:r>
          </w:del>
        </w:p>
        <w:p w14:paraId="164DB272" w14:textId="5C2191B3" w:rsidR="003B6CAA" w:rsidDel="003B6CAA" w:rsidRDefault="003B6CAA">
          <w:pPr>
            <w:pStyle w:val="TOC3"/>
            <w:tabs>
              <w:tab w:val="left" w:pos="1320"/>
              <w:tab w:val="right" w:leader="dot" w:pos="9350"/>
            </w:tabs>
            <w:rPr>
              <w:del w:id="353" w:author="Peter Arbogast" w:date="2019-06-13T16:43:00Z"/>
              <w:noProof/>
            </w:rPr>
          </w:pPr>
          <w:del w:id="354" w:author="Peter Arbogast" w:date="2019-06-13T16:43:00Z">
            <w:r w:rsidRPr="003B6CAA" w:rsidDel="003B6CAA">
              <w:rPr>
                <w:rStyle w:val="Hyperlink"/>
                <w:noProof/>
                <w:rPrChange w:id="355" w:author="Peter Arbogast" w:date="2019-06-13T16:43:00Z">
                  <w:rPr>
                    <w:rStyle w:val="Hyperlink"/>
                    <w:noProof/>
                  </w:rPr>
                </w:rPrChange>
              </w:rPr>
              <w:delText>4.1.3.</w:delText>
            </w:r>
            <w:r w:rsidDel="003B6CAA">
              <w:rPr>
                <w:noProof/>
              </w:rPr>
              <w:tab/>
            </w:r>
            <w:r w:rsidRPr="003B6CAA" w:rsidDel="003B6CAA">
              <w:rPr>
                <w:rStyle w:val="Hyperlink"/>
                <w:noProof/>
                <w:rPrChange w:id="356" w:author="Peter Arbogast" w:date="2019-06-13T16:43:00Z">
                  <w:rPr>
                    <w:rStyle w:val="Hyperlink"/>
                    <w:noProof/>
                  </w:rPr>
                </w:rPrChange>
              </w:rPr>
              <w:delText>f_SQLDateTime(TimeStamp)</w:delText>
            </w:r>
            <w:r w:rsidDel="003B6CAA">
              <w:rPr>
                <w:noProof/>
                <w:webHidden/>
              </w:rPr>
              <w:tab/>
              <w:delText>11</w:delText>
            </w:r>
          </w:del>
        </w:p>
        <w:p w14:paraId="3DC37177" w14:textId="086DF02E" w:rsidR="003B6CAA" w:rsidDel="003B6CAA" w:rsidRDefault="003B6CAA">
          <w:pPr>
            <w:pStyle w:val="TOC3"/>
            <w:tabs>
              <w:tab w:val="left" w:pos="1320"/>
              <w:tab w:val="right" w:leader="dot" w:pos="9350"/>
            </w:tabs>
            <w:rPr>
              <w:del w:id="357" w:author="Peter Arbogast" w:date="2019-06-13T16:43:00Z"/>
              <w:noProof/>
            </w:rPr>
          </w:pPr>
          <w:del w:id="358" w:author="Peter Arbogast" w:date="2019-06-13T16:43:00Z">
            <w:r w:rsidRPr="003B6CAA" w:rsidDel="003B6CAA">
              <w:rPr>
                <w:rStyle w:val="Hyperlink"/>
                <w:noProof/>
                <w:rPrChange w:id="359" w:author="Peter Arbogast" w:date="2019-06-13T16:43:00Z">
                  <w:rPr>
                    <w:rStyle w:val="Hyperlink"/>
                    <w:noProof/>
                  </w:rPr>
                </w:rPrChange>
              </w:rPr>
              <w:delText>4.1.4.</w:delText>
            </w:r>
            <w:r w:rsidDel="003B6CAA">
              <w:rPr>
                <w:noProof/>
              </w:rPr>
              <w:tab/>
            </w:r>
            <w:r w:rsidRPr="003B6CAA" w:rsidDel="003B6CAA">
              <w:rPr>
                <w:rStyle w:val="Hyperlink"/>
                <w:noProof/>
                <w:rPrChange w:id="360" w:author="Peter Arbogast" w:date="2019-06-13T16:43:00Z">
                  <w:rPr>
                    <w:rStyle w:val="Hyperlink"/>
                    <w:noProof/>
                  </w:rPr>
                </w:rPrChange>
              </w:rPr>
              <w:delText>f_StringSplit(TimeStamp)</w:delText>
            </w:r>
            <w:r w:rsidDel="003B6CAA">
              <w:rPr>
                <w:noProof/>
                <w:webHidden/>
              </w:rPr>
              <w:tab/>
              <w:delText>12</w:delText>
            </w:r>
          </w:del>
        </w:p>
        <w:p w14:paraId="0DE4C8F6" w14:textId="67BBA564" w:rsidR="003B6CAA" w:rsidDel="003B6CAA" w:rsidRDefault="003B6CAA">
          <w:pPr>
            <w:pStyle w:val="TOC3"/>
            <w:tabs>
              <w:tab w:val="left" w:pos="1320"/>
              <w:tab w:val="right" w:leader="dot" w:pos="9350"/>
            </w:tabs>
            <w:rPr>
              <w:del w:id="361" w:author="Peter Arbogast" w:date="2019-06-13T16:43:00Z"/>
              <w:noProof/>
            </w:rPr>
          </w:pPr>
          <w:del w:id="362" w:author="Peter Arbogast" w:date="2019-06-13T16:43:00Z">
            <w:r w:rsidRPr="003B6CAA" w:rsidDel="003B6CAA">
              <w:rPr>
                <w:rStyle w:val="Hyperlink"/>
                <w:noProof/>
                <w:rPrChange w:id="363" w:author="Peter Arbogast" w:date="2019-06-13T16:43:00Z">
                  <w:rPr>
                    <w:rStyle w:val="Hyperlink"/>
                    <w:noProof/>
                  </w:rPr>
                </w:rPrChange>
              </w:rPr>
              <w:delText>4.1.5.</w:delText>
            </w:r>
            <w:r w:rsidDel="003B6CAA">
              <w:rPr>
                <w:noProof/>
              </w:rPr>
              <w:tab/>
            </w:r>
            <w:r w:rsidRPr="003B6CAA" w:rsidDel="003B6CAA">
              <w:rPr>
                <w:rStyle w:val="Hyperlink"/>
                <w:noProof/>
                <w:rPrChange w:id="364" w:author="Peter Arbogast" w:date="2019-06-13T16:43:00Z">
                  <w:rPr>
                    <w:rStyle w:val="Hyperlink"/>
                    <w:noProof/>
                  </w:rPr>
                </w:rPrChange>
              </w:rPr>
              <w:delText>f_GetInventoryDate(iType)</w:delText>
            </w:r>
            <w:r w:rsidDel="003B6CAA">
              <w:rPr>
                <w:noProof/>
                <w:webHidden/>
              </w:rPr>
              <w:tab/>
              <w:delText>12</w:delText>
            </w:r>
          </w:del>
        </w:p>
        <w:p w14:paraId="1CFE39F8" w14:textId="43E39467" w:rsidR="003B6CAA" w:rsidDel="003B6CAA" w:rsidRDefault="003B6CAA">
          <w:pPr>
            <w:pStyle w:val="TOC3"/>
            <w:tabs>
              <w:tab w:val="left" w:pos="1320"/>
              <w:tab w:val="right" w:leader="dot" w:pos="9350"/>
            </w:tabs>
            <w:rPr>
              <w:del w:id="365" w:author="Peter Arbogast" w:date="2019-06-13T16:43:00Z"/>
              <w:noProof/>
            </w:rPr>
          </w:pPr>
          <w:del w:id="366" w:author="Peter Arbogast" w:date="2019-06-13T16:43:00Z">
            <w:r w:rsidRPr="003B6CAA" w:rsidDel="003B6CAA">
              <w:rPr>
                <w:rStyle w:val="Hyperlink"/>
                <w:noProof/>
                <w:rPrChange w:id="367" w:author="Peter Arbogast" w:date="2019-06-13T16:43:00Z">
                  <w:rPr>
                    <w:rStyle w:val="Hyperlink"/>
                    <w:noProof/>
                  </w:rPr>
                </w:rPrChange>
              </w:rPr>
              <w:delText>4.1.6.</w:delText>
            </w:r>
            <w:r w:rsidDel="003B6CAA">
              <w:rPr>
                <w:noProof/>
              </w:rPr>
              <w:tab/>
            </w:r>
            <w:r w:rsidRPr="003B6CAA" w:rsidDel="003B6CAA">
              <w:rPr>
                <w:rStyle w:val="Hyperlink"/>
                <w:noProof/>
                <w:rPrChange w:id="368" w:author="Peter Arbogast" w:date="2019-06-13T16:43:00Z">
                  <w:rPr>
                    <w:rStyle w:val="Hyperlink"/>
                    <w:noProof/>
                  </w:rPr>
                </w:rPrChange>
              </w:rPr>
              <w:delText>f_GetLastInventoryDate(iType)</w:delText>
            </w:r>
            <w:r w:rsidDel="003B6CAA">
              <w:rPr>
                <w:noProof/>
                <w:webHidden/>
              </w:rPr>
              <w:tab/>
              <w:delText>13</w:delText>
            </w:r>
          </w:del>
        </w:p>
        <w:p w14:paraId="6002A633" w14:textId="4006BBA8" w:rsidR="003B6CAA" w:rsidDel="003B6CAA" w:rsidRDefault="003B6CAA">
          <w:pPr>
            <w:pStyle w:val="TOC2"/>
            <w:tabs>
              <w:tab w:val="left" w:pos="880"/>
              <w:tab w:val="right" w:leader="dot" w:pos="9350"/>
            </w:tabs>
            <w:rPr>
              <w:del w:id="369" w:author="Peter Arbogast" w:date="2019-06-13T16:43:00Z"/>
              <w:noProof/>
            </w:rPr>
          </w:pPr>
          <w:del w:id="370" w:author="Peter Arbogast" w:date="2019-06-13T16:43:00Z">
            <w:r w:rsidRPr="003B6CAA" w:rsidDel="003B6CAA">
              <w:rPr>
                <w:rStyle w:val="Hyperlink"/>
                <w:noProof/>
                <w:rPrChange w:id="371" w:author="Peter Arbogast" w:date="2019-06-13T16:43:00Z">
                  <w:rPr>
                    <w:rStyle w:val="Hyperlink"/>
                    <w:noProof/>
                  </w:rPr>
                </w:rPrChange>
              </w:rPr>
              <w:delText>4.2.</w:delText>
            </w:r>
            <w:r w:rsidDel="003B6CAA">
              <w:rPr>
                <w:noProof/>
              </w:rPr>
              <w:tab/>
            </w:r>
            <w:r w:rsidRPr="003B6CAA" w:rsidDel="003B6CAA">
              <w:rPr>
                <w:rStyle w:val="Hyperlink"/>
                <w:noProof/>
                <w:rPrChange w:id="372" w:author="Peter Arbogast" w:date="2019-06-13T16:43:00Z">
                  <w:rPr>
                    <w:rStyle w:val="Hyperlink"/>
                    <w:noProof/>
                  </w:rPr>
                </w:rPrChange>
              </w:rPr>
              <w:delText>Device</w:delText>
            </w:r>
            <w:r w:rsidDel="003B6CAA">
              <w:rPr>
                <w:noProof/>
                <w:webHidden/>
              </w:rPr>
              <w:tab/>
              <w:delText>13</w:delText>
            </w:r>
          </w:del>
        </w:p>
        <w:p w14:paraId="60AEDAD3" w14:textId="5EE5AEED" w:rsidR="003B6CAA" w:rsidDel="003B6CAA" w:rsidRDefault="003B6CAA">
          <w:pPr>
            <w:pStyle w:val="TOC3"/>
            <w:tabs>
              <w:tab w:val="left" w:pos="1320"/>
              <w:tab w:val="right" w:leader="dot" w:pos="9350"/>
            </w:tabs>
            <w:rPr>
              <w:del w:id="373" w:author="Peter Arbogast" w:date="2019-06-13T16:43:00Z"/>
              <w:noProof/>
            </w:rPr>
          </w:pPr>
          <w:del w:id="374" w:author="Peter Arbogast" w:date="2019-06-13T16:43:00Z">
            <w:r w:rsidRPr="003B6CAA" w:rsidDel="003B6CAA">
              <w:rPr>
                <w:rStyle w:val="Hyperlink"/>
                <w:noProof/>
                <w:rPrChange w:id="375" w:author="Peter Arbogast" w:date="2019-06-13T16:43:00Z">
                  <w:rPr>
                    <w:rStyle w:val="Hyperlink"/>
                    <w:noProof/>
                  </w:rPr>
                </w:rPrChange>
              </w:rPr>
              <w:delText>4.2.1.</w:delText>
            </w:r>
            <w:r w:rsidDel="003B6CAA">
              <w:rPr>
                <w:noProof/>
              </w:rPr>
              <w:tab/>
            </w:r>
            <w:r w:rsidRPr="003B6CAA" w:rsidDel="003B6CAA">
              <w:rPr>
                <w:rStyle w:val="Hyperlink"/>
                <w:noProof/>
                <w:rPrChange w:id="376" w:author="Peter Arbogast" w:date="2019-06-13T16:43:00Z">
                  <w:rPr>
                    <w:rStyle w:val="Hyperlink"/>
                    <w:noProof/>
                  </w:rPr>
                </w:rPrChange>
              </w:rPr>
              <w:delText>f_GetDeviceFQDN(@bOnlyComputer)</w:delText>
            </w:r>
            <w:r w:rsidDel="003B6CAA">
              <w:rPr>
                <w:noProof/>
                <w:webHidden/>
              </w:rPr>
              <w:tab/>
              <w:delText>13</w:delText>
            </w:r>
          </w:del>
        </w:p>
        <w:p w14:paraId="2F0DCADD" w14:textId="17705D1D" w:rsidR="003B6CAA" w:rsidDel="003B6CAA" w:rsidRDefault="003B6CAA">
          <w:pPr>
            <w:pStyle w:val="TOC3"/>
            <w:tabs>
              <w:tab w:val="left" w:pos="1320"/>
              <w:tab w:val="right" w:leader="dot" w:pos="9350"/>
            </w:tabs>
            <w:rPr>
              <w:del w:id="377" w:author="Peter Arbogast" w:date="2019-06-13T16:43:00Z"/>
              <w:noProof/>
            </w:rPr>
          </w:pPr>
          <w:del w:id="378" w:author="Peter Arbogast" w:date="2019-06-13T16:43:00Z">
            <w:r w:rsidRPr="003B6CAA" w:rsidDel="003B6CAA">
              <w:rPr>
                <w:rStyle w:val="Hyperlink"/>
                <w:noProof/>
                <w:rPrChange w:id="379" w:author="Peter Arbogast" w:date="2019-06-13T16:43:00Z">
                  <w:rPr>
                    <w:rStyle w:val="Hyperlink"/>
                    <w:noProof/>
                  </w:rPr>
                </w:rPrChange>
              </w:rPr>
              <w:delText>4.2.2.</w:delText>
            </w:r>
            <w:r w:rsidDel="003B6CAA">
              <w:rPr>
                <w:noProof/>
              </w:rPr>
              <w:tab/>
            </w:r>
            <w:r w:rsidRPr="003B6CAA" w:rsidDel="003B6CAA">
              <w:rPr>
                <w:rStyle w:val="Hyperlink"/>
                <w:noProof/>
                <w:rPrChange w:id="380" w:author="Peter Arbogast" w:date="2019-06-13T16:43:00Z">
                  <w:rPr>
                    <w:rStyle w:val="Hyperlink"/>
                    <w:noProof/>
                  </w:rPr>
                </w:rPrChange>
              </w:rPr>
              <w:delText>f_GetDeviceChassis(bAll)</w:delText>
            </w:r>
            <w:r w:rsidDel="003B6CAA">
              <w:rPr>
                <w:noProof/>
                <w:webHidden/>
              </w:rPr>
              <w:tab/>
              <w:delText>14</w:delText>
            </w:r>
          </w:del>
        </w:p>
        <w:p w14:paraId="3F2C3D94" w14:textId="00322D8F" w:rsidR="003B6CAA" w:rsidDel="003B6CAA" w:rsidRDefault="003B6CAA">
          <w:pPr>
            <w:pStyle w:val="TOC3"/>
            <w:tabs>
              <w:tab w:val="left" w:pos="1320"/>
              <w:tab w:val="right" w:leader="dot" w:pos="9350"/>
            </w:tabs>
            <w:rPr>
              <w:del w:id="381" w:author="Peter Arbogast" w:date="2019-06-13T16:43:00Z"/>
              <w:noProof/>
            </w:rPr>
          </w:pPr>
          <w:del w:id="382" w:author="Peter Arbogast" w:date="2019-06-13T16:43:00Z">
            <w:r w:rsidRPr="003B6CAA" w:rsidDel="003B6CAA">
              <w:rPr>
                <w:rStyle w:val="Hyperlink"/>
                <w:noProof/>
                <w:rPrChange w:id="383" w:author="Peter Arbogast" w:date="2019-06-13T16:43:00Z">
                  <w:rPr>
                    <w:rStyle w:val="Hyperlink"/>
                    <w:noProof/>
                  </w:rPr>
                </w:rPrChange>
              </w:rPr>
              <w:delText>4.2.3.</w:delText>
            </w:r>
            <w:r w:rsidDel="003B6CAA">
              <w:rPr>
                <w:noProof/>
              </w:rPr>
              <w:tab/>
            </w:r>
            <w:r w:rsidRPr="003B6CAA" w:rsidDel="003B6CAA">
              <w:rPr>
                <w:rStyle w:val="Hyperlink"/>
                <w:noProof/>
                <w:rPrChange w:id="384" w:author="Peter Arbogast" w:date="2019-06-13T16:43:00Z">
                  <w:rPr>
                    <w:rStyle w:val="Hyperlink"/>
                    <w:noProof/>
                  </w:rPr>
                </w:rPrChange>
              </w:rPr>
              <w:delText>f_GetDeviceDiskDriveBase()</w:delText>
            </w:r>
            <w:r w:rsidDel="003B6CAA">
              <w:rPr>
                <w:noProof/>
                <w:webHidden/>
              </w:rPr>
              <w:tab/>
              <w:delText>15</w:delText>
            </w:r>
          </w:del>
        </w:p>
        <w:p w14:paraId="1F432093" w14:textId="710B2BF2" w:rsidR="003B6CAA" w:rsidDel="003B6CAA" w:rsidRDefault="003B6CAA">
          <w:pPr>
            <w:pStyle w:val="TOC3"/>
            <w:tabs>
              <w:tab w:val="left" w:pos="1320"/>
              <w:tab w:val="right" w:leader="dot" w:pos="9350"/>
            </w:tabs>
            <w:rPr>
              <w:del w:id="385" w:author="Peter Arbogast" w:date="2019-06-13T16:43:00Z"/>
              <w:noProof/>
            </w:rPr>
          </w:pPr>
          <w:del w:id="386" w:author="Peter Arbogast" w:date="2019-06-13T16:43:00Z">
            <w:r w:rsidRPr="003B6CAA" w:rsidDel="003B6CAA">
              <w:rPr>
                <w:rStyle w:val="Hyperlink"/>
                <w:noProof/>
                <w:rPrChange w:id="387" w:author="Peter Arbogast" w:date="2019-06-13T16:43:00Z">
                  <w:rPr>
                    <w:rStyle w:val="Hyperlink"/>
                    <w:noProof/>
                  </w:rPr>
                </w:rPrChange>
              </w:rPr>
              <w:delText>4.2.4.</w:delText>
            </w:r>
            <w:r w:rsidDel="003B6CAA">
              <w:rPr>
                <w:noProof/>
              </w:rPr>
              <w:tab/>
            </w:r>
            <w:r w:rsidRPr="003B6CAA" w:rsidDel="003B6CAA">
              <w:rPr>
                <w:rStyle w:val="Hyperlink"/>
                <w:noProof/>
                <w:rPrChange w:id="388" w:author="Peter Arbogast" w:date="2019-06-13T16:43:00Z">
                  <w:rPr>
                    <w:rStyle w:val="Hyperlink"/>
                    <w:noProof/>
                  </w:rPr>
                </w:rPrChange>
              </w:rPr>
              <w:delText>f_GetDeviceDiskDrive()</w:delText>
            </w:r>
            <w:r w:rsidDel="003B6CAA">
              <w:rPr>
                <w:noProof/>
                <w:webHidden/>
              </w:rPr>
              <w:tab/>
              <w:delText>15</w:delText>
            </w:r>
          </w:del>
        </w:p>
        <w:p w14:paraId="6D4557A7" w14:textId="7D07C843" w:rsidR="003B6CAA" w:rsidDel="003B6CAA" w:rsidRDefault="003B6CAA">
          <w:pPr>
            <w:pStyle w:val="TOC3"/>
            <w:tabs>
              <w:tab w:val="left" w:pos="1320"/>
              <w:tab w:val="right" w:leader="dot" w:pos="9350"/>
            </w:tabs>
            <w:rPr>
              <w:del w:id="389" w:author="Peter Arbogast" w:date="2019-06-13T16:43:00Z"/>
              <w:noProof/>
            </w:rPr>
          </w:pPr>
          <w:del w:id="390" w:author="Peter Arbogast" w:date="2019-06-13T16:43:00Z">
            <w:r w:rsidRPr="003B6CAA" w:rsidDel="003B6CAA">
              <w:rPr>
                <w:rStyle w:val="Hyperlink"/>
                <w:noProof/>
                <w:rPrChange w:id="391" w:author="Peter Arbogast" w:date="2019-06-13T16:43:00Z">
                  <w:rPr>
                    <w:rStyle w:val="Hyperlink"/>
                    <w:noProof/>
                  </w:rPr>
                </w:rPrChange>
              </w:rPr>
              <w:delText>4.2.5.</w:delText>
            </w:r>
            <w:r w:rsidDel="003B6CAA">
              <w:rPr>
                <w:noProof/>
              </w:rPr>
              <w:tab/>
            </w:r>
            <w:r w:rsidRPr="003B6CAA" w:rsidDel="003B6CAA">
              <w:rPr>
                <w:rStyle w:val="Hyperlink"/>
                <w:noProof/>
                <w:rPrChange w:id="392" w:author="Peter Arbogast" w:date="2019-06-13T16:43:00Z">
                  <w:rPr>
                    <w:rStyle w:val="Hyperlink"/>
                    <w:noProof/>
                  </w:rPr>
                </w:rPrChange>
              </w:rPr>
              <w:delText>f_GetDeviceLogicalDisk()</w:delText>
            </w:r>
            <w:r w:rsidDel="003B6CAA">
              <w:rPr>
                <w:noProof/>
                <w:webHidden/>
              </w:rPr>
              <w:tab/>
              <w:delText>16</w:delText>
            </w:r>
          </w:del>
        </w:p>
        <w:p w14:paraId="1840A0F9" w14:textId="285EAB05" w:rsidR="003B6CAA" w:rsidDel="003B6CAA" w:rsidRDefault="003B6CAA">
          <w:pPr>
            <w:pStyle w:val="TOC3"/>
            <w:tabs>
              <w:tab w:val="left" w:pos="1320"/>
              <w:tab w:val="right" w:leader="dot" w:pos="9350"/>
            </w:tabs>
            <w:rPr>
              <w:del w:id="393" w:author="Peter Arbogast" w:date="2019-06-13T16:43:00Z"/>
              <w:noProof/>
            </w:rPr>
          </w:pPr>
          <w:del w:id="394" w:author="Peter Arbogast" w:date="2019-06-13T16:43:00Z">
            <w:r w:rsidRPr="003B6CAA" w:rsidDel="003B6CAA">
              <w:rPr>
                <w:rStyle w:val="Hyperlink"/>
                <w:noProof/>
                <w:rPrChange w:id="395" w:author="Peter Arbogast" w:date="2019-06-13T16:43:00Z">
                  <w:rPr>
                    <w:rStyle w:val="Hyperlink"/>
                    <w:noProof/>
                  </w:rPr>
                </w:rPrChange>
              </w:rPr>
              <w:delText>4.2.6.</w:delText>
            </w:r>
            <w:r w:rsidDel="003B6CAA">
              <w:rPr>
                <w:noProof/>
              </w:rPr>
              <w:tab/>
            </w:r>
            <w:r w:rsidRPr="003B6CAA" w:rsidDel="003B6CAA">
              <w:rPr>
                <w:rStyle w:val="Hyperlink"/>
                <w:noProof/>
                <w:rPrChange w:id="396" w:author="Peter Arbogast" w:date="2019-06-13T16:43:00Z">
                  <w:rPr>
                    <w:rStyle w:val="Hyperlink"/>
                    <w:noProof/>
                  </w:rPr>
                </w:rPrChange>
              </w:rPr>
              <w:delText>f_GetDeviceMemoryModul()</w:delText>
            </w:r>
            <w:r w:rsidDel="003B6CAA">
              <w:rPr>
                <w:noProof/>
                <w:webHidden/>
              </w:rPr>
              <w:tab/>
              <w:delText>16</w:delText>
            </w:r>
          </w:del>
        </w:p>
        <w:p w14:paraId="026C3B51" w14:textId="2138D617" w:rsidR="003B6CAA" w:rsidDel="003B6CAA" w:rsidRDefault="003B6CAA">
          <w:pPr>
            <w:pStyle w:val="TOC3"/>
            <w:tabs>
              <w:tab w:val="left" w:pos="1320"/>
              <w:tab w:val="right" w:leader="dot" w:pos="9350"/>
            </w:tabs>
            <w:rPr>
              <w:del w:id="397" w:author="Peter Arbogast" w:date="2019-06-13T16:43:00Z"/>
              <w:noProof/>
            </w:rPr>
          </w:pPr>
          <w:del w:id="398" w:author="Peter Arbogast" w:date="2019-06-13T16:43:00Z">
            <w:r w:rsidRPr="003B6CAA" w:rsidDel="003B6CAA">
              <w:rPr>
                <w:rStyle w:val="Hyperlink"/>
                <w:noProof/>
                <w:rPrChange w:id="399" w:author="Peter Arbogast" w:date="2019-06-13T16:43:00Z">
                  <w:rPr>
                    <w:rStyle w:val="Hyperlink"/>
                    <w:noProof/>
                  </w:rPr>
                </w:rPrChange>
              </w:rPr>
              <w:delText>4.2.7.</w:delText>
            </w:r>
            <w:r w:rsidDel="003B6CAA">
              <w:rPr>
                <w:noProof/>
              </w:rPr>
              <w:tab/>
            </w:r>
            <w:r w:rsidRPr="003B6CAA" w:rsidDel="003B6CAA">
              <w:rPr>
                <w:rStyle w:val="Hyperlink"/>
                <w:noProof/>
                <w:rPrChange w:id="400" w:author="Peter Arbogast" w:date="2019-06-13T16:43:00Z">
                  <w:rPr>
                    <w:rStyle w:val="Hyperlink"/>
                    <w:noProof/>
                  </w:rPr>
                </w:rPrChange>
              </w:rPr>
              <w:delText>f_GetDeviceNetworkInterface()</w:delText>
            </w:r>
            <w:r w:rsidDel="003B6CAA">
              <w:rPr>
                <w:noProof/>
                <w:webHidden/>
              </w:rPr>
              <w:tab/>
              <w:delText>17</w:delText>
            </w:r>
          </w:del>
        </w:p>
        <w:p w14:paraId="0D2C3126" w14:textId="7CD1B0BF" w:rsidR="003B6CAA" w:rsidDel="003B6CAA" w:rsidRDefault="003B6CAA">
          <w:pPr>
            <w:pStyle w:val="TOC3"/>
            <w:tabs>
              <w:tab w:val="left" w:pos="1320"/>
              <w:tab w:val="right" w:leader="dot" w:pos="9350"/>
            </w:tabs>
            <w:rPr>
              <w:del w:id="401" w:author="Peter Arbogast" w:date="2019-06-13T16:43:00Z"/>
              <w:noProof/>
            </w:rPr>
          </w:pPr>
          <w:del w:id="402" w:author="Peter Arbogast" w:date="2019-06-13T16:43:00Z">
            <w:r w:rsidRPr="003B6CAA" w:rsidDel="003B6CAA">
              <w:rPr>
                <w:rStyle w:val="Hyperlink"/>
                <w:noProof/>
                <w:rPrChange w:id="403" w:author="Peter Arbogast" w:date="2019-06-13T16:43:00Z">
                  <w:rPr>
                    <w:rStyle w:val="Hyperlink"/>
                    <w:noProof/>
                  </w:rPr>
                </w:rPrChange>
              </w:rPr>
              <w:delText>4.2.8.</w:delText>
            </w:r>
            <w:r w:rsidDel="003B6CAA">
              <w:rPr>
                <w:noProof/>
              </w:rPr>
              <w:tab/>
            </w:r>
            <w:r w:rsidRPr="003B6CAA" w:rsidDel="003B6CAA">
              <w:rPr>
                <w:rStyle w:val="Hyperlink"/>
                <w:noProof/>
                <w:rPrChange w:id="404" w:author="Peter Arbogast" w:date="2019-06-13T16:43:00Z">
                  <w:rPr>
                    <w:rStyle w:val="Hyperlink"/>
                    <w:noProof/>
                  </w:rPr>
                </w:rPrChange>
              </w:rPr>
              <w:delText>f_GetDeviceNetworkInfo()</w:delText>
            </w:r>
            <w:r w:rsidDel="003B6CAA">
              <w:rPr>
                <w:noProof/>
                <w:webHidden/>
              </w:rPr>
              <w:tab/>
              <w:delText>17</w:delText>
            </w:r>
          </w:del>
        </w:p>
        <w:p w14:paraId="7366446A" w14:textId="3B1491E0" w:rsidR="003B6CAA" w:rsidDel="003B6CAA" w:rsidRDefault="003B6CAA">
          <w:pPr>
            <w:pStyle w:val="TOC3"/>
            <w:tabs>
              <w:tab w:val="left" w:pos="1320"/>
              <w:tab w:val="right" w:leader="dot" w:pos="9350"/>
            </w:tabs>
            <w:rPr>
              <w:del w:id="405" w:author="Peter Arbogast" w:date="2019-06-13T16:43:00Z"/>
              <w:noProof/>
            </w:rPr>
          </w:pPr>
          <w:del w:id="406" w:author="Peter Arbogast" w:date="2019-06-13T16:43:00Z">
            <w:r w:rsidRPr="003B6CAA" w:rsidDel="003B6CAA">
              <w:rPr>
                <w:rStyle w:val="Hyperlink"/>
                <w:noProof/>
                <w:rPrChange w:id="407" w:author="Peter Arbogast" w:date="2019-06-13T16:43:00Z">
                  <w:rPr>
                    <w:rStyle w:val="Hyperlink"/>
                    <w:noProof/>
                  </w:rPr>
                </w:rPrChange>
              </w:rPr>
              <w:delText>4.2.9.</w:delText>
            </w:r>
            <w:r w:rsidDel="003B6CAA">
              <w:rPr>
                <w:noProof/>
              </w:rPr>
              <w:tab/>
            </w:r>
            <w:r w:rsidRPr="003B6CAA" w:rsidDel="003B6CAA">
              <w:rPr>
                <w:rStyle w:val="Hyperlink"/>
                <w:noProof/>
                <w:rPrChange w:id="408" w:author="Peter Arbogast" w:date="2019-06-13T16:43:00Z">
                  <w:rPr>
                    <w:rStyle w:val="Hyperlink"/>
                    <w:noProof/>
                  </w:rPr>
                </w:rPrChange>
              </w:rPr>
              <w:delText>f_GetDeviceProcessors()</w:delText>
            </w:r>
            <w:r w:rsidDel="003B6CAA">
              <w:rPr>
                <w:noProof/>
                <w:webHidden/>
              </w:rPr>
              <w:tab/>
              <w:delText>18</w:delText>
            </w:r>
          </w:del>
        </w:p>
        <w:p w14:paraId="355B7D87" w14:textId="4924EFA6" w:rsidR="003B6CAA" w:rsidDel="003B6CAA" w:rsidRDefault="003B6CAA">
          <w:pPr>
            <w:pStyle w:val="TOC3"/>
            <w:tabs>
              <w:tab w:val="left" w:pos="1320"/>
              <w:tab w:val="right" w:leader="dot" w:pos="9350"/>
            </w:tabs>
            <w:rPr>
              <w:del w:id="409" w:author="Peter Arbogast" w:date="2019-06-13T16:43:00Z"/>
              <w:noProof/>
            </w:rPr>
          </w:pPr>
          <w:del w:id="410" w:author="Peter Arbogast" w:date="2019-06-13T16:43:00Z">
            <w:r w:rsidRPr="003B6CAA" w:rsidDel="003B6CAA">
              <w:rPr>
                <w:rStyle w:val="Hyperlink"/>
                <w:noProof/>
                <w:rPrChange w:id="411" w:author="Peter Arbogast" w:date="2019-06-13T16:43:00Z">
                  <w:rPr>
                    <w:rStyle w:val="Hyperlink"/>
                    <w:noProof/>
                  </w:rPr>
                </w:rPrChange>
              </w:rPr>
              <w:delText>4.2.10.</w:delText>
            </w:r>
            <w:r w:rsidDel="003B6CAA">
              <w:rPr>
                <w:noProof/>
              </w:rPr>
              <w:tab/>
            </w:r>
            <w:r w:rsidRPr="003B6CAA" w:rsidDel="003B6CAA">
              <w:rPr>
                <w:rStyle w:val="Hyperlink"/>
                <w:noProof/>
                <w:rPrChange w:id="412" w:author="Peter Arbogast" w:date="2019-06-13T16:43:00Z">
                  <w:rPr>
                    <w:rStyle w:val="Hyperlink"/>
                    <w:noProof/>
                  </w:rPr>
                </w:rPrChange>
              </w:rPr>
              <w:delText>f_GetDeviceSerialNumber()</w:delText>
            </w:r>
            <w:r w:rsidDel="003B6CAA">
              <w:rPr>
                <w:noProof/>
                <w:webHidden/>
              </w:rPr>
              <w:tab/>
              <w:delText>18</w:delText>
            </w:r>
          </w:del>
        </w:p>
        <w:p w14:paraId="11EB654F" w14:textId="612D8662" w:rsidR="003B6CAA" w:rsidDel="003B6CAA" w:rsidRDefault="003B6CAA">
          <w:pPr>
            <w:pStyle w:val="TOC3"/>
            <w:tabs>
              <w:tab w:val="left" w:pos="1320"/>
              <w:tab w:val="right" w:leader="dot" w:pos="9350"/>
            </w:tabs>
            <w:rPr>
              <w:del w:id="413" w:author="Peter Arbogast" w:date="2019-06-13T16:43:00Z"/>
              <w:noProof/>
            </w:rPr>
          </w:pPr>
          <w:del w:id="414" w:author="Peter Arbogast" w:date="2019-06-13T16:43:00Z">
            <w:r w:rsidRPr="003B6CAA" w:rsidDel="003B6CAA">
              <w:rPr>
                <w:rStyle w:val="Hyperlink"/>
                <w:noProof/>
                <w:rPrChange w:id="415" w:author="Peter Arbogast" w:date="2019-06-13T16:43:00Z">
                  <w:rPr>
                    <w:rStyle w:val="Hyperlink"/>
                    <w:noProof/>
                  </w:rPr>
                </w:rPrChange>
              </w:rPr>
              <w:delText>4.2.11.</w:delText>
            </w:r>
            <w:r w:rsidDel="003B6CAA">
              <w:rPr>
                <w:noProof/>
              </w:rPr>
              <w:tab/>
            </w:r>
            <w:r w:rsidRPr="003B6CAA" w:rsidDel="003B6CAA">
              <w:rPr>
                <w:rStyle w:val="Hyperlink"/>
                <w:noProof/>
                <w:rPrChange w:id="416" w:author="Peter Arbogast" w:date="2019-06-13T16:43:00Z">
                  <w:rPr>
                    <w:rStyle w:val="Hyperlink"/>
                    <w:noProof/>
                  </w:rPr>
                </w:rPrChange>
              </w:rPr>
              <w:delText>f_GetDeviceVideoController()</w:delText>
            </w:r>
            <w:r w:rsidDel="003B6CAA">
              <w:rPr>
                <w:noProof/>
                <w:webHidden/>
              </w:rPr>
              <w:tab/>
              <w:delText>19</w:delText>
            </w:r>
          </w:del>
        </w:p>
        <w:p w14:paraId="0E9A4332" w14:textId="5FAD7110" w:rsidR="003B6CAA" w:rsidDel="003B6CAA" w:rsidRDefault="003B6CAA">
          <w:pPr>
            <w:pStyle w:val="TOC3"/>
            <w:tabs>
              <w:tab w:val="left" w:pos="1320"/>
              <w:tab w:val="right" w:leader="dot" w:pos="9350"/>
            </w:tabs>
            <w:rPr>
              <w:del w:id="417" w:author="Peter Arbogast" w:date="2019-06-13T16:43:00Z"/>
              <w:noProof/>
            </w:rPr>
          </w:pPr>
          <w:del w:id="418" w:author="Peter Arbogast" w:date="2019-06-13T16:43:00Z">
            <w:r w:rsidRPr="003B6CAA" w:rsidDel="003B6CAA">
              <w:rPr>
                <w:rStyle w:val="Hyperlink"/>
                <w:noProof/>
                <w:rPrChange w:id="419" w:author="Peter Arbogast" w:date="2019-06-13T16:43:00Z">
                  <w:rPr>
                    <w:rStyle w:val="Hyperlink"/>
                    <w:noProof/>
                  </w:rPr>
                </w:rPrChange>
              </w:rPr>
              <w:delText>4.2.12.</w:delText>
            </w:r>
            <w:r w:rsidDel="003B6CAA">
              <w:rPr>
                <w:noProof/>
              </w:rPr>
              <w:tab/>
            </w:r>
            <w:r w:rsidRPr="003B6CAA" w:rsidDel="003B6CAA">
              <w:rPr>
                <w:rStyle w:val="Hyperlink"/>
                <w:noProof/>
                <w:rPrChange w:id="420" w:author="Peter Arbogast" w:date="2019-06-13T16:43:00Z">
                  <w:rPr>
                    <w:rStyle w:val="Hyperlink"/>
                    <w:noProof/>
                  </w:rPr>
                </w:rPrChange>
              </w:rPr>
              <w:delText>f_GetDeviceModel()</w:delText>
            </w:r>
            <w:r w:rsidDel="003B6CAA">
              <w:rPr>
                <w:noProof/>
                <w:webHidden/>
              </w:rPr>
              <w:tab/>
              <w:delText>19</w:delText>
            </w:r>
          </w:del>
        </w:p>
        <w:p w14:paraId="4F10912E" w14:textId="240C5BF2" w:rsidR="003B6CAA" w:rsidDel="003B6CAA" w:rsidRDefault="003B6CAA">
          <w:pPr>
            <w:pStyle w:val="TOC3"/>
            <w:tabs>
              <w:tab w:val="left" w:pos="1320"/>
              <w:tab w:val="right" w:leader="dot" w:pos="9350"/>
            </w:tabs>
            <w:rPr>
              <w:del w:id="421" w:author="Peter Arbogast" w:date="2019-06-13T16:43:00Z"/>
              <w:noProof/>
            </w:rPr>
          </w:pPr>
          <w:del w:id="422" w:author="Peter Arbogast" w:date="2019-06-13T16:43:00Z">
            <w:r w:rsidRPr="003B6CAA" w:rsidDel="003B6CAA">
              <w:rPr>
                <w:rStyle w:val="Hyperlink"/>
                <w:noProof/>
                <w:rPrChange w:id="423" w:author="Peter Arbogast" w:date="2019-06-13T16:43:00Z">
                  <w:rPr>
                    <w:rStyle w:val="Hyperlink"/>
                    <w:noProof/>
                  </w:rPr>
                </w:rPrChange>
              </w:rPr>
              <w:delText>4.2.13.</w:delText>
            </w:r>
            <w:r w:rsidDel="003B6CAA">
              <w:rPr>
                <w:noProof/>
              </w:rPr>
              <w:tab/>
            </w:r>
            <w:r w:rsidRPr="003B6CAA" w:rsidDel="003B6CAA">
              <w:rPr>
                <w:rStyle w:val="Hyperlink"/>
                <w:noProof/>
                <w:rPrChange w:id="424" w:author="Peter Arbogast" w:date="2019-06-13T16:43:00Z">
                  <w:rPr>
                    <w:rStyle w:val="Hyperlink"/>
                    <w:noProof/>
                  </w:rPr>
                </w:rPrChange>
              </w:rPr>
              <w:delText>f_GetDeviceInfo()</w:delText>
            </w:r>
            <w:r w:rsidDel="003B6CAA">
              <w:rPr>
                <w:noProof/>
                <w:webHidden/>
              </w:rPr>
              <w:tab/>
              <w:delText>20</w:delText>
            </w:r>
          </w:del>
        </w:p>
        <w:p w14:paraId="499E7E82" w14:textId="2BF26BA8" w:rsidR="003B6CAA" w:rsidDel="003B6CAA" w:rsidRDefault="003B6CAA">
          <w:pPr>
            <w:pStyle w:val="TOC3"/>
            <w:tabs>
              <w:tab w:val="left" w:pos="1320"/>
              <w:tab w:val="right" w:leader="dot" w:pos="9350"/>
            </w:tabs>
            <w:rPr>
              <w:del w:id="425" w:author="Peter Arbogast" w:date="2019-06-13T16:43:00Z"/>
              <w:noProof/>
            </w:rPr>
          </w:pPr>
          <w:del w:id="426" w:author="Peter Arbogast" w:date="2019-06-13T16:43:00Z">
            <w:r w:rsidRPr="003B6CAA" w:rsidDel="003B6CAA">
              <w:rPr>
                <w:rStyle w:val="Hyperlink"/>
                <w:noProof/>
                <w:rPrChange w:id="427" w:author="Peter Arbogast" w:date="2019-06-13T16:43:00Z">
                  <w:rPr>
                    <w:rStyle w:val="Hyperlink"/>
                    <w:noProof/>
                  </w:rPr>
                </w:rPrChange>
              </w:rPr>
              <w:delText>4.2.14.</w:delText>
            </w:r>
            <w:r w:rsidDel="003B6CAA">
              <w:rPr>
                <w:noProof/>
              </w:rPr>
              <w:tab/>
            </w:r>
            <w:r w:rsidRPr="003B6CAA" w:rsidDel="003B6CAA">
              <w:rPr>
                <w:rStyle w:val="Hyperlink"/>
                <w:noProof/>
                <w:rPrChange w:id="428" w:author="Peter Arbogast" w:date="2019-06-13T16:43:00Z">
                  <w:rPr>
                    <w:rStyle w:val="Hyperlink"/>
                    <w:noProof/>
                  </w:rPr>
                </w:rPrChange>
              </w:rPr>
              <w:delText>f_GetDeviceOSLanguage()</w:delText>
            </w:r>
            <w:r w:rsidDel="003B6CAA">
              <w:rPr>
                <w:noProof/>
                <w:webHidden/>
              </w:rPr>
              <w:tab/>
              <w:delText>20</w:delText>
            </w:r>
          </w:del>
        </w:p>
        <w:p w14:paraId="6068112C" w14:textId="60F5163D" w:rsidR="003B6CAA" w:rsidDel="003B6CAA" w:rsidRDefault="003B6CAA">
          <w:pPr>
            <w:pStyle w:val="TOC3"/>
            <w:tabs>
              <w:tab w:val="left" w:pos="1320"/>
              <w:tab w:val="right" w:leader="dot" w:pos="9350"/>
            </w:tabs>
            <w:rPr>
              <w:del w:id="429" w:author="Peter Arbogast" w:date="2019-06-13T16:43:00Z"/>
              <w:noProof/>
            </w:rPr>
          </w:pPr>
          <w:del w:id="430" w:author="Peter Arbogast" w:date="2019-06-13T16:43:00Z">
            <w:r w:rsidRPr="003B6CAA" w:rsidDel="003B6CAA">
              <w:rPr>
                <w:rStyle w:val="Hyperlink"/>
                <w:noProof/>
                <w:rPrChange w:id="431" w:author="Peter Arbogast" w:date="2019-06-13T16:43:00Z">
                  <w:rPr>
                    <w:rStyle w:val="Hyperlink"/>
                    <w:noProof/>
                  </w:rPr>
                </w:rPrChange>
              </w:rPr>
              <w:delText>4.2.15.</w:delText>
            </w:r>
            <w:r w:rsidDel="003B6CAA">
              <w:rPr>
                <w:noProof/>
              </w:rPr>
              <w:tab/>
            </w:r>
            <w:r w:rsidRPr="003B6CAA" w:rsidDel="003B6CAA">
              <w:rPr>
                <w:rStyle w:val="Hyperlink"/>
                <w:noProof/>
                <w:rPrChange w:id="432" w:author="Peter Arbogast" w:date="2019-06-13T16:43:00Z">
                  <w:rPr>
                    <w:rStyle w:val="Hyperlink"/>
                    <w:noProof/>
                  </w:rPr>
                </w:rPrChange>
              </w:rPr>
              <w:delText>f_GetDeviceOSLastLoginUser()</w:delText>
            </w:r>
            <w:r w:rsidDel="003B6CAA">
              <w:rPr>
                <w:noProof/>
                <w:webHidden/>
              </w:rPr>
              <w:tab/>
              <w:delText>21</w:delText>
            </w:r>
          </w:del>
        </w:p>
        <w:p w14:paraId="1367BDEC" w14:textId="690B21F5" w:rsidR="003B6CAA" w:rsidDel="003B6CAA" w:rsidRDefault="003B6CAA">
          <w:pPr>
            <w:pStyle w:val="TOC3"/>
            <w:tabs>
              <w:tab w:val="left" w:pos="1320"/>
              <w:tab w:val="right" w:leader="dot" w:pos="9350"/>
            </w:tabs>
            <w:rPr>
              <w:del w:id="433" w:author="Peter Arbogast" w:date="2019-06-13T16:43:00Z"/>
              <w:noProof/>
            </w:rPr>
          </w:pPr>
          <w:del w:id="434" w:author="Peter Arbogast" w:date="2019-06-13T16:43:00Z">
            <w:r w:rsidRPr="003B6CAA" w:rsidDel="003B6CAA">
              <w:rPr>
                <w:rStyle w:val="Hyperlink"/>
                <w:noProof/>
                <w:rPrChange w:id="435" w:author="Peter Arbogast" w:date="2019-06-13T16:43:00Z">
                  <w:rPr>
                    <w:rStyle w:val="Hyperlink"/>
                    <w:noProof/>
                  </w:rPr>
                </w:rPrChange>
              </w:rPr>
              <w:delText>4.2.16.</w:delText>
            </w:r>
            <w:r w:rsidDel="003B6CAA">
              <w:rPr>
                <w:noProof/>
              </w:rPr>
              <w:tab/>
            </w:r>
            <w:r w:rsidRPr="003B6CAA" w:rsidDel="003B6CAA">
              <w:rPr>
                <w:rStyle w:val="Hyperlink"/>
                <w:noProof/>
                <w:rPrChange w:id="436" w:author="Peter Arbogast" w:date="2019-06-13T16:43:00Z">
                  <w:rPr>
                    <w:rStyle w:val="Hyperlink"/>
                    <w:noProof/>
                  </w:rPr>
                </w:rPrChange>
              </w:rPr>
              <w:delText>f_GetDeviceOSInfo()</w:delText>
            </w:r>
            <w:r w:rsidDel="003B6CAA">
              <w:rPr>
                <w:noProof/>
                <w:webHidden/>
              </w:rPr>
              <w:tab/>
              <w:delText>22</w:delText>
            </w:r>
          </w:del>
        </w:p>
        <w:p w14:paraId="0DEDC0A8" w14:textId="48A7BD5C" w:rsidR="003B6CAA" w:rsidDel="003B6CAA" w:rsidRDefault="003B6CAA">
          <w:pPr>
            <w:pStyle w:val="TOC3"/>
            <w:tabs>
              <w:tab w:val="left" w:pos="1320"/>
              <w:tab w:val="right" w:leader="dot" w:pos="9350"/>
            </w:tabs>
            <w:rPr>
              <w:del w:id="437" w:author="Peter Arbogast" w:date="2019-06-13T16:43:00Z"/>
              <w:noProof/>
            </w:rPr>
          </w:pPr>
          <w:del w:id="438" w:author="Peter Arbogast" w:date="2019-06-13T16:43:00Z">
            <w:r w:rsidRPr="003B6CAA" w:rsidDel="003B6CAA">
              <w:rPr>
                <w:rStyle w:val="Hyperlink"/>
                <w:noProof/>
                <w:rPrChange w:id="439" w:author="Peter Arbogast" w:date="2019-06-13T16:43:00Z">
                  <w:rPr>
                    <w:rStyle w:val="Hyperlink"/>
                    <w:noProof/>
                  </w:rPr>
                </w:rPrChange>
              </w:rPr>
              <w:delText>4.2.17.</w:delText>
            </w:r>
            <w:r w:rsidDel="003B6CAA">
              <w:rPr>
                <w:noProof/>
              </w:rPr>
              <w:tab/>
            </w:r>
            <w:r w:rsidRPr="003B6CAA" w:rsidDel="003B6CAA">
              <w:rPr>
                <w:rStyle w:val="Hyperlink"/>
                <w:noProof/>
                <w:rPrChange w:id="440" w:author="Peter Arbogast" w:date="2019-06-13T16:43:00Z">
                  <w:rPr>
                    <w:rStyle w:val="Hyperlink"/>
                    <w:noProof/>
                  </w:rPr>
                </w:rPrChange>
              </w:rPr>
              <w:delText>Deprecated Functions</w:delText>
            </w:r>
            <w:r w:rsidDel="003B6CAA">
              <w:rPr>
                <w:noProof/>
                <w:webHidden/>
              </w:rPr>
              <w:tab/>
              <w:delText>23</w:delText>
            </w:r>
          </w:del>
        </w:p>
        <w:p w14:paraId="7504B02A" w14:textId="6E7CF798" w:rsidR="003B6CAA" w:rsidDel="003B6CAA" w:rsidRDefault="003B6CAA">
          <w:pPr>
            <w:pStyle w:val="TOC2"/>
            <w:tabs>
              <w:tab w:val="left" w:pos="880"/>
              <w:tab w:val="right" w:leader="dot" w:pos="9350"/>
            </w:tabs>
            <w:rPr>
              <w:del w:id="441" w:author="Peter Arbogast" w:date="2019-06-13T16:43:00Z"/>
              <w:noProof/>
            </w:rPr>
          </w:pPr>
          <w:del w:id="442" w:author="Peter Arbogast" w:date="2019-06-13T16:43:00Z">
            <w:r w:rsidRPr="003B6CAA" w:rsidDel="003B6CAA">
              <w:rPr>
                <w:rStyle w:val="Hyperlink"/>
                <w:noProof/>
                <w:rPrChange w:id="443" w:author="Peter Arbogast" w:date="2019-06-13T16:43:00Z">
                  <w:rPr>
                    <w:rStyle w:val="Hyperlink"/>
                    <w:noProof/>
                  </w:rPr>
                </w:rPrChange>
              </w:rPr>
              <w:delText>4.3.</w:delText>
            </w:r>
            <w:r w:rsidDel="003B6CAA">
              <w:rPr>
                <w:noProof/>
              </w:rPr>
              <w:tab/>
            </w:r>
            <w:r w:rsidRPr="003B6CAA" w:rsidDel="003B6CAA">
              <w:rPr>
                <w:rStyle w:val="Hyperlink"/>
                <w:noProof/>
                <w:rPrChange w:id="444" w:author="Peter Arbogast" w:date="2019-06-13T16:43:00Z">
                  <w:rPr>
                    <w:rStyle w:val="Hyperlink"/>
                    <w:noProof/>
                  </w:rPr>
                </w:rPrChange>
              </w:rPr>
              <w:delText>Virtualization</w:delText>
            </w:r>
            <w:r w:rsidDel="003B6CAA">
              <w:rPr>
                <w:noProof/>
                <w:webHidden/>
              </w:rPr>
              <w:tab/>
              <w:delText>25</w:delText>
            </w:r>
          </w:del>
        </w:p>
        <w:p w14:paraId="4FE731DE" w14:textId="31E62D0F" w:rsidR="003B6CAA" w:rsidDel="003B6CAA" w:rsidRDefault="003B6CAA">
          <w:pPr>
            <w:pStyle w:val="TOC3"/>
            <w:tabs>
              <w:tab w:val="left" w:pos="1320"/>
              <w:tab w:val="right" w:leader="dot" w:pos="9350"/>
            </w:tabs>
            <w:rPr>
              <w:del w:id="445" w:author="Peter Arbogast" w:date="2019-06-13T16:43:00Z"/>
              <w:noProof/>
            </w:rPr>
          </w:pPr>
          <w:del w:id="446" w:author="Peter Arbogast" w:date="2019-06-13T16:43:00Z">
            <w:r w:rsidRPr="003B6CAA" w:rsidDel="003B6CAA">
              <w:rPr>
                <w:rStyle w:val="Hyperlink"/>
                <w:noProof/>
                <w:rPrChange w:id="447" w:author="Peter Arbogast" w:date="2019-06-13T16:43:00Z">
                  <w:rPr>
                    <w:rStyle w:val="Hyperlink"/>
                    <w:noProof/>
                  </w:rPr>
                </w:rPrChange>
              </w:rPr>
              <w:delText>4.3.1.</w:delText>
            </w:r>
            <w:r w:rsidDel="003B6CAA">
              <w:rPr>
                <w:noProof/>
              </w:rPr>
              <w:tab/>
            </w:r>
            <w:r w:rsidRPr="003B6CAA" w:rsidDel="003B6CAA">
              <w:rPr>
                <w:rStyle w:val="Hyperlink"/>
                <w:noProof/>
                <w:rPrChange w:id="448" w:author="Peter Arbogast" w:date="2019-06-13T16:43:00Z">
                  <w:rPr>
                    <w:rStyle w:val="Hyperlink"/>
                    <w:noProof/>
                  </w:rPr>
                </w:rPrChange>
              </w:rPr>
              <w:delText>VMware</w:delText>
            </w:r>
            <w:r w:rsidDel="003B6CAA">
              <w:rPr>
                <w:noProof/>
                <w:webHidden/>
              </w:rPr>
              <w:tab/>
              <w:delText>25</w:delText>
            </w:r>
          </w:del>
        </w:p>
        <w:p w14:paraId="7371002A" w14:textId="05FABF6B" w:rsidR="003B6CAA" w:rsidDel="003B6CAA" w:rsidRDefault="003B6CAA">
          <w:pPr>
            <w:pStyle w:val="TOC3"/>
            <w:tabs>
              <w:tab w:val="left" w:pos="1320"/>
              <w:tab w:val="right" w:leader="dot" w:pos="9350"/>
            </w:tabs>
            <w:rPr>
              <w:del w:id="449" w:author="Peter Arbogast" w:date="2019-06-13T16:43:00Z"/>
              <w:noProof/>
            </w:rPr>
          </w:pPr>
          <w:del w:id="450" w:author="Peter Arbogast" w:date="2019-06-13T16:43:00Z">
            <w:r w:rsidRPr="003B6CAA" w:rsidDel="003B6CAA">
              <w:rPr>
                <w:rStyle w:val="Hyperlink"/>
                <w:noProof/>
                <w:rPrChange w:id="451" w:author="Peter Arbogast" w:date="2019-06-13T16:43:00Z">
                  <w:rPr>
                    <w:rStyle w:val="Hyperlink"/>
                    <w:noProof/>
                  </w:rPr>
                </w:rPrChange>
              </w:rPr>
              <w:delText>4.3.2.</w:delText>
            </w:r>
            <w:r w:rsidDel="003B6CAA">
              <w:rPr>
                <w:noProof/>
              </w:rPr>
              <w:tab/>
            </w:r>
            <w:r w:rsidRPr="003B6CAA" w:rsidDel="003B6CAA">
              <w:rPr>
                <w:rStyle w:val="Hyperlink"/>
                <w:noProof/>
                <w:rPrChange w:id="452" w:author="Peter Arbogast" w:date="2019-06-13T16:43:00Z">
                  <w:rPr>
                    <w:rStyle w:val="Hyperlink"/>
                    <w:noProof/>
                  </w:rPr>
                </w:rPrChange>
              </w:rPr>
              <w:delText>Hyper-V</w:delText>
            </w:r>
            <w:r w:rsidDel="003B6CAA">
              <w:rPr>
                <w:noProof/>
                <w:webHidden/>
              </w:rPr>
              <w:tab/>
              <w:delText>28</w:delText>
            </w:r>
          </w:del>
        </w:p>
        <w:p w14:paraId="51204863" w14:textId="30A89703" w:rsidR="003B6CAA" w:rsidDel="003B6CAA" w:rsidRDefault="003B6CAA">
          <w:pPr>
            <w:pStyle w:val="TOC3"/>
            <w:tabs>
              <w:tab w:val="left" w:pos="1320"/>
              <w:tab w:val="right" w:leader="dot" w:pos="9350"/>
            </w:tabs>
            <w:rPr>
              <w:del w:id="453" w:author="Peter Arbogast" w:date="2019-06-13T16:43:00Z"/>
              <w:noProof/>
            </w:rPr>
          </w:pPr>
          <w:del w:id="454" w:author="Peter Arbogast" w:date="2019-06-13T16:43:00Z">
            <w:r w:rsidRPr="003B6CAA" w:rsidDel="003B6CAA">
              <w:rPr>
                <w:rStyle w:val="Hyperlink"/>
                <w:noProof/>
                <w:rPrChange w:id="455" w:author="Peter Arbogast" w:date="2019-06-13T16:43:00Z">
                  <w:rPr>
                    <w:rStyle w:val="Hyperlink"/>
                    <w:noProof/>
                  </w:rPr>
                </w:rPrChange>
              </w:rPr>
              <w:delText>4.3.3.</w:delText>
            </w:r>
            <w:r w:rsidDel="003B6CAA">
              <w:rPr>
                <w:noProof/>
              </w:rPr>
              <w:tab/>
            </w:r>
            <w:r w:rsidRPr="003B6CAA" w:rsidDel="003B6CAA">
              <w:rPr>
                <w:rStyle w:val="Hyperlink"/>
                <w:noProof/>
                <w:rPrChange w:id="456" w:author="Peter Arbogast" w:date="2019-06-13T16:43:00Z">
                  <w:rPr>
                    <w:rStyle w:val="Hyperlink"/>
                    <w:noProof/>
                  </w:rPr>
                </w:rPrChange>
              </w:rPr>
              <w:delText>Sun/Oracle Solaris Zone</w:delText>
            </w:r>
            <w:r w:rsidDel="003B6CAA">
              <w:rPr>
                <w:noProof/>
                <w:webHidden/>
              </w:rPr>
              <w:tab/>
              <w:delText>30</w:delText>
            </w:r>
          </w:del>
        </w:p>
        <w:p w14:paraId="5E85E4FD" w14:textId="004524FD" w:rsidR="003B6CAA" w:rsidDel="003B6CAA" w:rsidRDefault="003B6CAA">
          <w:pPr>
            <w:pStyle w:val="TOC2"/>
            <w:tabs>
              <w:tab w:val="left" w:pos="880"/>
              <w:tab w:val="right" w:leader="dot" w:pos="9350"/>
            </w:tabs>
            <w:rPr>
              <w:del w:id="457" w:author="Peter Arbogast" w:date="2019-06-13T16:43:00Z"/>
              <w:noProof/>
            </w:rPr>
          </w:pPr>
          <w:del w:id="458" w:author="Peter Arbogast" w:date="2019-06-13T16:43:00Z">
            <w:r w:rsidRPr="003B6CAA" w:rsidDel="003B6CAA">
              <w:rPr>
                <w:rStyle w:val="Hyperlink"/>
                <w:noProof/>
                <w:rPrChange w:id="459" w:author="Peter Arbogast" w:date="2019-06-13T16:43:00Z">
                  <w:rPr>
                    <w:rStyle w:val="Hyperlink"/>
                    <w:noProof/>
                  </w:rPr>
                </w:rPrChange>
              </w:rPr>
              <w:delText>4.4.</w:delText>
            </w:r>
            <w:r w:rsidDel="003B6CAA">
              <w:rPr>
                <w:noProof/>
              </w:rPr>
              <w:tab/>
            </w:r>
            <w:r w:rsidRPr="003B6CAA" w:rsidDel="003B6CAA">
              <w:rPr>
                <w:rStyle w:val="Hyperlink"/>
                <w:noProof/>
                <w:rPrChange w:id="460" w:author="Peter Arbogast" w:date="2019-06-13T16:43:00Z">
                  <w:rPr>
                    <w:rStyle w:val="Hyperlink"/>
                    <w:noProof/>
                  </w:rPr>
                </w:rPrChange>
              </w:rPr>
              <w:delText>Software</w:delText>
            </w:r>
            <w:r w:rsidDel="003B6CAA">
              <w:rPr>
                <w:noProof/>
                <w:webHidden/>
              </w:rPr>
              <w:tab/>
              <w:delText>32</w:delText>
            </w:r>
          </w:del>
        </w:p>
        <w:p w14:paraId="51AEB4BF" w14:textId="68FAFDAB" w:rsidR="003B6CAA" w:rsidDel="003B6CAA" w:rsidRDefault="003B6CAA">
          <w:pPr>
            <w:pStyle w:val="TOC3"/>
            <w:tabs>
              <w:tab w:val="left" w:pos="1320"/>
              <w:tab w:val="right" w:leader="dot" w:pos="9350"/>
            </w:tabs>
            <w:rPr>
              <w:del w:id="461" w:author="Peter Arbogast" w:date="2019-06-13T16:43:00Z"/>
              <w:noProof/>
            </w:rPr>
          </w:pPr>
          <w:del w:id="462" w:author="Peter Arbogast" w:date="2019-06-13T16:43:00Z">
            <w:r w:rsidRPr="003B6CAA" w:rsidDel="003B6CAA">
              <w:rPr>
                <w:rStyle w:val="Hyperlink"/>
                <w:noProof/>
                <w:rPrChange w:id="463" w:author="Peter Arbogast" w:date="2019-06-13T16:43:00Z">
                  <w:rPr>
                    <w:rStyle w:val="Hyperlink"/>
                    <w:noProof/>
                  </w:rPr>
                </w:rPrChange>
              </w:rPr>
              <w:delText>4.4.1.</w:delText>
            </w:r>
            <w:r w:rsidDel="003B6CAA">
              <w:rPr>
                <w:noProof/>
              </w:rPr>
              <w:tab/>
            </w:r>
            <w:r w:rsidRPr="003B6CAA" w:rsidDel="003B6CAA">
              <w:rPr>
                <w:rStyle w:val="Hyperlink"/>
                <w:noProof/>
                <w:rPrChange w:id="464" w:author="Peter Arbogast" w:date="2019-06-13T16:43:00Z">
                  <w:rPr>
                    <w:rStyle w:val="Hyperlink"/>
                    <w:noProof/>
                  </w:rPr>
                </w:rPrChange>
              </w:rPr>
              <w:delText>f_SoftwareValuesByPropertyName(@sProperty)</w:delText>
            </w:r>
            <w:r w:rsidDel="003B6CAA">
              <w:rPr>
                <w:noProof/>
                <w:webHidden/>
              </w:rPr>
              <w:tab/>
              <w:delText>32</w:delText>
            </w:r>
          </w:del>
        </w:p>
        <w:p w14:paraId="3658E060" w14:textId="1474049C" w:rsidR="003B6CAA" w:rsidDel="003B6CAA" w:rsidRDefault="003B6CAA">
          <w:pPr>
            <w:pStyle w:val="TOC3"/>
            <w:tabs>
              <w:tab w:val="left" w:pos="1320"/>
              <w:tab w:val="right" w:leader="dot" w:pos="9350"/>
            </w:tabs>
            <w:rPr>
              <w:del w:id="465" w:author="Peter Arbogast" w:date="2019-06-13T16:43:00Z"/>
              <w:noProof/>
            </w:rPr>
          </w:pPr>
          <w:del w:id="466" w:author="Peter Arbogast" w:date="2019-06-13T16:43:00Z">
            <w:r w:rsidRPr="003B6CAA" w:rsidDel="003B6CAA">
              <w:rPr>
                <w:rStyle w:val="Hyperlink"/>
                <w:noProof/>
                <w:rPrChange w:id="467" w:author="Peter Arbogast" w:date="2019-06-13T16:43:00Z">
                  <w:rPr>
                    <w:rStyle w:val="Hyperlink"/>
                    <w:noProof/>
                  </w:rPr>
                </w:rPrChange>
              </w:rPr>
              <w:delText>4.4.2.</w:delText>
            </w:r>
            <w:r w:rsidDel="003B6CAA">
              <w:rPr>
                <w:noProof/>
              </w:rPr>
              <w:tab/>
            </w:r>
            <w:r w:rsidRPr="003B6CAA" w:rsidDel="003B6CAA">
              <w:rPr>
                <w:rStyle w:val="Hyperlink"/>
                <w:noProof/>
                <w:rPrChange w:id="468" w:author="Peter Arbogast" w:date="2019-06-13T16:43:00Z">
                  <w:rPr>
                    <w:rStyle w:val="Hyperlink"/>
                    <w:noProof/>
                  </w:rPr>
                </w:rPrChange>
              </w:rPr>
              <w:delText>f_GetSoftwareFileUsage ()</w:delText>
            </w:r>
            <w:r w:rsidDel="003B6CAA">
              <w:rPr>
                <w:noProof/>
                <w:webHidden/>
              </w:rPr>
              <w:tab/>
              <w:delText>32</w:delText>
            </w:r>
          </w:del>
        </w:p>
        <w:p w14:paraId="0AA48650" w14:textId="1BE9AB14" w:rsidR="003B6CAA" w:rsidDel="003B6CAA" w:rsidRDefault="003B6CAA">
          <w:pPr>
            <w:pStyle w:val="TOC3"/>
            <w:tabs>
              <w:tab w:val="left" w:pos="1320"/>
              <w:tab w:val="right" w:leader="dot" w:pos="9350"/>
            </w:tabs>
            <w:rPr>
              <w:del w:id="469" w:author="Peter Arbogast" w:date="2019-06-13T16:43:00Z"/>
              <w:noProof/>
            </w:rPr>
          </w:pPr>
          <w:del w:id="470" w:author="Peter Arbogast" w:date="2019-06-13T16:43:00Z">
            <w:r w:rsidRPr="003B6CAA" w:rsidDel="003B6CAA">
              <w:rPr>
                <w:rStyle w:val="Hyperlink"/>
                <w:noProof/>
                <w:rPrChange w:id="471" w:author="Peter Arbogast" w:date="2019-06-13T16:43:00Z">
                  <w:rPr>
                    <w:rStyle w:val="Hyperlink"/>
                    <w:noProof/>
                  </w:rPr>
                </w:rPrChange>
              </w:rPr>
              <w:delText>4.4.3.</w:delText>
            </w:r>
            <w:r w:rsidDel="003B6CAA">
              <w:rPr>
                <w:noProof/>
              </w:rPr>
              <w:tab/>
            </w:r>
            <w:r w:rsidRPr="003B6CAA" w:rsidDel="003B6CAA">
              <w:rPr>
                <w:rStyle w:val="Hyperlink"/>
                <w:noProof/>
                <w:rPrChange w:id="472" w:author="Peter Arbogast" w:date="2019-06-13T16:43:00Z">
                  <w:rPr>
                    <w:rStyle w:val="Hyperlink"/>
                    <w:noProof/>
                  </w:rPr>
                </w:rPrChange>
              </w:rPr>
              <w:delText>f_GetSoftwareTagFiles()</w:delText>
            </w:r>
            <w:r w:rsidDel="003B6CAA">
              <w:rPr>
                <w:noProof/>
                <w:webHidden/>
              </w:rPr>
              <w:tab/>
              <w:delText>33</w:delText>
            </w:r>
          </w:del>
        </w:p>
        <w:p w14:paraId="64C170D2" w14:textId="794DD69E" w:rsidR="003B6CAA" w:rsidDel="003B6CAA" w:rsidRDefault="003B6CAA">
          <w:pPr>
            <w:pStyle w:val="TOC3"/>
            <w:tabs>
              <w:tab w:val="left" w:pos="1320"/>
              <w:tab w:val="right" w:leader="dot" w:pos="9350"/>
            </w:tabs>
            <w:rPr>
              <w:del w:id="473" w:author="Peter Arbogast" w:date="2019-06-13T16:43:00Z"/>
              <w:noProof/>
            </w:rPr>
          </w:pPr>
          <w:del w:id="474" w:author="Peter Arbogast" w:date="2019-06-13T16:43:00Z">
            <w:r w:rsidRPr="003B6CAA" w:rsidDel="003B6CAA">
              <w:rPr>
                <w:rStyle w:val="Hyperlink"/>
                <w:noProof/>
                <w:rPrChange w:id="475" w:author="Peter Arbogast" w:date="2019-06-13T16:43:00Z">
                  <w:rPr>
                    <w:rStyle w:val="Hyperlink"/>
                    <w:noProof/>
                  </w:rPr>
                </w:rPrChange>
              </w:rPr>
              <w:delText>4.4.4.</w:delText>
            </w:r>
            <w:r w:rsidDel="003B6CAA">
              <w:rPr>
                <w:noProof/>
              </w:rPr>
              <w:tab/>
            </w:r>
            <w:r w:rsidRPr="003B6CAA" w:rsidDel="003B6CAA">
              <w:rPr>
                <w:rStyle w:val="Hyperlink"/>
                <w:noProof/>
                <w:rPrChange w:id="476" w:author="Peter Arbogast" w:date="2019-06-13T16:43:00Z">
                  <w:rPr>
                    <w:rStyle w:val="Hyperlink"/>
                    <w:noProof/>
                  </w:rPr>
                </w:rPrChange>
              </w:rPr>
              <w:delText>f_GetSoftwareFiles(iType)</w:delText>
            </w:r>
            <w:r w:rsidDel="003B6CAA">
              <w:rPr>
                <w:noProof/>
                <w:webHidden/>
              </w:rPr>
              <w:tab/>
              <w:delText>34</w:delText>
            </w:r>
          </w:del>
        </w:p>
        <w:p w14:paraId="6C12063F" w14:textId="0CAB4494" w:rsidR="003B6CAA" w:rsidDel="003B6CAA" w:rsidRDefault="003B6CAA">
          <w:pPr>
            <w:pStyle w:val="TOC3"/>
            <w:tabs>
              <w:tab w:val="left" w:pos="1320"/>
              <w:tab w:val="right" w:leader="dot" w:pos="9350"/>
            </w:tabs>
            <w:rPr>
              <w:del w:id="477" w:author="Peter Arbogast" w:date="2019-06-13T16:43:00Z"/>
              <w:noProof/>
            </w:rPr>
          </w:pPr>
          <w:del w:id="478" w:author="Peter Arbogast" w:date="2019-06-13T16:43:00Z">
            <w:r w:rsidRPr="003B6CAA" w:rsidDel="003B6CAA">
              <w:rPr>
                <w:rStyle w:val="Hyperlink"/>
                <w:noProof/>
                <w:rPrChange w:id="479" w:author="Peter Arbogast" w:date="2019-06-13T16:43:00Z">
                  <w:rPr>
                    <w:rStyle w:val="Hyperlink"/>
                    <w:noProof/>
                  </w:rPr>
                </w:rPrChange>
              </w:rPr>
              <w:delText>4.4.5.</w:delText>
            </w:r>
            <w:r w:rsidDel="003B6CAA">
              <w:rPr>
                <w:noProof/>
              </w:rPr>
              <w:tab/>
            </w:r>
            <w:r w:rsidRPr="003B6CAA" w:rsidDel="003B6CAA">
              <w:rPr>
                <w:rStyle w:val="Hyperlink"/>
                <w:noProof/>
                <w:rPrChange w:id="480" w:author="Peter Arbogast" w:date="2019-06-13T16:43:00Z">
                  <w:rPr>
                    <w:rStyle w:val="Hyperlink"/>
                    <w:noProof/>
                  </w:rPr>
                </w:rPrChange>
              </w:rPr>
              <w:delText>f_GetSoftwareMicrosoftSQL()</w:delText>
            </w:r>
            <w:r w:rsidDel="003B6CAA">
              <w:rPr>
                <w:noProof/>
                <w:webHidden/>
              </w:rPr>
              <w:tab/>
              <w:delText>35</w:delText>
            </w:r>
          </w:del>
        </w:p>
        <w:p w14:paraId="0A86968D" w14:textId="1CF0A959" w:rsidR="003B6CAA" w:rsidDel="003B6CAA" w:rsidRDefault="003B6CAA">
          <w:pPr>
            <w:pStyle w:val="TOC3"/>
            <w:tabs>
              <w:tab w:val="left" w:pos="1320"/>
              <w:tab w:val="right" w:leader="dot" w:pos="9350"/>
            </w:tabs>
            <w:rPr>
              <w:del w:id="481" w:author="Peter Arbogast" w:date="2019-06-13T16:43:00Z"/>
              <w:noProof/>
            </w:rPr>
          </w:pPr>
          <w:del w:id="482" w:author="Peter Arbogast" w:date="2019-06-13T16:43:00Z">
            <w:r w:rsidRPr="003B6CAA" w:rsidDel="003B6CAA">
              <w:rPr>
                <w:rStyle w:val="Hyperlink"/>
                <w:noProof/>
                <w:rPrChange w:id="483" w:author="Peter Arbogast" w:date="2019-06-13T16:43:00Z">
                  <w:rPr>
                    <w:rStyle w:val="Hyperlink"/>
                    <w:noProof/>
                  </w:rPr>
                </w:rPrChange>
              </w:rPr>
              <w:delText>4.4.6.</w:delText>
            </w:r>
            <w:r w:rsidDel="003B6CAA">
              <w:rPr>
                <w:noProof/>
              </w:rPr>
              <w:tab/>
            </w:r>
            <w:r w:rsidRPr="003B6CAA" w:rsidDel="003B6CAA">
              <w:rPr>
                <w:rStyle w:val="Hyperlink"/>
                <w:noProof/>
                <w:rPrChange w:id="484" w:author="Peter Arbogast" w:date="2019-06-13T16:43:00Z">
                  <w:rPr>
                    <w:rStyle w:val="Hyperlink"/>
                    <w:noProof/>
                  </w:rPr>
                </w:rPrChange>
              </w:rPr>
              <w:delText>f_GetSoftwareMicrosoftExchange()</w:delText>
            </w:r>
            <w:r w:rsidDel="003B6CAA">
              <w:rPr>
                <w:noProof/>
                <w:webHidden/>
              </w:rPr>
              <w:tab/>
              <w:delText>36</w:delText>
            </w:r>
          </w:del>
        </w:p>
        <w:p w14:paraId="684A55D8" w14:textId="6C5A20D0" w:rsidR="003B6CAA" w:rsidDel="003B6CAA" w:rsidRDefault="003B6CAA">
          <w:pPr>
            <w:pStyle w:val="TOC3"/>
            <w:tabs>
              <w:tab w:val="left" w:pos="1320"/>
              <w:tab w:val="right" w:leader="dot" w:pos="9350"/>
            </w:tabs>
            <w:rPr>
              <w:del w:id="485" w:author="Peter Arbogast" w:date="2019-06-13T16:43:00Z"/>
              <w:noProof/>
            </w:rPr>
          </w:pPr>
          <w:del w:id="486" w:author="Peter Arbogast" w:date="2019-06-13T16:43:00Z">
            <w:r w:rsidRPr="003B6CAA" w:rsidDel="003B6CAA">
              <w:rPr>
                <w:rStyle w:val="Hyperlink"/>
                <w:noProof/>
                <w:rPrChange w:id="487" w:author="Peter Arbogast" w:date="2019-06-13T16:43:00Z">
                  <w:rPr>
                    <w:rStyle w:val="Hyperlink"/>
                    <w:noProof/>
                  </w:rPr>
                </w:rPrChange>
              </w:rPr>
              <w:delText>4.4.7.</w:delText>
            </w:r>
            <w:r w:rsidDel="003B6CAA">
              <w:rPr>
                <w:noProof/>
              </w:rPr>
              <w:tab/>
            </w:r>
            <w:r w:rsidRPr="003B6CAA" w:rsidDel="003B6CAA">
              <w:rPr>
                <w:rStyle w:val="Hyperlink"/>
                <w:noProof/>
                <w:rPrChange w:id="488" w:author="Peter Arbogast" w:date="2019-06-13T16:43:00Z">
                  <w:rPr>
                    <w:rStyle w:val="Hyperlink"/>
                    <w:noProof/>
                  </w:rPr>
                </w:rPrChange>
              </w:rPr>
              <w:delText>f_GetSoftwareMicrosoftSharePoint()</w:delText>
            </w:r>
            <w:r w:rsidDel="003B6CAA">
              <w:rPr>
                <w:noProof/>
                <w:webHidden/>
              </w:rPr>
              <w:tab/>
              <w:delText>36</w:delText>
            </w:r>
          </w:del>
        </w:p>
        <w:p w14:paraId="06CC2945" w14:textId="3CD658DD" w:rsidR="003B6CAA" w:rsidDel="003B6CAA" w:rsidRDefault="003B6CAA">
          <w:pPr>
            <w:pStyle w:val="TOC1"/>
            <w:tabs>
              <w:tab w:val="left" w:pos="440"/>
              <w:tab w:val="right" w:leader="dot" w:pos="9350"/>
            </w:tabs>
            <w:rPr>
              <w:del w:id="489" w:author="Peter Arbogast" w:date="2019-06-13T16:43:00Z"/>
              <w:noProof/>
            </w:rPr>
          </w:pPr>
          <w:del w:id="490" w:author="Peter Arbogast" w:date="2019-06-13T16:43:00Z">
            <w:r w:rsidRPr="003B6CAA" w:rsidDel="003B6CAA">
              <w:rPr>
                <w:rStyle w:val="Hyperlink"/>
                <w:noProof/>
                <w:rPrChange w:id="491" w:author="Peter Arbogast" w:date="2019-06-13T16:43:00Z">
                  <w:rPr>
                    <w:rStyle w:val="Hyperlink"/>
                    <w:noProof/>
                  </w:rPr>
                </w:rPrChange>
              </w:rPr>
              <w:delText>5.</w:delText>
            </w:r>
            <w:r w:rsidDel="003B6CAA">
              <w:rPr>
                <w:noProof/>
              </w:rPr>
              <w:tab/>
            </w:r>
            <w:r w:rsidRPr="003B6CAA" w:rsidDel="003B6CAA">
              <w:rPr>
                <w:rStyle w:val="Hyperlink"/>
                <w:noProof/>
                <w:rPrChange w:id="492" w:author="Peter Arbogast" w:date="2019-06-13T16:43:00Z">
                  <w:rPr>
                    <w:rStyle w:val="Hyperlink"/>
                    <w:noProof/>
                  </w:rPr>
                </w:rPrChange>
              </w:rPr>
              <w:delText>Ora</w:delText>
            </w:r>
            <w:r w:rsidRPr="003B6CAA" w:rsidDel="003B6CAA">
              <w:rPr>
                <w:rStyle w:val="Hyperlink"/>
                <w:noProof/>
                <w:rPrChange w:id="493" w:author="Peter Arbogast" w:date="2019-06-13T16:43:00Z">
                  <w:rPr>
                    <w:rStyle w:val="Hyperlink"/>
                    <w:noProof/>
                  </w:rPr>
                </w:rPrChange>
              </w:rPr>
              <w:delText>c</w:delText>
            </w:r>
            <w:r w:rsidRPr="003B6CAA" w:rsidDel="003B6CAA">
              <w:rPr>
                <w:rStyle w:val="Hyperlink"/>
                <w:noProof/>
                <w:rPrChange w:id="494" w:author="Peter Arbogast" w:date="2019-06-13T16:43:00Z">
                  <w:rPr>
                    <w:rStyle w:val="Hyperlink"/>
                    <w:noProof/>
                  </w:rPr>
                </w:rPrChange>
              </w:rPr>
              <w:delText>le</w:delText>
            </w:r>
            <w:r w:rsidDel="003B6CAA">
              <w:rPr>
                <w:noProof/>
                <w:webHidden/>
              </w:rPr>
              <w:tab/>
              <w:delText>37</w:delText>
            </w:r>
          </w:del>
        </w:p>
        <w:p w14:paraId="615801D3" w14:textId="793897FA" w:rsidR="003B6CAA" w:rsidDel="003B6CAA" w:rsidRDefault="003B6CAA">
          <w:pPr>
            <w:pStyle w:val="TOC3"/>
            <w:tabs>
              <w:tab w:val="left" w:pos="1320"/>
              <w:tab w:val="right" w:leader="dot" w:pos="9350"/>
            </w:tabs>
            <w:rPr>
              <w:del w:id="495" w:author="Peter Arbogast" w:date="2019-06-13T16:43:00Z"/>
              <w:noProof/>
            </w:rPr>
          </w:pPr>
          <w:del w:id="496" w:author="Peter Arbogast" w:date="2019-06-13T16:43:00Z">
            <w:r w:rsidRPr="003B6CAA" w:rsidDel="003B6CAA">
              <w:rPr>
                <w:rStyle w:val="Hyperlink"/>
                <w:noProof/>
                <w:rPrChange w:id="497" w:author="Peter Arbogast" w:date="2019-06-13T16:43:00Z">
                  <w:rPr>
                    <w:rStyle w:val="Hyperlink"/>
                    <w:noProof/>
                  </w:rPr>
                </w:rPrChange>
              </w:rPr>
              <w:delText>5.1.1.</w:delText>
            </w:r>
            <w:r w:rsidDel="003B6CAA">
              <w:rPr>
                <w:noProof/>
              </w:rPr>
              <w:tab/>
            </w:r>
            <w:r w:rsidRPr="003B6CAA" w:rsidDel="003B6CAA">
              <w:rPr>
                <w:rStyle w:val="Hyperlink"/>
                <w:noProof/>
                <w:rPrChange w:id="498" w:author="Peter Arbogast" w:date="2019-06-13T16:43:00Z">
                  <w:rPr>
                    <w:rStyle w:val="Hyperlink"/>
                    <w:noProof/>
                  </w:rPr>
                </w:rPrChange>
              </w:rPr>
              <w:delText>f_OracleRAC</w:delText>
            </w:r>
            <w:r w:rsidDel="003B6CAA">
              <w:rPr>
                <w:noProof/>
                <w:webHidden/>
              </w:rPr>
              <w:tab/>
              <w:delText>37</w:delText>
            </w:r>
          </w:del>
        </w:p>
        <w:p w14:paraId="084AD99E" w14:textId="6F8E4024" w:rsidR="003B6CAA" w:rsidDel="003B6CAA" w:rsidRDefault="003B6CAA">
          <w:pPr>
            <w:pStyle w:val="TOC3"/>
            <w:tabs>
              <w:tab w:val="left" w:pos="1320"/>
              <w:tab w:val="right" w:leader="dot" w:pos="9350"/>
            </w:tabs>
            <w:rPr>
              <w:del w:id="499" w:author="Peter Arbogast" w:date="2019-06-13T16:43:00Z"/>
              <w:noProof/>
            </w:rPr>
          </w:pPr>
          <w:del w:id="500" w:author="Peter Arbogast" w:date="2019-06-13T16:43:00Z">
            <w:r w:rsidRPr="003B6CAA" w:rsidDel="003B6CAA">
              <w:rPr>
                <w:rStyle w:val="Hyperlink"/>
                <w:noProof/>
                <w:rPrChange w:id="501" w:author="Peter Arbogast" w:date="2019-06-13T16:43:00Z">
                  <w:rPr>
                    <w:rStyle w:val="Hyperlink"/>
                    <w:noProof/>
                  </w:rPr>
                </w:rPrChange>
              </w:rPr>
              <w:delText>5.1.2.</w:delText>
            </w:r>
            <w:r w:rsidDel="003B6CAA">
              <w:rPr>
                <w:noProof/>
              </w:rPr>
              <w:tab/>
            </w:r>
            <w:r w:rsidRPr="003B6CAA" w:rsidDel="003B6CAA">
              <w:rPr>
                <w:rStyle w:val="Hyperlink"/>
                <w:noProof/>
                <w:rPrChange w:id="502" w:author="Peter Arbogast" w:date="2019-06-13T16:43:00Z">
                  <w:rPr>
                    <w:rStyle w:val="Hyperlink"/>
                    <w:noProof/>
                  </w:rPr>
                </w:rPrChange>
              </w:rPr>
              <w:delText>f_OracleNodes</w:delText>
            </w:r>
            <w:r w:rsidDel="003B6CAA">
              <w:rPr>
                <w:noProof/>
                <w:webHidden/>
              </w:rPr>
              <w:tab/>
              <w:delText>37</w:delText>
            </w:r>
          </w:del>
        </w:p>
        <w:p w14:paraId="3A8B2D55" w14:textId="78BD0328" w:rsidR="003B6CAA" w:rsidDel="003B6CAA" w:rsidRDefault="003B6CAA">
          <w:pPr>
            <w:pStyle w:val="TOC3"/>
            <w:tabs>
              <w:tab w:val="left" w:pos="1320"/>
              <w:tab w:val="right" w:leader="dot" w:pos="9350"/>
            </w:tabs>
            <w:rPr>
              <w:del w:id="503" w:author="Peter Arbogast" w:date="2019-06-13T16:43:00Z"/>
              <w:noProof/>
            </w:rPr>
          </w:pPr>
          <w:del w:id="504" w:author="Peter Arbogast" w:date="2019-06-13T16:43:00Z">
            <w:r w:rsidRPr="003B6CAA" w:rsidDel="003B6CAA">
              <w:rPr>
                <w:rStyle w:val="Hyperlink"/>
                <w:noProof/>
                <w:rPrChange w:id="505" w:author="Peter Arbogast" w:date="2019-06-13T16:43:00Z">
                  <w:rPr>
                    <w:rStyle w:val="Hyperlink"/>
                    <w:noProof/>
                  </w:rPr>
                </w:rPrChange>
              </w:rPr>
              <w:delText>5.1.3.</w:delText>
            </w:r>
            <w:r w:rsidDel="003B6CAA">
              <w:rPr>
                <w:noProof/>
              </w:rPr>
              <w:tab/>
            </w:r>
            <w:r w:rsidRPr="003B6CAA" w:rsidDel="003B6CAA">
              <w:rPr>
                <w:rStyle w:val="Hyperlink"/>
                <w:noProof/>
                <w:rPrChange w:id="506" w:author="Peter Arbogast" w:date="2019-06-13T16:43:00Z">
                  <w:rPr>
                    <w:rStyle w:val="Hyperlink"/>
                    <w:noProof/>
                  </w:rPr>
                </w:rPrChange>
              </w:rPr>
              <w:delText>f_OracleInstances(@InstanceID)</w:delText>
            </w:r>
            <w:r w:rsidDel="003B6CAA">
              <w:rPr>
                <w:noProof/>
                <w:webHidden/>
              </w:rPr>
              <w:tab/>
              <w:delText>38</w:delText>
            </w:r>
          </w:del>
        </w:p>
        <w:p w14:paraId="0856F2CB" w14:textId="1515DE8D" w:rsidR="003B6CAA" w:rsidDel="003B6CAA" w:rsidRDefault="003B6CAA">
          <w:pPr>
            <w:pStyle w:val="TOC3"/>
            <w:tabs>
              <w:tab w:val="left" w:pos="1320"/>
              <w:tab w:val="right" w:leader="dot" w:pos="9350"/>
            </w:tabs>
            <w:rPr>
              <w:del w:id="507" w:author="Peter Arbogast" w:date="2019-06-13T16:43:00Z"/>
              <w:noProof/>
            </w:rPr>
          </w:pPr>
          <w:del w:id="508" w:author="Peter Arbogast" w:date="2019-06-13T16:43:00Z">
            <w:r w:rsidRPr="003B6CAA" w:rsidDel="003B6CAA">
              <w:rPr>
                <w:rStyle w:val="Hyperlink"/>
                <w:noProof/>
                <w:rPrChange w:id="509" w:author="Peter Arbogast" w:date="2019-06-13T16:43:00Z">
                  <w:rPr>
                    <w:rStyle w:val="Hyperlink"/>
                    <w:noProof/>
                  </w:rPr>
                </w:rPrChange>
              </w:rPr>
              <w:delText>5.1.4.</w:delText>
            </w:r>
            <w:r w:rsidDel="003B6CAA">
              <w:rPr>
                <w:noProof/>
              </w:rPr>
              <w:tab/>
            </w:r>
            <w:r w:rsidRPr="003B6CAA" w:rsidDel="003B6CAA">
              <w:rPr>
                <w:rStyle w:val="Hyperlink"/>
                <w:noProof/>
                <w:rPrChange w:id="510" w:author="Peter Arbogast" w:date="2019-06-13T16:43:00Z">
                  <w:rPr>
                    <w:rStyle w:val="Hyperlink"/>
                    <w:noProof/>
                  </w:rPr>
                </w:rPrChange>
              </w:rPr>
              <w:delText>f_OracleDFUS (@DBObjectID)</w:delText>
            </w:r>
            <w:r w:rsidDel="003B6CAA">
              <w:rPr>
                <w:noProof/>
                <w:webHidden/>
              </w:rPr>
              <w:tab/>
              <w:delText>39</w:delText>
            </w:r>
          </w:del>
        </w:p>
        <w:p w14:paraId="0AAD1238" w14:textId="01801D72" w:rsidR="003B6CAA" w:rsidDel="003B6CAA" w:rsidRDefault="003B6CAA">
          <w:pPr>
            <w:pStyle w:val="TOC3"/>
            <w:tabs>
              <w:tab w:val="left" w:pos="1320"/>
              <w:tab w:val="right" w:leader="dot" w:pos="9350"/>
            </w:tabs>
            <w:rPr>
              <w:del w:id="511" w:author="Peter Arbogast" w:date="2019-06-13T16:43:00Z"/>
              <w:noProof/>
            </w:rPr>
          </w:pPr>
          <w:del w:id="512" w:author="Peter Arbogast" w:date="2019-06-13T16:43:00Z">
            <w:r w:rsidRPr="003B6CAA" w:rsidDel="003B6CAA">
              <w:rPr>
                <w:rStyle w:val="Hyperlink"/>
                <w:noProof/>
                <w:rPrChange w:id="513" w:author="Peter Arbogast" w:date="2019-06-13T16:43:00Z">
                  <w:rPr>
                    <w:rStyle w:val="Hyperlink"/>
                    <w:noProof/>
                  </w:rPr>
                </w:rPrChange>
              </w:rPr>
              <w:delText>5.1.5.</w:delText>
            </w:r>
            <w:r w:rsidDel="003B6CAA">
              <w:rPr>
                <w:noProof/>
              </w:rPr>
              <w:tab/>
            </w:r>
            <w:r w:rsidRPr="003B6CAA" w:rsidDel="003B6CAA">
              <w:rPr>
                <w:rStyle w:val="Hyperlink"/>
                <w:noProof/>
                <w:rPrChange w:id="514" w:author="Peter Arbogast" w:date="2019-06-13T16:43:00Z">
                  <w:rPr>
                    <w:rStyle w:val="Hyperlink"/>
                    <w:noProof/>
                  </w:rPr>
                </w:rPrChange>
              </w:rPr>
              <w:delText>f_OracleOptions (@InstanceID, @ClassName)</w:delText>
            </w:r>
            <w:r w:rsidDel="003B6CAA">
              <w:rPr>
                <w:noProof/>
                <w:webHidden/>
              </w:rPr>
              <w:tab/>
              <w:delText>40</w:delText>
            </w:r>
          </w:del>
        </w:p>
        <w:p w14:paraId="2CA091DC" w14:textId="1365C490" w:rsidR="003B6CAA" w:rsidDel="003B6CAA" w:rsidRDefault="003B6CAA">
          <w:pPr>
            <w:pStyle w:val="TOC3"/>
            <w:tabs>
              <w:tab w:val="left" w:pos="1320"/>
              <w:tab w:val="right" w:leader="dot" w:pos="9350"/>
            </w:tabs>
            <w:rPr>
              <w:del w:id="515" w:author="Peter Arbogast" w:date="2019-06-13T16:43:00Z"/>
              <w:noProof/>
            </w:rPr>
          </w:pPr>
          <w:del w:id="516" w:author="Peter Arbogast" w:date="2019-06-13T16:43:00Z">
            <w:r w:rsidRPr="003B6CAA" w:rsidDel="003B6CAA">
              <w:rPr>
                <w:rStyle w:val="Hyperlink"/>
                <w:noProof/>
                <w:rPrChange w:id="517" w:author="Peter Arbogast" w:date="2019-06-13T16:43:00Z">
                  <w:rPr>
                    <w:rStyle w:val="Hyperlink"/>
                    <w:noProof/>
                  </w:rPr>
                </w:rPrChange>
              </w:rPr>
              <w:delText>5.1.6.</w:delText>
            </w:r>
            <w:r w:rsidDel="003B6CAA">
              <w:rPr>
                <w:noProof/>
              </w:rPr>
              <w:tab/>
            </w:r>
            <w:r w:rsidRPr="003B6CAA" w:rsidDel="003B6CAA">
              <w:rPr>
                <w:rStyle w:val="Hyperlink"/>
                <w:noProof/>
                <w:rPrChange w:id="518" w:author="Peter Arbogast" w:date="2019-06-13T16:43:00Z">
                  <w:rPr>
                    <w:rStyle w:val="Hyperlink"/>
                    <w:noProof/>
                  </w:rPr>
                </w:rPrChange>
              </w:rPr>
              <w:delText>f_OracleUserCounts (@IncludeSystemUser)</w:delText>
            </w:r>
            <w:r w:rsidDel="003B6CAA">
              <w:rPr>
                <w:noProof/>
                <w:webHidden/>
              </w:rPr>
              <w:tab/>
              <w:delText>41</w:delText>
            </w:r>
          </w:del>
        </w:p>
        <w:p w14:paraId="27088282" w14:textId="1C251657" w:rsidR="003B6CAA" w:rsidDel="003B6CAA" w:rsidRDefault="003B6CAA">
          <w:pPr>
            <w:pStyle w:val="TOC3"/>
            <w:tabs>
              <w:tab w:val="left" w:pos="1320"/>
              <w:tab w:val="right" w:leader="dot" w:pos="9350"/>
            </w:tabs>
            <w:rPr>
              <w:del w:id="519" w:author="Peter Arbogast" w:date="2019-06-13T16:43:00Z"/>
              <w:noProof/>
            </w:rPr>
          </w:pPr>
          <w:del w:id="520" w:author="Peter Arbogast" w:date="2019-06-13T16:43:00Z">
            <w:r w:rsidRPr="003B6CAA" w:rsidDel="003B6CAA">
              <w:rPr>
                <w:rStyle w:val="Hyperlink"/>
                <w:noProof/>
                <w:rPrChange w:id="521" w:author="Peter Arbogast" w:date="2019-06-13T16:43:00Z">
                  <w:rPr>
                    <w:rStyle w:val="Hyperlink"/>
                    <w:noProof/>
                  </w:rPr>
                </w:rPrChange>
              </w:rPr>
              <w:delText>5.1.7.</w:delText>
            </w:r>
            <w:r w:rsidDel="003B6CAA">
              <w:rPr>
                <w:noProof/>
              </w:rPr>
              <w:tab/>
            </w:r>
            <w:r w:rsidRPr="003B6CAA" w:rsidDel="003B6CAA">
              <w:rPr>
                <w:rStyle w:val="Hyperlink"/>
                <w:noProof/>
                <w:rPrChange w:id="522" w:author="Peter Arbogast" w:date="2019-06-13T16:43:00Z">
                  <w:rPr>
                    <w:rStyle w:val="Hyperlink"/>
                    <w:noProof/>
                  </w:rPr>
                </w:rPrChange>
              </w:rPr>
              <w:delText>f_OracleAccessCheck (@All)</w:delText>
            </w:r>
            <w:r w:rsidDel="003B6CAA">
              <w:rPr>
                <w:noProof/>
                <w:webHidden/>
              </w:rPr>
              <w:tab/>
              <w:delText>41</w:delText>
            </w:r>
          </w:del>
        </w:p>
        <w:p w14:paraId="0C838A0D" w14:textId="1FA6CB5C" w:rsidR="003B6CAA" w:rsidDel="003B6CAA" w:rsidRDefault="003B6CAA">
          <w:pPr>
            <w:pStyle w:val="TOC3"/>
            <w:tabs>
              <w:tab w:val="left" w:pos="1320"/>
              <w:tab w:val="right" w:leader="dot" w:pos="9350"/>
            </w:tabs>
            <w:rPr>
              <w:del w:id="523" w:author="Peter Arbogast" w:date="2019-06-13T16:43:00Z"/>
              <w:noProof/>
            </w:rPr>
          </w:pPr>
          <w:del w:id="524" w:author="Peter Arbogast" w:date="2019-06-13T16:43:00Z">
            <w:r w:rsidRPr="003B6CAA" w:rsidDel="003B6CAA">
              <w:rPr>
                <w:rStyle w:val="Hyperlink"/>
                <w:noProof/>
                <w:rPrChange w:id="525" w:author="Peter Arbogast" w:date="2019-06-13T16:43:00Z">
                  <w:rPr>
                    <w:rStyle w:val="Hyperlink"/>
                    <w:noProof/>
                  </w:rPr>
                </w:rPrChange>
              </w:rPr>
              <w:delText>5.1.8.</w:delText>
            </w:r>
            <w:r w:rsidDel="003B6CAA">
              <w:rPr>
                <w:noProof/>
              </w:rPr>
              <w:tab/>
            </w:r>
            <w:r w:rsidRPr="003B6CAA" w:rsidDel="003B6CAA">
              <w:rPr>
                <w:rStyle w:val="Hyperlink"/>
                <w:noProof/>
                <w:rPrChange w:id="526" w:author="Peter Arbogast" w:date="2019-06-13T16:43:00Z">
                  <w:rPr>
                    <w:rStyle w:val="Hyperlink"/>
                    <w:noProof/>
                  </w:rPr>
                </w:rPrChange>
              </w:rPr>
              <w:delText>f_OracleFailures ()</w:delText>
            </w:r>
            <w:r w:rsidDel="003B6CAA">
              <w:rPr>
                <w:noProof/>
                <w:webHidden/>
              </w:rPr>
              <w:tab/>
              <w:delText>42</w:delText>
            </w:r>
          </w:del>
        </w:p>
        <w:p w14:paraId="2D53B984" w14:textId="4006B971" w:rsidR="003B6CAA" w:rsidDel="003B6CAA" w:rsidRDefault="003B6CAA">
          <w:pPr>
            <w:pStyle w:val="TOC3"/>
            <w:tabs>
              <w:tab w:val="left" w:pos="1320"/>
              <w:tab w:val="right" w:leader="dot" w:pos="9350"/>
            </w:tabs>
            <w:rPr>
              <w:del w:id="527" w:author="Peter Arbogast" w:date="2019-06-13T16:43:00Z"/>
              <w:noProof/>
            </w:rPr>
          </w:pPr>
          <w:del w:id="528" w:author="Peter Arbogast" w:date="2019-06-13T16:43:00Z">
            <w:r w:rsidRPr="003B6CAA" w:rsidDel="003B6CAA">
              <w:rPr>
                <w:rStyle w:val="Hyperlink"/>
                <w:noProof/>
                <w:rPrChange w:id="529" w:author="Peter Arbogast" w:date="2019-06-13T16:43:00Z">
                  <w:rPr>
                    <w:rStyle w:val="Hyperlink"/>
                    <w:noProof/>
                  </w:rPr>
                </w:rPrChange>
              </w:rPr>
              <w:delText>5.1.9.</w:delText>
            </w:r>
            <w:r w:rsidDel="003B6CAA">
              <w:rPr>
                <w:noProof/>
              </w:rPr>
              <w:tab/>
            </w:r>
            <w:r w:rsidRPr="003B6CAA" w:rsidDel="003B6CAA">
              <w:rPr>
                <w:rStyle w:val="Hyperlink"/>
                <w:noProof/>
                <w:rPrChange w:id="530" w:author="Peter Arbogast" w:date="2019-06-13T16:43:00Z">
                  <w:rPr>
                    <w:rStyle w:val="Hyperlink"/>
                    <w:noProof/>
                  </w:rPr>
                </w:rPrChange>
              </w:rPr>
              <w:delText>v_OracleReport</w:delText>
            </w:r>
            <w:r w:rsidDel="003B6CAA">
              <w:rPr>
                <w:noProof/>
                <w:webHidden/>
              </w:rPr>
              <w:tab/>
              <w:delText>42</w:delText>
            </w:r>
          </w:del>
        </w:p>
        <w:p w14:paraId="0000B78D" w14:textId="6F241CCD" w:rsidR="003B6CAA" w:rsidDel="003B6CAA" w:rsidRDefault="003B6CAA">
          <w:pPr>
            <w:pStyle w:val="TOC1"/>
            <w:tabs>
              <w:tab w:val="left" w:pos="440"/>
              <w:tab w:val="right" w:leader="dot" w:pos="9350"/>
            </w:tabs>
            <w:rPr>
              <w:del w:id="531" w:author="Peter Arbogast" w:date="2019-06-13T16:43:00Z"/>
              <w:noProof/>
            </w:rPr>
          </w:pPr>
          <w:del w:id="532" w:author="Peter Arbogast" w:date="2019-06-13T16:43:00Z">
            <w:r w:rsidRPr="003B6CAA" w:rsidDel="003B6CAA">
              <w:rPr>
                <w:rStyle w:val="Hyperlink"/>
                <w:noProof/>
                <w:rPrChange w:id="533" w:author="Peter Arbogast" w:date="2019-06-13T16:43:00Z">
                  <w:rPr>
                    <w:rStyle w:val="Hyperlink"/>
                    <w:noProof/>
                  </w:rPr>
                </w:rPrChange>
              </w:rPr>
              <w:delText>6.</w:delText>
            </w:r>
            <w:r w:rsidDel="003B6CAA">
              <w:rPr>
                <w:noProof/>
              </w:rPr>
              <w:tab/>
            </w:r>
            <w:r w:rsidRPr="003B6CAA" w:rsidDel="003B6CAA">
              <w:rPr>
                <w:rStyle w:val="Hyperlink"/>
                <w:noProof/>
                <w:rPrChange w:id="534" w:author="Peter Arbogast" w:date="2019-06-13T16:43:00Z">
                  <w:rPr>
                    <w:rStyle w:val="Hyperlink"/>
                    <w:noProof/>
                  </w:rPr>
                </w:rPrChange>
              </w:rPr>
              <w:delText>List of Store Proceduren</w:delText>
            </w:r>
            <w:r w:rsidDel="003B6CAA">
              <w:rPr>
                <w:noProof/>
                <w:webHidden/>
              </w:rPr>
              <w:tab/>
              <w:delText>43</w:delText>
            </w:r>
          </w:del>
        </w:p>
        <w:p w14:paraId="368E5159" w14:textId="196F4804" w:rsidR="003B6CAA" w:rsidDel="003B6CAA" w:rsidRDefault="003B6CAA">
          <w:pPr>
            <w:pStyle w:val="TOC2"/>
            <w:tabs>
              <w:tab w:val="left" w:pos="880"/>
              <w:tab w:val="right" w:leader="dot" w:pos="9350"/>
            </w:tabs>
            <w:rPr>
              <w:del w:id="535" w:author="Peter Arbogast" w:date="2019-06-13T16:43:00Z"/>
              <w:noProof/>
            </w:rPr>
          </w:pPr>
          <w:del w:id="536" w:author="Peter Arbogast" w:date="2019-06-13T16:43:00Z">
            <w:r w:rsidRPr="003B6CAA" w:rsidDel="003B6CAA">
              <w:rPr>
                <w:rStyle w:val="Hyperlink"/>
                <w:noProof/>
                <w:rPrChange w:id="537" w:author="Peter Arbogast" w:date="2019-06-13T16:43:00Z">
                  <w:rPr>
                    <w:rStyle w:val="Hyperlink"/>
                    <w:noProof/>
                  </w:rPr>
                </w:rPrChange>
              </w:rPr>
              <w:delText>6.1.</w:delText>
            </w:r>
            <w:r w:rsidDel="003B6CAA">
              <w:rPr>
                <w:noProof/>
              </w:rPr>
              <w:tab/>
            </w:r>
            <w:r w:rsidRPr="003B6CAA" w:rsidDel="003B6CAA">
              <w:rPr>
                <w:rStyle w:val="Hyperlink"/>
                <w:noProof/>
                <w:rPrChange w:id="538" w:author="Peter Arbogast" w:date="2019-06-13T16:43:00Z">
                  <w:rPr>
                    <w:rStyle w:val="Hyperlink"/>
                    <w:noProof/>
                  </w:rPr>
                </w:rPrChange>
              </w:rPr>
              <w:delText>Base</w:delText>
            </w:r>
            <w:r w:rsidDel="003B6CAA">
              <w:rPr>
                <w:noProof/>
                <w:webHidden/>
              </w:rPr>
              <w:tab/>
              <w:delText>43</w:delText>
            </w:r>
          </w:del>
        </w:p>
        <w:p w14:paraId="0CD394DC" w14:textId="203F06DE" w:rsidR="003B6CAA" w:rsidDel="003B6CAA" w:rsidRDefault="003B6CAA">
          <w:pPr>
            <w:pStyle w:val="TOC3"/>
            <w:tabs>
              <w:tab w:val="left" w:pos="1320"/>
              <w:tab w:val="right" w:leader="dot" w:pos="9350"/>
            </w:tabs>
            <w:rPr>
              <w:del w:id="539" w:author="Peter Arbogast" w:date="2019-06-13T16:43:00Z"/>
              <w:noProof/>
            </w:rPr>
          </w:pPr>
          <w:del w:id="540" w:author="Peter Arbogast" w:date="2019-06-13T16:43:00Z">
            <w:r w:rsidRPr="003B6CAA" w:rsidDel="003B6CAA">
              <w:rPr>
                <w:rStyle w:val="Hyperlink"/>
                <w:noProof/>
                <w:rPrChange w:id="541" w:author="Peter Arbogast" w:date="2019-06-13T16:43:00Z">
                  <w:rPr>
                    <w:rStyle w:val="Hyperlink"/>
                    <w:noProof/>
                  </w:rPr>
                </w:rPrChange>
              </w:rPr>
              <w:delText>6.1.1.</w:delText>
            </w:r>
            <w:r w:rsidDel="003B6CAA">
              <w:rPr>
                <w:noProof/>
              </w:rPr>
              <w:tab/>
            </w:r>
            <w:r w:rsidRPr="003B6CAA" w:rsidDel="003B6CAA">
              <w:rPr>
                <w:rStyle w:val="Hyperlink"/>
                <w:noProof/>
                <w:rPrChange w:id="542" w:author="Peter Arbogast" w:date="2019-06-13T16:43:00Z">
                  <w:rPr>
                    <w:rStyle w:val="Hyperlink"/>
                    <w:noProof/>
                  </w:rPr>
                </w:rPrChange>
              </w:rPr>
              <w:delText>sp_GetVirtualVMwareLinkGuest</w:delText>
            </w:r>
            <w:r w:rsidDel="003B6CAA">
              <w:rPr>
                <w:noProof/>
                <w:webHidden/>
              </w:rPr>
              <w:tab/>
              <w:delText>43</w:delText>
            </w:r>
          </w:del>
        </w:p>
        <w:p w14:paraId="2C026ECD" w14:textId="61302BFF" w:rsidR="003B6CAA" w:rsidDel="003B6CAA" w:rsidRDefault="003B6CAA">
          <w:pPr>
            <w:pStyle w:val="TOC3"/>
            <w:tabs>
              <w:tab w:val="left" w:pos="1320"/>
              <w:tab w:val="right" w:leader="dot" w:pos="9350"/>
            </w:tabs>
            <w:rPr>
              <w:del w:id="543" w:author="Peter Arbogast" w:date="2019-06-13T16:43:00Z"/>
              <w:noProof/>
            </w:rPr>
          </w:pPr>
          <w:del w:id="544" w:author="Peter Arbogast" w:date="2019-06-13T16:43:00Z">
            <w:r w:rsidRPr="003B6CAA" w:rsidDel="003B6CAA">
              <w:rPr>
                <w:rStyle w:val="Hyperlink"/>
                <w:noProof/>
                <w:rPrChange w:id="545" w:author="Peter Arbogast" w:date="2019-06-13T16:43:00Z">
                  <w:rPr>
                    <w:rStyle w:val="Hyperlink"/>
                    <w:noProof/>
                  </w:rPr>
                </w:rPrChange>
              </w:rPr>
              <w:delText>6.1.2.</w:delText>
            </w:r>
            <w:r w:rsidDel="003B6CAA">
              <w:rPr>
                <w:noProof/>
              </w:rPr>
              <w:tab/>
            </w:r>
            <w:r w:rsidRPr="003B6CAA" w:rsidDel="003B6CAA">
              <w:rPr>
                <w:rStyle w:val="Hyperlink"/>
                <w:noProof/>
                <w:rPrChange w:id="546" w:author="Peter Arbogast" w:date="2019-06-13T16:43:00Z">
                  <w:rPr>
                    <w:rStyle w:val="Hyperlink"/>
                    <w:noProof/>
                  </w:rPr>
                </w:rPrChange>
              </w:rPr>
              <w:delText>sp_</w:delText>
            </w:r>
            <w:r w:rsidRPr="003B6CAA" w:rsidDel="003B6CAA">
              <w:rPr>
                <w:rStyle w:val="Hyperlink"/>
                <w:noProof/>
                <w:lang w:val="de-DE"/>
                <w:rPrChange w:id="547" w:author="Peter Arbogast" w:date="2019-06-13T16:43:00Z">
                  <w:rPr>
                    <w:rStyle w:val="Hyperlink"/>
                    <w:noProof/>
                    <w:lang w:val="de-DE"/>
                  </w:rPr>
                </w:rPrChange>
              </w:rPr>
              <w:delText>GetVirtualHyperVLinkGuest</w:delText>
            </w:r>
            <w:r w:rsidRPr="003B6CAA" w:rsidDel="003B6CAA">
              <w:rPr>
                <w:rStyle w:val="Hyperlink"/>
                <w:noProof/>
                <w:rPrChange w:id="548" w:author="Peter Arbogast" w:date="2019-06-13T16:43:00Z">
                  <w:rPr>
                    <w:rStyle w:val="Hyperlink"/>
                    <w:noProof/>
                  </w:rPr>
                </w:rPrChange>
              </w:rPr>
              <w:delText xml:space="preserve"> @bWithSerial</w:delText>
            </w:r>
            <w:r w:rsidDel="003B6CAA">
              <w:rPr>
                <w:noProof/>
                <w:webHidden/>
              </w:rPr>
              <w:tab/>
              <w:delText>45</w:delText>
            </w:r>
          </w:del>
        </w:p>
        <w:p w14:paraId="74616EC2" w14:textId="04469A4F" w:rsidR="003B6CAA" w:rsidDel="003B6CAA" w:rsidRDefault="003B6CAA">
          <w:pPr>
            <w:pStyle w:val="TOC3"/>
            <w:tabs>
              <w:tab w:val="left" w:pos="1320"/>
              <w:tab w:val="right" w:leader="dot" w:pos="9350"/>
            </w:tabs>
            <w:rPr>
              <w:del w:id="549" w:author="Peter Arbogast" w:date="2019-06-13T16:43:00Z"/>
              <w:noProof/>
            </w:rPr>
          </w:pPr>
          <w:del w:id="550" w:author="Peter Arbogast" w:date="2019-06-13T16:43:00Z">
            <w:r w:rsidRPr="003B6CAA" w:rsidDel="003B6CAA">
              <w:rPr>
                <w:rStyle w:val="Hyperlink"/>
                <w:noProof/>
                <w:lang w:val="de-DE"/>
                <w:rPrChange w:id="551" w:author="Peter Arbogast" w:date="2019-06-13T16:43:00Z">
                  <w:rPr>
                    <w:rStyle w:val="Hyperlink"/>
                    <w:noProof/>
                    <w:lang w:val="de-DE"/>
                  </w:rPr>
                </w:rPrChange>
              </w:rPr>
              <w:delText>6.1.3.</w:delText>
            </w:r>
            <w:r w:rsidDel="003B6CAA">
              <w:rPr>
                <w:noProof/>
              </w:rPr>
              <w:tab/>
            </w:r>
            <w:r w:rsidRPr="003B6CAA" w:rsidDel="003B6CAA">
              <w:rPr>
                <w:rStyle w:val="Hyperlink"/>
                <w:noProof/>
                <w:lang w:val="de-DE"/>
                <w:rPrChange w:id="552" w:author="Peter Arbogast" w:date="2019-06-13T16:43:00Z">
                  <w:rPr>
                    <w:rStyle w:val="Hyperlink"/>
                    <w:noProof/>
                    <w:lang w:val="de-DE"/>
                  </w:rPr>
                </w:rPrChange>
              </w:rPr>
              <w:delText>sp_GetSoftwareInstallInformation @iEvidenceGroup, @sEvidenceFilter, @bNoUpdate, @iLastSeenDays</w:delText>
            </w:r>
            <w:r w:rsidDel="003B6CAA">
              <w:rPr>
                <w:noProof/>
                <w:webHidden/>
              </w:rPr>
              <w:tab/>
              <w:delText>47</w:delText>
            </w:r>
          </w:del>
        </w:p>
        <w:p w14:paraId="58E302D5" w14:textId="6559EE1A" w:rsidR="003B6CAA" w:rsidDel="003B6CAA" w:rsidRDefault="003B6CAA">
          <w:pPr>
            <w:pStyle w:val="TOC3"/>
            <w:tabs>
              <w:tab w:val="left" w:pos="1320"/>
              <w:tab w:val="right" w:leader="dot" w:pos="9350"/>
            </w:tabs>
            <w:rPr>
              <w:del w:id="553" w:author="Peter Arbogast" w:date="2019-06-13T16:43:00Z"/>
              <w:noProof/>
            </w:rPr>
          </w:pPr>
          <w:del w:id="554" w:author="Peter Arbogast" w:date="2019-06-13T16:43:00Z">
            <w:r w:rsidRPr="003B6CAA" w:rsidDel="003B6CAA">
              <w:rPr>
                <w:rStyle w:val="Hyperlink"/>
                <w:noProof/>
                <w:rPrChange w:id="555" w:author="Peter Arbogast" w:date="2019-06-13T16:43:00Z">
                  <w:rPr>
                    <w:rStyle w:val="Hyperlink"/>
                    <w:noProof/>
                  </w:rPr>
                </w:rPrChange>
              </w:rPr>
              <w:delText>6.1.4.</w:delText>
            </w:r>
            <w:r w:rsidDel="003B6CAA">
              <w:rPr>
                <w:noProof/>
              </w:rPr>
              <w:tab/>
            </w:r>
            <w:r w:rsidRPr="003B6CAA" w:rsidDel="003B6CAA">
              <w:rPr>
                <w:rStyle w:val="Hyperlink"/>
                <w:noProof/>
                <w:rPrChange w:id="556" w:author="Peter Arbogast" w:date="2019-06-13T16:43:00Z">
                  <w:rPr>
                    <w:rStyle w:val="Hyperlink"/>
                    <w:noProof/>
                  </w:rPr>
                </w:rPrChange>
              </w:rPr>
              <w:delText>sp_GetSoftwareFiles @iType, @noUsageData</w:delText>
            </w:r>
            <w:r w:rsidDel="003B6CAA">
              <w:rPr>
                <w:noProof/>
                <w:webHidden/>
              </w:rPr>
              <w:tab/>
              <w:delText>49</w:delText>
            </w:r>
          </w:del>
        </w:p>
        <w:p w14:paraId="17F0970C" w14:textId="11043620" w:rsidR="003B6CAA" w:rsidDel="003B6CAA" w:rsidRDefault="003B6CAA">
          <w:pPr>
            <w:pStyle w:val="TOC2"/>
            <w:tabs>
              <w:tab w:val="left" w:pos="880"/>
              <w:tab w:val="right" w:leader="dot" w:pos="9350"/>
            </w:tabs>
            <w:rPr>
              <w:del w:id="557" w:author="Peter Arbogast" w:date="2019-06-13T16:43:00Z"/>
              <w:noProof/>
            </w:rPr>
          </w:pPr>
          <w:del w:id="558" w:author="Peter Arbogast" w:date="2019-06-13T16:43:00Z">
            <w:r w:rsidRPr="003B6CAA" w:rsidDel="003B6CAA">
              <w:rPr>
                <w:rStyle w:val="Hyperlink"/>
                <w:noProof/>
                <w:rPrChange w:id="559" w:author="Peter Arbogast" w:date="2019-06-13T16:43:00Z">
                  <w:rPr>
                    <w:rStyle w:val="Hyperlink"/>
                    <w:noProof/>
                  </w:rPr>
                </w:rPrChange>
              </w:rPr>
              <w:delText>6.2.</w:delText>
            </w:r>
            <w:r w:rsidDel="003B6CAA">
              <w:rPr>
                <w:noProof/>
              </w:rPr>
              <w:tab/>
            </w:r>
            <w:r w:rsidRPr="003B6CAA" w:rsidDel="003B6CAA">
              <w:rPr>
                <w:rStyle w:val="Hyperlink"/>
                <w:noProof/>
                <w:rPrChange w:id="560" w:author="Peter Arbogast" w:date="2019-06-13T16:43:00Z">
                  <w:rPr>
                    <w:rStyle w:val="Hyperlink"/>
                    <w:noProof/>
                  </w:rPr>
                </w:rPrChange>
              </w:rPr>
              <w:delText>Oracle Reports</w:delText>
            </w:r>
            <w:r w:rsidDel="003B6CAA">
              <w:rPr>
                <w:noProof/>
                <w:webHidden/>
              </w:rPr>
              <w:tab/>
              <w:delText>51</w:delText>
            </w:r>
          </w:del>
        </w:p>
        <w:p w14:paraId="03DF6FE5" w14:textId="371994DA" w:rsidR="003B6CAA" w:rsidDel="003B6CAA" w:rsidRDefault="003B6CAA">
          <w:pPr>
            <w:pStyle w:val="TOC3"/>
            <w:tabs>
              <w:tab w:val="left" w:pos="1320"/>
              <w:tab w:val="right" w:leader="dot" w:pos="9350"/>
            </w:tabs>
            <w:rPr>
              <w:del w:id="561" w:author="Peter Arbogast" w:date="2019-06-13T16:43:00Z"/>
              <w:noProof/>
            </w:rPr>
          </w:pPr>
          <w:del w:id="562" w:author="Peter Arbogast" w:date="2019-06-13T16:43:00Z">
            <w:r w:rsidRPr="003B6CAA" w:rsidDel="003B6CAA">
              <w:rPr>
                <w:rStyle w:val="Hyperlink"/>
                <w:noProof/>
                <w:rPrChange w:id="563" w:author="Peter Arbogast" w:date="2019-06-13T16:43:00Z">
                  <w:rPr>
                    <w:rStyle w:val="Hyperlink"/>
                    <w:noProof/>
                  </w:rPr>
                </w:rPrChange>
              </w:rPr>
              <w:delText>6.2.1.</w:delText>
            </w:r>
            <w:r w:rsidDel="003B6CAA">
              <w:rPr>
                <w:noProof/>
              </w:rPr>
              <w:tab/>
            </w:r>
            <w:r w:rsidRPr="003B6CAA" w:rsidDel="003B6CAA">
              <w:rPr>
                <w:rStyle w:val="Hyperlink"/>
                <w:noProof/>
                <w:rPrChange w:id="564" w:author="Peter Arbogast" w:date="2019-06-13T16:43:00Z">
                  <w:rPr>
                    <w:rStyle w:val="Hyperlink"/>
                    <w:noProof/>
                  </w:rPr>
                </w:rPrChange>
              </w:rPr>
              <w:delText>sp_OracleDFUS @DBObjectID</w:delText>
            </w:r>
            <w:r w:rsidDel="003B6CAA">
              <w:rPr>
                <w:noProof/>
                <w:webHidden/>
              </w:rPr>
              <w:tab/>
              <w:delText>51</w:delText>
            </w:r>
          </w:del>
        </w:p>
        <w:p w14:paraId="2DD45113" w14:textId="18B599A2" w:rsidR="003B6CAA" w:rsidDel="003B6CAA" w:rsidRDefault="003B6CAA">
          <w:pPr>
            <w:pStyle w:val="TOC3"/>
            <w:tabs>
              <w:tab w:val="left" w:pos="1320"/>
              <w:tab w:val="right" w:leader="dot" w:pos="9350"/>
            </w:tabs>
            <w:rPr>
              <w:del w:id="565" w:author="Peter Arbogast" w:date="2019-06-13T16:43:00Z"/>
              <w:noProof/>
            </w:rPr>
          </w:pPr>
          <w:del w:id="566" w:author="Peter Arbogast" w:date="2019-06-13T16:43:00Z">
            <w:r w:rsidRPr="003B6CAA" w:rsidDel="003B6CAA">
              <w:rPr>
                <w:rStyle w:val="Hyperlink"/>
                <w:noProof/>
                <w:rPrChange w:id="567" w:author="Peter Arbogast" w:date="2019-06-13T16:43:00Z">
                  <w:rPr>
                    <w:rStyle w:val="Hyperlink"/>
                    <w:noProof/>
                  </w:rPr>
                </w:rPrChange>
              </w:rPr>
              <w:delText>6.2.2.</w:delText>
            </w:r>
            <w:r w:rsidDel="003B6CAA">
              <w:rPr>
                <w:noProof/>
              </w:rPr>
              <w:tab/>
            </w:r>
            <w:r w:rsidRPr="003B6CAA" w:rsidDel="003B6CAA">
              <w:rPr>
                <w:rStyle w:val="Hyperlink"/>
                <w:noProof/>
                <w:rPrChange w:id="568" w:author="Peter Arbogast" w:date="2019-06-13T16:43:00Z">
                  <w:rPr>
                    <w:rStyle w:val="Hyperlink"/>
                    <w:noProof/>
                  </w:rPr>
                </w:rPrChange>
              </w:rPr>
              <w:delText>sp_OracleOption @DBObjectID</w:delText>
            </w:r>
            <w:r w:rsidDel="003B6CAA">
              <w:rPr>
                <w:noProof/>
                <w:webHidden/>
              </w:rPr>
              <w:tab/>
              <w:delText>52</w:delText>
            </w:r>
          </w:del>
        </w:p>
        <w:p w14:paraId="4537182C" w14:textId="496BC547" w:rsidR="003B6CAA" w:rsidDel="003B6CAA" w:rsidRDefault="003B6CAA">
          <w:pPr>
            <w:pStyle w:val="TOC3"/>
            <w:tabs>
              <w:tab w:val="left" w:pos="1320"/>
              <w:tab w:val="right" w:leader="dot" w:pos="9350"/>
            </w:tabs>
            <w:rPr>
              <w:del w:id="569" w:author="Peter Arbogast" w:date="2019-06-13T16:43:00Z"/>
              <w:noProof/>
            </w:rPr>
          </w:pPr>
          <w:del w:id="570" w:author="Peter Arbogast" w:date="2019-06-13T16:43:00Z">
            <w:r w:rsidRPr="003B6CAA" w:rsidDel="003B6CAA">
              <w:rPr>
                <w:rStyle w:val="Hyperlink"/>
                <w:noProof/>
                <w:rPrChange w:id="571" w:author="Peter Arbogast" w:date="2019-06-13T16:43:00Z">
                  <w:rPr>
                    <w:rStyle w:val="Hyperlink"/>
                    <w:noProof/>
                  </w:rPr>
                </w:rPrChange>
              </w:rPr>
              <w:delText>6.2.3.</w:delText>
            </w:r>
            <w:r w:rsidDel="003B6CAA">
              <w:rPr>
                <w:noProof/>
              </w:rPr>
              <w:tab/>
            </w:r>
            <w:r w:rsidRPr="003B6CAA" w:rsidDel="003B6CAA">
              <w:rPr>
                <w:rStyle w:val="Hyperlink"/>
                <w:noProof/>
                <w:rPrChange w:id="572" w:author="Peter Arbogast" w:date="2019-06-13T16:43:00Z">
                  <w:rPr>
                    <w:rStyle w:val="Hyperlink"/>
                    <w:noProof/>
                  </w:rPr>
                </w:rPrChange>
              </w:rPr>
              <w:delText>sp_OracleFailures @ComputerCN</w:delText>
            </w:r>
            <w:r w:rsidDel="003B6CAA">
              <w:rPr>
                <w:noProof/>
                <w:webHidden/>
              </w:rPr>
              <w:tab/>
              <w:delText>53</w:delText>
            </w:r>
          </w:del>
        </w:p>
        <w:p w14:paraId="6DA73AC1" w14:textId="702CC8B9" w:rsidR="003B6CAA" w:rsidDel="003B6CAA" w:rsidRDefault="003B6CAA">
          <w:pPr>
            <w:pStyle w:val="TOC3"/>
            <w:tabs>
              <w:tab w:val="left" w:pos="1320"/>
              <w:tab w:val="right" w:leader="dot" w:pos="9350"/>
            </w:tabs>
            <w:rPr>
              <w:del w:id="573" w:author="Peter Arbogast" w:date="2019-06-13T16:43:00Z"/>
              <w:noProof/>
            </w:rPr>
          </w:pPr>
          <w:del w:id="574" w:author="Peter Arbogast" w:date="2019-06-13T16:43:00Z">
            <w:r w:rsidRPr="003B6CAA" w:rsidDel="003B6CAA">
              <w:rPr>
                <w:rStyle w:val="Hyperlink"/>
                <w:noProof/>
                <w:rPrChange w:id="575" w:author="Peter Arbogast" w:date="2019-06-13T16:43:00Z">
                  <w:rPr>
                    <w:rStyle w:val="Hyperlink"/>
                    <w:noProof/>
                  </w:rPr>
                </w:rPrChange>
              </w:rPr>
              <w:delText>6.2.4.</w:delText>
            </w:r>
            <w:r w:rsidDel="003B6CAA">
              <w:rPr>
                <w:noProof/>
              </w:rPr>
              <w:tab/>
            </w:r>
            <w:r w:rsidRPr="003B6CAA" w:rsidDel="003B6CAA">
              <w:rPr>
                <w:rStyle w:val="Hyperlink"/>
                <w:noProof/>
                <w:rPrChange w:id="576" w:author="Peter Arbogast" w:date="2019-06-13T16:43:00Z">
                  <w:rPr>
                    <w:rStyle w:val="Hyperlink"/>
                    <w:noProof/>
                  </w:rPr>
                </w:rPrChange>
              </w:rPr>
              <w:delText>sp_OracleRaynetOptionList @DBObjectID</w:delText>
            </w:r>
            <w:r w:rsidDel="003B6CAA">
              <w:rPr>
                <w:noProof/>
                <w:webHidden/>
              </w:rPr>
              <w:tab/>
              <w:delText>54</w:delText>
            </w:r>
          </w:del>
        </w:p>
        <w:p w14:paraId="4385F819" w14:textId="6E7DF1E7" w:rsidR="003B6CAA" w:rsidDel="003B6CAA" w:rsidRDefault="003B6CAA">
          <w:pPr>
            <w:pStyle w:val="TOC3"/>
            <w:tabs>
              <w:tab w:val="left" w:pos="1320"/>
              <w:tab w:val="right" w:leader="dot" w:pos="9350"/>
            </w:tabs>
            <w:rPr>
              <w:del w:id="577" w:author="Peter Arbogast" w:date="2019-06-13T16:43:00Z"/>
              <w:noProof/>
            </w:rPr>
          </w:pPr>
          <w:del w:id="578" w:author="Peter Arbogast" w:date="2019-06-13T16:43:00Z">
            <w:r w:rsidRPr="003B6CAA" w:rsidDel="003B6CAA">
              <w:rPr>
                <w:rStyle w:val="Hyperlink"/>
                <w:noProof/>
                <w:rPrChange w:id="579" w:author="Peter Arbogast" w:date="2019-06-13T16:43:00Z">
                  <w:rPr>
                    <w:rStyle w:val="Hyperlink"/>
                    <w:noProof/>
                  </w:rPr>
                </w:rPrChange>
              </w:rPr>
              <w:delText>6.2.5.</w:delText>
            </w:r>
            <w:r w:rsidDel="003B6CAA">
              <w:rPr>
                <w:noProof/>
              </w:rPr>
              <w:tab/>
            </w:r>
            <w:r w:rsidRPr="003B6CAA" w:rsidDel="003B6CAA">
              <w:rPr>
                <w:rStyle w:val="Hyperlink"/>
                <w:noProof/>
                <w:rPrChange w:id="580" w:author="Peter Arbogast" w:date="2019-06-13T16:43:00Z">
                  <w:rPr>
                    <w:rStyle w:val="Hyperlink"/>
                    <w:noProof/>
                  </w:rPr>
                </w:rPrChange>
              </w:rPr>
              <w:delText>sp_OracleScriptOptionList @DBObjectID</w:delText>
            </w:r>
            <w:r w:rsidDel="003B6CAA">
              <w:rPr>
                <w:noProof/>
                <w:webHidden/>
              </w:rPr>
              <w:tab/>
              <w:delText>55</w:delText>
            </w:r>
          </w:del>
        </w:p>
        <w:p w14:paraId="058BA5D6" w14:textId="4D5A455B" w:rsidR="003B6CAA" w:rsidDel="003B6CAA" w:rsidRDefault="003B6CAA">
          <w:pPr>
            <w:pStyle w:val="TOC3"/>
            <w:tabs>
              <w:tab w:val="left" w:pos="1320"/>
              <w:tab w:val="right" w:leader="dot" w:pos="9350"/>
            </w:tabs>
            <w:rPr>
              <w:del w:id="581" w:author="Peter Arbogast" w:date="2019-06-13T16:43:00Z"/>
              <w:noProof/>
            </w:rPr>
          </w:pPr>
          <w:del w:id="582" w:author="Peter Arbogast" w:date="2019-06-13T16:43:00Z">
            <w:r w:rsidRPr="003B6CAA" w:rsidDel="003B6CAA">
              <w:rPr>
                <w:rStyle w:val="Hyperlink"/>
                <w:noProof/>
                <w:rPrChange w:id="583" w:author="Peter Arbogast" w:date="2019-06-13T16:43:00Z">
                  <w:rPr>
                    <w:rStyle w:val="Hyperlink"/>
                    <w:noProof/>
                  </w:rPr>
                </w:rPrChange>
              </w:rPr>
              <w:delText>6.2.6.</w:delText>
            </w:r>
            <w:r w:rsidDel="003B6CAA">
              <w:rPr>
                <w:noProof/>
              </w:rPr>
              <w:tab/>
            </w:r>
            <w:r w:rsidRPr="003B6CAA" w:rsidDel="003B6CAA">
              <w:rPr>
                <w:rStyle w:val="Hyperlink"/>
                <w:noProof/>
                <w:rPrChange w:id="584" w:author="Peter Arbogast" w:date="2019-06-13T16:43:00Z">
                  <w:rPr>
                    <w:rStyle w:val="Hyperlink"/>
                    <w:noProof/>
                  </w:rPr>
                </w:rPrChange>
              </w:rPr>
              <w:delText>sp_rp_OracleOptionList @DBObjectID, @ComputerID, @OnlyProduct</w:delText>
            </w:r>
            <w:r w:rsidDel="003B6CAA">
              <w:rPr>
                <w:noProof/>
                <w:webHidden/>
              </w:rPr>
              <w:tab/>
              <w:delText>56</w:delText>
            </w:r>
          </w:del>
        </w:p>
        <w:p w14:paraId="5965B28C" w14:textId="280717A1" w:rsidR="003B6CAA" w:rsidDel="003B6CAA" w:rsidRDefault="003B6CAA">
          <w:pPr>
            <w:pStyle w:val="TOC3"/>
            <w:tabs>
              <w:tab w:val="left" w:pos="1320"/>
              <w:tab w:val="right" w:leader="dot" w:pos="9350"/>
            </w:tabs>
            <w:rPr>
              <w:del w:id="585" w:author="Peter Arbogast" w:date="2019-06-13T16:43:00Z"/>
              <w:noProof/>
            </w:rPr>
          </w:pPr>
          <w:del w:id="586" w:author="Peter Arbogast" w:date="2019-06-13T16:43:00Z">
            <w:r w:rsidRPr="003B6CAA" w:rsidDel="003B6CAA">
              <w:rPr>
                <w:rStyle w:val="Hyperlink"/>
                <w:noProof/>
                <w:rPrChange w:id="587" w:author="Peter Arbogast" w:date="2019-06-13T16:43:00Z">
                  <w:rPr>
                    <w:rStyle w:val="Hyperlink"/>
                    <w:noProof/>
                  </w:rPr>
                </w:rPrChange>
              </w:rPr>
              <w:delText>6.2.7.</w:delText>
            </w:r>
            <w:r w:rsidDel="003B6CAA">
              <w:rPr>
                <w:noProof/>
              </w:rPr>
              <w:tab/>
            </w:r>
            <w:r w:rsidRPr="003B6CAA" w:rsidDel="003B6CAA">
              <w:rPr>
                <w:rStyle w:val="Hyperlink"/>
                <w:noProof/>
                <w:rPrChange w:id="588" w:author="Peter Arbogast" w:date="2019-06-13T16:43:00Z">
                  <w:rPr>
                    <w:rStyle w:val="Hyperlink"/>
                    <w:noProof/>
                  </w:rPr>
                </w:rPrChange>
              </w:rPr>
              <w:delText>sp_rp_OracleVirtualInfrastructure @DBObjectID</w:delText>
            </w:r>
            <w:r w:rsidDel="003B6CAA">
              <w:rPr>
                <w:noProof/>
                <w:webHidden/>
              </w:rPr>
              <w:tab/>
              <w:delText>57</w:delText>
            </w:r>
          </w:del>
        </w:p>
        <w:p w14:paraId="2D7F7A5B" w14:textId="1BD163A6" w:rsidR="003B6CAA" w:rsidDel="003B6CAA" w:rsidRDefault="003B6CAA">
          <w:pPr>
            <w:pStyle w:val="TOC3"/>
            <w:tabs>
              <w:tab w:val="left" w:pos="1320"/>
              <w:tab w:val="right" w:leader="dot" w:pos="9350"/>
            </w:tabs>
            <w:rPr>
              <w:del w:id="589" w:author="Peter Arbogast" w:date="2019-06-13T16:43:00Z"/>
              <w:noProof/>
            </w:rPr>
          </w:pPr>
          <w:del w:id="590" w:author="Peter Arbogast" w:date="2019-06-13T16:43:00Z">
            <w:r w:rsidRPr="003B6CAA" w:rsidDel="003B6CAA">
              <w:rPr>
                <w:rStyle w:val="Hyperlink"/>
                <w:noProof/>
                <w:rPrChange w:id="591" w:author="Peter Arbogast" w:date="2019-06-13T16:43:00Z">
                  <w:rPr>
                    <w:rStyle w:val="Hyperlink"/>
                    <w:noProof/>
                  </w:rPr>
                </w:rPrChange>
              </w:rPr>
              <w:delText>6.2.8.</w:delText>
            </w:r>
            <w:r w:rsidDel="003B6CAA">
              <w:rPr>
                <w:noProof/>
              </w:rPr>
              <w:tab/>
            </w:r>
            <w:r w:rsidRPr="003B6CAA" w:rsidDel="003B6CAA">
              <w:rPr>
                <w:rStyle w:val="Hyperlink"/>
                <w:noProof/>
                <w:rPrChange w:id="592" w:author="Peter Arbogast" w:date="2019-06-13T16:43:00Z">
                  <w:rPr>
                    <w:rStyle w:val="Hyperlink"/>
                    <w:noProof/>
                  </w:rPr>
                </w:rPrChange>
              </w:rPr>
              <w:delText>sp_rp_OracleReport @ComputerCN, @InstanceName</w:delText>
            </w:r>
            <w:r w:rsidDel="003B6CAA">
              <w:rPr>
                <w:noProof/>
                <w:webHidden/>
              </w:rPr>
              <w:tab/>
              <w:delText>58</w:delText>
            </w:r>
          </w:del>
        </w:p>
        <w:p w14:paraId="0E85B234" w14:textId="1223FD50" w:rsidR="003B6CAA" w:rsidDel="003B6CAA" w:rsidRDefault="003B6CAA">
          <w:pPr>
            <w:pStyle w:val="TOC2"/>
            <w:tabs>
              <w:tab w:val="left" w:pos="880"/>
              <w:tab w:val="right" w:leader="dot" w:pos="9350"/>
            </w:tabs>
            <w:rPr>
              <w:del w:id="593" w:author="Peter Arbogast" w:date="2019-06-13T16:43:00Z"/>
              <w:noProof/>
            </w:rPr>
          </w:pPr>
          <w:del w:id="594" w:author="Peter Arbogast" w:date="2019-06-13T16:43:00Z">
            <w:r w:rsidRPr="003B6CAA" w:rsidDel="003B6CAA">
              <w:rPr>
                <w:rStyle w:val="Hyperlink"/>
                <w:noProof/>
                <w:rPrChange w:id="595" w:author="Peter Arbogast" w:date="2019-06-13T16:43:00Z">
                  <w:rPr>
                    <w:rStyle w:val="Hyperlink"/>
                    <w:noProof/>
                  </w:rPr>
                </w:rPrChange>
              </w:rPr>
              <w:delText>6.3.</w:delText>
            </w:r>
            <w:r w:rsidDel="003B6CAA">
              <w:rPr>
                <w:noProof/>
              </w:rPr>
              <w:tab/>
            </w:r>
            <w:r w:rsidRPr="003B6CAA" w:rsidDel="003B6CAA">
              <w:rPr>
                <w:rStyle w:val="Hyperlink"/>
                <w:noProof/>
                <w:rPrChange w:id="596" w:author="Peter Arbogast" w:date="2019-06-13T16:43:00Z">
                  <w:rPr>
                    <w:rStyle w:val="Hyperlink"/>
                    <w:noProof/>
                  </w:rPr>
                </w:rPrChange>
              </w:rPr>
              <w:delText>Aspera Connector</w:delText>
            </w:r>
            <w:r w:rsidDel="003B6CAA">
              <w:rPr>
                <w:noProof/>
                <w:webHidden/>
              </w:rPr>
              <w:tab/>
              <w:delText>60</w:delText>
            </w:r>
          </w:del>
        </w:p>
        <w:p w14:paraId="3A1230C2" w14:textId="679644C0" w:rsidR="003B6CAA" w:rsidDel="003B6CAA" w:rsidRDefault="003B6CAA">
          <w:pPr>
            <w:pStyle w:val="TOC3"/>
            <w:tabs>
              <w:tab w:val="left" w:pos="1320"/>
              <w:tab w:val="right" w:leader="dot" w:pos="9350"/>
            </w:tabs>
            <w:rPr>
              <w:del w:id="597" w:author="Peter Arbogast" w:date="2019-06-13T16:43:00Z"/>
              <w:noProof/>
            </w:rPr>
          </w:pPr>
          <w:del w:id="598" w:author="Peter Arbogast" w:date="2019-06-13T16:43:00Z">
            <w:r w:rsidRPr="003B6CAA" w:rsidDel="003B6CAA">
              <w:rPr>
                <w:rStyle w:val="Hyperlink"/>
                <w:noProof/>
                <w:rPrChange w:id="599" w:author="Peter Arbogast" w:date="2019-06-13T16:43:00Z">
                  <w:rPr>
                    <w:rStyle w:val="Hyperlink"/>
                    <w:noProof/>
                  </w:rPr>
                </w:rPrChange>
              </w:rPr>
              <w:delText>6.3.1.</w:delText>
            </w:r>
            <w:r w:rsidDel="003B6CAA">
              <w:rPr>
                <w:noProof/>
              </w:rPr>
              <w:tab/>
            </w:r>
            <w:r w:rsidRPr="003B6CAA" w:rsidDel="003B6CAA">
              <w:rPr>
                <w:rStyle w:val="Hyperlink"/>
                <w:noProof/>
                <w:rPrChange w:id="600" w:author="Peter Arbogast" w:date="2019-06-13T16:43:00Z">
                  <w:rPr>
                    <w:rStyle w:val="Hyperlink"/>
                    <w:noProof/>
                  </w:rPr>
                </w:rPrChange>
              </w:rPr>
              <w:delText>csp_aspera_connector_device</w:delText>
            </w:r>
            <w:r w:rsidDel="003B6CAA">
              <w:rPr>
                <w:noProof/>
                <w:webHidden/>
              </w:rPr>
              <w:tab/>
              <w:delText>60</w:delText>
            </w:r>
          </w:del>
        </w:p>
        <w:p w14:paraId="66E56155" w14:textId="688A306E" w:rsidR="003B6CAA" w:rsidDel="003B6CAA" w:rsidRDefault="003B6CAA">
          <w:pPr>
            <w:pStyle w:val="TOC3"/>
            <w:tabs>
              <w:tab w:val="left" w:pos="1320"/>
              <w:tab w:val="right" w:leader="dot" w:pos="9350"/>
            </w:tabs>
            <w:rPr>
              <w:del w:id="601" w:author="Peter Arbogast" w:date="2019-06-13T16:43:00Z"/>
              <w:noProof/>
            </w:rPr>
          </w:pPr>
          <w:del w:id="602" w:author="Peter Arbogast" w:date="2019-06-13T16:43:00Z">
            <w:r w:rsidRPr="003B6CAA" w:rsidDel="003B6CAA">
              <w:rPr>
                <w:rStyle w:val="Hyperlink"/>
                <w:noProof/>
                <w:rPrChange w:id="603" w:author="Peter Arbogast" w:date="2019-06-13T16:43:00Z">
                  <w:rPr>
                    <w:rStyle w:val="Hyperlink"/>
                    <w:noProof/>
                  </w:rPr>
                </w:rPrChange>
              </w:rPr>
              <w:delText>6.3.2.</w:delText>
            </w:r>
            <w:r w:rsidDel="003B6CAA">
              <w:rPr>
                <w:noProof/>
              </w:rPr>
              <w:tab/>
            </w:r>
            <w:r w:rsidRPr="003B6CAA" w:rsidDel="003B6CAA">
              <w:rPr>
                <w:rStyle w:val="Hyperlink"/>
                <w:noProof/>
                <w:rPrChange w:id="604" w:author="Peter Arbogast" w:date="2019-06-13T16:43:00Z">
                  <w:rPr>
                    <w:rStyle w:val="Hyperlink"/>
                    <w:noProof/>
                  </w:rPr>
                </w:rPrChange>
              </w:rPr>
              <w:delText>csp_aspera_connector_device_types</w:delText>
            </w:r>
            <w:r w:rsidDel="003B6CAA">
              <w:rPr>
                <w:noProof/>
                <w:webHidden/>
              </w:rPr>
              <w:tab/>
              <w:delText>62</w:delText>
            </w:r>
          </w:del>
        </w:p>
        <w:p w14:paraId="08D3F870" w14:textId="0E2F220F" w:rsidR="003B6CAA" w:rsidDel="003B6CAA" w:rsidRDefault="003B6CAA">
          <w:pPr>
            <w:pStyle w:val="TOC3"/>
            <w:tabs>
              <w:tab w:val="left" w:pos="1320"/>
              <w:tab w:val="right" w:leader="dot" w:pos="9350"/>
            </w:tabs>
            <w:rPr>
              <w:del w:id="605" w:author="Peter Arbogast" w:date="2019-06-13T16:43:00Z"/>
              <w:noProof/>
            </w:rPr>
          </w:pPr>
          <w:del w:id="606" w:author="Peter Arbogast" w:date="2019-06-13T16:43:00Z">
            <w:r w:rsidRPr="003B6CAA" w:rsidDel="003B6CAA">
              <w:rPr>
                <w:rStyle w:val="Hyperlink"/>
                <w:noProof/>
                <w:rPrChange w:id="607" w:author="Peter Arbogast" w:date="2019-06-13T16:43:00Z">
                  <w:rPr>
                    <w:rStyle w:val="Hyperlink"/>
                    <w:noProof/>
                  </w:rPr>
                </w:rPrChange>
              </w:rPr>
              <w:delText>6.3.3.</w:delText>
            </w:r>
            <w:r w:rsidDel="003B6CAA">
              <w:rPr>
                <w:noProof/>
              </w:rPr>
              <w:tab/>
            </w:r>
            <w:r w:rsidRPr="003B6CAA" w:rsidDel="003B6CAA">
              <w:rPr>
                <w:rStyle w:val="Hyperlink"/>
                <w:noProof/>
                <w:rPrChange w:id="608" w:author="Peter Arbogast" w:date="2019-06-13T16:43:00Z">
                  <w:rPr>
                    <w:rStyle w:val="Hyperlink"/>
                    <w:noProof/>
                  </w:rPr>
                </w:rPrChange>
              </w:rPr>
              <w:delText>csp_aspera_connector_device_relation</w:delText>
            </w:r>
            <w:r w:rsidDel="003B6CAA">
              <w:rPr>
                <w:noProof/>
                <w:webHidden/>
              </w:rPr>
              <w:tab/>
              <w:delText>63</w:delText>
            </w:r>
          </w:del>
        </w:p>
        <w:p w14:paraId="46EE8C25" w14:textId="0BFECE0F" w:rsidR="003B6CAA" w:rsidDel="003B6CAA" w:rsidRDefault="003B6CAA">
          <w:pPr>
            <w:pStyle w:val="TOC3"/>
            <w:tabs>
              <w:tab w:val="left" w:pos="1320"/>
              <w:tab w:val="right" w:leader="dot" w:pos="9350"/>
            </w:tabs>
            <w:rPr>
              <w:del w:id="609" w:author="Peter Arbogast" w:date="2019-06-13T16:43:00Z"/>
              <w:noProof/>
            </w:rPr>
          </w:pPr>
          <w:del w:id="610" w:author="Peter Arbogast" w:date="2019-06-13T16:43:00Z">
            <w:r w:rsidRPr="003B6CAA" w:rsidDel="003B6CAA">
              <w:rPr>
                <w:rStyle w:val="Hyperlink"/>
                <w:noProof/>
                <w:rPrChange w:id="611" w:author="Peter Arbogast" w:date="2019-06-13T16:43:00Z">
                  <w:rPr>
                    <w:rStyle w:val="Hyperlink"/>
                    <w:noProof/>
                  </w:rPr>
                </w:rPrChange>
              </w:rPr>
              <w:delText>6.3.4.</w:delText>
            </w:r>
            <w:r w:rsidDel="003B6CAA">
              <w:rPr>
                <w:noProof/>
              </w:rPr>
              <w:tab/>
            </w:r>
            <w:r w:rsidRPr="003B6CAA" w:rsidDel="003B6CAA">
              <w:rPr>
                <w:rStyle w:val="Hyperlink"/>
                <w:noProof/>
                <w:rPrChange w:id="612" w:author="Peter Arbogast" w:date="2019-06-13T16:43:00Z">
                  <w:rPr>
                    <w:rStyle w:val="Hyperlink"/>
                    <w:noProof/>
                  </w:rPr>
                </w:rPrChange>
              </w:rPr>
              <w:delText>csp_aspera_connector_device_relation_types</w:delText>
            </w:r>
            <w:r w:rsidDel="003B6CAA">
              <w:rPr>
                <w:noProof/>
                <w:webHidden/>
              </w:rPr>
              <w:tab/>
              <w:delText>64</w:delText>
            </w:r>
          </w:del>
        </w:p>
        <w:p w14:paraId="48834EC4" w14:textId="22734C4D" w:rsidR="003B6CAA" w:rsidDel="003B6CAA" w:rsidRDefault="003B6CAA">
          <w:pPr>
            <w:pStyle w:val="TOC3"/>
            <w:tabs>
              <w:tab w:val="left" w:pos="1320"/>
              <w:tab w:val="right" w:leader="dot" w:pos="9350"/>
            </w:tabs>
            <w:rPr>
              <w:del w:id="613" w:author="Peter Arbogast" w:date="2019-06-13T16:43:00Z"/>
              <w:noProof/>
            </w:rPr>
          </w:pPr>
          <w:del w:id="614" w:author="Peter Arbogast" w:date="2019-06-13T16:43:00Z">
            <w:r w:rsidRPr="003B6CAA" w:rsidDel="003B6CAA">
              <w:rPr>
                <w:rStyle w:val="Hyperlink"/>
                <w:noProof/>
                <w:rPrChange w:id="615" w:author="Peter Arbogast" w:date="2019-06-13T16:43:00Z">
                  <w:rPr>
                    <w:rStyle w:val="Hyperlink"/>
                    <w:noProof/>
                  </w:rPr>
                </w:rPrChange>
              </w:rPr>
              <w:delText>6.3.5.</w:delText>
            </w:r>
            <w:r w:rsidDel="003B6CAA">
              <w:rPr>
                <w:noProof/>
              </w:rPr>
              <w:tab/>
            </w:r>
            <w:r w:rsidRPr="003B6CAA" w:rsidDel="003B6CAA">
              <w:rPr>
                <w:rStyle w:val="Hyperlink"/>
                <w:noProof/>
                <w:rPrChange w:id="616" w:author="Peter Arbogast" w:date="2019-06-13T16:43:00Z">
                  <w:rPr>
                    <w:rStyle w:val="Hyperlink"/>
                    <w:noProof/>
                  </w:rPr>
                </w:rPrChange>
              </w:rPr>
              <w:delText>csp_aspera_connector_software_arp</w:delText>
            </w:r>
            <w:r w:rsidDel="003B6CAA">
              <w:rPr>
                <w:noProof/>
                <w:webHidden/>
              </w:rPr>
              <w:tab/>
              <w:delText>65</w:delText>
            </w:r>
          </w:del>
        </w:p>
        <w:p w14:paraId="7071A18C" w14:textId="7039FC9A" w:rsidR="003B6CAA" w:rsidDel="003B6CAA" w:rsidRDefault="003B6CAA">
          <w:pPr>
            <w:pStyle w:val="TOC3"/>
            <w:tabs>
              <w:tab w:val="left" w:pos="1320"/>
              <w:tab w:val="right" w:leader="dot" w:pos="9350"/>
            </w:tabs>
            <w:rPr>
              <w:del w:id="617" w:author="Peter Arbogast" w:date="2019-06-13T16:43:00Z"/>
              <w:noProof/>
            </w:rPr>
          </w:pPr>
          <w:del w:id="618" w:author="Peter Arbogast" w:date="2019-06-13T16:43:00Z">
            <w:r w:rsidRPr="003B6CAA" w:rsidDel="003B6CAA">
              <w:rPr>
                <w:rStyle w:val="Hyperlink"/>
                <w:noProof/>
                <w:rPrChange w:id="619" w:author="Peter Arbogast" w:date="2019-06-13T16:43:00Z">
                  <w:rPr>
                    <w:rStyle w:val="Hyperlink"/>
                    <w:noProof/>
                  </w:rPr>
                </w:rPrChange>
              </w:rPr>
              <w:delText>6.3.6.</w:delText>
            </w:r>
            <w:r w:rsidDel="003B6CAA">
              <w:rPr>
                <w:noProof/>
              </w:rPr>
              <w:tab/>
            </w:r>
            <w:r w:rsidRPr="003B6CAA" w:rsidDel="003B6CAA">
              <w:rPr>
                <w:rStyle w:val="Hyperlink"/>
                <w:noProof/>
                <w:rPrChange w:id="620" w:author="Peter Arbogast" w:date="2019-06-13T16:43:00Z">
                  <w:rPr>
                    <w:rStyle w:val="Hyperlink"/>
                    <w:noProof/>
                  </w:rPr>
                </w:rPrChange>
              </w:rPr>
              <w:delText>csp_aspera_connector_software_msi</w:delText>
            </w:r>
            <w:r w:rsidDel="003B6CAA">
              <w:rPr>
                <w:noProof/>
                <w:webHidden/>
              </w:rPr>
              <w:tab/>
              <w:delText>66</w:delText>
            </w:r>
          </w:del>
        </w:p>
        <w:p w14:paraId="524F6AB9" w14:textId="227D4518" w:rsidR="003B6CAA" w:rsidDel="003B6CAA" w:rsidRDefault="003B6CAA">
          <w:pPr>
            <w:pStyle w:val="TOC3"/>
            <w:tabs>
              <w:tab w:val="left" w:pos="1320"/>
              <w:tab w:val="right" w:leader="dot" w:pos="9350"/>
            </w:tabs>
            <w:rPr>
              <w:del w:id="621" w:author="Peter Arbogast" w:date="2019-06-13T16:43:00Z"/>
              <w:noProof/>
            </w:rPr>
          </w:pPr>
          <w:del w:id="622" w:author="Peter Arbogast" w:date="2019-06-13T16:43:00Z">
            <w:r w:rsidRPr="003B6CAA" w:rsidDel="003B6CAA">
              <w:rPr>
                <w:rStyle w:val="Hyperlink"/>
                <w:noProof/>
                <w:rPrChange w:id="623" w:author="Peter Arbogast" w:date="2019-06-13T16:43:00Z">
                  <w:rPr>
                    <w:rStyle w:val="Hyperlink"/>
                    <w:noProof/>
                  </w:rPr>
                </w:rPrChange>
              </w:rPr>
              <w:delText>6.3.7.</w:delText>
            </w:r>
            <w:r w:rsidDel="003B6CAA">
              <w:rPr>
                <w:noProof/>
              </w:rPr>
              <w:tab/>
            </w:r>
            <w:r w:rsidRPr="003B6CAA" w:rsidDel="003B6CAA">
              <w:rPr>
                <w:rStyle w:val="Hyperlink"/>
                <w:noProof/>
                <w:rPrChange w:id="624" w:author="Peter Arbogast" w:date="2019-06-13T16:43:00Z">
                  <w:rPr>
                    <w:rStyle w:val="Hyperlink"/>
                    <w:noProof/>
                  </w:rPr>
                </w:rPrChange>
              </w:rPr>
              <w:delText>csp_aspera_connector_software_file</w:delText>
            </w:r>
            <w:r w:rsidDel="003B6CAA">
              <w:rPr>
                <w:noProof/>
                <w:webHidden/>
              </w:rPr>
              <w:tab/>
              <w:delText>67</w:delText>
            </w:r>
          </w:del>
        </w:p>
        <w:p w14:paraId="4BBE2694" w14:textId="6F1B8529" w:rsidR="003B6CAA" w:rsidDel="003B6CAA" w:rsidRDefault="003B6CAA">
          <w:pPr>
            <w:pStyle w:val="TOC3"/>
            <w:tabs>
              <w:tab w:val="left" w:pos="1320"/>
              <w:tab w:val="right" w:leader="dot" w:pos="9350"/>
            </w:tabs>
            <w:rPr>
              <w:del w:id="625" w:author="Peter Arbogast" w:date="2019-06-13T16:43:00Z"/>
              <w:noProof/>
            </w:rPr>
          </w:pPr>
          <w:del w:id="626" w:author="Peter Arbogast" w:date="2019-06-13T16:43:00Z">
            <w:r w:rsidRPr="003B6CAA" w:rsidDel="003B6CAA">
              <w:rPr>
                <w:rStyle w:val="Hyperlink"/>
                <w:noProof/>
                <w:rPrChange w:id="627" w:author="Peter Arbogast" w:date="2019-06-13T16:43:00Z">
                  <w:rPr>
                    <w:rStyle w:val="Hyperlink"/>
                    <w:noProof/>
                  </w:rPr>
                </w:rPrChange>
              </w:rPr>
              <w:delText>6.3.8.</w:delText>
            </w:r>
            <w:r w:rsidDel="003B6CAA">
              <w:rPr>
                <w:noProof/>
              </w:rPr>
              <w:tab/>
            </w:r>
            <w:r w:rsidRPr="003B6CAA" w:rsidDel="003B6CAA">
              <w:rPr>
                <w:rStyle w:val="Hyperlink"/>
                <w:noProof/>
                <w:rPrChange w:id="628" w:author="Peter Arbogast" w:date="2019-06-13T16:43:00Z">
                  <w:rPr>
                    <w:rStyle w:val="Hyperlink"/>
                    <w:noProof/>
                  </w:rPr>
                </w:rPrChange>
              </w:rPr>
              <w:delText>csp_aspera_connector_software_tag</w:delText>
            </w:r>
            <w:r w:rsidDel="003B6CAA">
              <w:rPr>
                <w:noProof/>
                <w:webHidden/>
              </w:rPr>
              <w:tab/>
              <w:delText>68</w:delText>
            </w:r>
          </w:del>
        </w:p>
        <w:p w14:paraId="58DAE0C5" w14:textId="65BBDC40" w:rsidR="003B6CAA" w:rsidDel="003B6CAA" w:rsidRDefault="003B6CAA">
          <w:pPr>
            <w:pStyle w:val="TOC3"/>
            <w:tabs>
              <w:tab w:val="left" w:pos="1320"/>
              <w:tab w:val="right" w:leader="dot" w:pos="9350"/>
            </w:tabs>
            <w:rPr>
              <w:del w:id="629" w:author="Peter Arbogast" w:date="2019-06-13T16:43:00Z"/>
              <w:noProof/>
            </w:rPr>
          </w:pPr>
          <w:del w:id="630" w:author="Peter Arbogast" w:date="2019-06-13T16:43:00Z">
            <w:r w:rsidRPr="003B6CAA" w:rsidDel="003B6CAA">
              <w:rPr>
                <w:rStyle w:val="Hyperlink"/>
                <w:noProof/>
                <w:rPrChange w:id="631" w:author="Peter Arbogast" w:date="2019-06-13T16:43:00Z">
                  <w:rPr>
                    <w:rStyle w:val="Hyperlink"/>
                    <w:noProof/>
                  </w:rPr>
                </w:rPrChange>
              </w:rPr>
              <w:delText>6.3.9.</w:delText>
            </w:r>
            <w:r w:rsidDel="003B6CAA">
              <w:rPr>
                <w:noProof/>
              </w:rPr>
              <w:tab/>
            </w:r>
            <w:r w:rsidRPr="003B6CAA" w:rsidDel="003B6CAA">
              <w:rPr>
                <w:rStyle w:val="Hyperlink"/>
                <w:noProof/>
                <w:rPrChange w:id="632" w:author="Peter Arbogast" w:date="2019-06-13T16:43:00Z">
                  <w:rPr>
                    <w:rStyle w:val="Hyperlink"/>
                    <w:noProof/>
                  </w:rPr>
                </w:rPrChange>
              </w:rPr>
              <w:delText>csp_aspera_connector_software_generic_othersw</w:delText>
            </w:r>
            <w:r w:rsidDel="003B6CAA">
              <w:rPr>
                <w:noProof/>
                <w:webHidden/>
              </w:rPr>
              <w:tab/>
              <w:delText>69</w:delText>
            </w:r>
          </w:del>
        </w:p>
        <w:p w14:paraId="5FEDB9B6" w14:textId="60495F10" w:rsidR="003B6CAA" w:rsidDel="003B6CAA" w:rsidRDefault="003B6CAA">
          <w:pPr>
            <w:pStyle w:val="TOC3"/>
            <w:tabs>
              <w:tab w:val="left" w:pos="1320"/>
              <w:tab w:val="right" w:leader="dot" w:pos="9350"/>
            </w:tabs>
            <w:rPr>
              <w:del w:id="633" w:author="Peter Arbogast" w:date="2019-06-13T16:43:00Z"/>
              <w:noProof/>
            </w:rPr>
          </w:pPr>
          <w:del w:id="634" w:author="Peter Arbogast" w:date="2019-06-13T16:43:00Z">
            <w:r w:rsidRPr="003B6CAA" w:rsidDel="003B6CAA">
              <w:rPr>
                <w:rStyle w:val="Hyperlink"/>
                <w:noProof/>
                <w:rPrChange w:id="635" w:author="Peter Arbogast" w:date="2019-06-13T16:43:00Z">
                  <w:rPr>
                    <w:rStyle w:val="Hyperlink"/>
                    <w:noProof/>
                  </w:rPr>
                </w:rPrChange>
              </w:rPr>
              <w:delText>6.3.10.</w:delText>
            </w:r>
            <w:r w:rsidDel="003B6CAA">
              <w:rPr>
                <w:noProof/>
              </w:rPr>
              <w:tab/>
            </w:r>
            <w:r w:rsidRPr="003B6CAA" w:rsidDel="003B6CAA">
              <w:rPr>
                <w:rStyle w:val="Hyperlink"/>
                <w:noProof/>
                <w:rPrChange w:id="636" w:author="Peter Arbogast" w:date="2019-06-13T16:43:00Z">
                  <w:rPr>
                    <w:rStyle w:val="Hyperlink"/>
                    <w:noProof/>
                  </w:rPr>
                </w:rPrChange>
              </w:rPr>
              <w:delText>csp_aspera_connector_software_generic_os</w:delText>
            </w:r>
            <w:r w:rsidDel="003B6CAA">
              <w:rPr>
                <w:noProof/>
                <w:webHidden/>
              </w:rPr>
              <w:tab/>
              <w:delText>70</w:delText>
            </w:r>
          </w:del>
        </w:p>
        <w:p w14:paraId="3DFA5448" w14:textId="656EADA7" w:rsidR="003B6CAA" w:rsidDel="003B6CAA" w:rsidRDefault="003B6CAA">
          <w:pPr>
            <w:pStyle w:val="TOC3"/>
            <w:tabs>
              <w:tab w:val="left" w:pos="1320"/>
              <w:tab w:val="right" w:leader="dot" w:pos="9350"/>
            </w:tabs>
            <w:rPr>
              <w:del w:id="637" w:author="Peter Arbogast" w:date="2019-06-13T16:43:00Z"/>
              <w:noProof/>
            </w:rPr>
          </w:pPr>
          <w:del w:id="638" w:author="Peter Arbogast" w:date="2019-06-13T16:43:00Z">
            <w:r w:rsidRPr="003B6CAA" w:rsidDel="003B6CAA">
              <w:rPr>
                <w:rStyle w:val="Hyperlink"/>
                <w:noProof/>
                <w:rPrChange w:id="639" w:author="Peter Arbogast" w:date="2019-06-13T16:43:00Z">
                  <w:rPr>
                    <w:rStyle w:val="Hyperlink"/>
                    <w:noProof/>
                  </w:rPr>
                </w:rPrChange>
              </w:rPr>
              <w:delText>6.3.11.</w:delText>
            </w:r>
            <w:r w:rsidDel="003B6CAA">
              <w:rPr>
                <w:noProof/>
              </w:rPr>
              <w:tab/>
            </w:r>
            <w:r w:rsidRPr="003B6CAA" w:rsidDel="003B6CAA">
              <w:rPr>
                <w:rStyle w:val="Hyperlink"/>
                <w:noProof/>
                <w:rPrChange w:id="640" w:author="Peter Arbogast" w:date="2019-06-13T16:43:00Z">
                  <w:rPr>
                    <w:rStyle w:val="Hyperlink"/>
                    <w:noProof/>
                  </w:rPr>
                </w:rPrChange>
              </w:rPr>
              <w:delText>csp_aspera_connector_software_generic_microsoft</w:delText>
            </w:r>
            <w:r w:rsidDel="003B6CAA">
              <w:rPr>
                <w:noProof/>
                <w:webHidden/>
              </w:rPr>
              <w:tab/>
              <w:delText>71</w:delText>
            </w:r>
          </w:del>
        </w:p>
        <w:p w14:paraId="47802DD7" w14:textId="07FABF2B" w:rsidR="003B6CAA" w:rsidDel="003B6CAA" w:rsidRDefault="003B6CAA">
          <w:pPr>
            <w:pStyle w:val="TOC3"/>
            <w:tabs>
              <w:tab w:val="left" w:pos="1320"/>
              <w:tab w:val="right" w:leader="dot" w:pos="9350"/>
            </w:tabs>
            <w:rPr>
              <w:del w:id="641" w:author="Peter Arbogast" w:date="2019-06-13T16:43:00Z"/>
              <w:noProof/>
            </w:rPr>
          </w:pPr>
          <w:del w:id="642" w:author="Peter Arbogast" w:date="2019-06-13T16:43:00Z">
            <w:r w:rsidRPr="003B6CAA" w:rsidDel="003B6CAA">
              <w:rPr>
                <w:rStyle w:val="Hyperlink"/>
                <w:noProof/>
                <w:rPrChange w:id="643" w:author="Peter Arbogast" w:date="2019-06-13T16:43:00Z">
                  <w:rPr>
                    <w:rStyle w:val="Hyperlink"/>
                    <w:noProof/>
                  </w:rPr>
                </w:rPrChange>
              </w:rPr>
              <w:delText>6.3.12.</w:delText>
            </w:r>
            <w:r w:rsidDel="003B6CAA">
              <w:rPr>
                <w:noProof/>
              </w:rPr>
              <w:tab/>
            </w:r>
            <w:r w:rsidRPr="003B6CAA" w:rsidDel="003B6CAA">
              <w:rPr>
                <w:rStyle w:val="Hyperlink"/>
                <w:noProof/>
                <w:rPrChange w:id="644" w:author="Peter Arbogast" w:date="2019-06-13T16:43:00Z">
                  <w:rPr>
                    <w:rStyle w:val="Hyperlink"/>
                    <w:noProof/>
                  </w:rPr>
                </w:rPrChange>
              </w:rPr>
              <w:delText>csp_aspera_connector_software_generic_oracle</w:delText>
            </w:r>
            <w:r w:rsidDel="003B6CAA">
              <w:rPr>
                <w:noProof/>
                <w:webHidden/>
              </w:rPr>
              <w:tab/>
              <w:delText>72</w:delText>
            </w:r>
          </w:del>
        </w:p>
        <w:p w14:paraId="1B6B6939" w14:textId="7F95F3DD" w:rsidR="003B6CAA" w:rsidDel="003B6CAA" w:rsidRDefault="003B6CAA">
          <w:pPr>
            <w:pStyle w:val="TOC2"/>
            <w:tabs>
              <w:tab w:val="left" w:pos="880"/>
              <w:tab w:val="right" w:leader="dot" w:pos="9350"/>
            </w:tabs>
            <w:rPr>
              <w:del w:id="645" w:author="Peter Arbogast" w:date="2019-06-13T16:43:00Z"/>
              <w:noProof/>
            </w:rPr>
          </w:pPr>
          <w:del w:id="646" w:author="Peter Arbogast" w:date="2019-06-13T16:43:00Z">
            <w:r w:rsidRPr="003B6CAA" w:rsidDel="003B6CAA">
              <w:rPr>
                <w:rStyle w:val="Hyperlink"/>
                <w:noProof/>
                <w:rPrChange w:id="647" w:author="Peter Arbogast" w:date="2019-06-13T16:43:00Z">
                  <w:rPr>
                    <w:rStyle w:val="Hyperlink"/>
                    <w:noProof/>
                  </w:rPr>
                </w:rPrChange>
              </w:rPr>
              <w:delText>6.4.</w:delText>
            </w:r>
            <w:r w:rsidDel="003B6CAA">
              <w:rPr>
                <w:noProof/>
              </w:rPr>
              <w:tab/>
            </w:r>
            <w:r w:rsidRPr="003B6CAA" w:rsidDel="003B6CAA">
              <w:rPr>
                <w:rStyle w:val="Hyperlink"/>
                <w:noProof/>
                <w:rPrChange w:id="648" w:author="Peter Arbogast" w:date="2019-06-13T16:43:00Z">
                  <w:rPr>
                    <w:rStyle w:val="Hyperlink"/>
                    <w:noProof/>
                  </w:rPr>
                </w:rPrChange>
              </w:rPr>
              <w:delText>Configuration</w:delText>
            </w:r>
            <w:r w:rsidDel="003B6CAA">
              <w:rPr>
                <w:noProof/>
                <w:webHidden/>
              </w:rPr>
              <w:tab/>
              <w:delText>73</w:delText>
            </w:r>
          </w:del>
        </w:p>
        <w:p w14:paraId="02B07A91" w14:textId="04027A7B" w:rsidR="003B6CAA" w:rsidDel="003B6CAA" w:rsidRDefault="003B6CAA">
          <w:pPr>
            <w:pStyle w:val="TOC3"/>
            <w:tabs>
              <w:tab w:val="left" w:pos="1320"/>
              <w:tab w:val="right" w:leader="dot" w:pos="9350"/>
            </w:tabs>
            <w:rPr>
              <w:del w:id="649" w:author="Peter Arbogast" w:date="2019-06-13T16:43:00Z"/>
              <w:noProof/>
            </w:rPr>
          </w:pPr>
          <w:del w:id="650" w:author="Peter Arbogast" w:date="2019-06-13T16:43:00Z">
            <w:r w:rsidRPr="003B6CAA" w:rsidDel="003B6CAA">
              <w:rPr>
                <w:rStyle w:val="Hyperlink"/>
                <w:noProof/>
                <w:rPrChange w:id="651" w:author="Peter Arbogast" w:date="2019-06-13T16:43:00Z">
                  <w:rPr>
                    <w:rStyle w:val="Hyperlink"/>
                    <w:noProof/>
                  </w:rPr>
                </w:rPrChange>
              </w:rPr>
              <w:delText>6.4.1.</w:delText>
            </w:r>
            <w:r w:rsidDel="003B6CAA">
              <w:rPr>
                <w:noProof/>
              </w:rPr>
              <w:tab/>
            </w:r>
            <w:r w:rsidRPr="003B6CAA" w:rsidDel="003B6CAA">
              <w:rPr>
                <w:rStyle w:val="Hyperlink"/>
                <w:noProof/>
                <w:rPrChange w:id="652" w:author="Peter Arbogast" w:date="2019-06-13T16:43:00Z">
                  <w:rPr>
                    <w:rStyle w:val="Hyperlink"/>
                    <w:noProof/>
                  </w:rPr>
                </w:rPrChange>
              </w:rPr>
              <w:delText>Oracle</w:delText>
            </w:r>
            <w:r w:rsidDel="003B6CAA">
              <w:rPr>
                <w:noProof/>
                <w:webHidden/>
              </w:rPr>
              <w:tab/>
              <w:delText>73</w:delText>
            </w:r>
          </w:del>
        </w:p>
        <w:p w14:paraId="54B01EC8" w14:textId="5BE0499D" w:rsidR="003B6CAA" w:rsidRDefault="003B6CAA">
          <w:pPr>
            <w:rPr>
              <w:ins w:id="653" w:author="Peter Arbogast" w:date="2019-06-13T16:41:00Z"/>
            </w:rPr>
          </w:pPr>
          <w:ins w:id="654" w:author="Peter Arbogast" w:date="2019-06-13T16:41:00Z">
            <w:r>
              <w:rPr>
                <w:b/>
                <w:bCs/>
                <w:noProof/>
              </w:rPr>
              <w:fldChar w:fldCharType="end"/>
            </w:r>
          </w:ins>
        </w:p>
        <w:customXmlInsRangeStart w:id="655" w:author="Peter Arbogast" w:date="2019-06-13T16:41:00Z"/>
      </w:sdtContent>
    </w:sdt>
    <w:customXmlInsRangeEnd w:id="655"/>
    <w:p w14:paraId="5E899D3D" w14:textId="77777777" w:rsidR="003B6CAA" w:rsidRDefault="003B6CAA">
      <w:pPr>
        <w:rPr>
          <w:ins w:id="656" w:author="Peter Arbogast" w:date="2019-06-13T16:41:00Z"/>
          <w:rFonts w:asciiTheme="majorHAnsi" w:eastAsiaTheme="majorEastAsia" w:hAnsiTheme="majorHAnsi" w:cstheme="majorBidi"/>
          <w:color w:val="2F5496" w:themeColor="accent1" w:themeShade="BF"/>
          <w:sz w:val="32"/>
          <w:szCs w:val="32"/>
        </w:rPr>
      </w:pPr>
      <w:ins w:id="657" w:author="Peter Arbogast" w:date="2019-06-13T16:41:00Z">
        <w:r>
          <w:br w:type="page"/>
        </w:r>
      </w:ins>
    </w:p>
    <w:p w14:paraId="068B53A2" w14:textId="41F835F4" w:rsidR="00ED6F43" w:rsidRDefault="00CF23AF" w:rsidP="00CF23AF">
      <w:pPr>
        <w:pStyle w:val="Heading1"/>
        <w:numPr>
          <w:ilvl w:val="0"/>
          <w:numId w:val="1"/>
        </w:numPr>
        <w:ind w:hanging="720"/>
      </w:pPr>
      <w:del w:id="658" w:author="Peter Arbogast" w:date="2019-06-13T16:43:00Z">
        <w:r w:rsidDel="003B6CAA">
          <w:lastRenderedPageBreak/>
          <w:delText xml:space="preserve">Aktueller </w:delText>
        </w:r>
      </w:del>
      <w:bookmarkStart w:id="659" w:name="_Toc11336878"/>
      <w:ins w:id="660" w:author="Peter Arbogast" w:date="2019-06-13T16:43:00Z">
        <w:r w:rsidR="003B6CAA">
          <w:t>Old</w:t>
        </w:r>
        <w:r w:rsidR="003B6CAA">
          <w:t xml:space="preserve"> </w:t>
        </w:r>
      </w:ins>
      <w:r>
        <w:t>Connector</w:t>
      </w:r>
      <w:bookmarkEnd w:id="659"/>
    </w:p>
    <w:tbl>
      <w:tblPr>
        <w:tblStyle w:val="GridTable4"/>
        <w:tblW w:w="9493" w:type="dxa"/>
        <w:tblLook w:val="04A0" w:firstRow="1" w:lastRow="0" w:firstColumn="1" w:lastColumn="0" w:noHBand="0" w:noVBand="1"/>
      </w:tblPr>
      <w:tblGrid>
        <w:gridCol w:w="3299"/>
        <w:gridCol w:w="3074"/>
        <w:gridCol w:w="3120"/>
      </w:tblGrid>
      <w:tr w:rsidR="00CF23AF" w14:paraId="05A7CE24" w14:textId="6F950876" w:rsidTr="00CF2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2FEDD19E" w14:textId="434DD99E" w:rsidR="00CF23AF" w:rsidRDefault="00CF23AF" w:rsidP="00CF23AF">
            <w:r>
              <w:t>Connector</w:t>
            </w:r>
          </w:p>
        </w:tc>
        <w:tc>
          <w:tcPr>
            <w:tcW w:w="3094" w:type="dxa"/>
          </w:tcPr>
          <w:p w14:paraId="518F6879" w14:textId="29AC0D95" w:rsidR="00CF23AF" w:rsidRDefault="00CF23AF" w:rsidP="00CF23AF">
            <w:pPr>
              <w:cnfStyle w:val="100000000000" w:firstRow="1" w:lastRow="0" w:firstColumn="0" w:lastColumn="0" w:oddVBand="0" w:evenVBand="0" w:oddHBand="0" w:evenHBand="0" w:firstRowFirstColumn="0" w:firstRowLastColumn="0" w:lastRowFirstColumn="0" w:lastRowLastColumn="0"/>
            </w:pPr>
            <w:r>
              <w:t>Description</w:t>
            </w:r>
          </w:p>
        </w:tc>
        <w:tc>
          <w:tcPr>
            <w:tcW w:w="3143" w:type="dxa"/>
          </w:tcPr>
          <w:p w14:paraId="43727EF1" w14:textId="539CF9D1" w:rsidR="00CF23AF" w:rsidRDefault="00CF23AF" w:rsidP="00CF23AF">
            <w:pPr>
              <w:cnfStyle w:val="100000000000" w:firstRow="1" w:lastRow="0" w:firstColumn="0" w:lastColumn="0" w:oddVBand="0" w:evenVBand="0" w:oddHBand="0" w:evenHBand="0" w:firstRowFirstColumn="0" w:firstRowLastColumn="0" w:lastRowFirstColumn="0" w:lastRowLastColumn="0"/>
            </w:pPr>
            <w:r>
              <w:t>ToDo</w:t>
            </w:r>
          </w:p>
        </w:tc>
      </w:tr>
      <w:tr w:rsidR="00CF23AF" w14:paraId="68B4D748" w14:textId="1A7CC8EE" w:rsidTr="00CF23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F8DBDA3" w14:textId="1AB757D4" w:rsidR="00CF23AF" w:rsidRPr="009021AC" w:rsidRDefault="00CF23AF" w:rsidP="00CF23AF">
            <w:pPr>
              <w:rPr>
                <w:b w:val="0"/>
              </w:rPr>
            </w:pPr>
            <w:r w:rsidRPr="009021AC">
              <w:rPr>
                <w:b w:val="0"/>
              </w:rPr>
              <w:t>400_rayventory_devices</w:t>
            </w:r>
          </w:p>
        </w:tc>
        <w:tc>
          <w:tcPr>
            <w:tcW w:w="3094" w:type="dxa"/>
          </w:tcPr>
          <w:p w14:paraId="1BB0CCFD" w14:textId="23D4D856" w:rsidR="00CF23AF" w:rsidRDefault="00CF23AF" w:rsidP="00CF23AF">
            <w:pPr>
              <w:cnfStyle w:val="000000100000" w:firstRow="0" w:lastRow="0" w:firstColumn="0" w:lastColumn="0" w:oddVBand="0" w:evenVBand="0" w:oddHBand="1" w:evenHBand="0" w:firstRowFirstColumn="0" w:firstRowLastColumn="0" w:lastRowFirstColumn="0" w:lastRowLastColumn="0"/>
            </w:pPr>
            <w:r>
              <w:t>Import Device Information</w:t>
            </w:r>
          </w:p>
        </w:tc>
        <w:tc>
          <w:tcPr>
            <w:tcW w:w="3143" w:type="dxa"/>
          </w:tcPr>
          <w:p w14:paraId="40352316" w14:textId="10205CF8" w:rsidR="00CF23AF" w:rsidRDefault="00CF23AF" w:rsidP="00CF23AF">
            <w:pPr>
              <w:cnfStyle w:val="000000100000" w:firstRow="0" w:lastRow="0" w:firstColumn="0" w:lastColumn="0" w:oddVBand="0" w:evenVBand="0" w:oddHBand="1" w:evenHBand="0" w:firstRowFirstColumn="0" w:firstRowLastColumn="0" w:lastRowFirstColumn="0" w:lastRowLastColumn="0"/>
            </w:pPr>
            <w:r>
              <w:t>Change to Store Procedure, like Export from Bertelsmann</w:t>
            </w:r>
          </w:p>
        </w:tc>
      </w:tr>
      <w:tr w:rsidR="00CF23AF" w14:paraId="1BB95B86" w14:textId="77777777" w:rsidTr="00CF23AF">
        <w:tc>
          <w:tcPr>
            <w:cnfStyle w:val="001000000000" w:firstRow="0" w:lastRow="0" w:firstColumn="1" w:lastColumn="0" w:oddVBand="0" w:evenVBand="0" w:oddHBand="0" w:evenHBand="0" w:firstRowFirstColumn="0" w:firstRowLastColumn="0" w:lastRowFirstColumn="0" w:lastRowLastColumn="0"/>
            <w:tcW w:w="3256" w:type="dxa"/>
          </w:tcPr>
          <w:p w14:paraId="4FC5E0B9" w14:textId="17BFA5E3" w:rsidR="00CF23AF" w:rsidRPr="009021AC" w:rsidRDefault="00CF23AF" w:rsidP="00CF23AF">
            <w:pPr>
              <w:rPr>
                <w:b w:val="0"/>
              </w:rPr>
            </w:pPr>
            <w:r w:rsidRPr="009021AC">
              <w:rPr>
                <w:b w:val="0"/>
              </w:rPr>
              <w:t>499_rayventory_devices_relations</w:t>
            </w:r>
          </w:p>
        </w:tc>
        <w:tc>
          <w:tcPr>
            <w:tcW w:w="3094" w:type="dxa"/>
          </w:tcPr>
          <w:p w14:paraId="754AFC7C" w14:textId="68E50EE0" w:rsidR="00CF23AF" w:rsidRDefault="00CF23AF" w:rsidP="00CF23AF">
            <w:pPr>
              <w:cnfStyle w:val="000000000000" w:firstRow="0" w:lastRow="0" w:firstColumn="0" w:lastColumn="0" w:oddVBand="0" w:evenVBand="0" w:oddHBand="0" w:evenHBand="0" w:firstRowFirstColumn="0" w:firstRowLastColumn="0" w:lastRowFirstColumn="0" w:lastRowLastColumn="0"/>
            </w:pPr>
            <w:r>
              <w:t>Import Virtual Device Relation</w:t>
            </w:r>
          </w:p>
        </w:tc>
        <w:tc>
          <w:tcPr>
            <w:tcW w:w="3143" w:type="dxa"/>
          </w:tcPr>
          <w:p w14:paraId="58C514BC" w14:textId="66FA2A1E" w:rsidR="00CF23AF" w:rsidRDefault="00CF23AF" w:rsidP="00CF23AF">
            <w:pPr>
              <w:cnfStyle w:val="000000000000" w:firstRow="0" w:lastRow="0" w:firstColumn="0" w:lastColumn="0" w:oddVBand="0" w:evenVBand="0" w:oddHBand="0" w:evenHBand="0" w:firstRowFirstColumn="0" w:firstRowLastColumn="0" w:lastRowFirstColumn="0" w:lastRowLastColumn="0"/>
            </w:pPr>
            <w:r>
              <w:t>Add new routines for HyperV like Export Bertelsmann</w:t>
            </w:r>
          </w:p>
        </w:tc>
      </w:tr>
      <w:tr w:rsidR="00CF23AF" w14:paraId="746A8F98" w14:textId="77777777" w:rsidTr="00CF23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0A0000A5" w14:textId="3C600436" w:rsidR="00CF23AF" w:rsidRPr="009021AC" w:rsidRDefault="00CF23AF" w:rsidP="00CF23AF">
            <w:pPr>
              <w:rPr>
                <w:b w:val="0"/>
              </w:rPr>
            </w:pPr>
            <w:r w:rsidRPr="009021AC">
              <w:rPr>
                <w:b w:val="0"/>
              </w:rPr>
              <w:t>500_rayventory_inv_raw_arp</w:t>
            </w:r>
          </w:p>
        </w:tc>
        <w:tc>
          <w:tcPr>
            <w:tcW w:w="3094" w:type="dxa"/>
          </w:tcPr>
          <w:p w14:paraId="3D257D61" w14:textId="72FC85AA" w:rsidR="00CF23AF" w:rsidRDefault="00CF23AF" w:rsidP="00CF23AF">
            <w:pPr>
              <w:cnfStyle w:val="000000100000" w:firstRow="0" w:lastRow="0" w:firstColumn="0" w:lastColumn="0" w:oddVBand="0" w:evenVBand="0" w:oddHBand="1" w:evenHBand="0" w:firstRowFirstColumn="0" w:firstRowLastColumn="0" w:lastRowFirstColumn="0" w:lastRowLastColumn="0"/>
            </w:pPr>
            <w:r>
              <w:t>Import ARP Software Information</w:t>
            </w:r>
          </w:p>
        </w:tc>
        <w:tc>
          <w:tcPr>
            <w:tcW w:w="3143" w:type="dxa"/>
          </w:tcPr>
          <w:p w14:paraId="6247B7FF" w14:textId="2822EB9A" w:rsidR="00CF23AF" w:rsidRDefault="00CF23AF" w:rsidP="00CF23AF">
            <w:pPr>
              <w:cnfStyle w:val="000000100000" w:firstRow="0" w:lastRow="0" w:firstColumn="0" w:lastColumn="0" w:oddVBand="0" w:evenVBand="0" w:oddHBand="1" w:evenHBand="0" w:firstRowFirstColumn="0" w:firstRowLastColumn="0" w:lastRowFirstColumn="0" w:lastRowLastColumn="0"/>
            </w:pPr>
            <w:r>
              <w:t>Change to Store Procedure, like Export from Bertelsmann</w:t>
            </w:r>
          </w:p>
        </w:tc>
      </w:tr>
      <w:tr w:rsidR="00CF23AF" w14:paraId="02B33B1A" w14:textId="77777777" w:rsidTr="00CF23AF">
        <w:tc>
          <w:tcPr>
            <w:cnfStyle w:val="001000000000" w:firstRow="0" w:lastRow="0" w:firstColumn="1" w:lastColumn="0" w:oddVBand="0" w:evenVBand="0" w:oddHBand="0" w:evenHBand="0" w:firstRowFirstColumn="0" w:firstRowLastColumn="0" w:lastRowFirstColumn="0" w:lastRowLastColumn="0"/>
            <w:tcW w:w="3256" w:type="dxa"/>
          </w:tcPr>
          <w:p w14:paraId="6DBACA3A" w14:textId="15472E11" w:rsidR="00CF23AF" w:rsidRPr="009021AC" w:rsidRDefault="00CF23AF" w:rsidP="00CF23AF">
            <w:pPr>
              <w:rPr>
                <w:b w:val="0"/>
              </w:rPr>
            </w:pPr>
            <w:r w:rsidRPr="009021AC">
              <w:rPr>
                <w:b w:val="0"/>
              </w:rPr>
              <w:t>500_rayventory_inv_raw_file</w:t>
            </w:r>
          </w:p>
        </w:tc>
        <w:tc>
          <w:tcPr>
            <w:tcW w:w="3094" w:type="dxa"/>
          </w:tcPr>
          <w:p w14:paraId="31ED105A" w14:textId="0AA0E3A8" w:rsidR="00CF23AF" w:rsidRDefault="00CF23AF" w:rsidP="00CF23AF">
            <w:pPr>
              <w:cnfStyle w:val="000000000000" w:firstRow="0" w:lastRow="0" w:firstColumn="0" w:lastColumn="0" w:oddVBand="0" w:evenVBand="0" w:oddHBand="0" w:evenHBand="0" w:firstRowFirstColumn="0" w:firstRowLastColumn="0" w:lastRowFirstColumn="0" w:lastRowLastColumn="0"/>
            </w:pPr>
            <w:r>
              <w:t>Import File Software Information</w:t>
            </w:r>
          </w:p>
        </w:tc>
        <w:tc>
          <w:tcPr>
            <w:tcW w:w="3143" w:type="dxa"/>
          </w:tcPr>
          <w:p w14:paraId="6E991B25" w14:textId="5EB52931" w:rsidR="00CF23AF" w:rsidRDefault="00CF23AF" w:rsidP="00CF23AF">
            <w:pPr>
              <w:cnfStyle w:val="000000000000" w:firstRow="0" w:lastRow="0" w:firstColumn="0" w:lastColumn="0" w:oddVBand="0" w:evenVBand="0" w:oddHBand="0" w:evenHBand="0" w:firstRowFirstColumn="0" w:firstRowLastColumn="0" w:lastRowFirstColumn="0" w:lastRowLastColumn="0"/>
            </w:pPr>
            <w:r>
              <w:t>Change to Store Procedure, like Export from Bertelsmann</w:t>
            </w:r>
          </w:p>
        </w:tc>
      </w:tr>
      <w:tr w:rsidR="00CF23AF" w14:paraId="44AEF107" w14:textId="77777777" w:rsidTr="00CF23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762376D" w14:textId="352C2954" w:rsidR="00CF23AF" w:rsidRPr="009021AC" w:rsidRDefault="00CF23AF" w:rsidP="00CF23AF">
            <w:pPr>
              <w:rPr>
                <w:b w:val="0"/>
              </w:rPr>
            </w:pPr>
            <w:r w:rsidRPr="009021AC">
              <w:rPr>
                <w:b w:val="0"/>
              </w:rPr>
              <w:t>500_rayventory_inv_raw_generic</w:t>
            </w:r>
          </w:p>
        </w:tc>
        <w:tc>
          <w:tcPr>
            <w:tcW w:w="3094" w:type="dxa"/>
          </w:tcPr>
          <w:p w14:paraId="4D71255C" w14:textId="77777777" w:rsidR="00CF23AF" w:rsidRDefault="00CF23AF" w:rsidP="00CF23AF">
            <w:pPr>
              <w:cnfStyle w:val="000000100000" w:firstRow="0" w:lastRow="0" w:firstColumn="0" w:lastColumn="0" w:oddVBand="0" w:evenVBand="0" w:oddHBand="1" w:evenHBand="0" w:firstRowFirstColumn="0" w:firstRowLastColumn="0" w:lastRowFirstColumn="0" w:lastRowLastColumn="0"/>
            </w:pPr>
            <w:r>
              <w:t>Import following:</w:t>
            </w:r>
          </w:p>
          <w:p w14:paraId="69D1F8F5" w14:textId="77777777" w:rsidR="00CF23AF" w:rsidRDefault="00CF23AF" w:rsidP="00CF23AF">
            <w:pPr>
              <w:pStyle w:val="ListParagraph"/>
              <w:numPr>
                <w:ilvl w:val="0"/>
                <w:numId w:val="2"/>
              </w:numPr>
              <w:ind w:left="349" w:hanging="142"/>
              <w:cnfStyle w:val="000000100000" w:firstRow="0" w:lastRow="0" w:firstColumn="0" w:lastColumn="0" w:oddVBand="0" w:evenVBand="0" w:oddHBand="1" w:evenHBand="0" w:firstRowFirstColumn="0" w:firstRowLastColumn="0" w:lastRowFirstColumn="0" w:lastRowLastColumn="0"/>
            </w:pPr>
            <w:r>
              <w:t>Other Software Evidenes then ARP, File, MSI</w:t>
            </w:r>
          </w:p>
          <w:p w14:paraId="75C76433" w14:textId="77777777" w:rsidR="00CF23AF" w:rsidRDefault="00CF23AF" w:rsidP="00CF23AF">
            <w:pPr>
              <w:pStyle w:val="ListParagraph"/>
              <w:numPr>
                <w:ilvl w:val="0"/>
                <w:numId w:val="2"/>
              </w:numPr>
              <w:ind w:left="349" w:hanging="142"/>
              <w:cnfStyle w:val="000000100000" w:firstRow="0" w:lastRow="0" w:firstColumn="0" w:lastColumn="0" w:oddVBand="0" w:evenVBand="0" w:oddHBand="1" w:evenHBand="0" w:firstRowFirstColumn="0" w:firstRowLastColumn="0" w:lastRowFirstColumn="0" w:lastRowLastColumn="0"/>
            </w:pPr>
            <w:r>
              <w:t>Operatimg System</w:t>
            </w:r>
          </w:p>
          <w:p w14:paraId="281053AD" w14:textId="77777777" w:rsidR="00CF23AF" w:rsidRDefault="00CF23AF" w:rsidP="00CF23AF">
            <w:pPr>
              <w:pStyle w:val="ListParagraph"/>
              <w:numPr>
                <w:ilvl w:val="0"/>
                <w:numId w:val="2"/>
              </w:numPr>
              <w:ind w:left="349" w:hanging="142"/>
              <w:cnfStyle w:val="000000100000" w:firstRow="0" w:lastRow="0" w:firstColumn="0" w:lastColumn="0" w:oddVBand="0" w:evenVBand="0" w:oddHBand="1" w:evenHBand="0" w:firstRowFirstColumn="0" w:firstRowLastColumn="0" w:lastRowFirstColumn="0" w:lastRowLastColumn="0"/>
            </w:pPr>
            <w:r>
              <w:t>Oracle Database</w:t>
            </w:r>
          </w:p>
          <w:p w14:paraId="0BCAB4B1" w14:textId="77777777" w:rsidR="00CF23AF" w:rsidRDefault="00CF23AF" w:rsidP="00CF23AF">
            <w:pPr>
              <w:pStyle w:val="ListParagraph"/>
              <w:numPr>
                <w:ilvl w:val="0"/>
                <w:numId w:val="2"/>
              </w:numPr>
              <w:ind w:left="349" w:hanging="142"/>
              <w:cnfStyle w:val="000000100000" w:firstRow="0" w:lastRow="0" w:firstColumn="0" w:lastColumn="0" w:oddVBand="0" w:evenVBand="0" w:oddHBand="1" w:evenHBand="0" w:firstRowFirstColumn="0" w:firstRowLastColumn="0" w:lastRowFirstColumn="0" w:lastRowLastColumn="0"/>
            </w:pPr>
            <w:r>
              <w:t>Oracle Feature and Options</w:t>
            </w:r>
          </w:p>
          <w:p w14:paraId="1DF52246" w14:textId="1DB11B63" w:rsidR="00CF23AF" w:rsidRDefault="00CF23AF" w:rsidP="00CF23AF">
            <w:pPr>
              <w:pStyle w:val="ListParagraph"/>
              <w:numPr>
                <w:ilvl w:val="0"/>
                <w:numId w:val="2"/>
              </w:numPr>
              <w:ind w:left="349" w:hanging="142"/>
              <w:cnfStyle w:val="000000100000" w:firstRow="0" w:lastRow="0" w:firstColumn="0" w:lastColumn="0" w:oddVBand="0" w:evenVBand="0" w:oddHBand="1" w:evenHBand="0" w:firstRowFirstColumn="0" w:firstRowLastColumn="0" w:lastRowFirstColumn="0" w:lastRowLastColumn="0"/>
            </w:pPr>
            <w:r>
              <w:t>Microsoft SQL</w:t>
            </w:r>
          </w:p>
        </w:tc>
        <w:tc>
          <w:tcPr>
            <w:tcW w:w="3143" w:type="dxa"/>
          </w:tcPr>
          <w:p w14:paraId="5E4D5D59" w14:textId="77777777" w:rsidR="00CF23AF" w:rsidRDefault="00CF23AF" w:rsidP="00CF23AF">
            <w:pPr>
              <w:cnfStyle w:val="000000100000" w:firstRow="0" w:lastRow="0" w:firstColumn="0" w:lastColumn="0" w:oddVBand="0" w:evenVBand="0" w:oddHBand="1" w:evenHBand="0" w:firstRowFirstColumn="0" w:firstRowLastColumn="0" w:lastRowFirstColumn="0" w:lastRowLastColumn="0"/>
            </w:pPr>
            <w:r>
              <w:t>Here the following should be added:</w:t>
            </w:r>
          </w:p>
          <w:p w14:paraId="0B2B3977" w14:textId="6B6B1B67" w:rsidR="00CF23AF" w:rsidRDefault="00CF23AF" w:rsidP="00CF23AF">
            <w:pPr>
              <w:pStyle w:val="ListParagraph"/>
              <w:numPr>
                <w:ilvl w:val="0"/>
                <w:numId w:val="2"/>
              </w:numPr>
              <w:ind w:left="280" w:hanging="141"/>
              <w:cnfStyle w:val="000000100000" w:firstRow="0" w:lastRow="0" w:firstColumn="0" w:lastColumn="0" w:oddVBand="0" w:evenVBand="0" w:oddHBand="1" w:evenHBand="0" w:firstRowFirstColumn="0" w:firstRowLastColumn="0" w:lastRowFirstColumn="0" w:lastRowLastColumn="0"/>
            </w:pPr>
            <w:r>
              <w:t>Microsoft SQL Reporting</w:t>
            </w:r>
          </w:p>
          <w:p w14:paraId="0345DC4B" w14:textId="77777777" w:rsidR="00CF23AF" w:rsidRDefault="00CF23AF" w:rsidP="00CF23AF">
            <w:pPr>
              <w:pStyle w:val="ListParagraph"/>
              <w:numPr>
                <w:ilvl w:val="0"/>
                <w:numId w:val="2"/>
              </w:numPr>
              <w:ind w:left="280" w:hanging="141"/>
              <w:cnfStyle w:val="000000100000" w:firstRow="0" w:lastRow="0" w:firstColumn="0" w:lastColumn="0" w:oddVBand="0" w:evenVBand="0" w:oddHBand="1" w:evenHBand="0" w:firstRowFirstColumn="0" w:firstRowLastColumn="0" w:lastRowFirstColumn="0" w:lastRowLastColumn="0"/>
            </w:pPr>
            <w:r>
              <w:t>Microsoft SQL Agent</w:t>
            </w:r>
          </w:p>
          <w:p w14:paraId="4444BA77" w14:textId="77777777" w:rsidR="00CF23AF" w:rsidRDefault="00CF23AF" w:rsidP="00CF23AF">
            <w:pPr>
              <w:pStyle w:val="ListParagraph"/>
              <w:numPr>
                <w:ilvl w:val="0"/>
                <w:numId w:val="2"/>
              </w:numPr>
              <w:ind w:left="280" w:hanging="141"/>
              <w:cnfStyle w:val="000000100000" w:firstRow="0" w:lastRow="0" w:firstColumn="0" w:lastColumn="0" w:oddVBand="0" w:evenVBand="0" w:oddHBand="1" w:evenHBand="0" w:firstRowFirstColumn="0" w:firstRowLastColumn="0" w:lastRowFirstColumn="0" w:lastRowLastColumn="0"/>
            </w:pPr>
            <w:r>
              <w:t>Microsoft SQL Analyse Service</w:t>
            </w:r>
          </w:p>
          <w:p w14:paraId="363305B6" w14:textId="77777777" w:rsidR="00CF23AF" w:rsidRDefault="00CF23AF" w:rsidP="00CF23AF">
            <w:pPr>
              <w:pStyle w:val="ListParagraph"/>
              <w:numPr>
                <w:ilvl w:val="0"/>
                <w:numId w:val="2"/>
              </w:numPr>
              <w:ind w:left="280" w:hanging="141"/>
              <w:cnfStyle w:val="000000100000" w:firstRow="0" w:lastRow="0" w:firstColumn="0" w:lastColumn="0" w:oddVBand="0" w:evenVBand="0" w:oddHBand="1" w:evenHBand="0" w:firstRowFirstColumn="0" w:firstRowLastColumn="0" w:lastRowFirstColumn="0" w:lastRowLastColumn="0"/>
            </w:pPr>
            <w:r>
              <w:t>Microsoft Exchange</w:t>
            </w:r>
          </w:p>
          <w:p w14:paraId="1D75E146" w14:textId="77777777" w:rsidR="00CF23AF" w:rsidRDefault="00CF23AF" w:rsidP="00CF23AF">
            <w:pPr>
              <w:pStyle w:val="ListParagraph"/>
              <w:numPr>
                <w:ilvl w:val="0"/>
                <w:numId w:val="2"/>
              </w:numPr>
              <w:ind w:left="280" w:hanging="141"/>
              <w:cnfStyle w:val="000000100000" w:firstRow="0" w:lastRow="0" w:firstColumn="0" w:lastColumn="0" w:oddVBand="0" w:evenVBand="0" w:oddHBand="1" w:evenHBand="0" w:firstRowFirstColumn="0" w:firstRowLastColumn="0" w:lastRowFirstColumn="0" w:lastRowLastColumn="0"/>
            </w:pPr>
            <w:r>
              <w:t>Microsoft Share Point</w:t>
            </w:r>
          </w:p>
          <w:p w14:paraId="5EAB4762" w14:textId="77777777" w:rsidR="00CF23AF" w:rsidRDefault="00CF23AF" w:rsidP="00CF23AF">
            <w:pPr>
              <w:cnfStyle w:val="000000100000" w:firstRow="0" w:lastRow="0" w:firstColumn="0" w:lastColumn="0" w:oddVBand="0" w:evenVBand="0" w:oddHBand="1" w:evenHBand="0" w:firstRowFirstColumn="0" w:firstRowLastColumn="0" w:lastRowFirstColumn="0" w:lastRowLastColumn="0"/>
            </w:pPr>
          </w:p>
          <w:p w14:paraId="6030A175" w14:textId="32533E3A" w:rsidR="00CF23AF" w:rsidRDefault="00CF23AF" w:rsidP="00CF23AF">
            <w:pPr>
              <w:cnfStyle w:val="000000100000" w:firstRow="0" w:lastRow="0" w:firstColumn="0" w:lastColumn="0" w:oddVBand="0" w:evenVBand="0" w:oddHBand="1" w:evenHBand="0" w:firstRowFirstColumn="0" w:firstRowLastColumn="0" w:lastRowFirstColumn="0" w:lastRowLastColumn="0"/>
            </w:pPr>
            <w:r>
              <w:t>This should be changed to a Store Procedure like Export Bertelsmann</w:t>
            </w:r>
          </w:p>
        </w:tc>
      </w:tr>
    </w:tbl>
    <w:p w14:paraId="79E333EE" w14:textId="77777777" w:rsidR="00CF23AF" w:rsidRPr="00CF23AF" w:rsidRDefault="00CF23AF" w:rsidP="00CF23AF"/>
    <w:p w14:paraId="425D225F" w14:textId="77777777" w:rsidR="009021AC" w:rsidRDefault="009021AC">
      <w:pPr>
        <w:rPr>
          <w:rFonts w:asciiTheme="majorHAnsi" w:eastAsiaTheme="majorEastAsia" w:hAnsiTheme="majorHAnsi" w:cstheme="majorBidi"/>
          <w:color w:val="2F5496" w:themeColor="accent1" w:themeShade="BF"/>
          <w:sz w:val="32"/>
          <w:szCs w:val="32"/>
        </w:rPr>
      </w:pPr>
      <w:r>
        <w:br w:type="page"/>
      </w:r>
    </w:p>
    <w:p w14:paraId="310A0DD5" w14:textId="4FD53B9F" w:rsidR="00CF23AF" w:rsidRDefault="00CF23AF" w:rsidP="00CF23AF">
      <w:pPr>
        <w:pStyle w:val="Heading1"/>
        <w:numPr>
          <w:ilvl w:val="0"/>
          <w:numId w:val="1"/>
        </w:numPr>
        <w:ind w:hanging="720"/>
      </w:pPr>
      <w:bookmarkStart w:id="661" w:name="_Toc11336879"/>
      <w:r>
        <w:lastRenderedPageBreak/>
        <w:t>Neuer Connector</w:t>
      </w:r>
      <w:bookmarkEnd w:id="661"/>
    </w:p>
    <w:p w14:paraId="344CCF66" w14:textId="49D10DC5" w:rsidR="00CF23AF" w:rsidRDefault="00CF23AF" w:rsidP="00CF23AF">
      <w:pPr>
        <w:pStyle w:val="Heading2"/>
        <w:numPr>
          <w:ilvl w:val="1"/>
          <w:numId w:val="1"/>
        </w:numPr>
        <w:ind w:left="709"/>
      </w:pPr>
      <w:bookmarkStart w:id="662" w:name="_Toc11336880"/>
      <w:r>
        <w:t>400_rayventory_devices</w:t>
      </w:r>
      <w:bookmarkEnd w:id="662"/>
    </w:p>
    <w:p w14:paraId="5F286AC6" w14:textId="684A8EB1" w:rsidR="00CF23AF" w:rsidRDefault="00CF23AF"/>
    <w:p w14:paraId="189D33B7" w14:textId="2062CA5E" w:rsidR="00C2740F" w:rsidRDefault="00CF23AF">
      <w:r>
        <w:t xml:space="preserve">In the New Connector the Information from RayVentory should be in a Store Procedure like </w:t>
      </w:r>
      <w:r w:rsidR="00C2740F" w:rsidRPr="00C2740F">
        <w:t>csp_bertelsmann_export_device</w:t>
      </w:r>
      <w:r w:rsidR="00C2740F">
        <w:t>. The Store Procedure from Bertelsmann is the basis for Import to Aspera by Bertelsmann.</w:t>
      </w:r>
    </w:p>
    <w:p w14:paraId="1E4559BA" w14:textId="6CC05028" w:rsidR="00C2740F" w:rsidRDefault="00C2740F">
      <w:r>
        <w:t>Following Points are there other then in the actual connector</w:t>
      </w:r>
    </w:p>
    <w:tbl>
      <w:tblPr>
        <w:tblStyle w:val="GridTable4"/>
        <w:tblW w:w="9492" w:type="dxa"/>
        <w:tblLook w:val="04A0" w:firstRow="1" w:lastRow="0" w:firstColumn="1" w:lastColumn="0" w:noHBand="0" w:noVBand="1"/>
      </w:tblPr>
      <w:tblGrid>
        <w:gridCol w:w="6941"/>
        <w:gridCol w:w="2551"/>
      </w:tblGrid>
      <w:tr w:rsidR="00C2740F" w14:paraId="3DA99EA4" w14:textId="77777777" w:rsidTr="00C274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1" w:type="dxa"/>
          </w:tcPr>
          <w:p w14:paraId="37EF34B6" w14:textId="2C3108B4" w:rsidR="00C2740F" w:rsidRDefault="00C2740F">
            <w:r>
              <w:t>What</w:t>
            </w:r>
          </w:p>
        </w:tc>
        <w:tc>
          <w:tcPr>
            <w:tcW w:w="2551" w:type="dxa"/>
          </w:tcPr>
          <w:p w14:paraId="6EC6048E" w14:textId="70382663" w:rsidR="00C2740F" w:rsidRDefault="00C2740F">
            <w:pPr>
              <w:cnfStyle w:val="100000000000" w:firstRow="1" w:lastRow="0" w:firstColumn="0" w:lastColumn="0" w:oddVBand="0" w:evenVBand="0" w:oddHBand="0" w:evenHBand="0" w:firstRowFirstColumn="0" w:firstRowLastColumn="0" w:lastRowFirstColumn="0" w:lastRowLastColumn="0"/>
            </w:pPr>
            <w:r>
              <w:t>Should be Implemented</w:t>
            </w:r>
          </w:p>
        </w:tc>
      </w:tr>
      <w:tr w:rsidR="00E21F7E" w14:paraId="25E55D8B" w14:textId="77777777" w:rsidTr="00C274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1" w:type="dxa"/>
          </w:tcPr>
          <w:p w14:paraId="472D1C22" w14:textId="39696776" w:rsidR="00E21F7E" w:rsidRPr="00CE5E62" w:rsidRDefault="00CE5E62">
            <w:pPr>
              <w:rPr>
                <w:b w:val="0"/>
                <w:bCs w:val="0"/>
              </w:rPr>
            </w:pPr>
            <w:r w:rsidRPr="00CE5E62">
              <w:rPr>
                <w:b w:val="0"/>
              </w:rPr>
              <w:t>If CSName exists, the CSName is used as ComputerCN else ComputerCN from Computer is used.</w:t>
            </w:r>
          </w:p>
          <w:p w14:paraId="4FFFCF4C" w14:textId="77777777" w:rsidR="00CE5E62" w:rsidRPr="00CE5E62" w:rsidRDefault="00CE5E62" w:rsidP="00CE5E62">
            <w:pPr>
              <w:rPr>
                <w:b w:val="0"/>
                <w:bCs w:val="0"/>
              </w:rPr>
            </w:pPr>
          </w:p>
          <w:p w14:paraId="25A0BA0F" w14:textId="1AFF416F" w:rsidR="00CE5E62" w:rsidRPr="00CE5E62" w:rsidRDefault="00CE5E62" w:rsidP="00CE5E62">
            <w:r w:rsidRPr="00CE5E62">
              <w:rPr>
                <w:b w:val="0"/>
              </w:rPr>
              <w:t>This is needed, why some times the ComputerCN has the IP Address and not the Hostname</w:t>
            </w:r>
          </w:p>
        </w:tc>
        <w:tc>
          <w:tcPr>
            <w:tcW w:w="2551" w:type="dxa"/>
          </w:tcPr>
          <w:p w14:paraId="220E9E8D" w14:textId="7F3F80B0" w:rsidR="00E21F7E" w:rsidRDefault="00CE5E62">
            <w:pPr>
              <w:cnfStyle w:val="000000100000" w:firstRow="0" w:lastRow="0" w:firstColumn="0" w:lastColumn="0" w:oddVBand="0" w:evenVBand="0" w:oddHBand="1" w:evenHBand="0" w:firstRowFirstColumn="0" w:firstRowLastColumn="0" w:lastRowFirstColumn="0" w:lastRowLastColumn="0"/>
            </w:pPr>
            <w:r>
              <w:t>Yes</w:t>
            </w:r>
          </w:p>
        </w:tc>
      </w:tr>
      <w:tr w:rsidR="00CE5E62" w14:paraId="55F42FBB" w14:textId="77777777" w:rsidTr="00C2740F">
        <w:tc>
          <w:tcPr>
            <w:cnfStyle w:val="001000000000" w:firstRow="0" w:lastRow="0" w:firstColumn="1" w:lastColumn="0" w:oddVBand="0" w:evenVBand="0" w:oddHBand="0" w:evenHBand="0" w:firstRowFirstColumn="0" w:firstRowLastColumn="0" w:lastRowFirstColumn="0" w:lastRowLastColumn="0"/>
            <w:tcW w:w="6941" w:type="dxa"/>
          </w:tcPr>
          <w:p w14:paraId="0BFF2D83" w14:textId="77777777" w:rsidR="00CE5E62" w:rsidRDefault="00CE5E62">
            <w:pPr>
              <w:rPr>
                <w:bCs w:val="0"/>
              </w:rPr>
            </w:pPr>
            <w:r>
              <w:rPr>
                <w:b w:val="0"/>
              </w:rPr>
              <w:t>FQDN will created by:</w:t>
            </w:r>
          </w:p>
          <w:p w14:paraId="73097824" w14:textId="55A1F9CD" w:rsidR="00CE5E62" w:rsidRPr="00CE5E62" w:rsidRDefault="00CE5E62" w:rsidP="00CE5E62">
            <w:pPr>
              <w:pStyle w:val="ListParagraph"/>
              <w:numPr>
                <w:ilvl w:val="0"/>
                <w:numId w:val="2"/>
              </w:numPr>
              <w:ind w:left="306" w:hanging="229"/>
              <w:rPr>
                <w:b w:val="0"/>
              </w:rPr>
            </w:pPr>
            <w:r w:rsidRPr="00CE5E62">
              <w:rPr>
                <w:b w:val="0"/>
              </w:rPr>
              <w:t>If CIM_UnitaryComputerSystem Domain exits, Hostname + ‘.’ + this Value</w:t>
            </w:r>
          </w:p>
          <w:p w14:paraId="29A16DBD" w14:textId="77777777" w:rsidR="00CE5E62" w:rsidRPr="00CE5E62" w:rsidRDefault="00CE5E62" w:rsidP="00CE5E62">
            <w:pPr>
              <w:pStyle w:val="ListParagraph"/>
              <w:numPr>
                <w:ilvl w:val="0"/>
                <w:numId w:val="2"/>
              </w:numPr>
              <w:ind w:left="306" w:hanging="229"/>
              <w:rPr>
                <w:b w:val="0"/>
              </w:rPr>
            </w:pPr>
            <w:r w:rsidRPr="00CE5E62">
              <w:rPr>
                <w:b w:val="0"/>
              </w:rPr>
              <w:t>If Computer.ComputerCN has points, then this is used as FQDN</w:t>
            </w:r>
          </w:p>
          <w:p w14:paraId="6F325E27" w14:textId="5B220595" w:rsidR="00CE5E62" w:rsidRPr="00CE5E62" w:rsidRDefault="00CE5E62" w:rsidP="00CE5E62">
            <w:pPr>
              <w:pStyle w:val="ListParagraph"/>
              <w:numPr>
                <w:ilvl w:val="0"/>
                <w:numId w:val="2"/>
              </w:numPr>
              <w:ind w:left="306" w:hanging="229"/>
              <w:rPr>
                <w:b w:val="0"/>
              </w:rPr>
            </w:pPr>
            <w:r w:rsidRPr="00CE5E62">
              <w:rPr>
                <w:b w:val="0"/>
              </w:rPr>
              <w:t>If Organisation Information exists, Computer.ComputerCN + ‘.’ + Organization Information (With Replaces)</w:t>
            </w:r>
          </w:p>
          <w:p w14:paraId="151CE4EF" w14:textId="788D9B3C" w:rsidR="00CE5E62" w:rsidRPr="00CE5E62" w:rsidRDefault="00CE5E62" w:rsidP="00CE5E62">
            <w:pPr>
              <w:pStyle w:val="ListParagraph"/>
              <w:numPr>
                <w:ilvl w:val="0"/>
                <w:numId w:val="2"/>
              </w:numPr>
              <w:ind w:left="306" w:hanging="229"/>
              <w:rPr>
                <w:b w:val="0"/>
              </w:rPr>
            </w:pPr>
            <w:r w:rsidRPr="00CE5E62">
              <w:rPr>
                <w:b w:val="0"/>
              </w:rPr>
              <w:t>If NetworkDiscovery.DNSFullname exitsts, NetworkDiscovery.DNSFullname is used</w:t>
            </w:r>
          </w:p>
          <w:p w14:paraId="0BFBBE52" w14:textId="77777777" w:rsidR="00CE5E62" w:rsidRPr="00CE5E62" w:rsidRDefault="00CE5E62" w:rsidP="00CE5E62">
            <w:pPr>
              <w:pStyle w:val="ListParagraph"/>
              <w:numPr>
                <w:ilvl w:val="0"/>
                <w:numId w:val="2"/>
              </w:numPr>
              <w:ind w:left="306" w:hanging="229"/>
              <w:rPr>
                <w:b w:val="0"/>
              </w:rPr>
            </w:pPr>
            <w:r w:rsidRPr="00CE5E62">
              <w:rPr>
                <w:b w:val="0"/>
              </w:rPr>
              <w:t>If Win32_NetworkAdapterConfiguration DNSDomain exist, then Computer.ComputerCN + ‘.’ + this value</w:t>
            </w:r>
          </w:p>
          <w:p w14:paraId="7CD109AC" w14:textId="77777777" w:rsidR="00CE5E62" w:rsidRPr="00196C2C" w:rsidRDefault="00CE5E62" w:rsidP="00CE5E62">
            <w:pPr>
              <w:pStyle w:val="ListParagraph"/>
              <w:numPr>
                <w:ilvl w:val="0"/>
                <w:numId w:val="2"/>
              </w:numPr>
              <w:ind w:left="306" w:hanging="229"/>
            </w:pPr>
            <w:r w:rsidRPr="00CE5E62">
              <w:rPr>
                <w:b w:val="0"/>
              </w:rPr>
              <w:t>If no other then Hostname</w:t>
            </w:r>
          </w:p>
          <w:p w14:paraId="1E60C128" w14:textId="77777777" w:rsidR="00196C2C" w:rsidRDefault="00196C2C" w:rsidP="00196C2C">
            <w:pPr>
              <w:rPr>
                <w:b w:val="0"/>
                <w:bCs w:val="0"/>
              </w:rPr>
            </w:pPr>
          </w:p>
          <w:p w14:paraId="5ED2B740" w14:textId="4BF49B03" w:rsidR="00196C2C" w:rsidRPr="00196C2C" w:rsidRDefault="00196C2C" w:rsidP="00196C2C">
            <w:pPr>
              <w:rPr>
                <w:b w:val="0"/>
              </w:rPr>
            </w:pPr>
            <w:r w:rsidRPr="00196C2C">
              <w:rPr>
                <w:b w:val="0"/>
              </w:rPr>
              <w:t>This is the best way to get the FQDN, depending on information what we get from systems</w:t>
            </w:r>
          </w:p>
        </w:tc>
        <w:tc>
          <w:tcPr>
            <w:tcW w:w="2551" w:type="dxa"/>
          </w:tcPr>
          <w:p w14:paraId="54CCF587" w14:textId="4A123EA8" w:rsidR="00CE5E62" w:rsidRDefault="00196C2C">
            <w:pPr>
              <w:cnfStyle w:val="000000000000" w:firstRow="0" w:lastRow="0" w:firstColumn="0" w:lastColumn="0" w:oddVBand="0" w:evenVBand="0" w:oddHBand="0" w:evenHBand="0" w:firstRowFirstColumn="0" w:firstRowLastColumn="0" w:lastRowFirstColumn="0" w:lastRowLastColumn="0"/>
            </w:pPr>
            <w:r>
              <w:t>Yes</w:t>
            </w:r>
          </w:p>
        </w:tc>
      </w:tr>
      <w:tr w:rsidR="00C2740F" w14:paraId="0C1C72A2" w14:textId="77777777" w:rsidTr="00C274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1" w:type="dxa"/>
          </w:tcPr>
          <w:p w14:paraId="2B37935D" w14:textId="62F5E629" w:rsidR="00C2740F" w:rsidRPr="009021AC" w:rsidRDefault="00C2740F">
            <w:pPr>
              <w:rPr>
                <w:b w:val="0"/>
              </w:rPr>
            </w:pPr>
            <w:r w:rsidRPr="009021AC">
              <w:rPr>
                <w:b w:val="0"/>
              </w:rPr>
              <w:t>Double Machine Entries will be only show one time, it should use the latest inventory</w:t>
            </w:r>
          </w:p>
        </w:tc>
        <w:tc>
          <w:tcPr>
            <w:tcW w:w="2551" w:type="dxa"/>
          </w:tcPr>
          <w:p w14:paraId="0E1D10DC" w14:textId="2EEB31F8" w:rsidR="00C2740F" w:rsidRDefault="00C2740F">
            <w:pPr>
              <w:cnfStyle w:val="000000100000" w:firstRow="0" w:lastRow="0" w:firstColumn="0" w:lastColumn="0" w:oddVBand="0" w:evenVBand="0" w:oddHBand="1" w:evenHBand="0" w:firstRowFirstColumn="0" w:firstRowLastColumn="0" w:lastRowFirstColumn="0" w:lastRowLastColumn="0"/>
            </w:pPr>
            <w:r>
              <w:t>Yes</w:t>
            </w:r>
          </w:p>
        </w:tc>
      </w:tr>
      <w:tr w:rsidR="00C2740F" w14:paraId="2B4E2199" w14:textId="77777777" w:rsidTr="00C2740F">
        <w:tc>
          <w:tcPr>
            <w:cnfStyle w:val="001000000000" w:firstRow="0" w:lastRow="0" w:firstColumn="1" w:lastColumn="0" w:oddVBand="0" w:evenVBand="0" w:oddHBand="0" w:evenHBand="0" w:firstRowFirstColumn="0" w:firstRowLastColumn="0" w:lastRowFirstColumn="0" w:lastRowLastColumn="0"/>
            <w:tcW w:w="6941" w:type="dxa"/>
          </w:tcPr>
          <w:p w14:paraId="1FE88E5A" w14:textId="77777777" w:rsidR="00C2740F" w:rsidRPr="009021AC" w:rsidRDefault="00C2740F">
            <w:pPr>
              <w:rPr>
                <w:b w:val="0"/>
              </w:rPr>
            </w:pPr>
            <w:r w:rsidRPr="009021AC">
              <w:rPr>
                <w:b w:val="0"/>
              </w:rPr>
              <w:t>If a Machine is Virtual and on two or more esx Server and one of this is powered on and the other are powered off, all Machine will be created.</w:t>
            </w:r>
          </w:p>
          <w:p w14:paraId="0A6BB1E6" w14:textId="6094697E" w:rsidR="00C2740F" w:rsidRPr="009021AC" w:rsidRDefault="00C2740F">
            <w:pPr>
              <w:rPr>
                <w:b w:val="0"/>
              </w:rPr>
            </w:pPr>
          </w:p>
          <w:p w14:paraId="389FF5AB" w14:textId="0EA5F66C" w:rsidR="00C2740F" w:rsidRPr="009021AC" w:rsidRDefault="00C2740F">
            <w:pPr>
              <w:rPr>
                <w:b w:val="0"/>
              </w:rPr>
            </w:pPr>
            <w:r w:rsidRPr="009021AC">
              <w:rPr>
                <w:b w:val="0"/>
              </w:rPr>
              <w:t>The Power On Machine get as ID the FQDN or DeviceName</w:t>
            </w:r>
          </w:p>
          <w:p w14:paraId="21798A15" w14:textId="4EB308D1" w:rsidR="00C2740F" w:rsidRPr="009021AC" w:rsidRDefault="00C2740F">
            <w:pPr>
              <w:rPr>
                <w:b w:val="0"/>
              </w:rPr>
            </w:pPr>
          </w:p>
          <w:p w14:paraId="456614D0" w14:textId="51EB49FD" w:rsidR="00C2740F" w:rsidRPr="009021AC" w:rsidRDefault="00C2740F">
            <w:pPr>
              <w:rPr>
                <w:b w:val="0"/>
              </w:rPr>
            </w:pPr>
            <w:r w:rsidRPr="009021AC">
              <w:rPr>
                <w:b w:val="0"/>
              </w:rPr>
              <w:t>The Power Off Machine get as ID the {FQDN}_{0…</w:t>
            </w:r>
            <w:r w:rsidR="009021AC" w:rsidRPr="009021AC">
              <w:rPr>
                <w:b w:val="0"/>
              </w:rPr>
              <w:t>x} or {DeviceName}_{0…x}</w:t>
            </w:r>
          </w:p>
          <w:p w14:paraId="20ECB7B8" w14:textId="77777777" w:rsidR="009021AC" w:rsidRPr="009021AC" w:rsidRDefault="009021AC">
            <w:pPr>
              <w:rPr>
                <w:b w:val="0"/>
              </w:rPr>
            </w:pPr>
            <w:r w:rsidRPr="009021AC">
              <w:rPr>
                <w:b w:val="0"/>
              </w:rPr>
              <w:t>Sample</w:t>
            </w:r>
          </w:p>
          <w:p w14:paraId="4A824813" w14:textId="1E7E9479" w:rsidR="009021AC" w:rsidRPr="009021AC" w:rsidRDefault="009021AC">
            <w:pPr>
              <w:rPr>
                <w:b w:val="0"/>
              </w:rPr>
            </w:pPr>
            <w:r w:rsidRPr="009021AC">
              <w:rPr>
                <w:b w:val="0"/>
              </w:rPr>
              <w:tab/>
              <w:t>machinea.temp.test_0 for the first Power Off Machine</w:t>
            </w:r>
          </w:p>
          <w:p w14:paraId="4F1A38A6" w14:textId="77777777" w:rsidR="00C2740F" w:rsidRDefault="009021AC">
            <w:pPr>
              <w:rPr>
                <w:bCs w:val="0"/>
              </w:rPr>
            </w:pPr>
            <w:r w:rsidRPr="009021AC">
              <w:rPr>
                <w:b w:val="0"/>
              </w:rPr>
              <w:tab/>
              <w:t>machinea.temp.test_1 for the second Power Off Machine</w:t>
            </w:r>
          </w:p>
          <w:p w14:paraId="4E8D9B6B" w14:textId="77777777" w:rsidR="009021AC" w:rsidRDefault="009021AC">
            <w:pPr>
              <w:rPr>
                <w:bCs w:val="0"/>
              </w:rPr>
            </w:pPr>
          </w:p>
          <w:p w14:paraId="7732986E" w14:textId="4BB1AE6E" w:rsidR="009021AC" w:rsidRPr="009021AC" w:rsidRDefault="009021AC">
            <w:pPr>
              <w:rPr>
                <w:b w:val="0"/>
              </w:rPr>
            </w:pPr>
            <w:r>
              <w:rPr>
                <w:b w:val="0"/>
              </w:rPr>
              <w:t>Is in Bertelsmann at the moment only for VMWare, HyperV will be good</w:t>
            </w:r>
          </w:p>
        </w:tc>
        <w:tc>
          <w:tcPr>
            <w:tcW w:w="2551" w:type="dxa"/>
          </w:tcPr>
          <w:p w14:paraId="6B0EA147" w14:textId="379D9DAA" w:rsidR="00C2740F" w:rsidRDefault="009021AC">
            <w:pPr>
              <w:cnfStyle w:val="000000000000" w:firstRow="0" w:lastRow="0" w:firstColumn="0" w:lastColumn="0" w:oddVBand="0" w:evenVBand="0" w:oddHBand="0" w:evenHBand="0" w:firstRowFirstColumn="0" w:firstRowLastColumn="0" w:lastRowFirstColumn="0" w:lastRowLastColumn="0"/>
            </w:pPr>
            <w:r>
              <w:t>Yes</w:t>
            </w:r>
          </w:p>
        </w:tc>
      </w:tr>
      <w:tr w:rsidR="009021AC" w14:paraId="3E27F1B0" w14:textId="77777777" w:rsidTr="00C274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1" w:type="dxa"/>
          </w:tcPr>
          <w:p w14:paraId="56ACC461" w14:textId="77777777" w:rsidR="009021AC" w:rsidRDefault="009021AC">
            <w:pPr>
              <w:rPr>
                <w:bCs w:val="0"/>
              </w:rPr>
            </w:pPr>
            <w:r>
              <w:rPr>
                <w:b w:val="0"/>
              </w:rPr>
              <w:t>The most Hardware Information comes from f_System_Base()</w:t>
            </w:r>
          </w:p>
          <w:p w14:paraId="657AD3CD" w14:textId="4F38705E" w:rsidR="009021AC" w:rsidRPr="009021AC" w:rsidRDefault="009021AC">
            <w:pPr>
              <w:rPr>
                <w:b w:val="0"/>
              </w:rPr>
            </w:pPr>
            <w:r>
              <w:rPr>
                <w:b w:val="0"/>
              </w:rPr>
              <w:t>This should be the Base for the new</w:t>
            </w:r>
          </w:p>
        </w:tc>
        <w:tc>
          <w:tcPr>
            <w:tcW w:w="2551" w:type="dxa"/>
          </w:tcPr>
          <w:p w14:paraId="341C564F" w14:textId="3F0430B7" w:rsidR="009021AC" w:rsidRDefault="009021AC">
            <w:pPr>
              <w:cnfStyle w:val="000000100000" w:firstRow="0" w:lastRow="0" w:firstColumn="0" w:lastColumn="0" w:oddVBand="0" w:evenVBand="0" w:oddHBand="1" w:evenHBand="0" w:firstRowFirstColumn="0" w:firstRowLastColumn="0" w:lastRowFirstColumn="0" w:lastRowLastColumn="0"/>
            </w:pPr>
            <w:r>
              <w:t>Yes</w:t>
            </w:r>
          </w:p>
        </w:tc>
      </w:tr>
      <w:tr w:rsidR="009021AC" w14:paraId="001D21EE" w14:textId="77777777" w:rsidTr="00C2740F">
        <w:tc>
          <w:tcPr>
            <w:cnfStyle w:val="001000000000" w:firstRow="0" w:lastRow="0" w:firstColumn="1" w:lastColumn="0" w:oddVBand="0" w:evenVBand="0" w:oddHBand="0" w:evenHBand="0" w:firstRowFirstColumn="0" w:firstRowLastColumn="0" w:lastRowFirstColumn="0" w:lastRowLastColumn="0"/>
            <w:tcW w:w="6941" w:type="dxa"/>
          </w:tcPr>
          <w:p w14:paraId="4F9652DF" w14:textId="2A1972A7" w:rsidR="009021AC" w:rsidRDefault="009021AC">
            <w:pPr>
              <w:rPr>
                <w:b w:val="0"/>
              </w:rPr>
            </w:pPr>
            <w:r>
              <w:rPr>
                <w:b w:val="0"/>
              </w:rPr>
              <w:lastRenderedPageBreak/>
              <w:t>All Queries are in a Store Procedure and give at the end the complete list of devices</w:t>
            </w:r>
          </w:p>
        </w:tc>
        <w:tc>
          <w:tcPr>
            <w:tcW w:w="2551" w:type="dxa"/>
          </w:tcPr>
          <w:p w14:paraId="54F618AA" w14:textId="466DB52B" w:rsidR="009021AC" w:rsidRDefault="009021AC">
            <w:pPr>
              <w:cnfStyle w:val="000000000000" w:firstRow="0" w:lastRow="0" w:firstColumn="0" w:lastColumn="0" w:oddVBand="0" w:evenVBand="0" w:oddHBand="0" w:evenHBand="0" w:firstRowFirstColumn="0" w:firstRowLastColumn="0" w:lastRowFirstColumn="0" w:lastRowLastColumn="0"/>
            </w:pPr>
            <w:r>
              <w:t>Yes</w:t>
            </w:r>
          </w:p>
        </w:tc>
      </w:tr>
    </w:tbl>
    <w:p w14:paraId="28D01122" w14:textId="2D503514" w:rsidR="00C2740F" w:rsidRDefault="00C2740F"/>
    <w:p w14:paraId="791113E2" w14:textId="288C6AB5" w:rsidR="009021AC" w:rsidRDefault="009021AC">
      <w:r>
        <w:t>At the moment the 400_rayventory_devices Connector import more the Devices, out of my opinion should be changed in different parts.</w:t>
      </w:r>
    </w:p>
    <w:tbl>
      <w:tblPr>
        <w:tblStyle w:val="GridTable4"/>
        <w:tblW w:w="0" w:type="auto"/>
        <w:tblLook w:val="04A0" w:firstRow="1" w:lastRow="0" w:firstColumn="1" w:lastColumn="0" w:noHBand="0" w:noVBand="1"/>
      </w:tblPr>
      <w:tblGrid>
        <w:gridCol w:w="3101"/>
        <w:gridCol w:w="3111"/>
        <w:gridCol w:w="3138"/>
      </w:tblGrid>
      <w:tr w:rsidR="009021AC" w14:paraId="67633EFC" w14:textId="77777777" w:rsidTr="009021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4ADE0A66" w14:textId="42CB21DF" w:rsidR="009021AC" w:rsidRDefault="009021AC">
            <w:r>
              <w:t>Part</w:t>
            </w:r>
          </w:p>
        </w:tc>
        <w:tc>
          <w:tcPr>
            <w:tcW w:w="3117" w:type="dxa"/>
          </w:tcPr>
          <w:p w14:paraId="4341C3FF" w14:textId="7D7454D1" w:rsidR="009021AC" w:rsidRDefault="009021AC">
            <w:pPr>
              <w:cnfStyle w:val="100000000000" w:firstRow="1" w:lastRow="0" w:firstColumn="0" w:lastColumn="0" w:oddVBand="0" w:evenVBand="0" w:oddHBand="0" w:evenHBand="0" w:firstRowFirstColumn="0" w:firstRowLastColumn="0" w:lastRowFirstColumn="0" w:lastRowLastColumn="0"/>
            </w:pPr>
            <w:r>
              <w:t>At the Moment</w:t>
            </w:r>
          </w:p>
        </w:tc>
        <w:tc>
          <w:tcPr>
            <w:tcW w:w="3117" w:type="dxa"/>
          </w:tcPr>
          <w:p w14:paraId="4D08D86A" w14:textId="711CF012" w:rsidR="009021AC" w:rsidRDefault="009021AC">
            <w:pPr>
              <w:cnfStyle w:val="100000000000" w:firstRow="1" w:lastRow="0" w:firstColumn="0" w:lastColumn="0" w:oddVBand="0" w:evenVBand="0" w:oddHBand="0" w:evenHBand="0" w:firstRowFirstColumn="0" w:firstRowLastColumn="0" w:lastRowFirstColumn="0" w:lastRowLastColumn="0"/>
            </w:pPr>
            <w:r>
              <w:t>New</w:t>
            </w:r>
          </w:p>
        </w:tc>
      </w:tr>
      <w:tr w:rsidR="009021AC" w14:paraId="79A66791" w14:textId="77777777" w:rsidTr="009021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2667E481" w14:textId="34C6DB3F" w:rsidR="009021AC" w:rsidRDefault="009021AC">
            <w:r>
              <w:t>Device Information</w:t>
            </w:r>
          </w:p>
        </w:tc>
        <w:tc>
          <w:tcPr>
            <w:tcW w:w="3117" w:type="dxa"/>
          </w:tcPr>
          <w:p w14:paraId="7AB5FC55" w14:textId="16512D6A" w:rsidR="009021AC" w:rsidRDefault="009021AC">
            <w:pPr>
              <w:cnfStyle w:val="000000100000" w:firstRow="0" w:lastRow="0" w:firstColumn="0" w:lastColumn="0" w:oddVBand="0" w:evenVBand="0" w:oddHBand="1" w:evenHBand="0" w:firstRowFirstColumn="0" w:firstRowLastColumn="0" w:lastRowFirstColumn="0" w:lastRowLastColumn="0"/>
            </w:pPr>
            <w:r>
              <w:t>400_rayventory_devices</w:t>
            </w:r>
          </w:p>
        </w:tc>
        <w:tc>
          <w:tcPr>
            <w:tcW w:w="3117" w:type="dxa"/>
          </w:tcPr>
          <w:p w14:paraId="329E300E" w14:textId="3AFF9AC5" w:rsidR="009021AC" w:rsidRDefault="009021AC">
            <w:pPr>
              <w:cnfStyle w:val="000000100000" w:firstRow="0" w:lastRow="0" w:firstColumn="0" w:lastColumn="0" w:oddVBand="0" w:evenVBand="0" w:oddHBand="1" w:evenHBand="0" w:firstRowFirstColumn="0" w:firstRowLastColumn="0" w:lastRowFirstColumn="0" w:lastRowLastColumn="0"/>
            </w:pPr>
            <w:del w:id="663" w:author="Andreas Gieseke" w:date="2019-01-10T15:30:00Z">
              <w:r w:rsidDel="007849C7">
                <w:delText>400</w:delText>
              </w:r>
            </w:del>
            <w:ins w:id="664" w:author="Andreas Gieseke" w:date="2019-01-10T15:30:00Z">
              <w:r w:rsidR="007849C7">
                <w:t>401</w:t>
              </w:r>
            </w:ins>
            <w:r>
              <w:t>_rayventory_devices</w:t>
            </w:r>
          </w:p>
        </w:tc>
      </w:tr>
      <w:tr w:rsidR="009021AC" w14:paraId="1B2B608F" w14:textId="77777777" w:rsidTr="009021AC">
        <w:tc>
          <w:tcPr>
            <w:cnfStyle w:val="001000000000" w:firstRow="0" w:lastRow="0" w:firstColumn="1" w:lastColumn="0" w:oddVBand="0" w:evenVBand="0" w:oddHBand="0" w:evenHBand="0" w:firstRowFirstColumn="0" w:firstRowLastColumn="0" w:lastRowFirstColumn="0" w:lastRowLastColumn="0"/>
            <w:tcW w:w="3116" w:type="dxa"/>
          </w:tcPr>
          <w:p w14:paraId="4DADAC71" w14:textId="1D2F4CDC" w:rsidR="009021AC" w:rsidRDefault="009021AC">
            <w:r>
              <w:t>Device Types (Chassis Type)</w:t>
            </w:r>
          </w:p>
        </w:tc>
        <w:tc>
          <w:tcPr>
            <w:tcW w:w="3117" w:type="dxa"/>
          </w:tcPr>
          <w:p w14:paraId="1ABD57A0" w14:textId="185C77F2" w:rsidR="009021AC" w:rsidRDefault="009021AC">
            <w:pPr>
              <w:cnfStyle w:val="000000000000" w:firstRow="0" w:lastRow="0" w:firstColumn="0" w:lastColumn="0" w:oddVBand="0" w:evenVBand="0" w:oddHBand="0" w:evenHBand="0" w:firstRowFirstColumn="0" w:firstRowLastColumn="0" w:lastRowFirstColumn="0" w:lastRowLastColumn="0"/>
            </w:pPr>
            <w:r>
              <w:t>400_rayventory_devices</w:t>
            </w:r>
          </w:p>
        </w:tc>
        <w:tc>
          <w:tcPr>
            <w:tcW w:w="3117" w:type="dxa"/>
          </w:tcPr>
          <w:p w14:paraId="6CD7502B" w14:textId="693285D3" w:rsidR="009021AC" w:rsidRDefault="009021AC">
            <w:pPr>
              <w:cnfStyle w:val="000000000000" w:firstRow="0" w:lastRow="0" w:firstColumn="0" w:lastColumn="0" w:oddVBand="0" w:evenVBand="0" w:oddHBand="0" w:evenHBand="0" w:firstRowFirstColumn="0" w:firstRowLastColumn="0" w:lastRowFirstColumn="0" w:lastRowLastColumn="0"/>
            </w:pPr>
            <w:r>
              <w:t>400_rayventory_devices_chassis</w:t>
            </w:r>
          </w:p>
        </w:tc>
      </w:tr>
    </w:tbl>
    <w:p w14:paraId="2DE66CD5" w14:textId="2B8DA14B" w:rsidR="009021AC" w:rsidRDefault="009021AC"/>
    <w:p w14:paraId="7371920F" w14:textId="291A12E4" w:rsidR="00C723D0" w:rsidRDefault="00C723D0">
      <w:r>
        <w:t>Import Process 400_rayventory_operating_systems_insert in the connector should be updated for Ubuntu and Debian.</w:t>
      </w:r>
    </w:p>
    <w:p w14:paraId="6853884C" w14:textId="19012365" w:rsidR="00C723D0" w:rsidRDefault="00C723D0" w:rsidP="00C723D0">
      <w:pPr>
        <w:pStyle w:val="Heading2"/>
        <w:numPr>
          <w:ilvl w:val="1"/>
          <w:numId w:val="1"/>
        </w:numPr>
        <w:ind w:left="709"/>
      </w:pPr>
      <w:bookmarkStart w:id="665" w:name="_Toc11336881"/>
      <w:r>
        <w:t>400_rayventory_devices_chassis</w:t>
      </w:r>
      <w:bookmarkEnd w:id="665"/>
    </w:p>
    <w:p w14:paraId="5BB7A8BD" w14:textId="0B612A95" w:rsidR="00C723D0" w:rsidRDefault="00C723D0">
      <w:r>
        <w:t>This exists not at the moment. It is part of 400_rayventory_devices, see 400_Rayventory_devices.</w:t>
      </w:r>
    </w:p>
    <w:p w14:paraId="2A4B2277" w14:textId="2CFD9C0F" w:rsidR="00C723D0" w:rsidRDefault="00C723D0" w:rsidP="00C723D0">
      <w:pPr>
        <w:pStyle w:val="Heading2"/>
        <w:numPr>
          <w:ilvl w:val="1"/>
          <w:numId w:val="1"/>
        </w:numPr>
        <w:ind w:left="709"/>
      </w:pPr>
      <w:bookmarkStart w:id="666" w:name="_Toc11336882"/>
      <w:r>
        <w:t>4</w:t>
      </w:r>
      <w:r w:rsidRPr="00C723D0">
        <w:t>99_rayventory_devices_relations</w:t>
      </w:r>
      <w:bookmarkEnd w:id="666"/>
    </w:p>
    <w:p w14:paraId="1858B70E" w14:textId="7AE15346" w:rsidR="00C723D0" w:rsidRDefault="00C723D0" w:rsidP="00C723D0">
      <w:pPr>
        <w:rPr>
          <w:ins w:id="667" w:author="Andreas Gieseke" w:date="2019-01-10T15:30:00Z"/>
        </w:rPr>
      </w:pPr>
      <w:r>
        <w:t>This create the Relation Table for Virtual Devices. We need to talk with Aspera how the Relation should come. Why by Bertelsmann we need to send this in other way then it is at the moment in the connector. After this we should define this.</w:t>
      </w:r>
    </w:p>
    <w:p w14:paraId="3144B139" w14:textId="44AF74F5" w:rsidR="007849C7" w:rsidRDefault="007849C7" w:rsidP="00C723D0">
      <w:ins w:id="668" w:author="Andreas Gieseke" w:date="2019-01-10T15:30:00Z">
        <w:r>
          <w:t>One XML per relation (e.g. Hyper-V, VMWare, LPAR,</w:t>
        </w:r>
      </w:ins>
      <w:ins w:id="669" w:author="Andreas Gieseke" w:date="2019-01-10T15:31:00Z">
        <w:r>
          <w:t>…)</w:t>
        </w:r>
      </w:ins>
    </w:p>
    <w:p w14:paraId="6D18F7BE" w14:textId="0E3FEF8D" w:rsidR="00C723D0" w:rsidRDefault="00C723D0" w:rsidP="00C723D0">
      <w:pPr>
        <w:pStyle w:val="Heading2"/>
        <w:numPr>
          <w:ilvl w:val="1"/>
          <w:numId w:val="1"/>
        </w:numPr>
        <w:ind w:left="709"/>
      </w:pPr>
      <w:bookmarkStart w:id="670" w:name="_Toc11336883"/>
      <w:r w:rsidRPr="00C723D0">
        <w:t>500_rayventory_inv_raw_arp</w:t>
      </w:r>
      <w:bookmarkEnd w:id="670"/>
    </w:p>
    <w:p w14:paraId="45D59B7C" w14:textId="3E23B777" w:rsidR="00C723D0" w:rsidRDefault="00C723D0" w:rsidP="00C723D0">
      <w:r>
        <w:t xml:space="preserve">This works fine, but we should change this to the way how it will created in store procedure </w:t>
      </w:r>
      <w:r w:rsidRPr="00C723D0">
        <w:t>csp_bertelsmann_export_software_arp</w:t>
      </w:r>
      <w:r>
        <w:t xml:space="preserve"> what we create for Bertelsmann. And use Store Procedure in the Connector</w:t>
      </w:r>
    </w:p>
    <w:p w14:paraId="060B5169" w14:textId="347A87BB" w:rsidR="00C723D0" w:rsidRDefault="00C723D0" w:rsidP="00C723D0">
      <w:pPr>
        <w:pStyle w:val="Heading2"/>
        <w:numPr>
          <w:ilvl w:val="1"/>
          <w:numId w:val="1"/>
        </w:numPr>
        <w:ind w:left="709"/>
      </w:pPr>
      <w:bookmarkStart w:id="671" w:name="_Toc11336884"/>
      <w:r w:rsidRPr="00C723D0">
        <w:t>500_rayventory_inv_raw_</w:t>
      </w:r>
      <w:r>
        <w:t>file</w:t>
      </w:r>
      <w:bookmarkEnd w:id="671"/>
    </w:p>
    <w:p w14:paraId="7B3EDE7D" w14:textId="4CBCDF79" w:rsidR="00C723D0" w:rsidRDefault="00C723D0" w:rsidP="00C723D0">
      <w:r>
        <w:t xml:space="preserve">This works fine, but we should change this to the way how it will created in store procedure </w:t>
      </w:r>
      <w:r w:rsidRPr="00C723D0">
        <w:t>csp_bertelsmann_export_software_</w:t>
      </w:r>
      <w:r w:rsidR="00145CE5">
        <w:t>file</w:t>
      </w:r>
      <w:r>
        <w:t xml:space="preserve"> what we create for Bertelsmann. And use Store Procedure in the Connector</w:t>
      </w:r>
    </w:p>
    <w:p w14:paraId="04D5FCED" w14:textId="4C5AF458" w:rsidR="00145CE5" w:rsidRDefault="00145CE5" w:rsidP="00C723D0">
      <w:r>
        <w:t>Following should be added, if Aspera can:</w:t>
      </w:r>
    </w:p>
    <w:tbl>
      <w:tblPr>
        <w:tblStyle w:val="GridTable4"/>
        <w:tblW w:w="0" w:type="auto"/>
        <w:tblLook w:val="04A0" w:firstRow="1" w:lastRow="0" w:firstColumn="1" w:lastColumn="0" w:noHBand="0" w:noVBand="1"/>
      </w:tblPr>
      <w:tblGrid>
        <w:gridCol w:w="4675"/>
        <w:gridCol w:w="4675"/>
      </w:tblGrid>
      <w:tr w:rsidR="00145CE5" w14:paraId="2F77D9D5" w14:textId="77777777" w:rsidTr="00145C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6BC79D6" w14:textId="31643B50" w:rsidR="00145CE5" w:rsidRDefault="00145CE5" w:rsidP="00C723D0">
            <w:r>
              <w:t>Point</w:t>
            </w:r>
          </w:p>
        </w:tc>
        <w:tc>
          <w:tcPr>
            <w:tcW w:w="4675" w:type="dxa"/>
          </w:tcPr>
          <w:p w14:paraId="179AFA0F" w14:textId="6983E882" w:rsidR="00145CE5" w:rsidRDefault="00145CE5" w:rsidP="00C723D0">
            <w:pPr>
              <w:cnfStyle w:val="100000000000" w:firstRow="1" w:lastRow="0" w:firstColumn="0" w:lastColumn="0" w:oddVBand="0" w:evenVBand="0" w:oddHBand="0" w:evenHBand="0" w:firstRowFirstColumn="0" w:firstRowLastColumn="0" w:lastRowFirstColumn="0" w:lastRowLastColumn="0"/>
            </w:pPr>
            <w:r>
              <w:t>Description</w:t>
            </w:r>
          </w:p>
        </w:tc>
      </w:tr>
      <w:tr w:rsidR="00145CE5" w14:paraId="4D12FF5C" w14:textId="77777777" w:rsidTr="00145C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BFBAFB2" w14:textId="4F8E3E5B" w:rsidR="00145CE5" w:rsidRDefault="00145CE5" w:rsidP="00C723D0">
            <w:r>
              <w:t>MD5</w:t>
            </w:r>
          </w:p>
        </w:tc>
        <w:tc>
          <w:tcPr>
            <w:tcW w:w="4675" w:type="dxa"/>
          </w:tcPr>
          <w:p w14:paraId="419004C0" w14:textId="1D01173D" w:rsidR="00145CE5" w:rsidRDefault="00145CE5" w:rsidP="00C723D0">
            <w:pPr>
              <w:cnfStyle w:val="000000100000" w:firstRow="0" w:lastRow="0" w:firstColumn="0" w:lastColumn="0" w:oddVBand="0" w:evenVBand="0" w:oddHBand="1" w:evenHBand="0" w:firstRowFirstColumn="0" w:firstRowLastColumn="0" w:lastRowFirstColumn="0" w:lastRowLastColumn="0"/>
            </w:pPr>
            <w:r>
              <w:t>MD5 Checksum if we have, like SWID Tag Files</w:t>
            </w:r>
          </w:p>
        </w:tc>
      </w:tr>
      <w:tr w:rsidR="00145CE5" w14:paraId="4E169188" w14:textId="77777777" w:rsidTr="00145CE5">
        <w:tc>
          <w:tcPr>
            <w:cnfStyle w:val="001000000000" w:firstRow="0" w:lastRow="0" w:firstColumn="1" w:lastColumn="0" w:oddVBand="0" w:evenVBand="0" w:oddHBand="0" w:evenHBand="0" w:firstRowFirstColumn="0" w:firstRowLastColumn="0" w:lastRowFirstColumn="0" w:lastRowLastColumn="0"/>
            <w:tcW w:w="4675" w:type="dxa"/>
          </w:tcPr>
          <w:p w14:paraId="1D7F808E" w14:textId="5671EA6D" w:rsidR="00145CE5" w:rsidRDefault="00145CE5" w:rsidP="00C723D0">
            <w:r>
              <w:t>Content</w:t>
            </w:r>
          </w:p>
        </w:tc>
        <w:tc>
          <w:tcPr>
            <w:tcW w:w="4675" w:type="dxa"/>
          </w:tcPr>
          <w:p w14:paraId="3F738733" w14:textId="264FBDF4" w:rsidR="00145CE5" w:rsidRDefault="00145CE5" w:rsidP="00C723D0">
            <w:pPr>
              <w:cnfStyle w:val="000000000000" w:firstRow="0" w:lastRow="0" w:firstColumn="0" w:lastColumn="0" w:oddVBand="0" w:evenVBand="0" w:oddHBand="0" w:evenHBand="0" w:firstRowFirstColumn="0" w:firstRowLastColumn="0" w:lastRowFirstColumn="0" w:lastRowLastColumn="0"/>
            </w:pPr>
            <w:r>
              <w:t>If we have the Content of a file, like SWID Tag Files</w:t>
            </w:r>
          </w:p>
        </w:tc>
      </w:tr>
    </w:tbl>
    <w:p w14:paraId="585CB633" w14:textId="1A26B97E" w:rsidR="00145CE5" w:rsidRDefault="00145CE5" w:rsidP="00C723D0">
      <w:pPr>
        <w:rPr>
          <w:ins w:id="672" w:author="Andreas Gieseke" w:date="2019-01-10T15:32:00Z"/>
        </w:rPr>
      </w:pPr>
    </w:p>
    <w:p w14:paraId="5AA6CC1F" w14:textId="7BA05589" w:rsidR="007849C7" w:rsidRDefault="007849C7" w:rsidP="00C723D0">
      <w:pPr>
        <w:rPr>
          <w:ins w:id="673" w:author="Andreas Gieseke" w:date="2019-01-10T15:32:00Z"/>
        </w:rPr>
      </w:pPr>
      <w:ins w:id="674" w:author="Andreas Gieseke" w:date="2019-01-10T15:32:00Z">
        <w:r>
          <w:t>We can talk to Aspera but Andreas assumes that there is no possibility</w:t>
        </w:r>
      </w:ins>
    </w:p>
    <w:p w14:paraId="50FE5C75" w14:textId="790B795C" w:rsidR="007849C7" w:rsidRDefault="007849C7" w:rsidP="00C723D0">
      <w:ins w:id="675" w:author="Andreas Gieseke" w:date="2019-01-10T15:33:00Z">
        <w:r>
          <w:t xml:space="preserve">Idea: Gathering relevant file information from ISO-files. </w:t>
        </w:r>
      </w:ins>
      <w:ins w:id="676" w:author="Andreas Gieseke" w:date="2019-01-10T15:34:00Z">
        <w:r>
          <w:t xml:space="preserve">Discussion with Aspera </w:t>
        </w:r>
        <w:r>
          <w:sym w:font="Wingdings" w:char="F0E0"/>
        </w:r>
        <w:r>
          <w:t xml:space="preserve"> Best-Practice</w:t>
        </w:r>
      </w:ins>
    </w:p>
    <w:p w14:paraId="5BB5DC76" w14:textId="4646CD91" w:rsidR="00C723D0" w:rsidRDefault="00C723D0" w:rsidP="00C723D0">
      <w:pPr>
        <w:pStyle w:val="Heading2"/>
        <w:numPr>
          <w:ilvl w:val="1"/>
          <w:numId w:val="1"/>
        </w:numPr>
        <w:ind w:left="709"/>
      </w:pPr>
      <w:bookmarkStart w:id="677" w:name="_Toc11336885"/>
      <w:r w:rsidRPr="00C723D0">
        <w:lastRenderedPageBreak/>
        <w:t>500_rayventory_inv_raw_</w:t>
      </w:r>
      <w:r>
        <w:t>generic</w:t>
      </w:r>
      <w:bookmarkEnd w:id="677"/>
    </w:p>
    <w:p w14:paraId="6AD78F4E" w14:textId="6CCFA89F" w:rsidR="00C723D0" w:rsidRDefault="00145CE5" w:rsidP="00C723D0">
      <w:r>
        <w:t>This</w:t>
      </w:r>
      <w:r w:rsidR="00C723D0">
        <w:t xml:space="preserve"> should change </w:t>
      </w:r>
      <w:r>
        <w:t>in</w:t>
      </w:r>
      <w:r w:rsidR="00C723D0">
        <w:t xml:space="preserve"> the way how it will created in store procedure </w:t>
      </w:r>
      <w:r w:rsidR="00C723D0" w:rsidRPr="00C723D0">
        <w:t>csp_bertelsmann_export_software_</w:t>
      </w:r>
      <w:r>
        <w:t>generic</w:t>
      </w:r>
      <w:r w:rsidR="00C723D0">
        <w:t xml:space="preserve"> what we create for Bertelsmann. </w:t>
      </w:r>
      <w:r>
        <w:t>This store procedure has all the old stuff in it and the new Points</w:t>
      </w:r>
    </w:p>
    <w:p w14:paraId="5C79B997" w14:textId="77777777" w:rsidR="00145CE5" w:rsidRDefault="00145CE5" w:rsidP="00145CE5">
      <w:pPr>
        <w:pStyle w:val="ListParagraph"/>
        <w:numPr>
          <w:ilvl w:val="0"/>
          <w:numId w:val="2"/>
        </w:numPr>
        <w:ind w:left="280" w:hanging="141"/>
      </w:pPr>
      <w:r>
        <w:t>Microsoft SQL Reporting</w:t>
      </w:r>
    </w:p>
    <w:p w14:paraId="3CDD9F5C" w14:textId="77777777" w:rsidR="00145CE5" w:rsidRDefault="00145CE5" w:rsidP="00145CE5">
      <w:pPr>
        <w:pStyle w:val="ListParagraph"/>
        <w:numPr>
          <w:ilvl w:val="0"/>
          <w:numId w:val="2"/>
        </w:numPr>
        <w:ind w:left="280" w:hanging="141"/>
      </w:pPr>
      <w:r>
        <w:t>Microsoft SQL Analyse Service</w:t>
      </w:r>
    </w:p>
    <w:p w14:paraId="1D376870" w14:textId="77777777" w:rsidR="00145CE5" w:rsidRDefault="00145CE5" w:rsidP="00145CE5">
      <w:pPr>
        <w:pStyle w:val="ListParagraph"/>
        <w:numPr>
          <w:ilvl w:val="0"/>
          <w:numId w:val="2"/>
        </w:numPr>
        <w:ind w:left="280" w:hanging="141"/>
      </w:pPr>
      <w:r>
        <w:t>Microsoft Exchange</w:t>
      </w:r>
    </w:p>
    <w:p w14:paraId="695C5A58" w14:textId="0976FE5B" w:rsidR="00145CE5" w:rsidRDefault="00145CE5" w:rsidP="00145CE5">
      <w:pPr>
        <w:pStyle w:val="ListParagraph"/>
        <w:numPr>
          <w:ilvl w:val="0"/>
          <w:numId w:val="2"/>
        </w:numPr>
        <w:ind w:left="280" w:hanging="141"/>
      </w:pPr>
      <w:r>
        <w:t>Microsoft Share Point</w:t>
      </w:r>
    </w:p>
    <w:p w14:paraId="221C5007" w14:textId="77777777" w:rsidR="00145CE5" w:rsidRDefault="00145CE5" w:rsidP="00145CE5">
      <w:r>
        <w:t>For the Product:</w:t>
      </w:r>
    </w:p>
    <w:p w14:paraId="52021393" w14:textId="3508A933" w:rsidR="00145CE5" w:rsidRDefault="00145CE5" w:rsidP="00145CE5">
      <w:pPr>
        <w:pStyle w:val="ListParagraph"/>
        <w:numPr>
          <w:ilvl w:val="0"/>
          <w:numId w:val="2"/>
        </w:numPr>
        <w:ind w:left="280" w:hanging="141"/>
      </w:pPr>
      <w:r>
        <w:t>Microsoft SQL Agent</w:t>
      </w:r>
    </w:p>
    <w:p w14:paraId="4C4DC29D" w14:textId="483BB914" w:rsidR="00145CE5" w:rsidRDefault="00145CE5" w:rsidP="00C723D0">
      <w:pPr>
        <w:rPr>
          <w:ins w:id="678" w:author="Andreas Gieseke" w:date="2019-01-10T15:35:00Z"/>
        </w:rPr>
      </w:pPr>
      <w:r>
        <w:t>Is not in the Procedure of Bertelsmann, but should be in the connector</w:t>
      </w:r>
    </w:p>
    <w:p w14:paraId="36381B71" w14:textId="3F5455D4" w:rsidR="007849C7" w:rsidRDefault="007849C7" w:rsidP="00C723D0">
      <w:ins w:id="679" w:author="Andreas Gieseke" w:date="2019-01-10T15:35:00Z">
        <w:r>
          <w:t>Discussion with Aspera if SQL a</w:t>
        </w:r>
      </w:ins>
      <w:ins w:id="680" w:author="Andreas Gieseke" w:date="2019-01-10T15:36:00Z">
        <w:r>
          <w:t>gent is relevant/required</w:t>
        </w:r>
      </w:ins>
    </w:p>
    <w:p w14:paraId="6AA18783" w14:textId="21E0807D" w:rsidR="00C723D0" w:rsidRDefault="00C723D0" w:rsidP="00C723D0">
      <w:pPr>
        <w:pStyle w:val="Heading2"/>
        <w:numPr>
          <w:ilvl w:val="1"/>
          <w:numId w:val="1"/>
        </w:numPr>
        <w:ind w:left="709"/>
      </w:pPr>
      <w:bookmarkStart w:id="681" w:name="_Toc11336886"/>
      <w:r w:rsidRPr="00C723D0">
        <w:t>500_rayventory_inv_raw_</w:t>
      </w:r>
      <w:r>
        <w:t>msi</w:t>
      </w:r>
      <w:bookmarkEnd w:id="681"/>
    </w:p>
    <w:p w14:paraId="51D8A73F" w14:textId="541A9E63" w:rsidR="00C723D0" w:rsidRDefault="00C723D0" w:rsidP="00C723D0">
      <w:r>
        <w:t xml:space="preserve">This works fine, but we should change this to the way how it will created in store procedure </w:t>
      </w:r>
      <w:r w:rsidRPr="00C723D0">
        <w:t>csp_bertelsmann_export_software_</w:t>
      </w:r>
      <w:r w:rsidR="00145CE5">
        <w:t>msi</w:t>
      </w:r>
      <w:r>
        <w:t xml:space="preserve"> what we create for Bertelsmann. And use Store Procedure in the Connector</w:t>
      </w:r>
    </w:p>
    <w:p w14:paraId="7B423502" w14:textId="77777777" w:rsidR="00C723D0" w:rsidRPr="00C723D0" w:rsidRDefault="00C723D0" w:rsidP="00C723D0"/>
    <w:p w14:paraId="044368DA" w14:textId="1BA9E246" w:rsidR="00C723D0" w:rsidRDefault="00196C2C" w:rsidP="00196C2C">
      <w:pPr>
        <w:pStyle w:val="Heading1"/>
        <w:numPr>
          <w:ilvl w:val="0"/>
          <w:numId w:val="1"/>
        </w:numPr>
        <w:ind w:hanging="720"/>
      </w:pPr>
      <w:bookmarkStart w:id="682" w:name="_Toc11336887"/>
      <w:r>
        <w:t>SQL Statements</w:t>
      </w:r>
      <w:bookmarkEnd w:id="682"/>
    </w:p>
    <w:p w14:paraId="5F5A632E" w14:textId="1CA15DFD" w:rsidR="00196C2C" w:rsidRDefault="00196C2C" w:rsidP="00196C2C">
      <w:pPr>
        <w:pStyle w:val="Heading2"/>
        <w:numPr>
          <w:ilvl w:val="1"/>
          <w:numId w:val="1"/>
        </w:numPr>
        <w:ind w:left="709"/>
      </w:pPr>
      <w:bookmarkStart w:id="683" w:name="_Toc11336888"/>
      <w:r>
        <w:t>FQDN</w:t>
      </w:r>
      <w:bookmarkEnd w:id="683"/>
    </w:p>
    <w:p w14:paraId="759F7A50" w14:textId="295D1B1B" w:rsidR="00196C2C" w:rsidRDefault="00196C2C">
      <w:r>
        <w:t>With this Satement you get the FQDN Information</w:t>
      </w:r>
    </w:p>
    <w:p w14:paraId="012C211B"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FF"/>
          <w:sz w:val="16"/>
          <w:szCs w:val="16"/>
          <w:highlight w:val="white"/>
        </w:rPr>
        <w:t>SELECT</w:t>
      </w:r>
    </w:p>
    <w:p w14:paraId="14FEAA01"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c</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ComputerID</w:t>
      </w:r>
      <w:r w:rsidRPr="00510C38">
        <w:rPr>
          <w:rFonts w:ascii="Consolas" w:hAnsi="Consolas" w:cs="Consolas"/>
          <w:color w:val="808080"/>
          <w:sz w:val="16"/>
          <w:szCs w:val="16"/>
          <w:highlight w:val="white"/>
        </w:rPr>
        <w:t>,</w:t>
      </w:r>
    </w:p>
    <w:p w14:paraId="08CCADC0"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FF00FF"/>
          <w:sz w:val="16"/>
          <w:szCs w:val="16"/>
          <w:highlight w:val="white"/>
        </w:rPr>
        <w:t>LOWER</w:t>
      </w:r>
      <w:r w:rsidRPr="00510C38">
        <w:rPr>
          <w:rFonts w:ascii="Consolas" w:hAnsi="Consolas" w:cs="Consolas"/>
          <w:color w:val="808080"/>
          <w:sz w:val="16"/>
          <w:szCs w:val="16"/>
          <w:highlight w:val="white"/>
        </w:rPr>
        <w:t>(</w:t>
      </w:r>
      <w:r w:rsidRPr="00510C38">
        <w:rPr>
          <w:rFonts w:ascii="Consolas" w:hAnsi="Consolas" w:cs="Consolas"/>
          <w:color w:val="FF00FF"/>
          <w:sz w:val="16"/>
          <w:szCs w:val="16"/>
          <w:highlight w:val="white"/>
        </w:rPr>
        <w:t>COALESCE</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opCSName</w:t>
      </w:r>
      <w:r w:rsidRPr="00510C38">
        <w:rPr>
          <w:rFonts w:ascii="Consolas" w:hAnsi="Consolas" w:cs="Consolas"/>
          <w:color w:val="808080"/>
          <w:sz w:val="16"/>
          <w:szCs w:val="16"/>
          <w:highlight w:val="white"/>
        </w:rPr>
        <w:t>.</w:t>
      </w:r>
      <w:r w:rsidRPr="00510C38">
        <w:rPr>
          <w:rFonts w:ascii="Consolas" w:hAnsi="Consolas" w:cs="Consolas"/>
          <w:color w:val="0000FF"/>
          <w:sz w:val="16"/>
          <w:szCs w:val="16"/>
          <w:highlight w:val="white"/>
        </w:rPr>
        <w:t>Value</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c</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ComputerCN</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w:t>
      </w:r>
      <w:r w:rsidRPr="00510C38">
        <w:rPr>
          <w:rFonts w:ascii="Consolas" w:hAnsi="Consolas" w:cs="Consolas"/>
          <w:color w:val="0000FF"/>
          <w:sz w:val="16"/>
          <w:szCs w:val="16"/>
          <w:highlight w:val="white"/>
        </w:rPr>
        <w:t>AS</w:t>
      </w:r>
      <w:r w:rsidRPr="00510C38">
        <w:rPr>
          <w:rFonts w:ascii="Consolas" w:hAnsi="Consolas" w:cs="Consolas"/>
          <w:color w:val="000000"/>
          <w:sz w:val="16"/>
          <w:szCs w:val="16"/>
          <w:highlight w:val="white"/>
        </w:rPr>
        <w:t xml:space="preserve"> ComputerCN</w:t>
      </w:r>
      <w:r w:rsidRPr="00510C38">
        <w:rPr>
          <w:rFonts w:ascii="Consolas" w:hAnsi="Consolas" w:cs="Consolas"/>
          <w:color w:val="808080"/>
          <w:sz w:val="16"/>
          <w:szCs w:val="16"/>
          <w:highlight w:val="white"/>
        </w:rPr>
        <w:t>,</w:t>
      </w:r>
    </w:p>
    <w:p w14:paraId="2F32655F"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FF00FF"/>
          <w:sz w:val="16"/>
          <w:szCs w:val="16"/>
          <w:highlight w:val="white"/>
        </w:rPr>
        <w:t>LOWER</w:t>
      </w:r>
      <w:r w:rsidRPr="00510C38">
        <w:rPr>
          <w:rFonts w:ascii="Consolas" w:hAnsi="Consolas" w:cs="Consolas"/>
          <w:color w:val="808080"/>
          <w:sz w:val="16"/>
          <w:szCs w:val="16"/>
          <w:highlight w:val="white"/>
        </w:rPr>
        <w:t>(</w:t>
      </w:r>
      <w:r w:rsidRPr="00510C38">
        <w:rPr>
          <w:rFonts w:ascii="Consolas" w:hAnsi="Consolas" w:cs="Consolas"/>
          <w:color w:val="0000FF"/>
          <w:sz w:val="16"/>
          <w:szCs w:val="16"/>
          <w:highlight w:val="white"/>
        </w:rPr>
        <w:t>CASE</w:t>
      </w:r>
    </w:p>
    <w:p w14:paraId="3B67BBB3"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0000FF"/>
          <w:sz w:val="16"/>
          <w:szCs w:val="16"/>
          <w:highlight w:val="white"/>
        </w:rPr>
        <w:t>WHEN</w:t>
      </w:r>
      <w:r w:rsidRPr="00510C38">
        <w:rPr>
          <w:rFonts w:ascii="Consolas" w:hAnsi="Consolas" w:cs="Consolas"/>
          <w:color w:val="000000"/>
          <w:sz w:val="16"/>
          <w:szCs w:val="16"/>
          <w:highlight w:val="white"/>
        </w:rPr>
        <w:t xml:space="preserve"> baseDom</w:t>
      </w:r>
      <w:r w:rsidRPr="00510C38">
        <w:rPr>
          <w:rFonts w:ascii="Consolas" w:hAnsi="Consolas" w:cs="Consolas"/>
          <w:color w:val="808080"/>
          <w:sz w:val="16"/>
          <w:szCs w:val="16"/>
          <w:highlight w:val="white"/>
        </w:rPr>
        <w:t>.</w:t>
      </w:r>
      <w:r w:rsidRPr="00510C38">
        <w:rPr>
          <w:rFonts w:ascii="Consolas" w:hAnsi="Consolas" w:cs="Consolas"/>
          <w:color w:val="0000FF"/>
          <w:sz w:val="16"/>
          <w:szCs w:val="16"/>
          <w:highlight w:val="white"/>
        </w:rPr>
        <w:t>Value</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IS</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NOT</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NULL</w:t>
      </w:r>
    </w:p>
    <w:p w14:paraId="4F6698B6" w14:textId="77777777" w:rsid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AND</w:t>
      </w:r>
      <w:r w:rsidRPr="00510C38">
        <w:rPr>
          <w:rFonts w:ascii="Consolas" w:hAnsi="Consolas" w:cs="Consolas"/>
          <w:color w:val="000000"/>
          <w:sz w:val="16"/>
          <w:szCs w:val="16"/>
          <w:highlight w:val="white"/>
        </w:rPr>
        <w:t xml:space="preserve"> baseDom</w:t>
      </w:r>
      <w:r w:rsidRPr="00510C38">
        <w:rPr>
          <w:rFonts w:ascii="Consolas" w:hAnsi="Consolas" w:cs="Consolas"/>
          <w:color w:val="808080"/>
          <w:sz w:val="16"/>
          <w:szCs w:val="16"/>
          <w:highlight w:val="white"/>
        </w:rPr>
        <w:t>.</w:t>
      </w:r>
      <w:r w:rsidRPr="00510C38">
        <w:rPr>
          <w:rFonts w:ascii="Consolas" w:hAnsi="Consolas" w:cs="Consolas"/>
          <w:color w:val="0000FF"/>
          <w:sz w:val="16"/>
          <w:szCs w:val="16"/>
          <w:highlight w:val="white"/>
        </w:rPr>
        <w:t>Value</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w:t>
      </w:r>
      <w:r w:rsidRPr="00510C38">
        <w:rPr>
          <w:rFonts w:ascii="Consolas" w:hAnsi="Consolas" w:cs="Consolas"/>
          <w:color w:val="FF0000"/>
          <w:sz w:val="16"/>
          <w:szCs w:val="16"/>
          <w:highlight w:val="white"/>
        </w:rPr>
        <w:t>'WORKGROUP'</w:t>
      </w:r>
    </w:p>
    <w:p w14:paraId="15989D7B" w14:textId="5ED1F6BE"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Pr>
          <w:rFonts w:ascii="Consolas" w:hAnsi="Consolas" w:cs="Consolas"/>
          <w:color w:val="0000FF"/>
          <w:sz w:val="16"/>
          <w:szCs w:val="16"/>
          <w:highlight w:val="white"/>
        </w:rPr>
        <w:t xml:space="preserve">                </w:t>
      </w:r>
      <w:r w:rsidRPr="00510C38">
        <w:rPr>
          <w:rFonts w:ascii="Consolas" w:hAnsi="Consolas" w:cs="Consolas"/>
          <w:color w:val="0000FF"/>
          <w:sz w:val="16"/>
          <w:szCs w:val="16"/>
          <w:highlight w:val="white"/>
        </w:rPr>
        <w:t>THEN</w:t>
      </w:r>
      <w:r w:rsidRPr="00510C38">
        <w:rPr>
          <w:rFonts w:ascii="Consolas" w:hAnsi="Consolas" w:cs="Consolas"/>
          <w:color w:val="000000"/>
          <w:sz w:val="16"/>
          <w:szCs w:val="16"/>
          <w:highlight w:val="white"/>
        </w:rPr>
        <w:t xml:space="preserve"> </w:t>
      </w:r>
      <w:r w:rsidRPr="00510C38">
        <w:rPr>
          <w:rFonts w:ascii="Consolas" w:hAnsi="Consolas" w:cs="Consolas"/>
          <w:color w:val="FF00FF"/>
          <w:sz w:val="16"/>
          <w:szCs w:val="16"/>
          <w:highlight w:val="white"/>
        </w:rPr>
        <w:t>COALESCE</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opCSName</w:t>
      </w:r>
      <w:r w:rsidRPr="00510C38">
        <w:rPr>
          <w:rFonts w:ascii="Consolas" w:hAnsi="Consolas" w:cs="Consolas"/>
          <w:color w:val="808080"/>
          <w:sz w:val="16"/>
          <w:szCs w:val="16"/>
          <w:highlight w:val="white"/>
        </w:rPr>
        <w:t>.</w:t>
      </w:r>
      <w:r w:rsidRPr="00510C38">
        <w:rPr>
          <w:rFonts w:ascii="Consolas" w:hAnsi="Consolas" w:cs="Consolas"/>
          <w:color w:val="0000FF"/>
          <w:sz w:val="16"/>
          <w:szCs w:val="16"/>
          <w:highlight w:val="white"/>
        </w:rPr>
        <w:t>Value</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c</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ComputerCN</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w:t>
      </w:r>
      <w:r w:rsidRPr="00510C38">
        <w:rPr>
          <w:rFonts w:ascii="Consolas" w:hAnsi="Consolas" w:cs="Consolas"/>
          <w:color w:val="FF0000"/>
          <w:sz w:val="16"/>
          <w:szCs w:val="16"/>
          <w:highlight w:val="white"/>
        </w:rPr>
        <w:t>'.'</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baseDom</w:t>
      </w:r>
      <w:r w:rsidRPr="00510C38">
        <w:rPr>
          <w:rFonts w:ascii="Consolas" w:hAnsi="Consolas" w:cs="Consolas"/>
          <w:color w:val="808080"/>
          <w:sz w:val="16"/>
          <w:szCs w:val="16"/>
          <w:highlight w:val="white"/>
        </w:rPr>
        <w:t>.</w:t>
      </w:r>
      <w:r w:rsidRPr="00510C38">
        <w:rPr>
          <w:rFonts w:ascii="Consolas" w:hAnsi="Consolas" w:cs="Consolas"/>
          <w:color w:val="0000FF"/>
          <w:sz w:val="16"/>
          <w:szCs w:val="16"/>
          <w:highlight w:val="white"/>
        </w:rPr>
        <w:t>Value</w:t>
      </w:r>
    </w:p>
    <w:p w14:paraId="1ADE3294"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0000FF"/>
          <w:sz w:val="16"/>
          <w:szCs w:val="16"/>
          <w:highlight w:val="white"/>
        </w:rPr>
        <w:t>WHEN</w:t>
      </w:r>
      <w:r w:rsidRPr="00510C38">
        <w:rPr>
          <w:rFonts w:ascii="Consolas" w:hAnsi="Consolas" w:cs="Consolas"/>
          <w:color w:val="000000"/>
          <w:sz w:val="16"/>
          <w:szCs w:val="16"/>
          <w:highlight w:val="white"/>
        </w:rPr>
        <w:t xml:space="preserve"> </w:t>
      </w:r>
      <w:r w:rsidRPr="00510C38">
        <w:rPr>
          <w:rFonts w:ascii="Consolas" w:hAnsi="Consolas" w:cs="Consolas"/>
          <w:color w:val="FF00FF"/>
          <w:sz w:val="16"/>
          <w:szCs w:val="16"/>
          <w:highlight w:val="white"/>
        </w:rPr>
        <w:t>CHARINDEX</w:t>
      </w:r>
      <w:r w:rsidRPr="00510C38">
        <w:rPr>
          <w:rFonts w:ascii="Consolas" w:hAnsi="Consolas" w:cs="Consolas"/>
          <w:color w:val="808080"/>
          <w:sz w:val="16"/>
          <w:szCs w:val="16"/>
          <w:highlight w:val="white"/>
        </w:rPr>
        <w:t>(</w:t>
      </w:r>
      <w:r w:rsidRPr="00510C38">
        <w:rPr>
          <w:rFonts w:ascii="Consolas" w:hAnsi="Consolas" w:cs="Consolas"/>
          <w:color w:val="FF0000"/>
          <w:sz w:val="16"/>
          <w:szCs w:val="16"/>
          <w:highlight w:val="white"/>
        </w:rPr>
        <w:t>'.'</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c</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ComputerCN</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&gt;</w:t>
      </w:r>
      <w:r w:rsidRPr="00510C38">
        <w:rPr>
          <w:rFonts w:ascii="Consolas" w:hAnsi="Consolas" w:cs="Consolas"/>
          <w:color w:val="000000"/>
          <w:sz w:val="16"/>
          <w:szCs w:val="16"/>
          <w:highlight w:val="white"/>
        </w:rPr>
        <w:t xml:space="preserve"> 0 </w:t>
      </w:r>
      <w:r w:rsidRPr="00510C38">
        <w:rPr>
          <w:rFonts w:ascii="Consolas" w:hAnsi="Consolas" w:cs="Consolas"/>
          <w:color w:val="0000FF"/>
          <w:sz w:val="16"/>
          <w:szCs w:val="16"/>
          <w:highlight w:val="white"/>
        </w:rPr>
        <w:t>THEN</w:t>
      </w:r>
      <w:r w:rsidRPr="00510C38">
        <w:rPr>
          <w:rFonts w:ascii="Consolas" w:hAnsi="Consolas" w:cs="Consolas"/>
          <w:color w:val="000000"/>
          <w:sz w:val="16"/>
          <w:szCs w:val="16"/>
          <w:highlight w:val="white"/>
        </w:rPr>
        <w:t xml:space="preserve"> c</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ComputerCN</w:t>
      </w:r>
    </w:p>
    <w:p w14:paraId="33D956C9" w14:textId="77777777" w:rsid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0000FF"/>
          <w:sz w:val="16"/>
          <w:szCs w:val="16"/>
          <w:highlight w:val="white"/>
        </w:rPr>
        <w:t>WHEN</w:t>
      </w:r>
      <w:r w:rsidRPr="00510C38">
        <w:rPr>
          <w:rFonts w:ascii="Consolas" w:hAnsi="Consolas" w:cs="Consolas"/>
          <w:color w:val="000000"/>
          <w:sz w:val="16"/>
          <w:szCs w:val="16"/>
          <w:highlight w:val="white"/>
        </w:rPr>
        <w:t xml:space="preserve"> </w:t>
      </w:r>
      <w:r w:rsidRPr="00510C38">
        <w:rPr>
          <w:rFonts w:ascii="Consolas" w:hAnsi="Consolas" w:cs="Consolas"/>
          <w:color w:val="FF00FF"/>
          <w:sz w:val="16"/>
          <w:szCs w:val="16"/>
          <w:highlight w:val="white"/>
        </w:rPr>
        <w:t>CHARINDEX</w:t>
      </w:r>
      <w:r w:rsidRPr="00510C38">
        <w:rPr>
          <w:rFonts w:ascii="Consolas" w:hAnsi="Consolas" w:cs="Consolas"/>
          <w:color w:val="808080"/>
          <w:sz w:val="16"/>
          <w:szCs w:val="16"/>
          <w:highlight w:val="white"/>
        </w:rPr>
        <w:t>(</w:t>
      </w:r>
      <w:r w:rsidRPr="00510C38">
        <w:rPr>
          <w:rFonts w:ascii="Consolas" w:hAnsi="Consolas" w:cs="Consolas"/>
          <w:color w:val="FF0000"/>
          <w:sz w:val="16"/>
          <w:szCs w:val="16"/>
          <w:highlight w:val="white"/>
        </w:rPr>
        <w:t>','</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d</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DN</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&gt;</w:t>
      </w:r>
      <w:r w:rsidRPr="00510C38">
        <w:rPr>
          <w:rFonts w:ascii="Consolas" w:hAnsi="Consolas" w:cs="Consolas"/>
          <w:color w:val="000000"/>
          <w:sz w:val="16"/>
          <w:szCs w:val="16"/>
          <w:highlight w:val="white"/>
        </w:rPr>
        <w:t xml:space="preserve"> 1</w:t>
      </w:r>
    </w:p>
    <w:p w14:paraId="594728C3" w14:textId="3995A471"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Pr>
          <w:rFonts w:ascii="Consolas" w:hAnsi="Consolas" w:cs="Consolas"/>
          <w:color w:val="0000FF"/>
          <w:sz w:val="16"/>
          <w:szCs w:val="16"/>
          <w:highlight w:val="white"/>
        </w:rPr>
        <w:t xml:space="preserve">                </w:t>
      </w:r>
      <w:r w:rsidRPr="00510C38">
        <w:rPr>
          <w:rFonts w:ascii="Consolas" w:hAnsi="Consolas" w:cs="Consolas"/>
          <w:color w:val="0000FF"/>
          <w:sz w:val="16"/>
          <w:szCs w:val="16"/>
          <w:highlight w:val="white"/>
        </w:rPr>
        <w:t>THEN</w:t>
      </w:r>
      <w:r w:rsidRPr="00510C38">
        <w:rPr>
          <w:rFonts w:ascii="Consolas" w:hAnsi="Consolas" w:cs="Consolas"/>
          <w:color w:val="000000"/>
          <w:sz w:val="16"/>
          <w:szCs w:val="16"/>
          <w:highlight w:val="white"/>
        </w:rPr>
        <w:t xml:space="preserve"> c</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ComputerCN </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w:t>
      </w:r>
      <w:r w:rsidRPr="00510C38">
        <w:rPr>
          <w:rFonts w:ascii="Consolas" w:hAnsi="Consolas" w:cs="Consolas"/>
          <w:color w:val="FF0000"/>
          <w:sz w:val="16"/>
          <w:szCs w:val="16"/>
          <w:highlight w:val="white"/>
        </w:rPr>
        <w:t>'.'</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w:t>
      </w:r>
      <w:r w:rsidRPr="00510C38">
        <w:rPr>
          <w:rFonts w:ascii="Consolas" w:hAnsi="Consolas" w:cs="Consolas"/>
          <w:color w:val="FF00FF"/>
          <w:sz w:val="16"/>
          <w:szCs w:val="16"/>
          <w:highlight w:val="white"/>
        </w:rPr>
        <w:t>REPLACE</w:t>
      </w:r>
      <w:r w:rsidRPr="00510C38">
        <w:rPr>
          <w:rFonts w:ascii="Consolas" w:hAnsi="Consolas" w:cs="Consolas"/>
          <w:color w:val="808080"/>
          <w:sz w:val="16"/>
          <w:szCs w:val="16"/>
          <w:highlight w:val="white"/>
        </w:rPr>
        <w:t>(</w:t>
      </w:r>
      <w:r w:rsidRPr="00510C38">
        <w:rPr>
          <w:rFonts w:ascii="Consolas" w:hAnsi="Consolas" w:cs="Consolas"/>
          <w:color w:val="FF00FF"/>
          <w:sz w:val="16"/>
          <w:szCs w:val="16"/>
          <w:highlight w:val="white"/>
        </w:rPr>
        <w:t>REPLACE</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d</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DN</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w:t>
      </w:r>
      <w:r w:rsidRPr="00510C38">
        <w:rPr>
          <w:rFonts w:ascii="Consolas" w:hAnsi="Consolas" w:cs="Consolas"/>
          <w:color w:val="FF0000"/>
          <w:sz w:val="16"/>
          <w:szCs w:val="16"/>
          <w:highlight w:val="white"/>
        </w:rPr>
        <w:t>'DC='</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w:t>
      </w:r>
      <w:r w:rsidRPr="00510C38">
        <w:rPr>
          <w:rFonts w:ascii="Consolas" w:hAnsi="Consolas" w:cs="Consolas"/>
          <w:color w:val="FF0000"/>
          <w:sz w:val="16"/>
          <w:szCs w:val="16"/>
          <w:highlight w:val="white"/>
        </w:rPr>
        <w:t>''</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w:t>
      </w:r>
      <w:r w:rsidRPr="00510C38">
        <w:rPr>
          <w:rFonts w:ascii="Consolas" w:hAnsi="Consolas" w:cs="Consolas"/>
          <w:color w:val="FF0000"/>
          <w:sz w:val="16"/>
          <w:szCs w:val="16"/>
          <w:highlight w:val="white"/>
        </w:rPr>
        <w:t>','</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w:t>
      </w:r>
      <w:r w:rsidRPr="00510C38">
        <w:rPr>
          <w:rFonts w:ascii="Consolas" w:hAnsi="Consolas" w:cs="Consolas"/>
          <w:color w:val="FF0000"/>
          <w:sz w:val="16"/>
          <w:szCs w:val="16"/>
          <w:highlight w:val="white"/>
        </w:rPr>
        <w:t>'.'</w:t>
      </w:r>
      <w:r w:rsidRPr="00510C38">
        <w:rPr>
          <w:rFonts w:ascii="Consolas" w:hAnsi="Consolas" w:cs="Consolas"/>
          <w:color w:val="808080"/>
          <w:sz w:val="16"/>
          <w:szCs w:val="16"/>
          <w:highlight w:val="white"/>
        </w:rPr>
        <w:t>)</w:t>
      </w:r>
    </w:p>
    <w:p w14:paraId="19F3A83E"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0000FF"/>
          <w:sz w:val="16"/>
          <w:szCs w:val="16"/>
          <w:highlight w:val="white"/>
        </w:rPr>
        <w:t>WHEN</w:t>
      </w:r>
      <w:r w:rsidRPr="00510C38">
        <w:rPr>
          <w:rFonts w:ascii="Consolas" w:hAnsi="Consolas" w:cs="Consolas"/>
          <w:color w:val="000000"/>
          <w:sz w:val="16"/>
          <w:szCs w:val="16"/>
          <w:highlight w:val="white"/>
        </w:rPr>
        <w:t xml:space="preserve"> dbo</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CIMString</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nd</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DNSFullName</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IS</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NOT</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NULL</w:t>
      </w:r>
      <w:r w:rsidRPr="00510C38">
        <w:rPr>
          <w:rFonts w:ascii="Consolas" w:hAnsi="Consolas" w:cs="Consolas"/>
          <w:color w:val="000000"/>
          <w:sz w:val="16"/>
          <w:szCs w:val="16"/>
          <w:highlight w:val="white"/>
        </w:rPr>
        <w:t xml:space="preserve"> </w:t>
      </w:r>
      <w:r w:rsidRPr="00510C38">
        <w:rPr>
          <w:rFonts w:ascii="Consolas" w:hAnsi="Consolas" w:cs="Consolas"/>
          <w:color w:val="0000FF"/>
          <w:sz w:val="16"/>
          <w:szCs w:val="16"/>
          <w:highlight w:val="white"/>
        </w:rPr>
        <w:t>THEN</w:t>
      </w:r>
      <w:r w:rsidRPr="00510C38">
        <w:rPr>
          <w:rFonts w:ascii="Consolas" w:hAnsi="Consolas" w:cs="Consolas"/>
          <w:color w:val="000000"/>
          <w:sz w:val="16"/>
          <w:szCs w:val="16"/>
          <w:highlight w:val="white"/>
        </w:rPr>
        <w:t xml:space="preserve"> nd</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DNSFullName</w:t>
      </w:r>
    </w:p>
    <w:p w14:paraId="338A1F7A"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0000FF"/>
          <w:sz w:val="16"/>
          <w:szCs w:val="16"/>
          <w:highlight w:val="white"/>
        </w:rPr>
        <w:t>WHEN</w:t>
      </w:r>
      <w:r w:rsidRPr="00510C38">
        <w:rPr>
          <w:rFonts w:ascii="Consolas" w:hAnsi="Consolas" w:cs="Consolas"/>
          <w:color w:val="000000"/>
          <w:sz w:val="16"/>
          <w:szCs w:val="16"/>
          <w:highlight w:val="white"/>
        </w:rPr>
        <w:t xml:space="preserve"> dns</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DNSSuffix </w:t>
      </w:r>
      <w:r w:rsidRPr="00510C38">
        <w:rPr>
          <w:rFonts w:ascii="Consolas" w:hAnsi="Consolas" w:cs="Consolas"/>
          <w:color w:val="808080"/>
          <w:sz w:val="16"/>
          <w:szCs w:val="16"/>
          <w:highlight w:val="white"/>
        </w:rPr>
        <w:t>IS</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NOT</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NULL</w:t>
      </w:r>
      <w:r w:rsidRPr="00510C38">
        <w:rPr>
          <w:rFonts w:ascii="Consolas" w:hAnsi="Consolas" w:cs="Consolas"/>
          <w:color w:val="000000"/>
          <w:sz w:val="16"/>
          <w:szCs w:val="16"/>
          <w:highlight w:val="white"/>
        </w:rPr>
        <w:t xml:space="preserve"> </w:t>
      </w:r>
      <w:r w:rsidRPr="00510C38">
        <w:rPr>
          <w:rFonts w:ascii="Consolas" w:hAnsi="Consolas" w:cs="Consolas"/>
          <w:color w:val="0000FF"/>
          <w:sz w:val="16"/>
          <w:szCs w:val="16"/>
          <w:highlight w:val="white"/>
        </w:rPr>
        <w:t>THEN</w:t>
      </w:r>
      <w:r w:rsidRPr="00510C38">
        <w:rPr>
          <w:rFonts w:ascii="Consolas" w:hAnsi="Consolas" w:cs="Consolas"/>
          <w:color w:val="000000"/>
          <w:sz w:val="16"/>
          <w:szCs w:val="16"/>
          <w:highlight w:val="white"/>
        </w:rPr>
        <w:t xml:space="preserve"> c</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ComputerCN </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w:t>
      </w:r>
      <w:r w:rsidRPr="00510C38">
        <w:rPr>
          <w:rFonts w:ascii="Consolas" w:hAnsi="Consolas" w:cs="Consolas"/>
          <w:color w:val="FF0000"/>
          <w:sz w:val="16"/>
          <w:szCs w:val="16"/>
          <w:highlight w:val="white"/>
        </w:rPr>
        <w:t>'.'</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dns</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DNSSuffix</w:t>
      </w:r>
    </w:p>
    <w:p w14:paraId="54E653B3"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0000FF"/>
          <w:sz w:val="16"/>
          <w:szCs w:val="16"/>
          <w:highlight w:val="white"/>
        </w:rPr>
        <w:t>ELSE</w:t>
      </w:r>
      <w:r w:rsidRPr="00510C38">
        <w:rPr>
          <w:rFonts w:ascii="Consolas" w:hAnsi="Consolas" w:cs="Consolas"/>
          <w:color w:val="000000"/>
          <w:sz w:val="16"/>
          <w:szCs w:val="16"/>
          <w:highlight w:val="white"/>
        </w:rPr>
        <w:t xml:space="preserve"> </w:t>
      </w:r>
      <w:r w:rsidRPr="00510C38">
        <w:rPr>
          <w:rFonts w:ascii="Consolas" w:hAnsi="Consolas" w:cs="Consolas"/>
          <w:color w:val="FF00FF"/>
          <w:sz w:val="16"/>
          <w:szCs w:val="16"/>
          <w:highlight w:val="white"/>
        </w:rPr>
        <w:t>COALESCE</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opCSName</w:t>
      </w:r>
      <w:r w:rsidRPr="00510C38">
        <w:rPr>
          <w:rFonts w:ascii="Consolas" w:hAnsi="Consolas" w:cs="Consolas"/>
          <w:color w:val="808080"/>
          <w:sz w:val="16"/>
          <w:szCs w:val="16"/>
          <w:highlight w:val="white"/>
        </w:rPr>
        <w:t>.</w:t>
      </w:r>
      <w:r w:rsidRPr="00510C38">
        <w:rPr>
          <w:rFonts w:ascii="Consolas" w:hAnsi="Consolas" w:cs="Consolas"/>
          <w:color w:val="0000FF"/>
          <w:sz w:val="16"/>
          <w:szCs w:val="16"/>
          <w:highlight w:val="white"/>
        </w:rPr>
        <w:t>Value</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c</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ComputerCN</w:t>
      </w:r>
      <w:r w:rsidRPr="00510C38">
        <w:rPr>
          <w:rFonts w:ascii="Consolas" w:hAnsi="Consolas" w:cs="Consolas"/>
          <w:color w:val="808080"/>
          <w:sz w:val="16"/>
          <w:szCs w:val="16"/>
          <w:highlight w:val="white"/>
        </w:rPr>
        <w:t>)</w:t>
      </w:r>
    </w:p>
    <w:p w14:paraId="2325E5B4"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0000FF"/>
          <w:sz w:val="16"/>
          <w:szCs w:val="16"/>
          <w:highlight w:val="white"/>
        </w:rPr>
        <w:t>END</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FQDN</w:t>
      </w:r>
    </w:p>
    <w:p w14:paraId="7FE9DE8A"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0000FF"/>
          <w:sz w:val="16"/>
          <w:szCs w:val="16"/>
          <w:highlight w:val="white"/>
        </w:rPr>
        <w:t>FROM</w:t>
      </w:r>
      <w:r w:rsidRPr="00510C38">
        <w:rPr>
          <w:rFonts w:ascii="Consolas" w:hAnsi="Consolas" w:cs="Consolas"/>
          <w:color w:val="000000"/>
          <w:sz w:val="16"/>
          <w:szCs w:val="16"/>
          <w:highlight w:val="white"/>
        </w:rPr>
        <w:t xml:space="preserve"> Computer c </w:t>
      </w:r>
      <w:r w:rsidRPr="00510C38">
        <w:rPr>
          <w:rFonts w:ascii="Consolas" w:hAnsi="Consolas" w:cs="Consolas"/>
          <w:color w:val="0000FF"/>
          <w:sz w:val="16"/>
          <w:szCs w:val="16"/>
          <w:highlight w:val="white"/>
        </w:rPr>
        <w:t xml:space="preserve">WITH </w:t>
      </w:r>
      <w:r w:rsidRPr="00510C38">
        <w:rPr>
          <w:rFonts w:ascii="Consolas" w:hAnsi="Consolas" w:cs="Consolas"/>
          <w:color w:val="808080"/>
          <w:sz w:val="16"/>
          <w:szCs w:val="16"/>
          <w:highlight w:val="white"/>
        </w:rPr>
        <w:t>(</w:t>
      </w:r>
      <w:r w:rsidRPr="00510C38">
        <w:rPr>
          <w:rFonts w:ascii="Consolas" w:hAnsi="Consolas" w:cs="Consolas"/>
          <w:color w:val="0000FF"/>
          <w:sz w:val="16"/>
          <w:szCs w:val="16"/>
          <w:highlight w:val="white"/>
        </w:rPr>
        <w:t>NOLOCK</w:t>
      </w:r>
      <w:r w:rsidRPr="00510C38">
        <w:rPr>
          <w:rFonts w:ascii="Consolas" w:hAnsi="Consolas" w:cs="Consolas"/>
          <w:color w:val="808080"/>
          <w:sz w:val="16"/>
          <w:szCs w:val="16"/>
          <w:highlight w:val="white"/>
        </w:rPr>
        <w:t>)</w:t>
      </w:r>
    </w:p>
    <w:p w14:paraId="4A0B3E28"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LEFT</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JOIN</w:t>
      </w:r>
      <w:r w:rsidRPr="00510C38">
        <w:rPr>
          <w:rFonts w:ascii="Consolas" w:hAnsi="Consolas" w:cs="Consolas"/>
          <w:color w:val="000000"/>
          <w:sz w:val="16"/>
          <w:szCs w:val="16"/>
          <w:highlight w:val="white"/>
        </w:rPr>
        <w:t xml:space="preserve"> Organization o </w:t>
      </w:r>
      <w:r w:rsidRPr="00510C38">
        <w:rPr>
          <w:rFonts w:ascii="Consolas" w:hAnsi="Consolas" w:cs="Consolas"/>
          <w:color w:val="0000FF"/>
          <w:sz w:val="16"/>
          <w:szCs w:val="16"/>
          <w:highlight w:val="white"/>
        </w:rPr>
        <w:t xml:space="preserve">WITH </w:t>
      </w:r>
      <w:r w:rsidRPr="00510C38">
        <w:rPr>
          <w:rFonts w:ascii="Consolas" w:hAnsi="Consolas" w:cs="Consolas"/>
          <w:color w:val="808080"/>
          <w:sz w:val="16"/>
          <w:szCs w:val="16"/>
          <w:highlight w:val="white"/>
        </w:rPr>
        <w:t>(</w:t>
      </w:r>
      <w:r w:rsidRPr="00510C38">
        <w:rPr>
          <w:rFonts w:ascii="Consolas" w:hAnsi="Consolas" w:cs="Consolas"/>
          <w:color w:val="0000FF"/>
          <w:sz w:val="16"/>
          <w:szCs w:val="16"/>
          <w:highlight w:val="white"/>
        </w:rPr>
        <w:t>NOLOCK</w:t>
      </w:r>
      <w:r w:rsidRPr="00510C38">
        <w:rPr>
          <w:rFonts w:ascii="Consolas" w:hAnsi="Consolas" w:cs="Consolas"/>
          <w:color w:val="808080"/>
          <w:sz w:val="16"/>
          <w:szCs w:val="16"/>
          <w:highlight w:val="white"/>
        </w:rPr>
        <w:t>)</w:t>
      </w:r>
    </w:p>
    <w:p w14:paraId="2C5C5F45"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0000FF"/>
          <w:sz w:val="16"/>
          <w:szCs w:val="16"/>
          <w:highlight w:val="white"/>
        </w:rPr>
        <w:t>ON</w:t>
      </w:r>
      <w:r w:rsidRPr="00510C38">
        <w:rPr>
          <w:rFonts w:ascii="Consolas" w:hAnsi="Consolas" w:cs="Consolas"/>
          <w:color w:val="000000"/>
          <w:sz w:val="16"/>
          <w:szCs w:val="16"/>
          <w:highlight w:val="white"/>
        </w:rPr>
        <w:t xml:space="preserve"> c</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ComputerOUID </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o</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OrganizationID</w:t>
      </w:r>
    </w:p>
    <w:p w14:paraId="6EBFB2A1"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LEFT</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JOIN</w:t>
      </w:r>
      <w:r w:rsidRPr="00510C38">
        <w:rPr>
          <w:rFonts w:ascii="Consolas" w:hAnsi="Consolas" w:cs="Consolas"/>
          <w:color w:val="000000"/>
          <w:sz w:val="16"/>
          <w:szCs w:val="16"/>
          <w:highlight w:val="white"/>
        </w:rPr>
        <w:t xml:space="preserve"> Domain d </w:t>
      </w:r>
      <w:r w:rsidRPr="00510C38">
        <w:rPr>
          <w:rFonts w:ascii="Consolas" w:hAnsi="Consolas" w:cs="Consolas"/>
          <w:color w:val="0000FF"/>
          <w:sz w:val="16"/>
          <w:szCs w:val="16"/>
          <w:highlight w:val="white"/>
        </w:rPr>
        <w:t xml:space="preserve">WITH </w:t>
      </w:r>
      <w:r w:rsidRPr="00510C38">
        <w:rPr>
          <w:rFonts w:ascii="Consolas" w:hAnsi="Consolas" w:cs="Consolas"/>
          <w:color w:val="808080"/>
          <w:sz w:val="16"/>
          <w:szCs w:val="16"/>
          <w:highlight w:val="white"/>
        </w:rPr>
        <w:t>(</w:t>
      </w:r>
      <w:r w:rsidRPr="00510C38">
        <w:rPr>
          <w:rFonts w:ascii="Consolas" w:hAnsi="Consolas" w:cs="Consolas"/>
          <w:color w:val="0000FF"/>
          <w:sz w:val="16"/>
          <w:szCs w:val="16"/>
          <w:highlight w:val="white"/>
        </w:rPr>
        <w:t>NOLOCK</w:t>
      </w:r>
      <w:r w:rsidRPr="00510C38">
        <w:rPr>
          <w:rFonts w:ascii="Consolas" w:hAnsi="Consolas" w:cs="Consolas"/>
          <w:color w:val="808080"/>
          <w:sz w:val="16"/>
          <w:szCs w:val="16"/>
          <w:highlight w:val="white"/>
        </w:rPr>
        <w:t>)</w:t>
      </w:r>
    </w:p>
    <w:p w14:paraId="4B34BF27"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0000FF"/>
          <w:sz w:val="16"/>
          <w:szCs w:val="16"/>
          <w:highlight w:val="white"/>
        </w:rPr>
        <w:t>ON</w:t>
      </w:r>
      <w:r w:rsidRPr="00510C38">
        <w:rPr>
          <w:rFonts w:ascii="Consolas" w:hAnsi="Consolas" w:cs="Consolas"/>
          <w:color w:val="000000"/>
          <w:sz w:val="16"/>
          <w:szCs w:val="16"/>
          <w:highlight w:val="white"/>
        </w:rPr>
        <w:t xml:space="preserve"> o</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DomainID </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d</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OrganizationID</w:t>
      </w:r>
    </w:p>
    <w:p w14:paraId="6E0B9F72" w14:textId="77777777" w:rsid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LEFT</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JOIN</w:t>
      </w:r>
      <w:r w:rsidRPr="00510C38">
        <w:rPr>
          <w:rFonts w:ascii="Consolas" w:hAnsi="Consolas" w:cs="Consolas"/>
          <w:color w:val="0000FF"/>
          <w:sz w:val="16"/>
          <w:szCs w:val="16"/>
          <w:highlight w:val="white"/>
        </w:rPr>
        <w:t xml:space="preserve"> </w:t>
      </w:r>
      <w:r w:rsidRPr="00510C38">
        <w:rPr>
          <w:rFonts w:ascii="Consolas" w:hAnsi="Consolas" w:cs="Consolas"/>
          <w:color w:val="808080"/>
          <w:sz w:val="16"/>
          <w:szCs w:val="16"/>
          <w:highlight w:val="white"/>
        </w:rPr>
        <w:t>(</w:t>
      </w:r>
      <w:r w:rsidRPr="00510C38">
        <w:rPr>
          <w:rFonts w:ascii="Consolas" w:hAnsi="Consolas" w:cs="Consolas"/>
          <w:color w:val="0000FF"/>
          <w:sz w:val="16"/>
          <w:szCs w:val="16"/>
          <w:highlight w:val="white"/>
        </w:rPr>
        <w:t>SELECT</w:t>
      </w:r>
      <w:r w:rsidRPr="00510C38">
        <w:rPr>
          <w:rFonts w:ascii="Consolas" w:hAnsi="Consolas" w:cs="Consolas"/>
          <w:color w:val="000000"/>
          <w:sz w:val="16"/>
          <w:szCs w:val="16"/>
          <w:highlight w:val="white"/>
        </w:rPr>
        <w:t xml:space="preserve"> ComputerID</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w:t>
      </w:r>
      <w:r w:rsidRPr="00510C38">
        <w:rPr>
          <w:rFonts w:ascii="Consolas" w:hAnsi="Consolas" w:cs="Consolas"/>
          <w:color w:val="FF00FF"/>
          <w:sz w:val="16"/>
          <w:szCs w:val="16"/>
          <w:highlight w:val="white"/>
        </w:rPr>
        <w:t>MAX</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DNSFullName</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w:t>
      </w:r>
      <w:r w:rsidRPr="00510C38">
        <w:rPr>
          <w:rFonts w:ascii="Consolas" w:hAnsi="Consolas" w:cs="Consolas"/>
          <w:color w:val="0000FF"/>
          <w:sz w:val="16"/>
          <w:szCs w:val="16"/>
          <w:highlight w:val="white"/>
        </w:rPr>
        <w:t>AS</w:t>
      </w:r>
      <w:r w:rsidRPr="00510C38">
        <w:rPr>
          <w:rFonts w:ascii="Consolas" w:hAnsi="Consolas" w:cs="Consolas"/>
          <w:color w:val="000000"/>
          <w:sz w:val="16"/>
          <w:szCs w:val="16"/>
          <w:highlight w:val="white"/>
        </w:rPr>
        <w:t xml:space="preserve"> DNSFullName </w:t>
      </w:r>
    </w:p>
    <w:p w14:paraId="41960DF7" w14:textId="0CF71AE6"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Pr>
          <w:rFonts w:ascii="Consolas" w:hAnsi="Consolas" w:cs="Consolas"/>
          <w:color w:val="0000FF"/>
          <w:sz w:val="16"/>
          <w:szCs w:val="16"/>
          <w:highlight w:val="white"/>
        </w:rPr>
        <w:t xml:space="preserve">                 </w:t>
      </w:r>
      <w:r w:rsidRPr="00510C38">
        <w:rPr>
          <w:rFonts w:ascii="Consolas" w:hAnsi="Consolas" w:cs="Consolas"/>
          <w:color w:val="0000FF"/>
          <w:sz w:val="16"/>
          <w:szCs w:val="16"/>
          <w:highlight w:val="white"/>
        </w:rPr>
        <w:t>FROM</w:t>
      </w:r>
      <w:r w:rsidRPr="00510C38">
        <w:rPr>
          <w:rFonts w:ascii="Consolas" w:hAnsi="Consolas" w:cs="Consolas"/>
          <w:color w:val="000000"/>
          <w:sz w:val="16"/>
          <w:szCs w:val="16"/>
          <w:highlight w:val="white"/>
        </w:rPr>
        <w:t xml:space="preserve"> NetworkDevice nd </w:t>
      </w:r>
      <w:r w:rsidRPr="00510C38">
        <w:rPr>
          <w:rFonts w:ascii="Consolas" w:hAnsi="Consolas" w:cs="Consolas"/>
          <w:color w:val="0000FF"/>
          <w:sz w:val="16"/>
          <w:szCs w:val="16"/>
          <w:highlight w:val="white"/>
        </w:rPr>
        <w:t xml:space="preserve">WITH </w:t>
      </w:r>
      <w:r w:rsidRPr="00510C38">
        <w:rPr>
          <w:rFonts w:ascii="Consolas" w:hAnsi="Consolas" w:cs="Consolas"/>
          <w:color w:val="808080"/>
          <w:sz w:val="16"/>
          <w:szCs w:val="16"/>
          <w:highlight w:val="white"/>
        </w:rPr>
        <w:t>(</w:t>
      </w:r>
      <w:r w:rsidRPr="00510C38">
        <w:rPr>
          <w:rFonts w:ascii="Consolas" w:hAnsi="Consolas" w:cs="Consolas"/>
          <w:color w:val="0000FF"/>
          <w:sz w:val="16"/>
          <w:szCs w:val="16"/>
          <w:highlight w:val="white"/>
        </w:rPr>
        <w:t>NOLOCK</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w:t>
      </w:r>
      <w:r w:rsidRPr="00510C38">
        <w:rPr>
          <w:rFonts w:ascii="Consolas" w:hAnsi="Consolas" w:cs="Consolas"/>
          <w:color w:val="0000FF"/>
          <w:sz w:val="16"/>
          <w:szCs w:val="16"/>
          <w:highlight w:val="white"/>
        </w:rPr>
        <w:t>GROUP</w:t>
      </w:r>
      <w:r w:rsidRPr="00510C38">
        <w:rPr>
          <w:rFonts w:ascii="Consolas" w:hAnsi="Consolas" w:cs="Consolas"/>
          <w:color w:val="000000"/>
          <w:sz w:val="16"/>
          <w:szCs w:val="16"/>
          <w:highlight w:val="white"/>
        </w:rPr>
        <w:t xml:space="preserve"> </w:t>
      </w:r>
      <w:r w:rsidRPr="00510C38">
        <w:rPr>
          <w:rFonts w:ascii="Consolas" w:hAnsi="Consolas" w:cs="Consolas"/>
          <w:color w:val="0000FF"/>
          <w:sz w:val="16"/>
          <w:szCs w:val="16"/>
          <w:highlight w:val="white"/>
        </w:rPr>
        <w:t>BY</w:t>
      </w:r>
      <w:r w:rsidRPr="00510C38">
        <w:rPr>
          <w:rFonts w:ascii="Consolas" w:hAnsi="Consolas" w:cs="Consolas"/>
          <w:color w:val="000000"/>
          <w:sz w:val="16"/>
          <w:szCs w:val="16"/>
          <w:highlight w:val="white"/>
        </w:rPr>
        <w:t xml:space="preserve"> ComputerID</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nd</w:t>
      </w:r>
    </w:p>
    <w:p w14:paraId="34A28B8E"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0000FF"/>
          <w:sz w:val="16"/>
          <w:szCs w:val="16"/>
          <w:highlight w:val="white"/>
        </w:rPr>
        <w:t>ON</w:t>
      </w:r>
      <w:r w:rsidRPr="00510C38">
        <w:rPr>
          <w:rFonts w:ascii="Consolas" w:hAnsi="Consolas" w:cs="Consolas"/>
          <w:color w:val="000000"/>
          <w:sz w:val="16"/>
          <w:szCs w:val="16"/>
          <w:highlight w:val="white"/>
        </w:rPr>
        <w:t xml:space="preserve"> c</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ComputerID </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nd</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ComputerID</w:t>
      </w:r>
    </w:p>
    <w:p w14:paraId="5AD0A3B8"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LEFT</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JOIN</w:t>
      </w:r>
      <w:r w:rsidRPr="00510C38">
        <w:rPr>
          <w:rFonts w:ascii="Consolas" w:hAnsi="Consolas" w:cs="Consolas"/>
          <w:color w:val="000000"/>
          <w:sz w:val="16"/>
          <w:szCs w:val="16"/>
          <w:highlight w:val="white"/>
        </w:rPr>
        <w:t xml:space="preserve"> f_HardwareProperties</w:t>
      </w:r>
      <w:r w:rsidRPr="00510C38">
        <w:rPr>
          <w:rFonts w:ascii="Consolas" w:hAnsi="Consolas" w:cs="Consolas"/>
          <w:color w:val="808080"/>
          <w:sz w:val="16"/>
          <w:szCs w:val="16"/>
          <w:highlight w:val="white"/>
        </w:rPr>
        <w:t>(</w:t>
      </w:r>
      <w:r w:rsidRPr="00510C38">
        <w:rPr>
          <w:rFonts w:ascii="Consolas" w:hAnsi="Consolas" w:cs="Consolas"/>
          <w:color w:val="FF0000"/>
          <w:sz w:val="16"/>
          <w:szCs w:val="16"/>
          <w:highlight w:val="white"/>
        </w:rPr>
        <w:t>'CIM_UnitaryComputerSystem'</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baseDom</w:t>
      </w:r>
    </w:p>
    <w:p w14:paraId="1125C195"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0000FF"/>
          <w:sz w:val="16"/>
          <w:szCs w:val="16"/>
          <w:highlight w:val="white"/>
        </w:rPr>
        <w:t>ON</w:t>
      </w:r>
      <w:r w:rsidRPr="00510C38">
        <w:rPr>
          <w:rFonts w:ascii="Consolas" w:hAnsi="Consolas" w:cs="Consolas"/>
          <w:color w:val="000000"/>
          <w:sz w:val="16"/>
          <w:szCs w:val="16"/>
          <w:highlight w:val="white"/>
        </w:rPr>
        <w:t xml:space="preserve"> c</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ComputerID </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baseDom</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ComputerID</w:t>
      </w:r>
    </w:p>
    <w:p w14:paraId="70802EA4"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AND</w:t>
      </w:r>
      <w:r w:rsidRPr="00510C38">
        <w:rPr>
          <w:rFonts w:ascii="Consolas" w:hAnsi="Consolas" w:cs="Consolas"/>
          <w:color w:val="000000"/>
          <w:sz w:val="16"/>
          <w:szCs w:val="16"/>
          <w:highlight w:val="white"/>
        </w:rPr>
        <w:t xml:space="preserve"> Property </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w:t>
      </w:r>
      <w:r w:rsidRPr="00510C38">
        <w:rPr>
          <w:rFonts w:ascii="Consolas" w:hAnsi="Consolas" w:cs="Consolas"/>
          <w:color w:val="FF0000"/>
          <w:sz w:val="16"/>
          <w:szCs w:val="16"/>
          <w:highlight w:val="white"/>
        </w:rPr>
        <w:t>'Domain'</w:t>
      </w:r>
    </w:p>
    <w:p w14:paraId="008A4EA8"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LEFT</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JOIN</w:t>
      </w:r>
      <w:r w:rsidRPr="00510C38">
        <w:rPr>
          <w:rFonts w:ascii="Consolas" w:hAnsi="Consolas" w:cs="Consolas"/>
          <w:color w:val="0000FF"/>
          <w:sz w:val="16"/>
          <w:szCs w:val="16"/>
          <w:highlight w:val="white"/>
        </w:rPr>
        <w:t xml:space="preserve"> </w:t>
      </w:r>
      <w:r w:rsidRPr="00510C38">
        <w:rPr>
          <w:rFonts w:ascii="Consolas" w:hAnsi="Consolas" w:cs="Consolas"/>
          <w:color w:val="808080"/>
          <w:sz w:val="16"/>
          <w:szCs w:val="16"/>
          <w:highlight w:val="white"/>
        </w:rPr>
        <w:t>(</w:t>
      </w:r>
      <w:r w:rsidRPr="00510C38">
        <w:rPr>
          <w:rFonts w:ascii="Consolas" w:hAnsi="Consolas" w:cs="Consolas"/>
          <w:color w:val="0000FF"/>
          <w:sz w:val="16"/>
          <w:szCs w:val="16"/>
          <w:highlight w:val="white"/>
        </w:rPr>
        <w:t>SELECT</w:t>
      </w:r>
    </w:p>
    <w:p w14:paraId="54F826EC"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nic</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ComputerID</w:t>
      </w:r>
      <w:r w:rsidRPr="00510C38">
        <w:rPr>
          <w:rFonts w:ascii="Consolas" w:hAnsi="Consolas" w:cs="Consolas"/>
          <w:color w:val="808080"/>
          <w:sz w:val="16"/>
          <w:szCs w:val="16"/>
          <w:highlight w:val="white"/>
        </w:rPr>
        <w:t>,</w:t>
      </w:r>
    </w:p>
    <w:p w14:paraId="4EFA05CC"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FF00FF"/>
          <w:sz w:val="16"/>
          <w:szCs w:val="16"/>
          <w:highlight w:val="white"/>
        </w:rPr>
        <w:t>MAX</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dns</w:t>
      </w:r>
      <w:r w:rsidRPr="00510C38">
        <w:rPr>
          <w:rFonts w:ascii="Consolas" w:hAnsi="Consolas" w:cs="Consolas"/>
          <w:color w:val="808080"/>
          <w:sz w:val="16"/>
          <w:szCs w:val="16"/>
          <w:highlight w:val="white"/>
        </w:rPr>
        <w:t>.</w:t>
      </w:r>
      <w:r w:rsidRPr="00510C38">
        <w:rPr>
          <w:rFonts w:ascii="Consolas" w:hAnsi="Consolas" w:cs="Consolas"/>
          <w:color w:val="0000FF"/>
          <w:sz w:val="16"/>
          <w:szCs w:val="16"/>
          <w:highlight w:val="white"/>
        </w:rPr>
        <w:t>Value</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w:t>
      </w:r>
      <w:r w:rsidRPr="00510C38">
        <w:rPr>
          <w:rFonts w:ascii="Consolas" w:hAnsi="Consolas" w:cs="Consolas"/>
          <w:color w:val="0000FF"/>
          <w:sz w:val="16"/>
          <w:szCs w:val="16"/>
          <w:highlight w:val="white"/>
        </w:rPr>
        <w:t>AS</w:t>
      </w:r>
      <w:r w:rsidRPr="00510C38">
        <w:rPr>
          <w:rFonts w:ascii="Consolas" w:hAnsi="Consolas" w:cs="Consolas"/>
          <w:color w:val="000000"/>
          <w:sz w:val="16"/>
          <w:szCs w:val="16"/>
          <w:highlight w:val="white"/>
        </w:rPr>
        <w:t xml:space="preserve"> DNSSuffix</w:t>
      </w:r>
    </w:p>
    <w:p w14:paraId="68BD5526"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lastRenderedPageBreak/>
        <w:t xml:space="preserve">                 </w:t>
      </w:r>
      <w:r w:rsidRPr="00510C38">
        <w:rPr>
          <w:rFonts w:ascii="Consolas" w:hAnsi="Consolas" w:cs="Consolas"/>
          <w:color w:val="0000FF"/>
          <w:sz w:val="16"/>
          <w:szCs w:val="16"/>
          <w:highlight w:val="white"/>
        </w:rPr>
        <w:t>FROM</w:t>
      </w:r>
      <w:r w:rsidRPr="00510C38">
        <w:rPr>
          <w:rFonts w:ascii="Consolas" w:hAnsi="Consolas" w:cs="Consolas"/>
          <w:color w:val="000000"/>
          <w:sz w:val="16"/>
          <w:szCs w:val="16"/>
          <w:highlight w:val="white"/>
        </w:rPr>
        <w:t xml:space="preserve"> f_HardwareProperties</w:t>
      </w:r>
      <w:r w:rsidRPr="00510C38">
        <w:rPr>
          <w:rFonts w:ascii="Consolas" w:hAnsi="Consolas" w:cs="Consolas"/>
          <w:color w:val="808080"/>
          <w:sz w:val="16"/>
          <w:szCs w:val="16"/>
          <w:highlight w:val="white"/>
        </w:rPr>
        <w:t>(</w:t>
      </w:r>
      <w:r w:rsidRPr="00510C38">
        <w:rPr>
          <w:rFonts w:ascii="Consolas" w:hAnsi="Consolas" w:cs="Consolas"/>
          <w:color w:val="FF0000"/>
          <w:sz w:val="16"/>
          <w:szCs w:val="16"/>
          <w:highlight w:val="white"/>
        </w:rPr>
        <w:t>'Win32_NetworkAdapterConfiguration'</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nic</w:t>
      </w:r>
    </w:p>
    <w:p w14:paraId="42787E2D"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LEFT</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JOIN</w:t>
      </w:r>
      <w:r w:rsidRPr="00510C38">
        <w:rPr>
          <w:rFonts w:ascii="Consolas" w:hAnsi="Consolas" w:cs="Consolas"/>
          <w:color w:val="000000"/>
          <w:sz w:val="16"/>
          <w:szCs w:val="16"/>
          <w:highlight w:val="white"/>
        </w:rPr>
        <w:t xml:space="preserve"> f_HardwareValuesByPropertyName</w:t>
      </w:r>
      <w:r w:rsidRPr="00510C38">
        <w:rPr>
          <w:rFonts w:ascii="Consolas" w:hAnsi="Consolas" w:cs="Consolas"/>
          <w:color w:val="808080"/>
          <w:sz w:val="16"/>
          <w:szCs w:val="16"/>
          <w:highlight w:val="white"/>
        </w:rPr>
        <w:t>(</w:t>
      </w:r>
      <w:r w:rsidRPr="00510C38">
        <w:rPr>
          <w:rFonts w:ascii="Consolas" w:hAnsi="Consolas" w:cs="Consolas"/>
          <w:color w:val="FF0000"/>
          <w:sz w:val="16"/>
          <w:szCs w:val="16"/>
          <w:highlight w:val="white"/>
        </w:rPr>
        <w:t>'DNSDomain'</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dns</w:t>
      </w:r>
    </w:p>
    <w:p w14:paraId="238D695A"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0000FF"/>
          <w:sz w:val="16"/>
          <w:szCs w:val="16"/>
          <w:highlight w:val="white"/>
        </w:rPr>
        <w:t>ON</w:t>
      </w:r>
      <w:r w:rsidRPr="00510C38">
        <w:rPr>
          <w:rFonts w:ascii="Consolas" w:hAnsi="Consolas" w:cs="Consolas"/>
          <w:color w:val="000000"/>
          <w:sz w:val="16"/>
          <w:szCs w:val="16"/>
          <w:highlight w:val="white"/>
        </w:rPr>
        <w:t xml:space="preserve"> nic</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HardwareObjectID </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dns</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HardwareObjectID</w:t>
      </w:r>
    </w:p>
    <w:p w14:paraId="030F75D8"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0000FF"/>
          <w:sz w:val="16"/>
          <w:szCs w:val="16"/>
          <w:highlight w:val="white"/>
        </w:rPr>
        <w:t>WHERE</w:t>
      </w:r>
      <w:r w:rsidRPr="00510C38">
        <w:rPr>
          <w:rFonts w:ascii="Consolas" w:hAnsi="Consolas" w:cs="Consolas"/>
          <w:color w:val="000000"/>
          <w:sz w:val="16"/>
          <w:szCs w:val="16"/>
          <w:highlight w:val="white"/>
        </w:rPr>
        <w:t xml:space="preserve"> nic</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Property </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w:t>
      </w:r>
      <w:r w:rsidRPr="00510C38">
        <w:rPr>
          <w:rFonts w:ascii="Consolas" w:hAnsi="Consolas" w:cs="Consolas"/>
          <w:color w:val="FF0000"/>
          <w:sz w:val="16"/>
          <w:szCs w:val="16"/>
          <w:highlight w:val="white"/>
        </w:rPr>
        <w:t>'IPEnabled'</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AND</w:t>
      </w:r>
      <w:r w:rsidRPr="00510C38">
        <w:rPr>
          <w:rFonts w:ascii="Consolas" w:hAnsi="Consolas" w:cs="Consolas"/>
          <w:color w:val="000000"/>
          <w:sz w:val="16"/>
          <w:szCs w:val="16"/>
          <w:highlight w:val="white"/>
        </w:rPr>
        <w:t xml:space="preserve"> nic</w:t>
      </w:r>
      <w:r w:rsidRPr="00510C38">
        <w:rPr>
          <w:rFonts w:ascii="Consolas" w:hAnsi="Consolas" w:cs="Consolas"/>
          <w:color w:val="808080"/>
          <w:sz w:val="16"/>
          <w:szCs w:val="16"/>
          <w:highlight w:val="white"/>
        </w:rPr>
        <w:t>.</w:t>
      </w:r>
      <w:r w:rsidRPr="00510C38">
        <w:rPr>
          <w:rFonts w:ascii="Consolas" w:hAnsi="Consolas" w:cs="Consolas"/>
          <w:color w:val="0000FF"/>
          <w:sz w:val="16"/>
          <w:szCs w:val="16"/>
          <w:highlight w:val="white"/>
        </w:rPr>
        <w:t>Value</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w:t>
      </w:r>
      <w:r w:rsidRPr="00510C38">
        <w:rPr>
          <w:rFonts w:ascii="Consolas" w:hAnsi="Consolas" w:cs="Consolas"/>
          <w:color w:val="FF0000"/>
          <w:sz w:val="16"/>
          <w:szCs w:val="16"/>
          <w:highlight w:val="white"/>
        </w:rPr>
        <w:t>'TRUE'</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AND</w:t>
      </w:r>
      <w:r w:rsidRPr="00510C38">
        <w:rPr>
          <w:rFonts w:ascii="Consolas" w:hAnsi="Consolas" w:cs="Consolas"/>
          <w:color w:val="000000"/>
          <w:sz w:val="16"/>
          <w:szCs w:val="16"/>
          <w:highlight w:val="white"/>
        </w:rPr>
        <w:t xml:space="preserve"> dns</w:t>
      </w:r>
      <w:r w:rsidRPr="00510C38">
        <w:rPr>
          <w:rFonts w:ascii="Consolas" w:hAnsi="Consolas" w:cs="Consolas"/>
          <w:color w:val="808080"/>
          <w:sz w:val="16"/>
          <w:szCs w:val="16"/>
          <w:highlight w:val="white"/>
        </w:rPr>
        <w:t>.</w:t>
      </w:r>
      <w:r w:rsidRPr="00510C38">
        <w:rPr>
          <w:rFonts w:ascii="Consolas" w:hAnsi="Consolas" w:cs="Consolas"/>
          <w:color w:val="0000FF"/>
          <w:sz w:val="16"/>
          <w:szCs w:val="16"/>
          <w:highlight w:val="white"/>
        </w:rPr>
        <w:t>Value</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IS</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NOT</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NULL</w:t>
      </w:r>
    </w:p>
    <w:p w14:paraId="03289246"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0000FF"/>
          <w:sz w:val="16"/>
          <w:szCs w:val="16"/>
          <w:highlight w:val="white"/>
        </w:rPr>
        <w:t>GROUP</w:t>
      </w:r>
      <w:r w:rsidRPr="00510C38">
        <w:rPr>
          <w:rFonts w:ascii="Consolas" w:hAnsi="Consolas" w:cs="Consolas"/>
          <w:color w:val="000000"/>
          <w:sz w:val="16"/>
          <w:szCs w:val="16"/>
          <w:highlight w:val="white"/>
        </w:rPr>
        <w:t xml:space="preserve"> </w:t>
      </w:r>
      <w:r w:rsidRPr="00510C38">
        <w:rPr>
          <w:rFonts w:ascii="Consolas" w:hAnsi="Consolas" w:cs="Consolas"/>
          <w:color w:val="0000FF"/>
          <w:sz w:val="16"/>
          <w:szCs w:val="16"/>
          <w:highlight w:val="white"/>
        </w:rPr>
        <w:t>BY</w:t>
      </w:r>
      <w:r w:rsidRPr="00510C38">
        <w:rPr>
          <w:rFonts w:ascii="Consolas" w:hAnsi="Consolas" w:cs="Consolas"/>
          <w:color w:val="000000"/>
          <w:sz w:val="16"/>
          <w:szCs w:val="16"/>
          <w:highlight w:val="white"/>
        </w:rPr>
        <w:t xml:space="preserve"> nic</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ComputerID</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dns</w:t>
      </w:r>
    </w:p>
    <w:p w14:paraId="468040C1"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0000FF"/>
          <w:sz w:val="16"/>
          <w:szCs w:val="16"/>
          <w:highlight w:val="white"/>
        </w:rPr>
        <w:t>ON</w:t>
      </w:r>
      <w:r w:rsidRPr="00510C38">
        <w:rPr>
          <w:rFonts w:ascii="Consolas" w:hAnsi="Consolas" w:cs="Consolas"/>
          <w:color w:val="000000"/>
          <w:sz w:val="16"/>
          <w:szCs w:val="16"/>
          <w:highlight w:val="white"/>
        </w:rPr>
        <w:t xml:space="preserve"> c</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ComputerID </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dns</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ComputerID</w:t>
      </w:r>
    </w:p>
    <w:p w14:paraId="4140F4DD"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LEFT</w:t>
      </w: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JOIN</w:t>
      </w:r>
      <w:r w:rsidRPr="00510C38">
        <w:rPr>
          <w:rFonts w:ascii="Consolas" w:hAnsi="Consolas" w:cs="Consolas"/>
          <w:color w:val="000000"/>
          <w:sz w:val="16"/>
          <w:szCs w:val="16"/>
          <w:highlight w:val="white"/>
        </w:rPr>
        <w:t xml:space="preserve"> f_HardwareProperties</w:t>
      </w:r>
      <w:r w:rsidRPr="00510C38">
        <w:rPr>
          <w:rFonts w:ascii="Consolas" w:hAnsi="Consolas" w:cs="Consolas"/>
          <w:color w:val="808080"/>
          <w:sz w:val="16"/>
          <w:szCs w:val="16"/>
          <w:highlight w:val="white"/>
        </w:rPr>
        <w:t>(</w:t>
      </w:r>
      <w:r w:rsidRPr="00510C38">
        <w:rPr>
          <w:rFonts w:ascii="Consolas" w:hAnsi="Consolas" w:cs="Consolas"/>
          <w:color w:val="FF0000"/>
          <w:sz w:val="16"/>
          <w:szCs w:val="16"/>
          <w:highlight w:val="white"/>
        </w:rPr>
        <w:t>'CIM_OperatingSystem'</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opCSName</w:t>
      </w:r>
    </w:p>
    <w:p w14:paraId="73FEA2CA"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0000FF"/>
          <w:sz w:val="16"/>
          <w:szCs w:val="16"/>
          <w:highlight w:val="white"/>
        </w:rPr>
        <w:t>ON</w:t>
      </w:r>
      <w:r w:rsidRPr="00510C38">
        <w:rPr>
          <w:rFonts w:ascii="Consolas" w:hAnsi="Consolas" w:cs="Consolas"/>
          <w:color w:val="000000"/>
          <w:sz w:val="16"/>
          <w:szCs w:val="16"/>
          <w:highlight w:val="white"/>
        </w:rPr>
        <w:t xml:space="preserve"> opCSName</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Property </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w:t>
      </w:r>
      <w:r w:rsidRPr="00510C38">
        <w:rPr>
          <w:rFonts w:ascii="Consolas" w:hAnsi="Consolas" w:cs="Consolas"/>
          <w:color w:val="FF0000"/>
          <w:sz w:val="16"/>
          <w:szCs w:val="16"/>
          <w:highlight w:val="white"/>
        </w:rPr>
        <w:t>'CSNAME'</w:t>
      </w:r>
    </w:p>
    <w:p w14:paraId="0AB81DCA" w14:textId="77777777" w:rsidR="00510C38" w:rsidRPr="00510C38" w:rsidRDefault="00510C38" w:rsidP="00510C38">
      <w:pPr>
        <w:autoSpaceDE w:val="0"/>
        <w:autoSpaceDN w:val="0"/>
        <w:adjustRightInd w:val="0"/>
        <w:spacing w:after="0" w:line="240" w:lineRule="auto"/>
        <w:rPr>
          <w:rFonts w:ascii="Consolas" w:hAnsi="Consolas" w:cs="Consolas"/>
          <w:color w:val="000000"/>
          <w:sz w:val="16"/>
          <w:szCs w:val="16"/>
          <w:highlight w:val="white"/>
        </w:rPr>
      </w:pPr>
      <w:r w:rsidRPr="00510C38">
        <w:rPr>
          <w:rFonts w:ascii="Consolas" w:hAnsi="Consolas" w:cs="Consolas"/>
          <w:color w:val="000000"/>
          <w:sz w:val="16"/>
          <w:szCs w:val="16"/>
          <w:highlight w:val="white"/>
        </w:rPr>
        <w:t xml:space="preserve">        </w:t>
      </w:r>
      <w:r w:rsidRPr="00510C38">
        <w:rPr>
          <w:rFonts w:ascii="Consolas" w:hAnsi="Consolas" w:cs="Consolas"/>
          <w:color w:val="808080"/>
          <w:sz w:val="16"/>
          <w:szCs w:val="16"/>
          <w:highlight w:val="white"/>
        </w:rPr>
        <w:t>AND</w:t>
      </w:r>
      <w:r w:rsidRPr="00510C38">
        <w:rPr>
          <w:rFonts w:ascii="Consolas" w:hAnsi="Consolas" w:cs="Consolas"/>
          <w:color w:val="000000"/>
          <w:sz w:val="16"/>
          <w:szCs w:val="16"/>
          <w:highlight w:val="white"/>
        </w:rPr>
        <w:t xml:space="preserve"> c</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ComputerID </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 xml:space="preserve"> opCSName</w:t>
      </w:r>
      <w:r w:rsidRPr="00510C38">
        <w:rPr>
          <w:rFonts w:ascii="Consolas" w:hAnsi="Consolas" w:cs="Consolas"/>
          <w:color w:val="808080"/>
          <w:sz w:val="16"/>
          <w:szCs w:val="16"/>
          <w:highlight w:val="white"/>
        </w:rPr>
        <w:t>.</w:t>
      </w:r>
      <w:r w:rsidRPr="00510C38">
        <w:rPr>
          <w:rFonts w:ascii="Consolas" w:hAnsi="Consolas" w:cs="Consolas"/>
          <w:color w:val="000000"/>
          <w:sz w:val="16"/>
          <w:szCs w:val="16"/>
          <w:highlight w:val="white"/>
        </w:rPr>
        <w:t>ComputerID</w:t>
      </w:r>
    </w:p>
    <w:p w14:paraId="06459B21" w14:textId="375CEDF2" w:rsidR="00196C2C" w:rsidRDefault="00196C2C" w:rsidP="00196C2C">
      <w:pPr>
        <w:spacing w:after="0" w:line="240" w:lineRule="auto"/>
        <w:rPr>
          <w:rFonts w:ascii="Courier New" w:hAnsi="Courier New" w:cs="Courier New"/>
          <w:sz w:val="16"/>
          <w:szCs w:val="16"/>
        </w:rPr>
      </w:pPr>
    </w:p>
    <w:p w14:paraId="2A8566B0" w14:textId="162921E7" w:rsidR="00196C2C" w:rsidRDefault="00196C2C">
      <w:r>
        <w:br w:type="page"/>
      </w:r>
    </w:p>
    <w:p w14:paraId="03213628" w14:textId="2A8FBA7B" w:rsidR="00196C2C" w:rsidRDefault="001E0E68" w:rsidP="00260633">
      <w:pPr>
        <w:pStyle w:val="Heading2"/>
        <w:numPr>
          <w:ilvl w:val="1"/>
          <w:numId w:val="1"/>
        </w:numPr>
        <w:ind w:left="709"/>
      </w:pPr>
      <w:bookmarkStart w:id="684" w:name="_Toc11336889"/>
      <w:r>
        <w:lastRenderedPageBreak/>
        <w:t>Powerstate</w:t>
      </w:r>
      <w:bookmarkEnd w:id="684"/>
    </w:p>
    <w:p w14:paraId="36EE7624" w14:textId="75371C9D" w:rsidR="001E0E68" w:rsidRDefault="001E0E68" w:rsidP="001E0E68"/>
    <w:p w14:paraId="6DCEB000" w14:textId="77777777"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FF"/>
          <w:sz w:val="19"/>
          <w:szCs w:val="19"/>
          <w:highlight w:val="white"/>
        </w:rPr>
        <w:t>IF</w:t>
      </w:r>
      <w:r w:rsidRPr="001E0E68">
        <w:rPr>
          <w:rFonts w:ascii="Consolas" w:hAnsi="Consolas" w:cs="Consolas"/>
          <w:color w:val="000000"/>
          <w:sz w:val="19"/>
          <w:szCs w:val="19"/>
          <w:highlight w:val="white"/>
        </w:rPr>
        <w:t xml:space="preserve"> </w:t>
      </w:r>
      <w:r w:rsidRPr="001E0E68">
        <w:rPr>
          <w:rFonts w:ascii="Consolas" w:hAnsi="Consolas" w:cs="Consolas"/>
          <w:color w:val="FF00FF"/>
          <w:sz w:val="19"/>
          <w:szCs w:val="19"/>
          <w:highlight w:val="white"/>
        </w:rPr>
        <w:t>OBJECT_ID</w:t>
      </w:r>
      <w:r w:rsidRPr="001E0E68">
        <w:rPr>
          <w:rFonts w:ascii="Consolas" w:hAnsi="Consolas" w:cs="Consolas"/>
          <w:color w:val="808080"/>
          <w:sz w:val="19"/>
          <w:szCs w:val="19"/>
          <w:highlight w:val="white"/>
        </w:rPr>
        <w:t>(</w:t>
      </w:r>
      <w:r w:rsidRPr="001E0E68">
        <w:rPr>
          <w:rFonts w:ascii="Consolas" w:hAnsi="Consolas" w:cs="Consolas"/>
          <w:color w:val="FF0000"/>
          <w:sz w:val="19"/>
          <w:szCs w:val="19"/>
          <w:highlight w:val="white"/>
        </w:rPr>
        <w:t>'tempdb..#tmpVMwarePowerstate'</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 xml:space="preserve"> </w:t>
      </w:r>
      <w:r w:rsidRPr="001E0E68">
        <w:rPr>
          <w:rFonts w:ascii="Consolas" w:hAnsi="Consolas" w:cs="Consolas"/>
          <w:color w:val="808080"/>
          <w:sz w:val="19"/>
          <w:szCs w:val="19"/>
          <w:highlight w:val="white"/>
        </w:rPr>
        <w:t>IS</w:t>
      </w:r>
      <w:r w:rsidRPr="001E0E68">
        <w:rPr>
          <w:rFonts w:ascii="Consolas" w:hAnsi="Consolas" w:cs="Consolas"/>
          <w:color w:val="000000"/>
          <w:sz w:val="19"/>
          <w:szCs w:val="19"/>
          <w:highlight w:val="white"/>
        </w:rPr>
        <w:t xml:space="preserve"> </w:t>
      </w:r>
      <w:r w:rsidRPr="001E0E68">
        <w:rPr>
          <w:rFonts w:ascii="Consolas" w:hAnsi="Consolas" w:cs="Consolas"/>
          <w:color w:val="808080"/>
          <w:sz w:val="19"/>
          <w:szCs w:val="19"/>
          <w:highlight w:val="white"/>
        </w:rPr>
        <w:t>NOT</w:t>
      </w:r>
      <w:r w:rsidRPr="001E0E68">
        <w:rPr>
          <w:rFonts w:ascii="Consolas" w:hAnsi="Consolas" w:cs="Consolas"/>
          <w:color w:val="000000"/>
          <w:sz w:val="19"/>
          <w:szCs w:val="19"/>
          <w:highlight w:val="white"/>
        </w:rPr>
        <w:t xml:space="preserve"> </w:t>
      </w:r>
      <w:r w:rsidRPr="001E0E68">
        <w:rPr>
          <w:rFonts w:ascii="Consolas" w:hAnsi="Consolas" w:cs="Consolas"/>
          <w:color w:val="808080"/>
          <w:sz w:val="19"/>
          <w:szCs w:val="19"/>
          <w:highlight w:val="white"/>
        </w:rPr>
        <w:t>NULL</w:t>
      </w:r>
    </w:p>
    <w:p w14:paraId="2D42EAF5" w14:textId="77777777"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DROP</w:t>
      </w: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TABLE</w:t>
      </w:r>
      <w:r w:rsidRPr="001E0E68">
        <w:rPr>
          <w:rFonts w:ascii="Consolas" w:hAnsi="Consolas" w:cs="Consolas"/>
          <w:color w:val="000000"/>
          <w:sz w:val="19"/>
          <w:szCs w:val="19"/>
          <w:highlight w:val="white"/>
        </w:rPr>
        <w:t xml:space="preserve"> #tmpVMwarePowerstate</w:t>
      </w:r>
    </w:p>
    <w:p w14:paraId="7B3C95B0" w14:textId="77777777"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p>
    <w:p w14:paraId="5E47753A" w14:textId="77777777"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FF"/>
          <w:sz w:val="19"/>
          <w:szCs w:val="19"/>
          <w:highlight w:val="white"/>
        </w:rPr>
        <w:t>SELECT</w:t>
      </w:r>
    </w:p>
    <w:p w14:paraId="7669084F" w14:textId="77777777"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00"/>
          <w:sz w:val="19"/>
          <w:szCs w:val="19"/>
          <w:highlight w:val="white"/>
        </w:rPr>
        <w:t xml:space="preserve">    GuestComputerID</w:t>
      </w:r>
      <w:r w:rsidRPr="001E0E68">
        <w:rPr>
          <w:rFonts w:ascii="Consolas" w:hAnsi="Consolas" w:cs="Consolas"/>
          <w:color w:val="808080"/>
          <w:sz w:val="19"/>
          <w:szCs w:val="19"/>
          <w:highlight w:val="white"/>
        </w:rPr>
        <w:t>,</w:t>
      </w:r>
    </w:p>
    <w:p w14:paraId="3670C186" w14:textId="77777777"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00"/>
          <w:sz w:val="19"/>
          <w:szCs w:val="19"/>
          <w:highlight w:val="white"/>
        </w:rPr>
        <w:t xml:space="preserve">    PowerState</w:t>
      </w:r>
      <w:r w:rsidRPr="001E0E68">
        <w:rPr>
          <w:rFonts w:ascii="Consolas" w:hAnsi="Consolas" w:cs="Consolas"/>
          <w:color w:val="808080"/>
          <w:sz w:val="19"/>
          <w:szCs w:val="19"/>
          <w:highlight w:val="white"/>
        </w:rPr>
        <w:t>,</w:t>
      </w:r>
    </w:p>
    <w:p w14:paraId="1EBD1137" w14:textId="77777777"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00"/>
          <w:sz w:val="19"/>
          <w:szCs w:val="19"/>
          <w:highlight w:val="white"/>
        </w:rPr>
        <w:t xml:space="preserve">    </w:t>
      </w:r>
      <w:r w:rsidRPr="001E0E68">
        <w:rPr>
          <w:rFonts w:ascii="Consolas" w:hAnsi="Consolas" w:cs="Consolas"/>
          <w:color w:val="FF00FF"/>
          <w:sz w:val="19"/>
          <w:szCs w:val="19"/>
          <w:highlight w:val="white"/>
        </w:rPr>
        <w:t>CAST</w:t>
      </w:r>
      <w:r w:rsidRPr="001E0E68">
        <w:rPr>
          <w:rFonts w:ascii="Consolas" w:hAnsi="Consolas" w:cs="Consolas"/>
          <w:color w:val="808080"/>
          <w:sz w:val="19"/>
          <w:szCs w:val="19"/>
          <w:highlight w:val="white"/>
        </w:rPr>
        <w:t>(null</w:t>
      </w: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AS</w:t>
      </w: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INT</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AS</w:t>
      </w:r>
      <w:r w:rsidRPr="001E0E68">
        <w:rPr>
          <w:rFonts w:ascii="Consolas" w:hAnsi="Consolas" w:cs="Consolas"/>
          <w:color w:val="000000"/>
          <w:sz w:val="19"/>
          <w:szCs w:val="19"/>
          <w:highlight w:val="white"/>
        </w:rPr>
        <w:t xml:space="preserve"> [Count]</w:t>
      </w:r>
    </w:p>
    <w:p w14:paraId="564A3529" w14:textId="77777777"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INTO</w:t>
      </w:r>
      <w:r w:rsidRPr="001E0E68">
        <w:rPr>
          <w:rFonts w:ascii="Consolas" w:hAnsi="Consolas" w:cs="Consolas"/>
          <w:color w:val="000000"/>
          <w:sz w:val="19"/>
          <w:szCs w:val="19"/>
          <w:highlight w:val="white"/>
        </w:rPr>
        <w:t xml:space="preserve"> #tmpVMwarePowerstate</w:t>
      </w:r>
    </w:p>
    <w:p w14:paraId="77E638FD" w14:textId="77777777"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FROM</w:t>
      </w:r>
      <w:r w:rsidRPr="001E0E68">
        <w:rPr>
          <w:rFonts w:ascii="Consolas" w:hAnsi="Consolas" w:cs="Consolas"/>
          <w:color w:val="000000"/>
          <w:sz w:val="19"/>
          <w:szCs w:val="19"/>
          <w:highlight w:val="white"/>
        </w:rPr>
        <w:t xml:space="preserve"> f_Virtual_VMware_Guest</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0</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 xml:space="preserve"> c</w:t>
      </w:r>
    </w:p>
    <w:p w14:paraId="56252C9B" w14:textId="77777777"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p>
    <w:p w14:paraId="6B2D2952" w14:textId="77777777"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FF00FF"/>
          <w:sz w:val="19"/>
          <w:szCs w:val="19"/>
          <w:highlight w:val="white"/>
        </w:rPr>
        <w:t>UPDATE</w:t>
      </w:r>
      <w:r w:rsidRPr="001E0E68">
        <w:rPr>
          <w:rFonts w:ascii="Consolas" w:hAnsi="Consolas" w:cs="Consolas"/>
          <w:color w:val="000000"/>
          <w:sz w:val="19"/>
          <w:szCs w:val="19"/>
          <w:highlight w:val="white"/>
        </w:rPr>
        <w:t xml:space="preserve"> #tmpVMwarePowerstate</w:t>
      </w:r>
    </w:p>
    <w:p w14:paraId="3E972806" w14:textId="77777777"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SET</w:t>
      </w:r>
      <w:r w:rsidRPr="001E0E68">
        <w:rPr>
          <w:rFonts w:ascii="Consolas" w:hAnsi="Consolas" w:cs="Consolas"/>
          <w:color w:val="000000"/>
          <w:sz w:val="19"/>
          <w:szCs w:val="19"/>
          <w:highlight w:val="white"/>
        </w:rPr>
        <w:t xml:space="preserve"> [Count] </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 xml:space="preserve"> x2</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[Count]</w:t>
      </w:r>
    </w:p>
    <w:p w14:paraId="47E7441F" w14:textId="77777777"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FROM</w:t>
      </w:r>
      <w:r w:rsidRPr="001E0E68">
        <w:rPr>
          <w:rFonts w:ascii="Consolas" w:hAnsi="Consolas" w:cs="Consolas"/>
          <w:color w:val="000000"/>
          <w:sz w:val="19"/>
          <w:szCs w:val="19"/>
          <w:highlight w:val="white"/>
        </w:rPr>
        <w:t xml:space="preserve"> #tmpVMwarePowerstate x</w:t>
      </w:r>
    </w:p>
    <w:p w14:paraId="0E2D4037" w14:textId="77777777"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00"/>
          <w:sz w:val="19"/>
          <w:szCs w:val="19"/>
          <w:highlight w:val="white"/>
        </w:rPr>
        <w:t xml:space="preserve">   </w:t>
      </w:r>
      <w:r w:rsidRPr="001E0E68">
        <w:rPr>
          <w:rFonts w:ascii="Consolas" w:hAnsi="Consolas" w:cs="Consolas"/>
          <w:color w:val="808080"/>
          <w:sz w:val="19"/>
          <w:szCs w:val="19"/>
          <w:highlight w:val="white"/>
        </w:rPr>
        <w:t>LEFT</w:t>
      </w:r>
      <w:r w:rsidRPr="001E0E68">
        <w:rPr>
          <w:rFonts w:ascii="Consolas" w:hAnsi="Consolas" w:cs="Consolas"/>
          <w:color w:val="000000"/>
          <w:sz w:val="19"/>
          <w:szCs w:val="19"/>
          <w:highlight w:val="white"/>
        </w:rPr>
        <w:t xml:space="preserve"> </w:t>
      </w:r>
      <w:r w:rsidRPr="001E0E68">
        <w:rPr>
          <w:rFonts w:ascii="Consolas" w:hAnsi="Consolas" w:cs="Consolas"/>
          <w:color w:val="808080"/>
          <w:sz w:val="19"/>
          <w:szCs w:val="19"/>
          <w:highlight w:val="white"/>
        </w:rPr>
        <w:t>JOIN(</w:t>
      </w:r>
      <w:r w:rsidRPr="001E0E68">
        <w:rPr>
          <w:rFonts w:ascii="Consolas" w:hAnsi="Consolas" w:cs="Consolas"/>
          <w:color w:val="0000FF"/>
          <w:sz w:val="19"/>
          <w:szCs w:val="19"/>
          <w:highlight w:val="white"/>
        </w:rPr>
        <w:t>SELECT</w:t>
      </w:r>
      <w:r w:rsidRPr="001E0E68">
        <w:rPr>
          <w:rFonts w:ascii="Consolas" w:hAnsi="Consolas" w:cs="Consolas"/>
          <w:color w:val="000000"/>
          <w:sz w:val="19"/>
          <w:szCs w:val="19"/>
          <w:highlight w:val="white"/>
        </w:rPr>
        <w:t xml:space="preserve"> tmp</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GuestComputerID</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 xml:space="preserve"> </w:t>
      </w:r>
      <w:r w:rsidRPr="001E0E68">
        <w:rPr>
          <w:rFonts w:ascii="Consolas" w:hAnsi="Consolas" w:cs="Consolas"/>
          <w:color w:val="FF00FF"/>
          <w:sz w:val="19"/>
          <w:szCs w:val="19"/>
          <w:highlight w:val="white"/>
        </w:rPr>
        <w:t>COUNT</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AS</w:t>
      </w:r>
      <w:r w:rsidRPr="001E0E68">
        <w:rPr>
          <w:rFonts w:ascii="Consolas" w:hAnsi="Consolas" w:cs="Consolas"/>
          <w:color w:val="000000"/>
          <w:sz w:val="19"/>
          <w:szCs w:val="19"/>
          <w:highlight w:val="white"/>
        </w:rPr>
        <w:t xml:space="preserve"> </w:t>
      </w:r>
      <w:r w:rsidRPr="001E0E68">
        <w:rPr>
          <w:rFonts w:ascii="Consolas" w:hAnsi="Consolas" w:cs="Consolas"/>
          <w:color w:val="FF00FF"/>
          <w:sz w:val="19"/>
          <w:szCs w:val="19"/>
          <w:highlight w:val="white"/>
        </w:rPr>
        <w:t>COUNT</w:t>
      </w: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FROM</w:t>
      </w:r>
      <w:r w:rsidRPr="001E0E68">
        <w:rPr>
          <w:rFonts w:ascii="Consolas" w:hAnsi="Consolas" w:cs="Consolas"/>
          <w:color w:val="000000"/>
          <w:sz w:val="19"/>
          <w:szCs w:val="19"/>
          <w:highlight w:val="white"/>
        </w:rPr>
        <w:t xml:space="preserve"> #tmpVMwarePowerstate tmp </w:t>
      </w:r>
      <w:r w:rsidRPr="001E0E68">
        <w:rPr>
          <w:rFonts w:ascii="Consolas" w:hAnsi="Consolas" w:cs="Consolas"/>
          <w:color w:val="0000FF"/>
          <w:sz w:val="19"/>
          <w:szCs w:val="19"/>
          <w:highlight w:val="white"/>
        </w:rPr>
        <w:t>GROUP</w:t>
      </w: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BY</w:t>
      </w:r>
      <w:r w:rsidRPr="001E0E68">
        <w:rPr>
          <w:rFonts w:ascii="Consolas" w:hAnsi="Consolas" w:cs="Consolas"/>
          <w:color w:val="000000"/>
          <w:sz w:val="19"/>
          <w:szCs w:val="19"/>
          <w:highlight w:val="white"/>
        </w:rPr>
        <w:t xml:space="preserve"> GuestComputerID</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AS</w:t>
      </w:r>
      <w:r w:rsidRPr="001E0E68">
        <w:rPr>
          <w:rFonts w:ascii="Consolas" w:hAnsi="Consolas" w:cs="Consolas"/>
          <w:color w:val="000000"/>
          <w:sz w:val="19"/>
          <w:szCs w:val="19"/>
          <w:highlight w:val="white"/>
        </w:rPr>
        <w:t xml:space="preserve"> x2</w:t>
      </w:r>
    </w:p>
    <w:p w14:paraId="7905477B" w14:textId="77777777" w:rsidR="001E0E68" w:rsidRPr="00ED6F43"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00"/>
          <w:sz w:val="19"/>
          <w:szCs w:val="19"/>
          <w:highlight w:val="white"/>
        </w:rPr>
        <w:t xml:space="preserve">     </w:t>
      </w:r>
      <w:r w:rsidRPr="00ED6F43">
        <w:rPr>
          <w:rFonts w:ascii="Consolas" w:hAnsi="Consolas" w:cs="Consolas"/>
          <w:color w:val="0000FF"/>
          <w:sz w:val="19"/>
          <w:szCs w:val="19"/>
          <w:highlight w:val="white"/>
        </w:rPr>
        <w:t>ON</w:t>
      </w:r>
      <w:r w:rsidRPr="00ED6F43">
        <w:rPr>
          <w:rFonts w:ascii="Consolas" w:hAnsi="Consolas" w:cs="Consolas"/>
          <w:color w:val="000000"/>
          <w:sz w:val="19"/>
          <w:szCs w:val="19"/>
          <w:highlight w:val="white"/>
        </w:rPr>
        <w:t xml:space="preserve"> x</w:t>
      </w:r>
      <w:r w:rsidRPr="00ED6F43">
        <w:rPr>
          <w:rFonts w:ascii="Consolas" w:hAnsi="Consolas" w:cs="Consolas"/>
          <w:color w:val="808080"/>
          <w:sz w:val="19"/>
          <w:szCs w:val="19"/>
          <w:highlight w:val="white"/>
        </w:rPr>
        <w:t>.</w:t>
      </w:r>
      <w:r w:rsidRPr="00ED6F43">
        <w:rPr>
          <w:rFonts w:ascii="Consolas" w:hAnsi="Consolas" w:cs="Consolas"/>
          <w:color w:val="000000"/>
          <w:sz w:val="19"/>
          <w:szCs w:val="19"/>
          <w:highlight w:val="white"/>
        </w:rPr>
        <w:t xml:space="preserve">GuestComputerID </w:t>
      </w:r>
      <w:r w:rsidRPr="00ED6F43">
        <w:rPr>
          <w:rFonts w:ascii="Consolas" w:hAnsi="Consolas" w:cs="Consolas"/>
          <w:color w:val="808080"/>
          <w:sz w:val="19"/>
          <w:szCs w:val="19"/>
          <w:highlight w:val="white"/>
        </w:rPr>
        <w:t>=</w:t>
      </w:r>
      <w:r w:rsidRPr="00ED6F43">
        <w:rPr>
          <w:rFonts w:ascii="Consolas" w:hAnsi="Consolas" w:cs="Consolas"/>
          <w:color w:val="000000"/>
          <w:sz w:val="19"/>
          <w:szCs w:val="19"/>
          <w:highlight w:val="white"/>
        </w:rPr>
        <w:t xml:space="preserve"> x2</w:t>
      </w:r>
      <w:r w:rsidRPr="00ED6F43">
        <w:rPr>
          <w:rFonts w:ascii="Consolas" w:hAnsi="Consolas" w:cs="Consolas"/>
          <w:color w:val="808080"/>
          <w:sz w:val="19"/>
          <w:szCs w:val="19"/>
          <w:highlight w:val="white"/>
        </w:rPr>
        <w:t>.</w:t>
      </w:r>
      <w:r w:rsidRPr="00ED6F43">
        <w:rPr>
          <w:rFonts w:ascii="Consolas" w:hAnsi="Consolas" w:cs="Consolas"/>
          <w:color w:val="000000"/>
          <w:sz w:val="19"/>
          <w:szCs w:val="19"/>
          <w:highlight w:val="white"/>
        </w:rPr>
        <w:t>GuestComputerID</w:t>
      </w:r>
    </w:p>
    <w:p w14:paraId="5E51B58F" w14:textId="5A944127" w:rsidR="001E0E68" w:rsidRDefault="001E0E68" w:rsidP="001E0E68"/>
    <w:p w14:paraId="04945E99" w14:textId="794E7278" w:rsidR="001E0E68" w:rsidRDefault="001E0E68" w:rsidP="001E0E68">
      <w:r>
        <w:t>Sample to create Powerstate ID’s</w:t>
      </w:r>
    </w:p>
    <w:p w14:paraId="2C7CB719" w14:textId="77777777"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FF"/>
          <w:sz w:val="19"/>
          <w:szCs w:val="19"/>
          <w:highlight w:val="white"/>
        </w:rPr>
        <w:t>SELECT</w:t>
      </w:r>
    </w:p>
    <w:p w14:paraId="1EF6ABDC" w14:textId="77777777" w:rsid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00"/>
          <w:sz w:val="19"/>
          <w:szCs w:val="19"/>
          <w:highlight w:val="white"/>
        </w:rPr>
        <w:t xml:space="preserve">    </w:t>
      </w:r>
      <w:r w:rsidRPr="001E0E68">
        <w:rPr>
          <w:rFonts w:ascii="Consolas" w:hAnsi="Consolas" w:cs="Consolas"/>
          <w:color w:val="808080"/>
          <w:sz w:val="19"/>
          <w:szCs w:val="19"/>
          <w:highlight w:val="white"/>
        </w:rPr>
        <w:t>LEFT(</w:t>
      </w:r>
      <w:r w:rsidRPr="001E0E68">
        <w:rPr>
          <w:rFonts w:ascii="Consolas" w:hAnsi="Consolas" w:cs="Consolas"/>
          <w:color w:val="FF00FF"/>
          <w:sz w:val="19"/>
          <w:szCs w:val="19"/>
          <w:highlight w:val="white"/>
        </w:rPr>
        <w:t>COALESCE</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fqdn</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fqdn</w:t>
      </w:r>
      <w:r w:rsidRPr="001E0E68">
        <w:rPr>
          <w:rFonts w:ascii="Consolas" w:hAnsi="Consolas" w:cs="Consolas"/>
          <w:color w:val="808080"/>
          <w:sz w:val="19"/>
          <w:szCs w:val="19"/>
          <w:highlight w:val="white"/>
        </w:rPr>
        <w:t>,</w:t>
      </w:r>
      <w:r>
        <w:rPr>
          <w:rFonts w:ascii="Consolas" w:hAnsi="Consolas" w:cs="Consolas"/>
          <w:color w:val="000000"/>
          <w:sz w:val="19"/>
          <w:szCs w:val="19"/>
          <w:highlight w:val="white"/>
        </w:rPr>
        <w:t xml:space="preserve"> </w:t>
      </w:r>
      <w:r w:rsidRPr="001E0E68">
        <w:rPr>
          <w:rFonts w:ascii="Consolas" w:hAnsi="Consolas" w:cs="Consolas"/>
          <w:color w:val="000000"/>
          <w:sz w:val="19"/>
          <w:szCs w:val="19"/>
          <w:highlight w:val="white"/>
        </w:rPr>
        <w:t>c</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ComputerName</w:t>
      </w:r>
      <w:r w:rsidRPr="001E0E68">
        <w:rPr>
          <w:rFonts w:ascii="Consolas" w:hAnsi="Consolas" w:cs="Consolas"/>
          <w:color w:val="808080"/>
          <w:sz w:val="19"/>
          <w:szCs w:val="19"/>
          <w:highlight w:val="white"/>
        </w:rPr>
        <w:t>)</w:t>
      </w:r>
    </w:p>
    <w:p w14:paraId="6CF142E4" w14:textId="6E09A0B0"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808080"/>
          <w:sz w:val="19"/>
          <w:szCs w:val="19"/>
          <w:highlight w:val="white"/>
        </w:rPr>
        <w:t xml:space="preserve">      </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CASE</w:t>
      </w:r>
    </w:p>
    <w:p w14:paraId="7EA022C7" w14:textId="1B964E63"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WHEN</w:t>
      </w:r>
      <w:r w:rsidRPr="001E0E68">
        <w:rPr>
          <w:rFonts w:ascii="Consolas" w:hAnsi="Consolas" w:cs="Consolas"/>
          <w:color w:val="000000"/>
          <w:sz w:val="19"/>
          <w:szCs w:val="19"/>
          <w:highlight w:val="white"/>
        </w:rPr>
        <w:t xml:space="preserve"> pst</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 xml:space="preserve">[Count] </w:t>
      </w:r>
      <w:r w:rsidRPr="001E0E68">
        <w:rPr>
          <w:rFonts w:ascii="Consolas" w:hAnsi="Consolas" w:cs="Consolas"/>
          <w:color w:val="808080"/>
          <w:sz w:val="19"/>
          <w:szCs w:val="19"/>
          <w:highlight w:val="white"/>
        </w:rPr>
        <w:t>&gt;</w:t>
      </w:r>
      <w:r w:rsidRPr="001E0E68">
        <w:rPr>
          <w:rFonts w:ascii="Consolas" w:hAnsi="Consolas" w:cs="Consolas"/>
          <w:color w:val="000000"/>
          <w:sz w:val="19"/>
          <w:szCs w:val="19"/>
          <w:highlight w:val="white"/>
        </w:rPr>
        <w:t xml:space="preserve"> 1 </w:t>
      </w:r>
      <w:r w:rsidRPr="001E0E68">
        <w:rPr>
          <w:rFonts w:ascii="Consolas" w:hAnsi="Consolas" w:cs="Consolas"/>
          <w:color w:val="0000FF"/>
          <w:sz w:val="19"/>
          <w:szCs w:val="19"/>
          <w:highlight w:val="white"/>
        </w:rPr>
        <w:t>THEN</w:t>
      </w:r>
      <w:r w:rsidRPr="001E0E68">
        <w:rPr>
          <w:rFonts w:ascii="Consolas" w:hAnsi="Consolas" w:cs="Consolas"/>
          <w:color w:val="000000"/>
          <w:sz w:val="19"/>
          <w:szCs w:val="19"/>
          <w:highlight w:val="white"/>
        </w:rPr>
        <w:t xml:space="preserve"> </w:t>
      </w:r>
      <w:r w:rsidRPr="001E0E68">
        <w:rPr>
          <w:rFonts w:ascii="Consolas" w:hAnsi="Consolas" w:cs="Consolas"/>
          <w:color w:val="FF0000"/>
          <w:sz w:val="19"/>
          <w:szCs w:val="19"/>
          <w:highlight w:val="white"/>
        </w:rPr>
        <w:t>'_'</w:t>
      </w:r>
      <w:r w:rsidRPr="001E0E68">
        <w:rPr>
          <w:rFonts w:ascii="Consolas" w:hAnsi="Consolas" w:cs="Consolas"/>
          <w:color w:val="000000"/>
          <w:sz w:val="19"/>
          <w:szCs w:val="19"/>
          <w:highlight w:val="white"/>
        </w:rPr>
        <w:t xml:space="preserve"> </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 xml:space="preserve"> </w:t>
      </w:r>
      <w:r w:rsidRPr="001E0E68">
        <w:rPr>
          <w:rFonts w:ascii="Consolas" w:hAnsi="Consolas" w:cs="Consolas"/>
          <w:color w:val="FF00FF"/>
          <w:sz w:val="19"/>
          <w:szCs w:val="19"/>
          <w:highlight w:val="white"/>
        </w:rPr>
        <w:t>CAST</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pst</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 xml:space="preserve">row# </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 xml:space="preserve">1 </w:t>
      </w:r>
      <w:r w:rsidRPr="001E0E68">
        <w:rPr>
          <w:rFonts w:ascii="Consolas" w:hAnsi="Consolas" w:cs="Consolas"/>
          <w:color w:val="0000FF"/>
          <w:sz w:val="19"/>
          <w:szCs w:val="19"/>
          <w:highlight w:val="white"/>
        </w:rPr>
        <w:t>AS</w:t>
      </w: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NVARCHAR</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2</w:t>
      </w:r>
      <w:r w:rsidRPr="001E0E68">
        <w:rPr>
          <w:rFonts w:ascii="Consolas" w:hAnsi="Consolas" w:cs="Consolas"/>
          <w:color w:val="808080"/>
          <w:sz w:val="19"/>
          <w:szCs w:val="19"/>
          <w:highlight w:val="white"/>
        </w:rPr>
        <w:t>))</w:t>
      </w:r>
    </w:p>
    <w:p w14:paraId="60633988" w14:textId="3D3017C2"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ELSE</w:t>
      </w:r>
      <w:r w:rsidRPr="001E0E68">
        <w:rPr>
          <w:rFonts w:ascii="Consolas" w:hAnsi="Consolas" w:cs="Consolas"/>
          <w:color w:val="000000"/>
          <w:sz w:val="19"/>
          <w:szCs w:val="19"/>
          <w:highlight w:val="white"/>
        </w:rPr>
        <w:t xml:space="preserve"> </w:t>
      </w:r>
      <w:r w:rsidRPr="001E0E68">
        <w:rPr>
          <w:rFonts w:ascii="Consolas" w:hAnsi="Consolas" w:cs="Consolas"/>
          <w:color w:val="FF0000"/>
          <w:sz w:val="19"/>
          <w:szCs w:val="19"/>
          <w:highlight w:val="white"/>
        </w:rPr>
        <w:t>''</w:t>
      </w:r>
    </w:p>
    <w:p w14:paraId="59A2FF61" w14:textId="5E1FC952"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END</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 xml:space="preserve"> 125</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AS</w:t>
      </w:r>
      <w:r w:rsidRPr="001E0E68">
        <w:rPr>
          <w:rFonts w:ascii="Consolas" w:hAnsi="Consolas" w:cs="Consolas"/>
          <w:color w:val="000000"/>
          <w:sz w:val="19"/>
          <w:szCs w:val="19"/>
          <w:highlight w:val="white"/>
        </w:rPr>
        <w:t xml:space="preserve"> import_id  </w:t>
      </w:r>
      <w:r w:rsidRPr="001E0E68">
        <w:rPr>
          <w:rFonts w:ascii="Consolas" w:hAnsi="Consolas" w:cs="Consolas"/>
          <w:color w:val="008000"/>
          <w:sz w:val="19"/>
          <w:szCs w:val="19"/>
          <w:highlight w:val="white"/>
        </w:rPr>
        <w:t xml:space="preserve">-- </w:t>
      </w:r>
      <w:r>
        <w:rPr>
          <w:rFonts w:ascii="Consolas" w:hAnsi="Consolas" w:cs="Consolas"/>
          <w:color w:val="008000"/>
          <w:sz w:val="19"/>
          <w:szCs w:val="19"/>
          <w:highlight w:val="white"/>
        </w:rPr>
        <w:t>FQDN</w:t>
      </w:r>
      <w:r w:rsidRPr="001E0E68">
        <w:rPr>
          <w:rFonts w:ascii="Consolas" w:hAnsi="Consolas" w:cs="Consolas"/>
          <w:color w:val="008000"/>
          <w:sz w:val="19"/>
          <w:szCs w:val="19"/>
          <w:highlight w:val="white"/>
        </w:rPr>
        <w:t xml:space="preserve">, </w:t>
      </w:r>
      <w:r>
        <w:rPr>
          <w:rFonts w:ascii="Consolas" w:hAnsi="Consolas" w:cs="Consolas"/>
          <w:color w:val="008000"/>
          <w:sz w:val="19"/>
          <w:szCs w:val="19"/>
          <w:highlight w:val="white"/>
        </w:rPr>
        <w:t>ComputerName</w:t>
      </w:r>
    </w:p>
    <w:p w14:paraId="5D2C186F" w14:textId="16D15B57"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00"/>
          <w:sz w:val="19"/>
          <w:szCs w:val="19"/>
          <w:highlight w:val="white"/>
        </w:rPr>
        <w:t xml:space="preserve">                                </w:t>
      </w:r>
      <w:r>
        <w:rPr>
          <w:rFonts w:ascii="Consolas" w:hAnsi="Consolas" w:cs="Consolas"/>
          <w:color w:val="000000"/>
          <w:sz w:val="19"/>
          <w:szCs w:val="19"/>
          <w:highlight w:val="white"/>
        </w:rPr>
        <w:t xml:space="preserve"> </w:t>
      </w:r>
      <w:r w:rsidRPr="001E0E68">
        <w:rPr>
          <w:rFonts w:ascii="Consolas" w:hAnsi="Consolas" w:cs="Consolas"/>
          <w:color w:val="008000"/>
          <w:sz w:val="19"/>
          <w:szCs w:val="19"/>
          <w:highlight w:val="white"/>
        </w:rPr>
        <w:t>-- PowerOff + _0 , _1, _2</w:t>
      </w:r>
    </w:p>
    <w:p w14:paraId="7FB23F40" w14:textId="77777777"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FROM</w:t>
      </w:r>
      <w:r w:rsidRPr="001E0E68">
        <w:rPr>
          <w:rFonts w:ascii="Consolas" w:hAnsi="Consolas" w:cs="Consolas"/>
          <w:color w:val="000000"/>
          <w:sz w:val="19"/>
          <w:szCs w:val="19"/>
          <w:highlight w:val="white"/>
        </w:rPr>
        <w:t xml:space="preserve"> f_System_Base</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 xml:space="preserve"> c</w:t>
      </w:r>
    </w:p>
    <w:p w14:paraId="74316DC9" w14:textId="77777777"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00"/>
          <w:sz w:val="19"/>
          <w:szCs w:val="19"/>
          <w:highlight w:val="white"/>
        </w:rPr>
        <w:t xml:space="preserve">    </w:t>
      </w:r>
      <w:r w:rsidRPr="001E0E68">
        <w:rPr>
          <w:rFonts w:ascii="Consolas" w:hAnsi="Consolas" w:cs="Consolas"/>
          <w:color w:val="808080"/>
          <w:sz w:val="19"/>
          <w:szCs w:val="19"/>
          <w:highlight w:val="white"/>
        </w:rPr>
        <w:t>LEFT</w:t>
      </w:r>
      <w:r w:rsidRPr="001E0E68">
        <w:rPr>
          <w:rFonts w:ascii="Consolas" w:hAnsi="Consolas" w:cs="Consolas"/>
          <w:color w:val="000000"/>
          <w:sz w:val="19"/>
          <w:szCs w:val="19"/>
          <w:highlight w:val="white"/>
        </w:rPr>
        <w:t xml:space="preserve"> </w:t>
      </w:r>
      <w:r w:rsidRPr="001E0E68">
        <w:rPr>
          <w:rFonts w:ascii="Consolas" w:hAnsi="Consolas" w:cs="Consolas"/>
          <w:color w:val="808080"/>
          <w:sz w:val="19"/>
          <w:szCs w:val="19"/>
          <w:highlight w:val="white"/>
        </w:rPr>
        <w:t>JOIN</w:t>
      </w:r>
      <w:r w:rsidRPr="001E0E68">
        <w:rPr>
          <w:rFonts w:ascii="Consolas" w:hAnsi="Consolas" w:cs="Consolas"/>
          <w:color w:val="000000"/>
          <w:sz w:val="19"/>
          <w:szCs w:val="19"/>
          <w:highlight w:val="white"/>
        </w:rPr>
        <w:t xml:space="preserve"> #tmpDeviceFQDN_device fqdn</w:t>
      </w:r>
    </w:p>
    <w:p w14:paraId="274DBBD2" w14:textId="77777777"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ON</w:t>
      </w:r>
      <w:r w:rsidRPr="001E0E68">
        <w:rPr>
          <w:rFonts w:ascii="Consolas" w:hAnsi="Consolas" w:cs="Consolas"/>
          <w:color w:val="000000"/>
          <w:sz w:val="19"/>
          <w:szCs w:val="19"/>
          <w:highlight w:val="white"/>
        </w:rPr>
        <w:t xml:space="preserve"> c</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 xml:space="preserve">ComputerID </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 xml:space="preserve"> fqdn</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ComputerID</w:t>
      </w:r>
    </w:p>
    <w:p w14:paraId="6C2B2E3E" w14:textId="77777777"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00"/>
          <w:sz w:val="19"/>
          <w:szCs w:val="19"/>
          <w:highlight w:val="white"/>
        </w:rPr>
        <w:t xml:space="preserve">    </w:t>
      </w:r>
      <w:r w:rsidRPr="001E0E68">
        <w:rPr>
          <w:rFonts w:ascii="Consolas" w:hAnsi="Consolas" w:cs="Consolas"/>
          <w:color w:val="808080"/>
          <w:sz w:val="19"/>
          <w:szCs w:val="19"/>
          <w:highlight w:val="white"/>
        </w:rPr>
        <w:t>LEFT</w:t>
      </w:r>
      <w:r w:rsidRPr="001E0E68">
        <w:rPr>
          <w:rFonts w:ascii="Consolas" w:hAnsi="Consolas" w:cs="Consolas"/>
          <w:color w:val="000000"/>
          <w:sz w:val="19"/>
          <w:szCs w:val="19"/>
          <w:highlight w:val="white"/>
        </w:rPr>
        <w:t xml:space="preserve"> </w:t>
      </w:r>
      <w:r w:rsidRPr="001E0E68">
        <w:rPr>
          <w:rFonts w:ascii="Consolas" w:hAnsi="Consolas" w:cs="Consolas"/>
          <w:color w:val="808080"/>
          <w:sz w:val="19"/>
          <w:szCs w:val="19"/>
          <w:highlight w:val="white"/>
        </w:rPr>
        <w:t>JOIN</w:t>
      </w:r>
      <w:r w:rsidRPr="001E0E68">
        <w:rPr>
          <w:rFonts w:ascii="Consolas" w:hAnsi="Consolas" w:cs="Consolas"/>
          <w:color w:val="0000FF"/>
          <w:sz w:val="19"/>
          <w:szCs w:val="19"/>
          <w:highlight w:val="white"/>
        </w:rPr>
        <w:t xml:space="preserve"> </w:t>
      </w:r>
      <w:r w:rsidRPr="001E0E68">
        <w:rPr>
          <w:rFonts w:ascii="Consolas" w:hAnsi="Consolas" w:cs="Consolas"/>
          <w:color w:val="808080"/>
          <w:sz w:val="19"/>
          <w:szCs w:val="19"/>
          <w:highlight w:val="white"/>
        </w:rPr>
        <w:t>(</w:t>
      </w:r>
      <w:r w:rsidRPr="001E0E68">
        <w:rPr>
          <w:rFonts w:ascii="Consolas" w:hAnsi="Consolas" w:cs="Consolas"/>
          <w:color w:val="0000FF"/>
          <w:sz w:val="19"/>
          <w:szCs w:val="19"/>
          <w:highlight w:val="white"/>
        </w:rPr>
        <w:t>SELECT</w:t>
      </w:r>
    </w:p>
    <w:p w14:paraId="4F9A0140" w14:textId="77777777"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00"/>
          <w:sz w:val="19"/>
          <w:szCs w:val="19"/>
          <w:highlight w:val="white"/>
        </w:rPr>
        <w:t xml:space="preserve">                   GuestComputerID</w:t>
      </w:r>
      <w:r w:rsidRPr="001E0E68">
        <w:rPr>
          <w:rFonts w:ascii="Consolas" w:hAnsi="Consolas" w:cs="Consolas"/>
          <w:color w:val="808080"/>
          <w:sz w:val="19"/>
          <w:szCs w:val="19"/>
          <w:highlight w:val="white"/>
        </w:rPr>
        <w:t>,</w:t>
      </w:r>
    </w:p>
    <w:p w14:paraId="622ED07C" w14:textId="77777777"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00"/>
          <w:sz w:val="19"/>
          <w:szCs w:val="19"/>
          <w:highlight w:val="white"/>
        </w:rPr>
        <w:t xml:space="preserve">                   PowerState</w:t>
      </w:r>
      <w:r w:rsidRPr="001E0E68">
        <w:rPr>
          <w:rFonts w:ascii="Consolas" w:hAnsi="Consolas" w:cs="Consolas"/>
          <w:color w:val="808080"/>
          <w:sz w:val="19"/>
          <w:szCs w:val="19"/>
          <w:highlight w:val="white"/>
        </w:rPr>
        <w:t>,</w:t>
      </w:r>
    </w:p>
    <w:p w14:paraId="390115E4" w14:textId="77777777"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00"/>
          <w:sz w:val="19"/>
          <w:szCs w:val="19"/>
          <w:highlight w:val="white"/>
        </w:rPr>
        <w:t xml:space="preserve">                   [Count]</w:t>
      </w:r>
      <w:r w:rsidRPr="001E0E68">
        <w:rPr>
          <w:rFonts w:ascii="Consolas" w:hAnsi="Consolas" w:cs="Consolas"/>
          <w:color w:val="808080"/>
          <w:sz w:val="19"/>
          <w:szCs w:val="19"/>
          <w:highlight w:val="white"/>
        </w:rPr>
        <w:t>,</w:t>
      </w:r>
    </w:p>
    <w:p w14:paraId="7D7F9045" w14:textId="77777777" w:rsid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00"/>
          <w:sz w:val="19"/>
          <w:szCs w:val="19"/>
          <w:highlight w:val="white"/>
        </w:rPr>
        <w:t xml:space="preserve">                   </w:t>
      </w:r>
      <w:r w:rsidRPr="001E0E68">
        <w:rPr>
          <w:rFonts w:ascii="Consolas" w:hAnsi="Consolas" w:cs="Consolas"/>
          <w:color w:val="FF00FF"/>
          <w:sz w:val="19"/>
          <w:szCs w:val="19"/>
          <w:highlight w:val="white"/>
        </w:rPr>
        <w:t>ROW_NUMBER</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OVER</w:t>
      </w:r>
      <w:r w:rsidRPr="001E0E68">
        <w:rPr>
          <w:rFonts w:ascii="Consolas" w:hAnsi="Consolas" w:cs="Consolas"/>
          <w:color w:val="808080"/>
          <w:sz w:val="19"/>
          <w:szCs w:val="19"/>
          <w:highlight w:val="white"/>
        </w:rPr>
        <w:t>(</w:t>
      </w:r>
      <w:r w:rsidRPr="001E0E68">
        <w:rPr>
          <w:rFonts w:ascii="Consolas" w:hAnsi="Consolas" w:cs="Consolas"/>
          <w:color w:val="0000FF"/>
          <w:sz w:val="19"/>
          <w:szCs w:val="19"/>
          <w:highlight w:val="white"/>
        </w:rPr>
        <w:t>PARTITION</w:t>
      </w: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BY</w:t>
      </w:r>
      <w:r w:rsidRPr="001E0E68">
        <w:rPr>
          <w:rFonts w:ascii="Consolas" w:hAnsi="Consolas" w:cs="Consolas"/>
          <w:color w:val="000000"/>
          <w:sz w:val="19"/>
          <w:szCs w:val="19"/>
          <w:highlight w:val="white"/>
        </w:rPr>
        <w:t xml:space="preserve"> GuestComputerID</w:t>
      </w:r>
    </w:p>
    <w:p w14:paraId="79B1946E" w14:textId="0389E18F"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 xml:space="preserve">                                       </w:t>
      </w:r>
      <w:r w:rsidRPr="001E0E68">
        <w:rPr>
          <w:rFonts w:ascii="Consolas" w:hAnsi="Consolas" w:cs="Consolas"/>
          <w:color w:val="0000FF"/>
          <w:sz w:val="19"/>
          <w:szCs w:val="19"/>
          <w:highlight w:val="white"/>
        </w:rPr>
        <w:t>ORDER</w:t>
      </w: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BY</w:t>
      </w:r>
      <w:r w:rsidRPr="001E0E68">
        <w:rPr>
          <w:rFonts w:ascii="Consolas" w:hAnsi="Consolas" w:cs="Consolas"/>
          <w:color w:val="000000"/>
          <w:sz w:val="19"/>
          <w:szCs w:val="19"/>
          <w:highlight w:val="white"/>
        </w:rPr>
        <w:t xml:space="preserve"> GuestComputerID</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 xml:space="preserve"> PowerState </w:t>
      </w:r>
      <w:r w:rsidRPr="001E0E68">
        <w:rPr>
          <w:rFonts w:ascii="Consolas" w:hAnsi="Consolas" w:cs="Consolas"/>
          <w:color w:val="0000FF"/>
          <w:sz w:val="19"/>
          <w:szCs w:val="19"/>
          <w:highlight w:val="white"/>
        </w:rPr>
        <w:t>DESC</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 xml:space="preserve"> [row#]</w:t>
      </w:r>
    </w:p>
    <w:p w14:paraId="2C98408A" w14:textId="77777777"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FROM</w:t>
      </w:r>
      <w:r w:rsidRPr="001E0E68">
        <w:rPr>
          <w:rFonts w:ascii="Consolas" w:hAnsi="Consolas" w:cs="Consolas"/>
          <w:color w:val="000000"/>
          <w:sz w:val="19"/>
          <w:szCs w:val="19"/>
          <w:highlight w:val="white"/>
        </w:rPr>
        <w:t xml:space="preserve"> #tmpVMwarePowerstate</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 xml:space="preserve"> pst</w:t>
      </w:r>
    </w:p>
    <w:p w14:paraId="67F0BC48" w14:textId="77777777" w:rsidR="001E0E68" w:rsidRPr="001E0E68" w:rsidRDefault="001E0E68" w:rsidP="001E0E68">
      <w:pPr>
        <w:autoSpaceDE w:val="0"/>
        <w:autoSpaceDN w:val="0"/>
        <w:adjustRightInd w:val="0"/>
        <w:spacing w:after="0" w:line="240" w:lineRule="auto"/>
        <w:rPr>
          <w:rFonts w:ascii="Consolas" w:hAnsi="Consolas" w:cs="Consolas"/>
          <w:color w:val="000000"/>
          <w:sz w:val="19"/>
          <w:szCs w:val="19"/>
          <w:highlight w:val="white"/>
        </w:rPr>
      </w:pPr>
      <w:r w:rsidRPr="001E0E68">
        <w:rPr>
          <w:rFonts w:ascii="Consolas" w:hAnsi="Consolas" w:cs="Consolas"/>
          <w:color w:val="000000"/>
          <w:sz w:val="19"/>
          <w:szCs w:val="19"/>
          <w:highlight w:val="white"/>
        </w:rPr>
        <w:t xml:space="preserve">      </w:t>
      </w:r>
      <w:r w:rsidRPr="001E0E68">
        <w:rPr>
          <w:rFonts w:ascii="Consolas" w:hAnsi="Consolas" w:cs="Consolas"/>
          <w:color w:val="0000FF"/>
          <w:sz w:val="19"/>
          <w:szCs w:val="19"/>
          <w:highlight w:val="white"/>
        </w:rPr>
        <w:t>ON</w:t>
      </w:r>
      <w:r w:rsidRPr="001E0E68">
        <w:rPr>
          <w:rFonts w:ascii="Consolas" w:hAnsi="Consolas" w:cs="Consolas"/>
          <w:color w:val="000000"/>
          <w:sz w:val="19"/>
          <w:szCs w:val="19"/>
          <w:highlight w:val="white"/>
        </w:rPr>
        <w:t xml:space="preserve"> c</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 xml:space="preserve">ComputerID </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 xml:space="preserve"> pst</w:t>
      </w:r>
      <w:r w:rsidRPr="001E0E68">
        <w:rPr>
          <w:rFonts w:ascii="Consolas" w:hAnsi="Consolas" w:cs="Consolas"/>
          <w:color w:val="808080"/>
          <w:sz w:val="19"/>
          <w:szCs w:val="19"/>
          <w:highlight w:val="white"/>
        </w:rPr>
        <w:t>.</w:t>
      </w:r>
      <w:r w:rsidRPr="001E0E68">
        <w:rPr>
          <w:rFonts w:ascii="Consolas" w:hAnsi="Consolas" w:cs="Consolas"/>
          <w:color w:val="000000"/>
          <w:sz w:val="19"/>
          <w:szCs w:val="19"/>
          <w:highlight w:val="white"/>
        </w:rPr>
        <w:t>GuestComputerID</w:t>
      </w:r>
    </w:p>
    <w:p w14:paraId="518A6486" w14:textId="639CDE91" w:rsidR="00310977" w:rsidRDefault="00310977">
      <w:r>
        <w:br w:type="page"/>
      </w:r>
    </w:p>
    <w:p w14:paraId="141339B2" w14:textId="7E68FF49" w:rsidR="001E0E68" w:rsidRDefault="00C96A28" w:rsidP="00C96A28">
      <w:pPr>
        <w:pStyle w:val="Heading2"/>
        <w:numPr>
          <w:ilvl w:val="1"/>
          <w:numId w:val="1"/>
        </w:numPr>
        <w:ind w:left="709"/>
      </w:pPr>
      <w:bookmarkStart w:id="685" w:name="_Toc11336890"/>
      <w:r>
        <w:lastRenderedPageBreak/>
        <w:t>ISO Tag</w:t>
      </w:r>
      <w:bookmarkEnd w:id="685"/>
    </w:p>
    <w:p w14:paraId="67E24783" w14:textId="77777777" w:rsidR="00246711" w:rsidRDefault="00246711" w:rsidP="00C96A28">
      <w:pPr>
        <w:autoSpaceDE w:val="0"/>
        <w:autoSpaceDN w:val="0"/>
        <w:adjustRightInd w:val="0"/>
        <w:spacing w:after="0" w:line="240" w:lineRule="auto"/>
        <w:rPr>
          <w:rFonts w:ascii="Consolas" w:hAnsi="Consolas" w:cs="Consolas"/>
          <w:color w:val="0000FF"/>
          <w:sz w:val="18"/>
          <w:szCs w:val="18"/>
          <w:highlight w:val="white"/>
        </w:rPr>
      </w:pPr>
    </w:p>
    <w:p w14:paraId="55DA38F3"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FF"/>
          <w:sz w:val="17"/>
          <w:szCs w:val="17"/>
          <w:highlight w:val="white"/>
        </w:rPr>
        <w:t>WITH</w:t>
      </w:r>
      <w:r w:rsidRPr="00246711">
        <w:rPr>
          <w:rFonts w:ascii="Consolas" w:hAnsi="Consolas" w:cs="Consolas"/>
          <w:color w:val="000000"/>
          <w:sz w:val="17"/>
          <w:szCs w:val="17"/>
          <w:highlight w:val="white"/>
        </w:rPr>
        <w:t xml:space="preserve"> IsoTAG</w:t>
      </w:r>
      <w:r w:rsidRPr="00246711">
        <w:rPr>
          <w:rFonts w:ascii="Consolas" w:hAnsi="Consolas" w:cs="Consolas"/>
          <w:color w:val="0000FF"/>
          <w:sz w:val="17"/>
          <w:szCs w:val="17"/>
          <w:highlight w:val="white"/>
        </w:rPr>
        <w:t xml:space="preserve"> </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SoftwareIsoTagFileID</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Publisher</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ProductName</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ProductVersion</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p>
    <w:p w14:paraId="2FC7AF39"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SoftwareUniqueID</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SoftwareTagID</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LicensorID</w:t>
      </w:r>
      <w:r w:rsidRPr="00246711">
        <w:rPr>
          <w:rFonts w:ascii="Consolas" w:hAnsi="Consolas" w:cs="Consolas"/>
          <w:color w:val="808080"/>
          <w:sz w:val="17"/>
          <w:szCs w:val="17"/>
          <w:highlight w:val="white"/>
        </w:rPr>
        <w:t>)</w:t>
      </w:r>
    </w:p>
    <w:p w14:paraId="1A99FB98"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 xml:space="preserve">AS </w:t>
      </w:r>
      <w:r w:rsidRPr="00246711">
        <w:rPr>
          <w:rFonts w:ascii="Consolas" w:hAnsi="Consolas" w:cs="Consolas"/>
          <w:color w:val="808080"/>
          <w:sz w:val="17"/>
          <w:szCs w:val="17"/>
          <w:highlight w:val="white"/>
        </w:rPr>
        <w:t>(</w:t>
      </w:r>
      <w:r w:rsidRPr="00246711">
        <w:rPr>
          <w:rFonts w:ascii="Consolas" w:hAnsi="Consolas" w:cs="Consolas"/>
          <w:color w:val="0000FF"/>
          <w:sz w:val="17"/>
          <w:szCs w:val="17"/>
          <w:highlight w:val="white"/>
        </w:rPr>
        <w:t>SELECT</w:t>
      </w:r>
    </w:p>
    <w:p w14:paraId="2055C08D"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itf</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SoftwareIsoTagFileID</w:t>
      </w:r>
      <w:r w:rsidRPr="00246711">
        <w:rPr>
          <w:rFonts w:ascii="Consolas" w:hAnsi="Consolas" w:cs="Consolas"/>
          <w:color w:val="808080"/>
          <w:sz w:val="17"/>
          <w:szCs w:val="17"/>
          <w:highlight w:val="white"/>
        </w:rPr>
        <w:t>,</w:t>
      </w:r>
    </w:p>
    <w:p w14:paraId="14C89BE5"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itfx</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x</w:t>
      </w:r>
      <w:r w:rsidRPr="00246711">
        <w:rPr>
          <w:rFonts w:ascii="Consolas" w:hAnsi="Consolas" w:cs="Consolas"/>
          <w:color w:val="808080"/>
          <w:sz w:val="17"/>
          <w:szCs w:val="17"/>
          <w:highlight w:val="white"/>
        </w:rPr>
        <w:t>.</w:t>
      </w:r>
      <w:r w:rsidRPr="00246711">
        <w:rPr>
          <w:rFonts w:ascii="Consolas" w:hAnsi="Consolas" w:cs="Consolas"/>
          <w:color w:val="0000FF"/>
          <w:sz w:val="17"/>
          <w:szCs w:val="17"/>
          <w:highlight w:val="white"/>
        </w:rPr>
        <w:t>value</w:t>
      </w:r>
      <w:r w:rsidRPr="00246711">
        <w:rPr>
          <w:rFonts w:ascii="Consolas" w:hAnsi="Consolas" w:cs="Consolas"/>
          <w:color w:val="808080"/>
          <w:sz w:val="17"/>
          <w:szCs w:val="17"/>
          <w:highlight w:val="white"/>
        </w:rPr>
        <w:t>(</w:t>
      </w:r>
      <w:r w:rsidRPr="00246711">
        <w:rPr>
          <w:rFonts w:ascii="Consolas" w:hAnsi="Consolas" w:cs="Consolas"/>
          <w:color w:val="FF0000"/>
          <w:sz w:val="17"/>
          <w:szCs w:val="17"/>
          <w:highlight w:val="white"/>
        </w:rPr>
        <w:t>'(/*:SoftwareIdentity/*:Entity/@name)[1]'</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p>
    <w:p w14:paraId="6F115C48"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FF0000"/>
          <w:sz w:val="17"/>
          <w:szCs w:val="17"/>
          <w:highlight w:val="white"/>
        </w:rPr>
        <w:t>'nvarchar(256)'</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AS</w:t>
      </w:r>
      <w:r w:rsidRPr="00246711">
        <w:rPr>
          <w:rFonts w:ascii="Consolas" w:hAnsi="Consolas" w:cs="Consolas"/>
          <w:color w:val="000000"/>
          <w:sz w:val="17"/>
          <w:szCs w:val="17"/>
          <w:highlight w:val="white"/>
        </w:rPr>
        <w:t xml:space="preserve"> Publisher</w:t>
      </w:r>
      <w:r w:rsidRPr="00246711">
        <w:rPr>
          <w:rFonts w:ascii="Consolas" w:hAnsi="Consolas" w:cs="Consolas"/>
          <w:color w:val="808080"/>
          <w:sz w:val="17"/>
          <w:szCs w:val="17"/>
          <w:highlight w:val="white"/>
        </w:rPr>
        <w:t>,</w:t>
      </w:r>
    </w:p>
    <w:p w14:paraId="080E29ED"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itfx</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x</w:t>
      </w:r>
      <w:r w:rsidRPr="00246711">
        <w:rPr>
          <w:rFonts w:ascii="Consolas" w:hAnsi="Consolas" w:cs="Consolas"/>
          <w:color w:val="808080"/>
          <w:sz w:val="17"/>
          <w:szCs w:val="17"/>
          <w:highlight w:val="white"/>
        </w:rPr>
        <w:t>.</w:t>
      </w:r>
      <w:r w:rsidRPr="00246711">
        <w:rPr>
          <w:rFonts w:ascii="Consolas" w:hAnsi="Consolas" w:cs="Consolas"/>
          <w:color w:val="0000FF"/>
          <w:sz w:val="17"/>
          <w:szCs w:val="17"/>
          <w:highlight w:val="white"/>
        </w:rPr>
        <w:t>value</w:t>
      </w:r>
      <w:r w:rsidRPr="00246711">
        <w:rPr>
          <w:rFonts w:ascii="Consolas" w:hAnsi="Consolas" w:cs="Consolas"/>
          <w:color w:val="808080"/>
          <w:sz w:val="17"/>
          <w:szCs w:val="17"/>
          <w:highlight w:val="white"/>
        </w:rPr>
        <w:t>(</w:t>
      </w:r>
      <w:r w:rsidRPr="00246711">
        <w:rPr>
          <w:rFonts w:ascii="Consolas" w:hAnsi="Consolas" w:cs="Consolas"/>
          <w:color w:val="FF0000"/>
          <w:sz w:val="17"/>
          <w:szCs w:val="17"/>
          <w:highlight w:val="white"/>
        </w:rPr>
        <w:t>'(/*:SoftwareIdentity/@name)[1]'</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p>
    <w:p w14:paraId="226B0EA4"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FF0000"/>
          <w:sz w:val="17"/>
          <w:szCs w:val="17"/>
          <w:highlight w:val="white"/>
        </w:rPr>
        <w:t>'nvarchar(256)'</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AS</w:t>
      </w:r>
      <w:r w:rsidRPr="00246711">
        <w:rPr>
          <w:rFonts w:ascii="Consolas" w:hAnsi="Consolas" w:cs="Consolas"/>
          <w:color w:val="000000"/>
          <w:sz w:val="17"/>
          <w:szCs w:val="17"/>
          <w:highlight w:val="white"/>
        </w:rPr>
        <w:t xml:space="preserve"> ProductName</w:t>
      </w:r>
      <w:r w:rsidRPr="00246711">
        <w:rPr>
          <w:rFonts w:ascii="Consolas" w:hAnsi="Consolas" w:cs="Consolas"/>
          <w:color w:val="808080"/>
          <w:sz w:val="17"/>
          <w:szCs w:val="17"/>
          <w:highlight w:val="white"/>
        </w:rPr>
        <w:t>,</w:t>
      </w:r>
    </w:p>
    <w:p w14:paraId="001D5D22"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itfx</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x</w:t>
      </w:r>
      <w:r w:rsidRPr="00246711">
        <w:rPr>
          <w:rFonts w:ascii="Consolas" w:hAnsi="Consolas" w:cs="Consolas"/>
          <w:color w:val="808080"/>
          <w:sz w:val="17"/>
          <w:szCs w:val="17"/>
          <w:highlight w:val="white"/>
        </w:rPr>
        <w:t>.</w:t>
      </w:r>
      <w:r w:rsidRPr="00246711">
        <w:rPr>
          <w:rFonts w:ascii="Consolas" w:hAnsi="Consolas" w:cs="Consolas"/>
          <w:color w:val="0000FF"/>
          <w:sz w:val="17"/>
          <w:szCs w:val="17"/>
          <w:highlight w:val="white"/>
        </w:rPr>
        <w:t>value</w:t>
      </w:r>
      <w:r w:rsidRPr="00246711">
        <w:rPr>
          <w:rFonts w:ascii="Consolas" w:hAnsi="Consolas" w:cs="Consolas"/>
          <w:color w:val="808080"/>
          <w:sz w:val="17"/>
          <w:szCs w:val="17"/>
          <w:highlight w:val="white"/>
        </w:rPr>
        <w:t>(</w:t>
      </w:r>
      <w:r w:rsidRPr="00246711">
        <w:rPr>
          <w:rFonts w:ascii="Consolas" w:hAnsi="Consolas" w:cs="Consolas"/>
          <w:color w:val="FF0000"/>
          <w:sz w:val="17"/>
          <w:szCs w:val="17"/>
          <w:highlight w:val="white"/>
        </w:rPr>
        <w:t>'(/*:SoftwareIdentity/@version)[1]'</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p>
    <w:p w14:paraId="018A93A2"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FF0000"/>
          <w:sz w:val="17"/>
          <w:szCs w:val="17"/>
          <w:highlight w:val="white"/>
        </w:rPr>
        <w:t>'nvarchar(256)'</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AS</w:t>
      </w:r>
      <w:r w:rsidRPr="00246711">
        <w:rPr>
          <w:rFonts w:ascii="Consolas" w:hAnsi="Consolas" w:cs="Consolas"/>
          <w:color w:val="000000"/>
          <w:sz w:val="17"/>
          <w:szCs w:val="17"/>
          <w:highlight w:val="white"/>
        </w:rPr>
        <w:t xml:space="preserve"> ProductVersion</w:t>
      </w:r>
      <w:r w:rsidRPr="00246711">
        <w:rPr>
          <w:rFonts w:ascii="Consolas" w:hAnsi="Consolas" w:cs="Consolas"/>
          <w:color w:val="808080"/>
          <w:sz w:val="17"/>
          <w:szCs w:val="17"/>
          <w:highlight w:val="white"/>
        </w:rPr>
        <w:t>,</w:t>
      </w:r>
    </w:p>
    <w:p w14:paraId="3C4E5CC2"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itfx</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x</w:t>
      </w:r>
      <w:r w:rsidRPr="00246711">
        <w:rPr>
          <w:rFonts w:ascii="Consolas" w:hAnsi="Consolas" w:cs="Consolas"/>
          <w:color w:val="808080"/>
          <w:sz w:val="17"/>
          <w:szCs w:val="17"/>
          <w:highlight w:val="white"/>
        </w:rPr>
        <w:t>.</w:t>
      </w:r>
      <w:r w:rsidRPr="00246711">
        <w:rPr>
          <w:rFonts w:ascii="Consolas" w:hAnsi="Consolas" w:cs="Consolas"/>
          <w:color w:val="0000FF"/>
          <w:sz w:val="17"/>
          <w:szCs w:val="17"/>
          <w:highlight w:val="white"/>
        </w:rPr>
        <w:t>value</w:t>
      </w:r>
      <w:r w:rsidRPr="00246711">
        <w:rPr>
          <w:rFonts w:ascii="Consolas" w:hAnsi="Consolas" w:cs="Consolas"/>
          <w:color w:val="808080"/>
          <w:sz w:val="17"/>
          <w:szCs w:val="17"/>
          <w:highlight w:val="white"/>
        </w:rPr>
        <w:t>(</w:t>
      </w:r>
      <w:r w:rsidRPr="00246711">
        <w:rPr>
          <w:rFonts w:ascii="Consolas" w:hAnsi="Consolas" w:cs="Consolas"/>
          <w:color w:val="FF0000"/>
          <w:sz w:val="17"/>
          <w:szCs w:val="17"/>
          <w:highlight w:val="white"/>
        </w:rPr>
        <w:t>'(/*:SoftwareIdentity/@uniqueId)[1]'</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p>
    <w:p w14:paraId="25495B74"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FF0000"/>
          <w:sz w:val="17"/>
          <w:szCs w:val="17"/>
          <w:highlight w:val="white"/>
        </w:rPr>
        <w:t>'nvarchar(256)'</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AS</w:t>
      </w:r>
      <w:r w:rsidRPr="00246711">
        <w:rPr>
          <w:rFonts w:ascii="Consolas" w:hAnsi="Consolas" w:cs="Consolas"/>
          <w:color w:val="000000"/>
          <w:sz w:val="17"/>
          <w:szCs w:val="17"/>
          <w:highlight w:val="white"/>
        </w:rPr>
        <w:t xml:space="preserve"> SoftwareUniqueID</w:t>
      </w:r>
      <w:r w:rsidRPr="00246711">
        <w:rPr>
          <w:rFonts w:ascii="Consolas" w:hAnsi="Consolas" w:cs="Consolas"/>
          <w:color w:val="808080"/>
          <w:sz w:val="17"/>
          <w:szCs w:val="17"/>
          <w:highlight w:val="white"/>
        </w:rPr>
        <w:t>,</w:t>
      </w:r>
    </w:p>
    <w:p w14:paraId="0A462931"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itfx</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x</w:t>
      </w:r>
      <w:r w:rsidRPr="00246711">
        <w:rPr>
          <w:rFonts w:ascii="Consolas" w:hAnsi="Consolas" w:cs="Consolas"/>
          <w:color w:val="808080"/>
          <w:sz w:val="17"/>
          <w:szCs w:val="17"/>
          <w:highlight w:val="white"/>
        </w:rPr>
        <w:t>.</w:t>
      </w:r>
      <w:r w:rsidRPr="00246711">
        <w:rPr>
          <w:rFonts w:ascii="Consolas" w:hAnsi="Consolas" w:cs="Consolas"/>
          <w:color w:val="0000FF"/>
          <w:sz w:val="17"/>
          <w:szCs w:val="17"/>
          <w:highlight w:val="white"/>
        </w:rPr>
        <w:t>value</w:t>
      </w:r>
      <w:r w:rsidRPr="00246711">
        <w:rPr>
          <w:rFonts w:ascii="Consolas" w:hAnsi="Consolas" w:cs="Consolas"/>
          <w:color w:val="808080"/>
          <w:sz w:val="17"/>
          <w:szCs w:val="17"/>
          <w:highlight w:val="white"/>
        </w:rPr>
        <w:t>(</w:t>
      </w:r>
      <w:r w:rsidRPr="00246711">
        <w:rPr>
          <w:rFonts w:ascii="Consolas" w:hAnsi="Consolas" w:cs="Consolas"/>
          <w:color w:val="FF0000"/>
          <w:sz w:val="17"/>
          <w:szCs w:val="17"/>
          <w:highlight w:val="white"/>
        </w:rPr>
        <w:t>'(/*:SoftwareIdentity/@tagId)[1]'</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p>
    <w:p w14:paraId="40A6EB2F"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FF0000"/>
          <w:sz w:val="17"/>
          <w:szCs w:val="17"/>
          <w:highlight w:val="white"/>
        </w:rPr>
        <w:t>'nvarchar(256)'</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AS</w:t>
      </w:r>
      <w:r w:rsidRPr="00246711">
        <w:rPr>
          <w:rFonts w:ascii="Consolas" w:hAnsi="Consolas" w:cs="Consolas"/>
          <w:color w:val="000000"/>
          <w:sz w:val="17"/>
          <w:szCs w:val="17"/>
          <w:highlight w:val="white"/>
        </w:rPr>
        <w:t xml:space="preserve"> SoftwareTagID</w:t>
      </w:r>
      <w:r w:rsidRPr="00246711">
        <w:rPr>
          <w:rFonts w:ascii="Consolas" w:hAnsi="Consolas" w:cs="Consolas"/>
          <w:color w:val="808080"/>
          <w:sz w:val="17"/>
          <w:szCs w:val="17"/>
          <w:highlight w:val="white"/>
        </w:rPr>
        <w:t>,</w:t>
      </w:r>
    </w:p>
    <w:p w14:paraId="5E992E42"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itfx</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x</w:t>
      </w:r>
      <w:r w:rsidRPr="00246711">
        <w:rPr>
          <w:rFonts w:ascii="Consolas" w:hAnsi="Consolas" w:cs="Consolas"/>
          <w:color w:val="808080"/>
          <w:sz w:val="17"/>
          <w:szCs w:val="17"/>
          <w:highlight w:val="white"/>
        </w:rPr>
        <w:t>.</w:t>
      </w:r>
      <w:r w:rsidRPr="00246711">
        <w:rPr>
          <w:rFonts w:ascii="Consolas" w:hAnsi="Consolas" w:cs="Consolas"/>
          <w:color w:val="0000FF"/>
          <w:sz w:val="17"/>
          <w:szCs w:val="17"/>
          <w:highlight w:val="white"/>
        </w:rPr>
        <w:t>value</w:t>
      </w:r>
      <w:r w:rsidRPr="00246711">
        <w:rPr>
          <w:rFonts w:ascii="Consolas" w:hAnsi="Consolas" w:cs="Consolas"/>
          <w:color w:val="808080"/>
          <w:sz w:val="17"/>
          <w:szCs w:val="17"/>
          <w:highlight w:val="white"/>
        </w:rPr>
        <w:t>(</w:t>
      </w:r>
      <w:r w:rsidRPr="00246711">
        <w:rPr>
          <w:rFonts w:ascii="Consolas" w:hAnsi="Consolas" w:cs="Consolas"/>
          <w:color w:val="FF0000"/>
          <w:sz w:val="17"/>
          <w:szCs w:val="17"/>
          <w:highlight w:val="white"/>
        </w:rPr>
        <w:t>'(/*:SoftwareIdentity/*:Entity/@regid)[1]'</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p>
    <w:p w14:paraId="35907F0E"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FF0000"/>
          <w:sz w:val="17"/>
          <w:szCs w:val="17"/>
          <w:highlight w:val="white"/>
        </w:rPr>
        <w:t>'nvarchar(256)'</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AS</w:t>
      </w:r>
      <w:r w:rsidRPr="00246711">
        <w:rPr>
          <w:rFonts w:ascii="Consolas" w:hAnsi="Consolas" w:cs="Consolas"/>
          <w:color w:val="000000"/>
          <w:sz w:val="17"/>
          <w:szCs w:val="17"/>
          <w:highlight w:val="white"/>
        </w:rPr>
        <w:t xml:space="preserve"> LicensorID</w:t>
      </w:r>
    </w:p>
    <w:p w14:paraId="03671734"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FROM</w:t>
      </w:r>
      <w:r w:rsidRPr="00246711">
        <w:rPr>
          <w:rFonts w:ascii="Consolas" w:hAnsi="Consolas" w:cs="Consolas"/>
          <w:color w:val="000000"/>
          <w:sz w:val="17"/>
          <w:szCs w:val="17"/>
          <w:highlight w:val="white"/>
        </w:rPr>
        <w:t xml:space="preserve"> SoftwareIsoTagFile itf </w:t>
      </w:r>
      <w:r w:rsidRPr="00246711">
        <w:rPr>
          <w:rFonts w:ascii="Consolas" w:hAnsi="Consolas" w:cs="Consolas"/>
          <w:color w:val="0000FF"/>
          <w:sz w:val="17"/>
          <w:szCs w:val="17"/>
          <w:highlight w:val="white"/>
        </w:rPr>
        <w:t xml:space="preserve">WITH </w:t>
      </w:r>
      <w:r w:rsidRPr="00246711">
        <w:rPr>
          <w:rFonts w:ascii="Consolas" w:hAnsi="Consolas" w:cs="Consolas"/>
          <w:color w:val="808080"/>
          <w:sz w:val="17"/>
          <w:szCs w:val="17"/>
          <w:highlight w:val="white"/>
        </w:rPr>
        <w:t>(</w:t>
      </w:r>
      <w:r w:rsidRPr="00246711">
        <w:rPr>
          <w:rFonts w:ascii="Consolas" w:hAnsi="Consolas" w:cs="Consolas"/>
          <w:color w:val="0000FF"/>
          <w:sz w:val="17"/>
          <w:szCs w:val="17"/>
          <w:highlight w:val="white"/>
        </w:rPr>
        <w:t>NOLOCK</w:t>
      </w:r>
      <w:r w:rsidRPr="00246711">
        <w:rPr>
          <w:rFonts w:ascii="Consolas" w:hAnsi="Consolas" w:cs="Consolas"/>
          <w:color w:val="808080"/>
          <w:sz w:val="17"/>
          <w:szCs w:val="17"/>
          <w:highlight w:val="white"/>
        </w:rPr>
        <w:t>)</w:t>
      </w:r>
    </w:p>
    <w:p w14:paraId="24F1D493"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808080"/>
          <w:sz w:val="17"/>
          <w:szCs w:val="17"/>
          <w:highlight w:val="white"/>
        </w:rPr>
        <w:t>CROSS</w:t>
      </w:r>
      <w:r w:rsidRPr="00246711">
        <w:rPr>
          <w:rFonts w:ascii="Consolas" w:hAnsi="Consolas" w:cs="Consolas"/>
          <w:color w:val="000000"/>
          <w:sz w:val="17"/>
          <w:szCs w:val="17"/>
          <w:highlight w:val="white"/>
        </w:rPr>
        <w:t xml:space="preserve"> </w:t>
      </w:r>
      <w:r w:rsidRPr="00246711">
        <w:rPr>
          <w:rFonts w:ascii="Consolas" w:hAnsi="Consolas" w:cs="Consolas"/>
          <w:color w:val="808080"/>
          <w:sz w:val="17"/>
          <w:szCs w:val="17"/>
          <w:highlight w:val="white"/>
        </w:rPr>
        <w:t>APPLY</w:t>
      </w:r>
      <w:r w:rsidRPr="00246711">
        <w:rPr>
          <w:rFonts w:ascii="Consolas" w:hAnsi="Consolas" w:cs="Consolas"/>
          <w:color w:val="0000FF"/>
          <w:sz w:val="17"/>
          <w:szCs w:val="17"/>
          <w:highlight w:val="white"/>
        </w:rPr>
        <w:t xml:space="preserve"> </w:t>
      </w:r>
      <w:r w:rsidRPr="00246711">
        <w:rPr>
          <w:rFonts w:ascii="Consolas" w:hAnsi="Consolas" w:cs="Consolas"/>
          <w:color w:val="808080"/>
          <w:sz w:val="17"/>
          <w:szCs w:val="17"/>
          <w:highlight w:val="white"/>
        </w:rPr>
        <w:t>(</w:t>
      </w:r>
      <w:r w:rsidRPr="00246711">
        <w:rPr>
          <w:rFonts w:ascii="Consolas" w:hAnsi="Consolas" w:cs="Consolas"/>
          <w:color w:val="0000FF"/>
          <w:sz w:val="17"/>
          <w:szCs w:val="17"/>
          <w:highlight w:val="white"/>
        </w:rPr>
        <w:t>SELECT</w:t>
      </w:r>
      <w:r w:rsidRPr="00246711">
        <w:rPr>
          <w:rFonts w:ascii="Consolas" w:hAnsi="Consolas" w:cs="Consolas"/>
          <w:color w:val="000000"/>
          <w:sz w:val="17"/>
          <w:szCs w:val="17"/>
          <w:highlight w:val="white"/>
        </w:rPr>
        <w:t xml:space="preserve"> </w:t>
      </w:r>
      <w:r w:rsidRPr="00246711">
        <w:rPr>
          <w:rFonts w:ascii="Consolas" w:hAnsi="Consolas" w:cs="Consolas"/>
          <w:color w:val="FF00FF"/>
          <w:sz w:val="17"/>
          <w:szCs w:val="17"/>
          <w:highlight w:val="white"/>
        </w:rPr>
        <w:t>CAST</w:t>
      </w:r>
      <w:r w:rsidRPr="00246711">
        <w:rPr>
          <w:rFonts w:ascii="Consolas" w:hAnsi="Consolas" w:cs="Consolas"/>
          <w:color w:val="808080"/>
          <w:sz w:val="17"/>
          <w:szCs w:val="17"/>
          <w:highlight w:val="white"/>
        </w:rPr>
        <w:t>(</w:t>
      </w:r>
      <w:r w:rsidRPr="00246711">
        <w:rPr>
          <w:rFonts w:ascii="Consolas" w:hAnsi="Consolas" w:cs="Consolas"/>
          <w:color w:val="FF00FF"/>
          <w:sz w:val="17"/>
          <w:szCs w:val="17"/>
          <w:highlight w:val="white"/>
        </w:rPr>
        <w:t>CAST</w:t>
      </w:r>
      <w:r w:rsidRPr="00246711">
        <w:rPr>
          <w:rFonts w:ascii="Consolas" w:hAnsi="Consolas" w:cs="Consolas"/>
          <w:color w:val="808080"/>
          <w:sz w:val="17"/>
          <w:szCs w:val="17"/>
          <w:highlight w:val="white"/>
        </w:rPr>
        <w:t>(</w:t>
      </w:r>
    </w:p>
    <w:p w14:paraId="6C74C518"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FF00FF"/>
          <w:sz w:val="17"/>
          <w:szCs w:val="17"/>
          <w:highlight w:val="white"/>
        </w:rPr>
        <w:t>REPLACE</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itf</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TagContent</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p>
    <w:p w14:paraId="56BA24AD"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FF0000"/>
          <w:sz w:val="17"/>
          <w:szCs w:val="17"/>
          <w:highlight w:val="white"/>
        </w:rPr>
        <w:t>'UTF-8'</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r w:rsidRPr="00246711">
        <w:rPr>
          <w:rFonts w:ascii="Consolas" w:hAnsi="Consolas" w:cs="Consolas"/>
          <w:color w:val="FF0000"/>
          <w:sz w:val="17"/>
          <w:szCs w:val="17"/>
          <w:highlight w:val="white"/>
        </w:rPr>
        <w:t>'ISO-8859-1'</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AS</w:t>
      </w: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VARCHAR</w:t>
      </w:r>
      <w:r w:rsidRPr="00246711">
        <w:rPr>
          <w:rFonts w:ascii="Consolas" w:hAnsi="Consolas" w:cs="Consolas"/>
          <w:color w:val="808080"/>
          <w:sz w:val="17"/>
          <w:szCs w:val="17"/>
          <w:highlight w:val="white"/>
        </w:rPr>
        <w:t>(</w:t>
      </w:r>
      <w:r w:rsidRPr="00246711">
        <w:rPr>
          <w:rFonts w:ascii="Consolas" w:hAnsi="Consolas" w:cs="Consolas"/>
          <w:color w:val="FF00FF"/>
          <w:sz w:val="17"/>
          <w:szCs w:val="17"/>
          <w:highlight w:val="white"/>
        </w:rPr>
        <w:t>MAX</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AS</w:t>
      </w: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XML</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x</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itfx</w:t>
      </w:r>
    </w:p>
    <w:p w14:paraId="3E1DDD89"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WHERE</w:t>
      </w:r>
      <w:r w:rsidRPr="00246711">
        <w:rPr>
          <w:rFonts w:ascii="Consolas" w:hAnsi="Consolas" w:cs="Consolas"/>
          <w:color w:val="000000"/>
          <w:sz w:val="17"/>
          <w:szCs w:val="17"/>
          <w:highlight w:val="white"/>
        </w:rPr>
        <w:t xml:space="preserve"> itf</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TagContent </w:t>
      </w:r>
      <w:r w:rsidRPr="00246711">
        <w:rPr>
          <w:rFonts w:ascii="Consolas" w:hAnsi="Consolas" w:cs="Consolas"/>
          <w:color w:val="808080"/>
          <w:sz w:val="17"/>
          <w:szCs w:val="17"/>
          <w:highlight w:val="white"/>
        </w:rPr>
        <w:t>LIKE</w:t>
      </w:r>
      <w:r w:rsidRPr="00246711">
        <w:rPr>
          <w:rFonts w:ascii="Consolas" w:hAnsi="Consolas" w:cs="Consolas"/>
          <w:color w:val="000000"/>
          <w:sz w:val="17"/>
          <w:szCs w:val="17"/>
          <w:highlight w:val="white"/>
        </w:rPr>
        <w:t xml:space="preserve"> </w:t>
      </w:r>
      <w:r w:rsidRPr="00246711">
        <w:rPr>
          <w:rFonts w:ascii="Consolas" w:hAnsi="Consolas" w:cs="Consolas"/>
          <w:color w:val="FF0000"/>
          <w:sz w:val="17"/>
          <w:szCs w:val="17"/>
          <w:highlight w:val="white"/>
        </w:rPr>
        <w:t>'%SoftwareIdentity%'</w:t>
      </w:r>
      <w:r w:rsidRPr="00246711">
        <w:rPr>
          <w:rFonts w:ascii="Consolas" w:hAnsi="Consolas" w:cs="Consolas"/>
          <w:color w:val="808080"/>
          <w:sz w:val="17"/>
          <w:szCs w:val="17"/>
          <w:highlight w:val="white"/>
        </w:rPr>
        <w:t>)</w:t>
      </w:r>
    </w:p>
    <w:p w14:paraId="1AC89EB3"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FF"/>
          <w:sz w:val="17"/>
          <w:szCs w:val="17"/>
          <w:highlight w:val="white"/>
        </w:rPr>
        <w:t>SELECT</w:t>
      </w:r>
    </w:p>
    <w:p w14:paraId="1D7CE8E9"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sf</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ComputerID</w:t>
      </w:r>
      <w:r w:rsidRPr="00246711">
        <w:rPr>
          <w:rFonts w:ascii="Consolas" w:hAnsi="Consolas" w:cs="Consolas"/>
          <w:color w:val="808080"/>
          <w:sz w:val="17"/>
          <w:szCs w:val="17"/>
          <w:highlight w:val="white"/>
        </w:rPr>
        <w:t>,</w:t>
      </w:r>
    </w:p>
    <w:p w14:paraId="5BFFE8BE"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808080"/>
          <w:sz w:val="17"/>
          <w:szCs w:val="17"/>
          <w:highlight w:val="white"/>
        </w:rPr>
        <w:t>LEFT(</w:t>
      </w:r>
      <w:r w:rsidRPr="00246711">
        <w:rPr>
          <w:rFonts w:ascii="Consolas" w:hAnsi="Consolas" w:cs="Consolas"/>
          <w:color w:val="000000"/>
          <w:sz w:val="17"/>
          <w:szCs w:val="17"/>
          <w:highlight w:val="white"/>
        </w:rPr>
        <w:t>sfp</w:t>
      </w:r>
      <w:r w:rsidRPr="00246711">
        <w:rPr>
          <w:rFonts w:ascii="Consolas" w:hAnsi="Consolas" w:cs="Consolas"/>
          <w:color w:val="808080"/>
          <w:sz w:val="17"/>
          <w:szCs w:val="17"/>
          <w:highlight w:val="white"/>
        </w:rPr>
        <w:t>.</w:t>
      </w:r>
      <w:r w:rsidRPr="00246711">
        <w:rPr>
          <w:rFonts w:ascii="Consolas" w:hAnsi="Consolas" w:cs="Consolas"/>
          <w:color w:val="0000FF"/>
          <w:sz w:val="17"/>
          <w:szCs w:val="17"/>
          <w:highlight w:val="white"/>
        </w:rPr>
        <w:t>Path</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255</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AS</w:t>
      </w:r>
      <w:r w:rsidRPr="00246711">
        <w:rPr>
          <w:rFonts w:ascii="Consolas" w:hAnsi="Consolas" w:cs="Consolas"/>
          <w:color w:val="000000"/>
          <w:sz w:val="17"/>
          <w:szCs w:val="17"/>
          <w:highlight w:val="white"/>
        </w:rPr>
        <w:t xml:space="preserve"> FilePath</w:t>
      </w:r>
      <w:r w:rsidRPr="00246711">
        <w:rPr>
          <w:rFonts w:ascii="Consolas" w:hAnsi="Consolas" w:cs="Consolas"/>
          <w:color w:val="808080"/>
          <w:sz w:val="17"/>
          <w:szCs w:val="17"/>
          <w:highlight w:val="white"/>
        </w:rPr>
        <w:t>,</w:t>
      </w:r>
    </w:p>
    <w:p w14:paraId="0390A069"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sfn</w:t>
      </w:r>
      <w:r w:rsidRPr="00246711">
        <w:rPr>
          <w:rFonts w:ascii="Consolas" w:hAnsi="Consolas" w:cs="Consolas"/>
          <w:color w:val="808080"/>
          <w:sz w:val="17"/>
          <w:szCs w:val="17"/>
          <w:highlight w:val="white"/>
        </w:rPr>
        <w:t>.</w:t>
      </w:r>
      <w:r w:rsidRPr="00246711">
        <w:rPr>
          <w:rFonts w:ascii="Consolas" w:hAnsi="Consolas" w:cs="Consolas"/>
          <w:color w:val="0000FF"/>
          <w:sz w:val="17"/>
          <w:szCs w:val="17"/>
          <w:highlight w:val="white"/>
        </w:rPr>
        <w:t>Name</w:t>
      </w: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AS</w:t>
      </w:r>
      <w:r w:rsidRPr="00246711">
        <w:rPr>
          <w:rFonts w:ascii="Consolas" w:hAnsi="Consolas" w:cs="Consolas"/>
          <w:color w:val="000000"/>
          <w:sz w:val="17"/>
          <w:szCs w:val="17"/>
          <w:highlight w:val="white"/>
        </w:rPr>
        <w:t xml:space="preserve"> [FileName]</w:t>
      </w:r>
      <w:r w:rsidRPr="00246711">
        <w:rPr>
          <w:rFonts w:ascii="Consolas" w:hAnsi="Consolas" w:cs="Consolas"/>
          <w:color w:val="808080"/>
          <w:sz w:val="17"/>
          <w:szCs w:val="17"/>
          <w:highlight w:val="white"/>
        </w:rPr>
        <w:t>,</w:t>
      </w:r>
    </w:p>
    <w:p w14:paraId="5E669863"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sf</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Size                                             </w:t>
      </w:r>
      <w:r w:rsidRPr="00246711">
        <w:rPr>
          <w:rFonts w:ascii="Consolas" w:hAnsi="Consolas" w:cs="Consolas"/>
          <w:color w:val="0000FF"/>
          <w:sz w:val="17"/>
          <w:szCs w:val="17"/>
          <w:highlight w:val="white"/>
        </w:rPr>
        <w:t>AS</w:t>
      </w:r>
      <w:r w:rsidRPr="00246711">
        <w:rPr>
          <w:rFonts w:ascii="Consolas" w:hAnsi="Consolas" w:cs="Consolas"/>
          <w:color w:val="000000"/>
          <w:sz w:val="17"/>
          <w:szCs w:val="17"/>
          <w:highlight w:val="white"/>
        </w:rPr>
        <w:t xml:space="preserve"> FileSize</w:t>
      </w:r>
      <w:r w:rsidRPr="00246711">
        <w:rPr>
          <w:rFonts w:ascii="Consolas" w:hAnsi="Consolas" w:cs="Consolas"/>
          <w:color w:val="808080"/>
          <w:sz w:val="17"/>
          <w:szCs w:val="17"/>
          <w:highlight w:val="white"/>
        </w:rPr>
        <w:t>,</w:t>
      </w:r>
    </w:p>
    <w:p w14:paraId="20F0E94E"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FF00FF"/>
          <w:sz w:val="17"/>
          <w:szCs w:val="17"/>
          <w:highlight w:val="white"/>
        </w:rPr>
        <w:t>IIF</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itf</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MD5 </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r w:rsidRPr="00246711">
        <w:rPr>
          <w:rFonts w:ascii="Consolas" w:hAnsi="Consolas" w:cs="Consolas"/>
          <w:color w:val="FF0000"/>
          <w:sz w:val="17"/>
          <w:szCs w:val="17"/>
          <w:highlight w:val="white"/>
        </w:rPr>
        <w:t>'NO_MD5'</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r w:rsidRPr="00246711">
        <w:rPr>
          <w:rFonts w:ascii="Consolas" w:hAnsi="Consolas" w:cs="Consolas"/>
          <w:color w:val="808080"/>
          <w:sz w:val="17"/>
          <w:szCs w:val="17"/>
          <w:highlight w:val="white"/>
        </w:rPr>
        <w:t>NULL,</w:t>
      </w:r>
      <w:r w:rsidRPr="00246711">
        <w:rPr>
          <w:rFonts w:ascii="Consolas" w:hAnsi="Consolas" w:cs="Consolas"/>
          <w:color w:val="000000"/>
          <w:sz w:val="17"/>
          <w:szCs w:val="17"/>
          <w:highlight w:val="white"/>
        </w:rPr>
        <w:t xml:space="preserve"> itf</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MD5</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AS</w:t>
      </w:r>
      <w:r w:rsidRPr="00246711">
        <w:rPr>
          <w:rFonts w:ascii="Consolas" w:hAnsi="Consolas" w:cs="Consolas"/>
          <w:color w:val="000000"/>
          <w:sz w:val="17"/>
          <w:szCs w:val="17"/>
          <w:highlight w:val="white"/>
        </w:rPr>
        <w:t xml:space="preserve"> FileMD5</w:t>
      </w:r>
      <w:r w:rsidRPr="00246711">
        <w:rPr>
          <w:rFonts w:ascii="Consolas" w:hAnsi="Consolas" w:cs="Consolas"/>
          <w:color w:val="808080"/>
          <w:sz w:val="17"/>
          <w:szCs w:val="17"/>
          <w:highlight w:val="white"/>
        </w:rPr>
        <w:t>,</w:t>
      </w:r>
    </w:p>
    <w:p w14:paraId="553318EC"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FF00FF"/>
          <w:sz w:val="17"/>
          <w:szCs w:val="17"/>
          <w:highlight w:val="white"/>
        </w:rPr>
        <w:t>ISNULL</w:t>
      </w:r>
      <w:r w:rsidRPr="00246711">
        <w:rPr>
          <w:rFonts w:ascii="Consolas" w:hAnsi="Consolas" w:cs="Consolas"/>
          <w:color w:val="808080"/>
          <w:sz w:val="17"/>
          <w:szCs w:val="17"/>
          <w:highlight w:val="white"/>
        </w:rPr>
        <w:t>(</w:t>
      </w:r>
      <w:r w:rsidRPr="00246711">
        <w:rPr>
          <w:rFonts w:ascii="Consolas" w:hAnsi="Consolas" w:cs="Consolas"/>
          <w:color w:val="FF00FF"/>
          <w:sz w:val="17"/>
          <w:szCs w:val="17"/>
          <w:highlight w:val="white"/>
        </w:rPr>
        <w:t>CONVERT</w:t>
      </w:r>
      <w:r w:rsidRPr="00246711">
        <w:rPr>
          <w:rFonts w:ascii="Consolas" w:hAnsi="Consolas" w:cs="Consolas"/>
          <w:color w:val="808080"/>
          <w:sz w:val="17"/>
          <w:szCs w:val="17"/>
          <w:highlight w:val="white"/>
        </w:rPr>
        <w:t>(</w:t>
      </w:r>
      <w:r w:rsidRPr="00246711">
        <w:rPr>
          <w:rFonts w:ascii="Consolas" w:hAnsi="Consolas" w:cs="Consolas"/>
          <w:color w:val="0000FF"/>
          <w:sz w:val="17"/>
          <w:szCs w:val="17"/>
          <w:highlight w:val="white"/>
        </w:rPr>
        <w:t>NVARCHAR</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10</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sf</w:t>
      </w:r>
      <w:r w:rsidRPr="00246711">
        <w:rPr>
          <w:rFonts w:ascii="Consolas" w:hAnsi="Consolas" w:cs="Consolas"/>
          <w:color w:val="808080"/>
          <w:sz w:val="17"/>
          <w:szCs w:val="17"/>
          <w:highlight w:val="white"/>
        </w:rPr>
        <w:t>.</w:t>
      </w:r>
      <w:r w:rsidRPr="00246711">
        <w:rPr>
          <w:rFonts w:ascii="Consolas" w:hAnsi="Consolas" w:cs="Consolas"/>
          <w:color w:val="0000FF"/>
          <w:sz w:val="17"/>
          <w:szCs w:val="17"/>
          <w:highlight w:val="white"/>
        </w:rPr>
        <w:t>DateTime</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104</w:t>
      </w:r>
      <w:r w:rsidRPr="00246711">
        <w:rPr>
          <w:rFonts w:ascii="Consolas" w:hAnsi="Consolas" w:cs="Consolas"/>
          <w:color w:val="808080"/>
          <w:sz w:val="17"/>
          <w:szCs w:val="17"/>
          <w:highlight w:val="white"/>
        </w:rPr>
        <w:t>),</w:t>
      </w:r>
      <w:r w:rsidRPr="00246711">
        <w:rPr>
          <w:rFonts w:ascii="Consolas" w:hAnsi="Consolas" w:cs="Consolas"/>
          <w:color w:val="FF0000"/>
          <w:sz w:val="17"/>
          <w:szCs w:val="17"/>
          <w:highlight w:val="white"/>
        </w:rPr>
        <w:t>''</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AS</w:t>
      </w:r>
      <w:r w:rsidRPr="00246711">
        <w:rPr>
          <w:rFonts w:ascii="Consolas" w:hAnsi="Consolas" w:cs="Consolas"/>
          <w:color w:val="000000"/>
          <w:sz w:val="17"/>
          <w:szCs w:val="17"/>
          <w:highlight w:val="white"/>
        </w:rPr>
        <w:t xml:space="preserve"> FileDate</w:t>
      </w:r>
      <w:r w:rsidRPr="00246711">
        <w:rPr>
          <w:rFonts w:ascii="Consolas" w:hAnsi="Consolas" w:cs="Consolas"/>
          <w:color w:val="808080"/>
          <w:sz w:val="17"/>
          <w:szCs w:val="17"/>
          <w:highlight w:val="white"/>
        </w:rPr>
        <w:t>,</w:t>
      </w:r>
    </w:p>
    <w:p w14:paraId="244FE96E"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FF00FF"/>
          <w:sz w:val="17"/>
          <w:szCs w:val="17"/>
          <w:highlight w:val="white"/>
        </w:rPr>
        <w:t>COALESCE</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ite</w:t>
      </w:r>
      <w:r w:rsidRPr="00246711">
        <w:rPr>
          <w:rFonts w:ascii="Consolas" w:hAnsi="Consolas" w:cs="Consolas"/>
          <w:color w:val="808080"/>
          <w:sz w:val="17"/>
          <w:szCs w:val="17"/>
          <w:highlight w:val="white"/>
        </w:rPr>
        <w:t>.</w:t>
      </w:r>
      <w:r w:rsidRPr="00246711">
        <w:rPr>
          <w:rFonts w:ascii="Consolas" w:hAnsi="Consolas" w:cs="Consolas"/>
          <w:color w:val="0000FF"/>
          <w:sz w:val="17"/>
          <w:szCs w:val="17"/>
          <w:highlight w:val="white"/>
        </w:rPr>
        <w:t>Name</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IsoTAG</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Publisher</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itf</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OriginalArpPublisher</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r w:rsidRPr="00246711">
        <w:rPr>
          <w:rFonts w:ascii="Consolas" w:hAnsi="Consolas" w:cs="Consolas"/>
          <w:color w:val="FF0000"/>
          <w:sz w:val="17"/>
          <w:szCs w:val="17"/>
          <w:highlight w:val="white"/>
        </w:rPr>
        <w:t>''</w:t>
      </w:r>
      <w:r w:rsidRPr="00246711">
        <w:rPr>
          <w:rFonts w:ascii="Consolas" w:hAnsi="Consolas" w:cs="Consolas"/>
          <w:color w:val="808080"/>
          <w:sz w:val="17"/>
          <w:szCs w:val="17"/>
          <w:highlight w:val="white"/>
        </w:rPr>
        <w:t>)</w:t>
      </w:r>
    </w:p>
    <w:p w14:paraId="28BAF6AE"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AS</w:t>
      </w:r>
      <w:r w:rsidRPr="00246711">
        <w:rPr>
          <w:rFonts w:ascii="Consolas" w:hAnsi="Consolas" w:cs="Consolas"/>
          <w:color w:val="000000"/>
          <w:sz w:val="17"/>
          <w:szCs w:val="17"/>
          <w:highlight w:val="white"/>
        </w:rPr>
        <w:t xml:space="preserve"> Publisher</w:t>
      </w:r>
      <w:r w:rsidRPr="00246711">
        <w:rPr>
          <w:rFonts w:ascii="Consolas" w:hAnsi="Consolas" w:cs="Consolas"/>
          <w:color w:val="808080"/>
          <w:sz w:val="17"/>
          <w:szCs w:val="17"/>
          <w:highlight w:val="white"/>
        </w:rPr>
        <w:t>,</w:t>
      </w:r>
    </w:p>
    <w:p w14:paraId="27964342"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FF00FF"/>
          <w:sz w:val="17"/>
          <w:szCs w:val="17"/>
          <w:highlight w:val="white"/>
        </w:rPr>
        <w:t>COALESCE</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itsv</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ProductTitle</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IsoTAG</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ProductName</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itf</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OriginalArpDisplayName</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r w:rsidRPr="00246711">
        <w:rPr>
          <w:rFonts w:ascii="Consolas" w:hAnsi="Consolas" w:cs="Consolas"/>
          <w:color w:val="FF0000"/>
          <w:sz w:val="17"/>
          <w:szCs w:val="17"/>
          <w:highlight w:val="white"/>
        </w:rPr>
        <w:t>''</w:t>
      </w:r>
      <w:r w:rsidRPr="00246711">
        <w:rPr>
          <w:rFonts w:ascii="Consolas" w:hAnsi="Consolas" w:cs="Consolas"/>
          <w:color w:val="808080"/>
          <w:sz w:val="17"/>
          <w:szCs w:val="17"/>
          <w:highlight w:val="white"/>
        </w:rPr>
        <w:t>)</w:t>
      </w:r>
    </w:p>
    <w:p w14:paraId="4A9F10D8"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AS</w:t>
      </w:r>
      <w:r w:rsidRPr="00246711">
        <w:rPr>
          <w:rFonts w:ascii="Consolas" w:hAnsi="Consolas" w:cs="Consolas"/>
          <w:color w:val="000000"/>
          <w:sz w:val="17"/>
          <w:szCs w:val="17"/>
          <w:highlight w:val="white"/>
        </w:rPr>
        <w:t xml:space="preserve"> Product</w:t>
      </w:r>
      <w:r w:rsidRPr="00246711">
        <w:rPr>
          <w:rFonts w:ascii="Consolas" w:hAnsi="Consolas" w:cs="Consolas"/>
          <w:color w:val="808080"/>
          <w:sz w:val="17"/>
          <w:szCs w:val="17"/>
          <w:highlight w:val="white"/>
        </w:rPr>
        <w:t>,</w:t>
      </w:r>
    </w:p>
    <w:p w14:paraId="53560E73"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FF00FF"/>
          <w:sz w:val="17"/>
          <w:szCs w:val="17"/>
          <w:highlight w:val="white"/>
        </w:rPr>
        <w:t>COALESCE</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itsv</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ProductVersionName</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IsoTAG</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ProductVersion</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p>
    <w:p w14:paraId="277545C5"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itf</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OriginalArpDisplayVersion</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r w:rsidRPr="00246711">
        <w:rPr>
          <w:rFonts w:ascii="Consolas" w:hAnsi="Consolas" w:cs="Consolas"/>
          <w:color w:val="FF0000"/>
          <w:sz w:val="17"/>
          <w:szCs w:val="17"/>
          <w:highlight w:val="white"/>
        </w:rPr>
        <w:t>''</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AS</w:t>
      </w: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Version</w:t>
      </w:r>
      <w:r w:rsidRPr="00246711">
        <w:rPr>
          <w:rFonts w:ascii="Consolas" w:hAnsi="Consolas" w:cs="Consolas"/>
          <w:color w:val="808080"/>
          <w:sz w:val="17"/>
          <w:szCs w:val="17"/>
          <w:highlight w:val="white"/>
        </w:rPr>
        <w:t>,</w:t>
      </w:r>
    </w:p>
    <w:p w14:paraId="590250EF"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itf</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OriginalArpGuid                                 </w:t>
      </w:r>
      <w:r w:rsidRPr="00246711">
        <w:rPr>
          <w:rFonts w:ascii="Consolas" w:hAnsi="Consolas" w:cs="Consolas"/>
          <w:color w:val="0000FF"/>
          <w:sz w:val="17"/>
          <w:szCs w:val="17"/>
          <w:highlight w:val="white"/>
        </w:rPr>
        <w:t>AS</w:t>
      </w:r>
      <w:r w:rsidRPr="00246711">
        <w:rPr>
          <w:rFonts w:ascii="Consolas" w:hAnsi="Consolas" w:cs="Consolas"/>
          <w:color w:val="000000"/>
          <w:sz w:val="17"/>
          <w:szCs w:val="17"/>
          <w:highlight w:val="white"/>
        </w:rPr>
        <w:t xml:space="preserve"> ProductGuid</w:t>
      </w:r>
      <w:r w:rsidRPr="00246711">
        <w:rPr>
          <w:rFonts w:ascii="Consolas" w:hAnsi="Consolas" w:cs="Consolas"/>
          <w:color w:val="808080"/>
          <w:sz w:val="17"/>
          <w:szCs w:val="17"/>
          <w:highlight w:val="white"/>
        </w:rPr>
        <w:t>,</w:t>
      </w:r>
    </w:p>
    <w:p w14:paraId="48E7CDC5"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FF00FF"/>
          <w:sz w:val="17"/>
          <w:szCs w:val="17"/>
          <w:highlight w:val="white"/>
        </w:rPr>
        <w:t>COALESCE</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itsv</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SoftwareUniqueID</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IsoTAG</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SoftwareUniqueID</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IsoTAG</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SoftwareTagID</w:t>
      </w:r>
      <w:r w:rsidRPr="00246711">
        <w:rPr>
          <w:rFonts w:ascii="Consolas" w:hAnsi="Consolas" w:cs="Consolas"/>
          <w:color w:val="808080"/>
          <w:sz w:val="17"/>
          <w:szCs w:val="17"/>
          <w:highlight w:val="white"/>
        </w:rPr>
        <w:t>)</w:t>
      </w:r>
    </w:p>
    <w:p w14:paraId="7FCDDC73"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AS</w:t>
      </w:r>
      <w:r w:rsidRPr="00246711">
        <w:rPr>
          <w:rFonts w:ascii="Consolas" w:hAnsi="Consolas" w:cs="Consolas"/>
          <w:color w:val="000000"/>
          <w:sz w:val="17"/>
          <w:szCs w:val="17"/>
          <w:highlight w:val="white"/>
        </w:rPr>
        <w:t xml:space="preserve"> ProductUniqueID</w:t>
      </w:r>
      <w:r w:rsidRPr="00246711">
        <w:rPr>
          <w:rFonts w:ascii="Consolas" w:hAnsi="Consolas" w:cs="Consolas"/>
          <w:color w:val="808080"/>
          <w:sz w:val="17"/>
          <w:szCs w:val="17"/>
          <w:highlight w:val="white"/>
        </w:rPr>
        <w:t>,</w:t>
      </w:r>
    </w:p>
    <w:p w14:paraId="178F1879"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FF00FF"/>
          <w:sz w:val="17"/>
          <w:szCs w:val="17"/>
          <w:highlight w:val="white"/>
        </w:rPr>
        <w:t>COALESCE</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ite</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RegID</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IsoTAG</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LicensorID</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AS</w:t>
      </w:r>
      <w:r w:rsidRPr="00246711">
        <w:rPr>
          <w:rFonts w:ascii="Consolas" w:hAnsi="Consolas" w:cs="Consolas"/>
          <w:color w:val="000000"/>
          <w:sz w:val="17"/>
          <w:szCs w:val="17"/>
          <w:highlight w:val="white"/>
        </w:rPr>
        <w:t xml:space="preserve"> ProductLicensorID</w:t>
      </w:r>
      <w:r w:rsidRPr="00246711">
        <w:rPr>
          <w:rFonts w:ascii="Consolas" w:hAnsi="Consolas" w:cs="Consolas"/>
          <w:color w:val="808080"/>
          <w:sz w:val="17"/>
          <w:szCs w:val="17"/>
          <w:highlight w:val="white"/>
        </w:rPr>
        <w:t>,</w:t>
      </w:r>
    </w:p>
    <w:p w14:paraId="67AA94A0"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itf</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TagContent                                      </w:t>
      </w:r>
      <w:r w:rsidRPr="00246711">
        <w:rPr>
          <w:rFonts w:ascii="Consolas" w:hAnsi="Consolas" w:cs="Consolas"/>
          <w:color w:val="0000FF"/>
          <w:sz w:val="17"/>
          <w:szCs w:val="17"/>
          <w:highlight w:val="white"/>
        </w:rPr>
        <w:t>AS</w:t>
      </w:r>
      <w:r w:rsidRPr="00246711">
        <w:rPr>
          <w:rFonts w:ascii="Consolas" w:hAnsi="Consolas" w:cs="Consolas"/>
          <w:color w:val="000000"/>
          <w:sz w:val="17"/>
          <w:szCs w:val="17"/>
          <w:highlight w:val="white"/>
        </w:rPr>
        <w:t xml:space="preserve"> SWIDTagContent</w:t>
      </w:r>
    </w:p>
    <w:p w14:paraId="1614A095"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FROM</w:t>
      </w:r>
      <w:r w:rsidRPr="00246711">
        <w:rPr>
          <w:rFonts w:ascii="Consolas" w:hAnsi="Consolas" w:cs="Consolas"/>
          <w:color w:val="000000"/>
          <w:sz w:val="17"/>
          <w:szCs w:val="17"/>
          <w:highlight w:val="white"/>
        </w:rPr>
        <w:t xml:space="preserve"> SoftwareIsoTagFile itf </w:t>
      </w:r>
      <w:r w:rsidRPr="00246711">
        <w:rPr>
          <w:rFonts w:ascii="Consolas" w:hAnsi="Consolas" w:cs="Consolas"/>
          <w:color w:val="0000FF"/>
          <w:sz w:val="17"/>
          <w:szCs w:val="17"/>
          <w:highlight w:val="white"/>
        </w:rPr>
        <w:t xml:space="preserve">WITH </w:t>
      </w:r>
      <w:r w:rsidRPr="00246711">
        <w:rPr>
          <w:rFonts w:ascii="Consolas" w:hAnsi="Consolas" w:cs="Consolas"/>
          <w:color w:val="808080"/>
          <w:sz w:val="17"/>
          <w:szCs w:val="17"/>
          <w:highlight w:val="white"/>
        </w:rPr>
        <w:t>(</w:t>
      </w:r>
      <w:r w:rsidRPr="00246711">
        <w:rPr>
          <w:rFonts w:ascii="Consolas" w:hAnsi="Consolas" w:cs="Consolas"/>
          <w:color w:val="0000FF"/>
          <w:sz w:val="17"/>
          <w:szCs w:val="17"/>
          <w:highlight w:val="white"/>
        </w:rPr>
        <w:t>NOLOCK</w:t>
      </w:r>
      <w:r w:rsidRPr="00246711">
        <w:rPr>
          <w:rFonts w:ascii="Consolas" w:hAnsi="Consolas" w:cs="Consolas"/>
          <w:color w:val="808080"/>
          <w:sz w:val="17"/>
          <w:szCs w:val="17"/>
          <w:highlight w:val="white"/>
        </w:rPr>
        <w:t>)</w:t>
      </w:r>
    </w:p>
    <w:p w14:paraId="30614188"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808080"/>
          <w:sz w:val="17"/>
          <w:szCs w:val="17"/>
          <w:highlight w:val="white"/>
        </w:rPr>
        <w:t>INNER</w:t>
      </w:r>
      <w:r w:rsidRPr="00246711">
        <w:rPr>
          <w:rFonts w:ascii="Consolas" w:hAnsi="Consolas" w:cs="Consolas"/>
          <w:color w:val="000000"/>
          <w:sz w:val="17"/>
          <w:szCs w:val="17"/>
          <w:highlight w:val="white"/>
        </w:rPr>
        <w:t xml:space="preserve"> </w:t>
      </w:r>
      <w:r w:rsidRPr="00246711">
        <w:rPr>
          <w:rFonts w:ascii="Consolas" w:hAnsi="Consolas" w:cs="Consolas"/>
          <w:color w:val="808080"/>
          <w:sz w:val="17"/>
          <w:szCs w:val="17"/>
          <w:highlight w:val="white"/>
        </w:rPr>
        <w:t>JOIN</w:t>
      </w:r>
      <w:r w:rsidRPr="00246711">
        <w:rPr>
          <w:rFonts w:ascii="Consolas" w:hAnsi="Consolas" w:cs="Consolas"/>
          <w:color w:val="000000"/>
          <w:sz w:val="17"/>
          <w:szCs w:val="17"/>
          <w:highlight w:val="white"/>
        </w:rPr>
        <w:t xml:space="preserve"> SoftwareFile sf </w:t>
      </w:r>
      <w:r w:rsidRPr="00246711">
        <w:rPr>
          <w:rFonts w:ascii="Consolas" w:hAnsi="Consolas" w:cs="Consolas"/>
          <w:color w:val="0000FF"/>
          <w:sz w:val="17"/>
          <w:szCs w:val="17"/>
          <w:highlight w:val="white"/>
        </w:rPr>
        <w:t xml:space="preserve">WITH </w:t>
      </w:r>
      <w:r w:rsidRPr="00246711">
        <w:rPr>
          <w:rFonts w:ascii="Consolas" w:hAnsi="Consolas" w:cs="Consolas"/>
          <w:color w:val="808080"/>
          <w:sz w:val="17"/>
          <w:szCs w:val="17"/>
          <w:highlight w:val="white"/>
        </w:rPr>
        <w:t>(</w:t>
      </w:r>
      <w:r w:rsidRPr="00246711">
        <w:rPr>
          <w:rFonts w:ascii="Consolas" w:hAnsi="Consolas" w:cs="Consolas"/>
          <w:color w:val="0000FF"/>
          <w:sz w:val="17"/>
          <w:szCs w:val="17"/>
          <w:highlight w:val="white"/>
        </w:rPr>
        <w:t>NOLOCK</w:t>
      </w:r>
      <w:r w:rsidRPr="00246711">
        <w:rPr>
          <w:rFonts w:ascii="Consolas" w:hAnsi="Consolas" w:cs="Consolas"/>
          <w:color w:val="808080"/>
          <w:sz w:val="17"/>
          <w:szCs w:val="17"/>
          <w:highlight w:val="white"/>
        </w:rPr>
        <w:t>)</w:t>
      </w:r>
    </w:p>
    <w:p w14:paraId="1E1BCA3C"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ON</w:t>
      </w:r>
      <w:r w:rsidRPr="00246711">
        <w:rPr>
          <w:rFonts w:ascii="Consolas" w:hAnsi="Consolas" w:cs="Consolas"/>
          <w:color w:val="000000"/>
          <w:sz w:val="17"/>
          <w:szCs w:val="17"/>
          <w:highlight w:val="white"/>
        </w:rPr>
        <w:t xml:space="preserve"> itf</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SoftwareIsoTagFileID </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sf</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SoftwareIsoTagFileID</w:t>
      </w:r>
    </w:p>
    <w:p w14:paraId="2B2A32BE"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808080"/>
          <w:sz w:val="17"/>
          <w:szCs w:val="17"/>
          <w:highlight w:val="white"/>
        </w:rPr>
        <w:t>LEFT</w:t>
      </w:r>
      <w:r w:rsidRPr="00246711">
        <w:rPr>
          <w:rFonts w:ascii="Consolas" w:hAnsi="Consolas" w:cs="Consolas"/>
          <w:color w:val="000000"/>
          <w:sz w:val="17"/>
          <w:szCs w:val="17"/>
          <w:highlight w:val="white"/>
        </w:rPr>
        <w:t xml:space="preserve"> </w:t>
      </w:r>
      <w:r w:rsidRPr="00246711">
        <w:rPr>
          <w:rFonts w:ascii="Consolas" w:hAnsi="Consolas" w:cs="Consolas"/>
          <w:color w:val="808080"/>
          <w:sz w:val="17"/>
          <w:szCs w:val="17"/>
          <w:highlight w:val="white"/>
        </w:rPr>
        <w:t>JOIN</w:t>
      </w:r>
      <w:r w:rsidRPr="00246711">
        <w:rPr>
          <w:rFonts w:ascii="Consolas" w:hAnsi="Consolas" w:cs="Consolas"/>
          <w:color w:val="000000"/>
          <w:sz w:val="17"/>
          <w:szCs w:val="17"/>
          <w:highlight w:val="white"/>
        </w:rPr>
        <w:t xml:space="preserve"> dbo</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SoftwareFilePath sfp </w:t>
      </w:r>
      <w:r w:rsidRPr="00246711">
        <w:rPr>
          <w:rFonts w:ascii="Consolas" w:hAnsi="Consolas" w:cs="Consolas"/>
          <w:color w:val="0000FF"/>
          <w:sz w:val="17"/>
          <w:szCs w:val="17"/>
          <w:highlight w:val="white"/>
        </w:rPr>
        <w:t xml:space="preserve">WITH </w:t>
      </w:r>
      <w:r w:rsidRPr="00246711">
        <w:rPr>
          <w:rFonts w:ascii="Consolas" w:hAnsi="Consolas" w:cs="Consolas"/>
          <w:color w:val="808080"/>
          <w:sz w:val="17"/>
          <w:szCs w:val="17"/>
          <w:highlight w:val="white"/>
        </w:rPr>
        <w:t>(</w:t>
      </w:r>
      <w:r w:rsidRPr="00246711">
        <w:rPr>
          <w:rFonts w:ascii="Consolas" w:hAnsi="Consolas" w:cs="Consolas"/>
          <w:color w:val="0000FF"/>
          <w:sz w:val="17"/>
          <w:szCs w:val="17"/>
          <w:highlight w:val="white"/>
        </w:rPr>
        <w:t>NOLOCK</w:t>
      </w:r>
      <w:r w:rsidRPr="00246711">
        <w:rPr>
          <w:rFonts w:ascii="Consolas" w:hAnsi="Consolas" w:cs="Consolas"/>
          <w:color w:val="808080"/>
          <w:sz w:val="17"/>
          <w:szCs w:val="17"/>
          <w:highlight w:val="white"/>
        </w:rPr>
        <w:t>)</w:t>
      </w:r>
    </w:p>
    <w:p w14:paraId="0CE97FCA"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ON</w:t>
      </w:r>
      <w:r w:rsidRPr="00246711">
        <w:rPr>
          <w:rFonts w:ascii="Consolas" w:hAnsi="Consolas" w:cs="Consolas"/>
          <w:color w:val="000000"/>
          <w:sz w:val="17"/>
          <w:szCs w:val="17"/>
          <w:highlight w:val="white"/>
        </w:rPr>
        <w:t xml:space="preserve"> sfp</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SoftwareFilePathID </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sf</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SoftwareFilePathID</w:t>
      </w:r>
    </w:p>
    <w:p w14:paraId="74D816E9"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808080"/>
          <w:sz w:val="17"/>
          <w:szCs w:val="17"/>
          <w:highlight w:val="white"/>
        </w:rPr>
        <w:t>LEFT</w:t>
      </w:r>
      <w:r w:rsidRPr="00246711">
        <w:rPr>
          <w:rFonts w:ascii="Consolas" w:hAnsi="Consolas" w:cs="Consolas"/>
          <w:color w:val="000000"/>
          <w:sz w:val="17"/>
          <w:szCs w:val="17"/>
          <w:highlight w:val="white"/>
        </w:rPr>
        <w:t xml:space="preserve"> </w:t>
      </w:r>
      <w:r w:rsidRPr="00246711">
        <w:rPr>
          <w:rFonts w:ascii="Consolas" w:hAnsi="Consolas" w:cs="Consolas"/>
          <w:color w:val="808080"/>
          <w:sz w:val="17"/>
          <w:szCs w:val="17"/>
          <w:highlight w:val="white"/>
        </w:rPr>
        <w:t>JOIN</w:t>
      </w:r>
      <w:r w:rsidRPr="00246711">
        <w:rPr>
          <w:rFonts w:ascii="Consolas" w:hAnsi="Consolas" w:cs="Consolas"/>
          <w:color w:val="000000"/>
          <w:sz w:val="17"/>
          <w:szCs w:val="17"/>
          <w:highlight w:val="white"/>
        </w:rPr>
        <w:t xml:space="preserve"> dbo</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SoftwareFileName sfn </w:t>
      </w:r>
      <w:r w:rsidRPr="00246711">
        <w:rPr>
          <w:rFonts w:ascii="Consolas" w:hAnsi="Consolas" w:cs="Consolas"/>
          <w:color w:val="0000FF"/>
          <w:sz w:val="17"/>
          <w:szCs w:val="17"/>
          <w:highlight w:val="white"/>
        </w:rPr>
        <w:t xml:space="preserve">WITH </w:t>
      </w:r>
      <w:r w:rsidRPr="00246711">
        <w:rPr>
          <w:rFonts w:ascii="Consolas" w:hAnsi="Consolas" w:cs="Consolas"/>
          <w:color w:val="808080"/>
          <w:sz w:val="17"/>
          <w:szCs w:val="17"/>
          <w:highlight w:val="white"/>
        </w:rPr>
        <w:t>(</w:t>
      </w:r>
      <w:r w:rsidRPr="00246711">
        <w:rPr>
          <w:rFonts w:ascii="Consolas" w:hAnsi="Consolas" w:cs="Consolas"/>
          <w:color w:val="0000FF"/>
          <w:sz w:val="17"/>
          <w:szCs w:val="17"/>
          <w:highlight w:val="white"/>
        </w:rPr>
        <w:t>NOLOCK</w:t>
      </w:r>
      <w:r w:rsidRPr="00246711">
        <w:rPr>
          <w:rFonts w:ascii="Consolas" w:hAnsi="Consolas" w:cs="Consolas"/>
          <w:color w:val="808080"/>
          <w:sz w:val="17"/>
          <w:szCs w:val="17"/>
          <w:highlight w:val="white"/>
        </w:rPr>
        <w:t>)</w:t>
      </w:r>
    </w:p>
    <w:p w14:paraId="20F3E122"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ON</w:t>
      </w:r>
      <w:r w:rsidRPr="00246711">
        <w:rPr>
          <w:rFonts w:ascii="Consolas" w:hAnsi="Consolas" w:cs="Consolas"/>
          <w:color w:val="000000"/>
          <w:sz w:val="17"/>
          <w:szCs w:val="17"/>
          <w:highlight w:val="white"/>
        </w:rPr>
        <w:t xml:space="preserve"> sfn</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SoftwareFileNameID </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sf</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SoftwareFileNameID</w:t>
      </w:r>
    </w:p>
    <w:p w14:paraId="47108BD3"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808080"/>
          <w:sz w:val="17"/>
          <w:szCs w:val="17"/>
          <w:highlight w:val="white"/>
        </w:rPr>
        <w:t>LEFT</w:t>
      </w:r>
      <w:r w:rsidRPr="00246711">
        <w:rPr>
          <w:rFonts w:ascii="Consolas" w:hAnsi="Consolas" w:cs="Consolas"/>
          <w:color w:val="000000"/>
          <w:sz w:val="17"/>
          <w:szCs w:val="17"/>
          <w:highlight w:val="white"/>
        </w:rPr>
        <w:t xml:space="preserve"> </w:t>
      </w:r>
      <w:r w:rsidRPr="00246711">
        <w:rPr>
          <w:rFonts w:ascii="Consolas" w:hAnsi="Consolas" w:cs="Consolas"/>
          <w:color w:val="808080"/>
          <w:sz w:val="17"/>
          <w:szCs w:val="17"/>
          <w:highlight w:val="white"/>
        </w:rPr>
        <w:t>JOIN</w:t>
      </w:r>
      <w:r w:rsidRPr="00246711">
        <w:rPr>
          <w:rFonts w:ascii="Consolas" w:hAnsi="Consolas" w:cs="Consolas"/>
          <w:color w:val="000000"/>
          <w:sz w:val="17"/>
          <w:szCs w:val="17"/>
          <w:highlight w:val="white"/>
        </w:rPr>
        <w:t xml:space="preserve"> SoftwareIsoTagSoftwareVersion itsv </w:t>
      </w:r>
      <w:r w:rsidRPr="00246711">
        <w:rPr>
          <w:rFonts w:ascii="Consolas" w:hAnsi="Consolas" w:cs="Consolas"/>
          <w:color w:val="0000FF"/>
          <w:sz w:val="17"/>
          <w:szCs w:val="17"/>
          <w:highlight w:val="white"/>
        </w:rPr>
        <w:t xml:space="preserve">WITH </w:t>
      </w:r>
      <w:r w:rsidRPr="00246711">
        <w:rPr>
          <w:rFonts w:ascii="Consolas" w:hAnsi="Consolas" w:cs="Consolas"/>
          <w:color w:val="808080"/>
          <w:sz w:val="17"/>
          <w:szCs w:val="17"/>
          <w:highlight w:val="white"/>
        </w:rPr>
        <w:t>(</w:t>
      </w:r>
      <w:r w:rsidRPr="00246711">
        <w:rPr>
          <w:rFonts w:ascii="Consolas" w:hAnsi="Consolas" w:cs="Consolas"/>
          <w:color w:val="0000FF"/>
          <w:sz w:val="17"/>
          <w:szCs w:val="17"/>
          <w:highlight w:val="white"/>
        </w:rPr>
        <w:t>NOLOCK</w:t>
      </w:r>
      <w:r w:rsidRPr="00246711">
        <w:rPr>
          <w:rFonts w:ascii="Consolas" w:hAnsi="Consolas" w:cs="Consolas"/>
          <w:color w:val="808080"/>
          <w:sz w:val="17"/>
          <w:szCs w:val="17"/>
          <w:highlight w:val="white"/>
        </w:rPr>
        <w:t>)</w:t>
      </w:r>
    </w:p>
    <w:p w14:paraId="60D0F983"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ON</w:t>
      </w:r>
      <w:r w:rsidRPr="00246711">
        <w:rPr>
          <w:rFonts w:ascii="Consolas" w:hAnsi="Consolas" w:cs="Consolas"/>
          <w:color w:val="000000"/>
          <w:sz w:val="17"/>
          <w:szCs w:val="17"/>
          <w:highlight w:val="white"/>
        </w:rPr>
        <w:t xml:space="preserve"> itf</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SoftwareIsoTagSoftwareVersionID </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itsv</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SoftwareIsoTagSoftwareVersionID</w:t>
      </w:r>
    </w:p>
    <w:p w14:paraId="4C010AF4"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808080"/>
          <w:sz w:val="17"/>
          <w:szCs w:val="17"/>
          <w:highlight w:val="white"/>
        </w:rPr>
        <w:t>LEFT</w:t>
      </w:r>
      <w:r w:rsidRPr="00246711">
        <w:rPr>
          <w:rFonts w:ascii="Consolas" w:hAnsi="Consolas" w:cs="Consolas"/>
          <w:color w:val="000000"/>
          <w:sz w:val="17"/>
          <w:szCs w:val="17"/>
          <w:highlight w:val="white"/>
        </w:rPr>
        <w:t xml:space="preserve"> </w:t>
      </w:r>
      <w:r w:rsidRPr="00246711">
        <w:rPr>
          <w:rFonts w:ascii="Consolas" w:hAnsi="Consolas" w:cs="Consolas"/>
          <w:color w:val="808080"/>
          <w:sz w:val="17"/>
          <w:szCs w:val="17"/>
          <w:highlight w:val="white"/>
        </w:rPr>
        <w:t>JOIN</w:t>
      </w:r>
      <w:r w:rsidRPr="00246711">
        <w:rPr>
          <w:rFonts w:ascii="Consolas" w:hAnsi="Consolas" w:cs="Consolas"/>
          <w:color w:val="000000"/>
          <w:sz w:val="17"/>
          <w:szCs w:val="17"/>
          <w:highlight w:val="white"/>
        </w:rPr>
        <w:t xml:space="preserve"> SoftwareIsoTagEntity ite </w:t>
      </w:r>
      <w:r w:rsidRPr="00246711">
        <w:rPr>
          <w:rFonts w:ascii="Consolas" w:hAnsi="Consolas" w:cs="Consolas"/>
          <w:color w:val="0000FF"/>
          <w:sz w:val="17"/>
          <w:szCs w:val="17"/>
          <w:highlight w:val="white"/>
        </w:rPr>
        <w:t xml:space="preserve">WITH </w:t>
      </w:r>
      <w:r w:rsidRPr="00246711">
        <w:rPr>
          <w:rFonts w:ascii="Consolas" w:hAnsi="Consolas" w:cs="Consolas"/>
          <w:color w:val="808080"/>
          <w:sz w:val="17"/>
          <w:szCs w:val="17"/>
          <w:highlight w:val="white"/>
        </w:rPr>
        <w:t>(</w:t>
      </w:r>
      <w:r w:rsidRPr="00246711">
        <w:rPr>
          <w:rFonts w:ascii="Consolas" w:hAnsi="Consolas" w:cs="Consolas"/>
          <w:color w:val="0000FF"/>
          <w:sz w:val="17"/>
          <w:szCs w:val="17"/>
          <w:highlight w:val="white"/>
        </w:rPr>
        <w:t>NOLOCK</w:t>
      </w:r>
      <w:r w:rsidRPr="00246711">
        <w:rPr>
          <w:rFonts w:ascii="Consolas" w:hAnsi="Consolas" w:cs="Consolas"/>
          <w:color w:val="808080"/>
          <w:sz w:val="17"/>
          <w:szCs w:val="17"/>
          <w:highlight w:val="white"/>
        </w:rPr>
        <w:t>)</w:t>
      </w:r>
    </w:p>
    <w:p w14:paraId="5F0E0FDA"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ON</w:t>
      </w:r>
      <w:r w:rsidRPr="00246711">
        <w:rPr>
          <w:rFonts w:ascii="Consolas" w:hAnsi="Consolas" w:cs="Consolas"/>
          <w:color w:val="000000"/>
          <w:sz w:val="17"/>
          <w:szCs w:val="17"/>
          <w:highlight w:val="white"/>
        </w:rPr>
        <w:t xml:space="preserve"> itf</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SoftwareCreatorEntityID </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ite</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SoftwareIsoTagEntityID</w:t>
      </w:r>
    </w:p>
    <w:p w14:paraId="3982F689"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808080"/>
          <w:sz w:val="17"/>
          <w:szCs w:val="17"/>
          <w:highlight w:val="white"/>
        </w:rPr>
        <w:t>LEFT</w:t>
      </w:r>
      <w:r w:rsidRPr="00246711">
        <w:rPr>
          <w:rFonts w:ascii="Consolas" w:hAnsi="Consolas" w:cs="Consolas"/>
          <w:color w:val="000000"/>
          <w:sz w:val="17"/>
          <w:szCs w:val="17"/>
          <w:highlight w:val="white"/>
        </w:rPr>
        <w:t xml:space="preserve"> </w:t>
      </w:r>
      <w:r w:rsidRPr="00246711">
        <w:rPr>
          <w:rFonts w:ascii="Consolas" w:hAnsi="Consolas" w:cs="Consolas"/>
          <w:color w:val="808080"/>
          <w:sz w:val="17"/>
          <w:szCs w:val="17"/>
          <w:highlight w:val="white"/>
        </w:rPr>
        <w:t>JOIN</w:t>
      </w:r>
      <w:r w:rsidRPr="00246711">
        <w:rPr>
          <w:rFonts w:ascii="Consolas" w:hAnsi="Consolas" w:cs="Consolas"/>
          <w:color w:val="000000"/>
          <w:sz w:val="17"/>
          <w:szCs w:val="17"/>
          <w:highlight w:val="white"/>
        </w:rPr>
        <w:t xml:space="preserve"> SoftwareVersion  sv </w:t>
      </w:r>
      <w:r w:rsidRPr="00246711">
        <w:rPr>
          <w:rFonts w:ascii="Consolas" w:hAnsi="Consolas" w:cs="Consolas"/>
          <w:color w:val="0000FF"/>
          <w:sz w:val="17"/>
          <w:szCs w:val="17"/>
          <w:highlight w:val="white"/>
        </w:rPr>
        <w:t xml:space="preserve">WITH </w:t>
      </w:r>
      <w:r w:rsidRPr="00246711">
        <w:rPr>
          <w:rFonts w:ascii="Consolas" w:hAnsi="Consolas" w:cs="Consolas"/>
          <w:color w:val="808080"/>
          <w:sz w:val="17"/>
          <w:szCs w:val="17"/>
          <w:highlight w:val="white"/>
        </w:rPr>
        <w:t>(</w:t>
      </w:r>
      <w:r w:rsidRPr="00246711">
        <w:rPr>
          <w:rFonts w:ascii="Consolas" w:hAnsi="Consolas" w:cs="Consolas"/>
          <w:color w:val="0000FF"/>
          <w:sz w:val="17"/>
          <w:szCs w:val="17"/>
          <w:highlight w:val="white"/>
        </w:rPr>
        <w:t>NOLOCK</w:t>
      </w:r>
      <w:r w:rsidRPr="00246711">
        <w:rPr>
          <w:rFonts w:ascii="Consolas" w:hAnsi="Consolas" w:cs="Consolas"/>
          <w:color w:val="808080"/>
          <w:sz w:val="17"/>
          <w:szCs w:val="17"/>
          <w:highlight w:val="white"/>
        </w:rPr>
        <w:t>)</w:t>
      </w:r>
    </w:p>
    <w:p w14:paraId="7038C586"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ON</w:t>
      </w:r>
      <w:r w:rsidRPr="00246711">
        <w:rPr>
          <w:rFonts w:ascii="Consolas" w:hAnsi="Consolas" w:cs="Consolas"/>
          <w:color w:val="000000"/>
          <w:sz w:val="17"/>
          <w:szCs w:val="17"/>
          <w:highlight w:val="white"/>
        </w:rPr>
        <w:t xml:space="preserve"> sf</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SoftwareID </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sv</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SoftwareID</w:t>
      </w:r>
    </w:p>
    <w:p w14:paraId="4CFEAB20"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808080"/>
          <w:sz w:val="17"/>
          <w:szCs w:val="17"/>
          <w:highlight w:val="white"/>
        </w:rPr>
        <w:t>LEFT</w:t>
      </w:r>
      <w:r w:rsidRPr="00246711">
        <w:rPr>
          <w:rFonts w:ascii="Consolas" w:hAnsi="Consolas" w:cs="Consolas"/>
          <w:color w:val="000000"/>
          <w:sz w:val="17"/>
          <w:szCs w:val="17"/>
          <w:highlight w:val="white"/>
        </w:rPr>
        <w:t xml:space="preserve"> </w:t>
      </w:r>
      <w:r w:rsidRPr="00246711">
        <w:rPr>
          <w:rFonts w:ascii="Consolas" w:hAnsi="Consolas" w:cs="Consolas"/>
          <w:color w:val="808080"/>
          <w:sz w:val="17"/>
          <w:szCs w:val="17"/>
          <w:highlight w:val="white"/>
        </w:rPr>
        <w:t>JOIN</w:t>
      </w:r>
      <w:r w:rsidRPr="00246711">
        <w:rPr>
          <w:rFonts w:ascii="Consolas" w:hAnsi="Consolas" w:cs="Consolas"/>
          <w:color w:val="000000"/>
          <w:sz w:val="17"/>
          <w:szCs w:val="17"/>
          <w:highlight w:val="white"/>
        </w:rPr>
        <w:t xml:space="preserve"> SoftwareOccurrence so </w:t>
      </w:r>
      <w:r w:rsidRPr="00246711">
        <w:rPr>
          <w:rFonts w:ascii="Consolas" w:hAnsi="Consolas" w:cs="Consolas"/>
          <w:color w:val="0000FF"/>
          <w:sz w:val="17"/>
          <w:szCs w:val="17"/>
          <w:highlight w:val="white"/>
        </w:rPr>
        <w:t xml:space="preserve">WITH </w:t>
      </w:r>
      <w:r w:rsidRPr="00246711">
        <w:rPr>
          <w:rFonts w:ascii="Consolas" w:hAnsi="Consolas" w:cs="Consolas"/>
          <w:color w:val="808080"/>
          <w:sz w:val="17"/>
          <w:szCs w:val="17"/>
          <w:highlight w:val="white"/>
        </w:rPr>
        <w:t>(</w:t>
      </w:r>
      <w:r w:rsidRPr="00246711">
        <w:rPr>
          <w:rFonts w:ascii="Consolas" w:hAnsi="Consolas" w:cs="Consolas"/>
          <w:color w:val="0000FF"/>
          <w:sz w:val="17"/>
          <w:szCs w:val="17"/>
          <w:highlight w:val="white"/>
        </w:rPr>
        <w:t>NOLOCK</w:t>
      </w:r>
      <w:r w:rsidRPr="00246711">
        <w:rPr>
          <w:rFonts w:ascii="Consolas" w:hAnsi="Consolas" w:cs="Consolas"/>
          <w:color w:val="808080"/>
          <w:sz w:val="17"/>
          <w:szCs w:val="17"/>
          <w:highlight w:val="white"/>
        </w:rPr>
        <w:t>)</w:t>
      </w:r>
    </w:p>
    <w:p w14:paraId="60F7D7CB"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ON</w:t>
      </w:r>
      <w:r w:rsidRPr="00246711">
        <w:rPr>
          <w:rFonts w:ascii="Consolas" w:hAnsi="Consolas" w:cs="Consolas"/>
          <w:color w:val="000000"/>
          <w:sz w:val="17"/>
          <w:szCs w:val="17"/>
          <w:highlight w:val="white"/>
        </w:rPr>
        <w:t xml:space="preserve"> sf</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ComputerID </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so</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ComputerID</w:t>
      </w:r>
    </w:p>
    <w:p w14:paraId="1F1E798A"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808080"/>
          <w:sz w:val="17"/>
          <w:szCs w:val="17"/>
          <w:highlight w:val="white"/>
        </w:rPr>
        <w:t>AND</w:t>
      </w:r>
      <w:r w:rsidRPr="00246711">
        <w:rPr>
          <w:rFonts w:ascii="Consolas" w:hAnsi="Consolas" w:cs="Consolas"/>
          <w:color w:val="000000"/>
          <w:sz w:val="17"/>
          <w:szCs w:val="17"/>
          <w:highlight w:val="white"/>
        </w:rPr>
        <w:t xml:space="preserve"> sf</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SoftwareID </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so</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SoftwareID</w:t>
      </w:r>
    </w:p>
    <w:p w14:paraId="6F296119"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808080"/>
          <w:sz w:val="17"/>
          <w:szCs w:val="17"/>
          <w:highlight w:val="white"/>
        </w:rPr>
        <w:t>LEFT</w:t>
      </w:r>
      <w:r w:rsidRPr="00246711">
        <w:rPr>
          <w:rFonts w:ascii="Consolas" w:hAnsi="Consolas" w:cs="Consolas"/>
          <w:color w:val="000000"/>
          <w:sz w:val="17"/>
          <w:szCs w:val="17"/>
          <w:highlight w:val="white"/>
        </w:rPr>
        <w:t xml:space="preserve"> </w:t>
      </w:r>
      <w:r w:rsidRPr="00246711">
        <w:rPr>
          <w:rFonts w:ascii="Consolas" w:hAnsi="Consolas" w:cs="Consolas"/>
          <w:color w:val="808080"/>
          <w:sz w:val="17"/>
          <w:szCs w:val="17"/>
          <w:highlight w:val="white"/>
        </w:rPr>
        <w:t>JOIN</w:t>
      </w:r>
      <w:r w:rsidRPr="00246711">
        <w:rPr>
          <w:rFonts w:ascii="Consolas" w:hAnsi="Consolas" w:cs="Consolas"/>
          <w:color w:val="000000"/>
          <w:sz w:val="17"/>
          <w:szCs w:val="17"/>
          <w:highlight w:val="white"/>
        </w:rPr>
        <w:t xml:space="preserve"> SoftwareDetails sd </w:t>
      </w:r>
      <w:r w:rsidRPr="00246711">
        <w:rPr>
          <w:rFonts w:ascii="Consolas" w:hAnsi="Consolas" w:cs="Consolas"/>
          <w:color w:val="0000FF"/>
          <w:sz w:val="17"/>
          <w:szCs w:val="17"/>
          <w:highlight w:val="white"/>
        </w:rPr>
        <w:t xml:space="preserve">WITH </w:t>
      </w:r>
      <w:r w:rsidRPr="00246711">
        <w:rPr>
          <w:rFonts w:ascii="Consolas" w:hAnsi="Consolas" w:cs="Consolas"/>
          <w:color w:val="808080"/>
          <w:sz w:val="17"/>
          <w:szCs w:val="17"/>
          <w:highlight w:val="white"/>
        </w:rPr>
        <w:t>(</w:t>
      </w:r>
      <w:r w:rsidRPr="00246711">
        <w:rPr>
          <w:rFonts w:ascii="Consolas" w:hAnsi="Consolas" w:cs="Consolas"/>
          <w:color w:val="0000FF"/>
          <w:sz w:val="17"/>
          <w:szCs w:val="17"/>
          <w:highlight w:val="white"/>
        </w:rPr>
        <w:t>NOLOCK</w:t>
      </w:r>
      <w:r w:rsidRPr="00246711">
        <w:rPr>
          <w:rFonts w:ascii="Consolas" w:hAnsi="Consolas" w:cs="Consolas"/>
          <w:color w:val="808080"/>
          <w:sz w:val="17"/>
          <w:szCs w:val="17"/>
          <w:highlight w:val="white"/>
        </w:rPr>
        <w:t>)</w:t>
      </w:r>
    </w:p>
    <w:p w14:paraId="217EDE3E"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rPr>
        <w:t>ON</w:t>
      </w:r>
      <w:r w:rsidRPr="00246711">
        <w:rPr>
          <w:rFonts w:ascii="Consolas" w:hAnsi="Consolas" w:cs="Consolas"/>
          <w:color w:val="000000"/>
          <w:sz w:val="17"/>
          <w:szCs w:val="17"/>
          <w:highlight w:val="white"/>
        </w:rPr>
        <w:t xml:space="preserve"> so</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SoftwareDetailsID </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 xml:space="preserve"> sd</w:t>
      </w:r>
      <w:r w:rsidRPr="00246711">
        <w:rPr>
          <w:rFonts w:ascii="Consolas" w:hAnsi="Consolas" w:cs="Consolas"/>
          <w:color w:val="808080"/>
          <w:sz w:val="17"/>
          <w:szCs w:val="17"/>
          <w:highlight w:val="white"/>
        </w:rPr>
        <w:t>.</w:t>
      </w:r>
      <w:r w:rsidRPr="00246711">
        <w:rPr>
          <w:rFonts w:ascii="Consolas" w:hAnsi="Consolas" w:cs="Consolas"/>
          <w:color w:val="000000"/>
          <w:sz w:val="17"/>
          <w:szCs w:val="17"/>
          <w:highlight w:val="white"/>
        </w:rPr>
        <w:t>SoftwareDetailsID</w:t>
      </w:r>
    </w:p>
    <w:p w14:paraId="1B20A234"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rPr>
      </w:pPr>
      <w:r w:rsidRPr="00246711">
        <w:rPr>
          <w:rFonts w:ascii="Consolas" w:hAnsi="Consolas" w:cs="Consolas"/>
          <w:color w:val="000000"/>
          <w:sz w:val="17"/>
          <w:szCs w:val="17"/>
          <w:highlight w:val="white"/>
        </w:rPr>
        <w:t xml:space="preserve">    </w:t>
      </w:r>
      <w:r w:rsidRPr="00246711">
        <w:rPr>
          <w:rFonts w:ascii="Consolas" w:hAnsi="Consolas" w:cs="Consolas"/>
          <w:color w:val="808080"/>
          <w:sz w:val="17"/>
          <w:szCs w:val="17"/>
          <w:highlight w:val="white"/>
        </w:rPr>
        <w:t>LEFT</w:t>
      </w:r>
      <w:r w:rsidRPr="00246711">
        <w:rPr>
          <w:rFonts w:ascii="Consolas" w:hAnsi="Consolas" w:cs="Consolas"/>
          <w:color w:val="000000"/>
          <w:sz w:val="17"/>
          <w:szCs w:val="17"/>
          <w:highlight w:val="white"/>
        </w:rPr>
        <w:t xml:space="preserve"> </w:t>
      </w:r>
      <w:r w:rsidRPr="00246711">
        <w:rPr>
          <w:rFonts w:ascii="Consolas" w:hAnsi="Consolas" w:cs="Consolas"/>
          <w:color w:val="808080"/>
          <w:sz w:val="17"/>
          <w:szCs w:val="17"/>
          <w:highlight w:val="white"/>
        </w:rPr>
        <w:t>JOIN</w:t>
      </w:r>
      <w:r w:rsidRPr="00246711">
        <w:rPr>
          <w:rFonts w:ascii="Consolas" w:hAnsi="Consolas" w:cs="Consolas"/>
          <w:color w:val="000000"/>
          <w:sz w:val="17"/>
          <w:szCs w:val="17"/>
          <w:highlight w:val="white"/>
        </w:rPr>
        <w:t xml:space="preserve"> IsoTAG</w:t>
      </w:r>
    </w:p>
    <w:p w14:paraId="4DFB68C6" w14:textId="77777777" w:rsidR="00246711" w:rsidRPr="00246711" w:rsidRDefault="00246711" w:rsidP="00246711">
      <w:pPr>
        <w:autoSpaceDE w:val="0"/>
        <w:autoSpaceDN w:val="0"/>
        <w:adjustRightInd w:val="0"/>
        <w:spacing w:after="0" w:line="240" w:lineRule="auto"/>
        <w:rPr>
          <w:rFonts w:ascii="Consolas" w:hAnsi="Consolas" w:cs="Consolas"/>
          <w:color w:val="000000"/>
          <w:sz w:val="17"/>
          <w:szCs w:val="17"/>
          <w:highlight w:val="white"/>
          <w:lang w:val="de-DE"/>
        </w:rPr>
      </w:pPr>
      <w:r w:rsidRPr="00246711">
        <w:rPr>
          <w:rFonts w:ascii="Consolas" w:hAnsi="Consolas" w:cs="Consolas"/>
          <w:color w:val="000000"/>
          <w:sz w:val="17"/>
          <w:szCs w:val="17"/>
          <w:highlight w:val="white"/>
        </w:rPr>
        <w:t xml:space="preserve">      </w:t>
      </w:r>
      <w:r w:rsidRPr="00246711">
        <w:rPr>
          <w:rFonts w:ascii="Consolas" w:hAnsi="Consolas" w:cs="Consolas"/>
          <w:color w:val="0000FF"/>
          <w:sz w:val="17"/>
          <w:szCs w:val="17"/>
          <w:highlight w:val="white"/>
          <w:lang w:val="de-DE"/>
        </w:rPr>
        <w:t>ON</w:t>
      </w:r>
      <w:r w:rsidRPr="00246711">
        <w:rPr>
          <w:rFonts w:ascii="Consolas" w:hAnsi="Consolas" w:cs="Consolas"/>
          <w:color w:val="000000"/>
          <w:sz w:val="17"/>
          <w:szCs w:val="17"/>
          <w:highlight w:val="white"/>
          <w:lang w:val="de-DE"/>
        </w:rPr>
        <w:t xml:space="preserve"> itf</w:t>
      </w:r>
      <w:r w:rsidRPr="00246711">
        <w:rPr>
          <w:rFonts w:ascii="Consolas" w:hAnsi="Consolas" w:cs="Consolas"/>
          <w:color w:val="808080"/>
          <w:sz w:val="17"/>
          <w:szCs w:val="17"/>
          <w:highlight w:val="white"/>
          <w:lang w:val="de-DE"/>
        </w:rPr>
        <w:t>.</w:t>
      </w:r>
      <w:r w:rsidRPr="00246711">
        <w:rPr>
          <w:rFonts w:ascii="Consolas" w:hAnsi="Consolas" w:cs="Consolas"/>
          <w:color w:val="000000"/>
          <w:sz w:val="17"/>
          <w:szCs w:val="17"/>
          <w:highlight w:val="white"/>
          <w:lang w:val="de-DE"/>
        </w:rPr>
        <w:t xml:space="preserve">SoftwareIsoTagFileID </w:t>
      </w:r>
      <w:r w:rsidRPr="00246711">
        <w:rPr>
          <w:rFonts w:ascii="Consolas" w:hAnsi="Consolas" w:cs="Consolas"/>
          <w:color w:val="808080"/>
          <w:sz w:val="17"/>
          <w:szCs w:val="17"/>
          <w:highlight w:val="white"/>
          <w:lang w:val="de-DE"/>
        </w:rPr>
        <w:t>=</w:t>
      </w:r>
      <w:r w:rsidRPr="00246711">
        <w:rPr>
          <w:rFonts w:ascii="Consolas" w:hAnsi="Consolas" w:cs="Consolas"/>
          <w:color w:val="000000"/>
          <w:sz w:val="17"/>
          <w:szCs w:val="17"/>
          <w:highlight w:val="white"/>
          <w:lang w:val="de-DE"/>
        </w:rPr>
        <w:t xml:space="preserve"> IsoTAG</w:t>
      </w:r>
      <w:r w:rsidRPr="00246711">
        <w:rPr>
          <w:rFonts w:ascii="Consolas" w:hAnsi="Consolas" w:cs="Consolas"/>
          <w:color w:val="808080"/>
          <w:sz w:val="17"/>
          <w:szCs w:val="17"/>
          <w:highlight w:val="white"/>
          <w:lang w:val="de-DE"/>
        </w:rPr>
        <w:t>.</w:t>
      </w:r>
      <w:r w:rsidRPr="00246711">
        <w:rPr>
          <w:rFonts w:ascii="Consolas" w:hAnsi="Consolas" w:cs="Consolas"/>
          <w:color w:val="000000"/>
          <w:sz w:val="17"/>
          <w:szCs w:val="17"/>
          <w:highlight w:val="white"/>
          <w:lang w:val="de-DE"/>
        </w:rPr>
        <w:t>SoftwareIsoTagFileID</w:t>
      </w:r>
    </w:p>
    <w:p w14:paraId="1D169154" w14:textId="0D5680DE" w:rsidR="00C96A28" w:rsidRDefault="00C96A28" w:rsidP="001E0E68"/>
    <w:p w14:paraId="4A9A8277" w14:textId="128498B0" w:rsidR="00511CC1" w:rsidRDefault="00511CC1" w:rsidP="00DF7F5E">
      <w:pPr>
        <w:pStyle w:val="Heading2"/>
        <w:numPr>
          <w:ilvl w:val="1"/>
          <w:numId w:val="1"/>
        </w:numPr>
        <w:ind w:left="709"/>
      </w:pPr>
      <w:bookmarkStart w:id="686" w:name="_Toc11336891"/>
      <w:r>
        <w:lastRenderedPageBreak/>
        <w:t>ISO Tag and all Files in one</w:t>
      </w:r>
      <w:bookmarkEnd w:id="686"/>
    </w:p>
    <w:p w14:paraId="2B3EC648" w14:textId="77777777" w:rsidR="00DF7F5E" w:rsidRDefault="00DF7F5E" w:rsidP="00DF7F5E">
      <w:pPr>
        <w:autoSpaceDE w:val="0"/>
        <w:autoSpaceDN w:val="0"/>
        <w:adjustRightInd w:val="0"/>
        <w:spacing w:after="0" w:line="240" w:lineRule="auto"/>
        <w:rPr>
          <w:rFonts w:ascii="Consolas" w:hAnsi="Consolas" w:cs="Consolas"/>
          <w:color w:val="0000FF"/>
          <w:sz w:val="17"/>
          <w:szCs w:val="17"/>
          <w:highlight w:val="white"/>
        </w:rPr>
      </w:pPr>
    </w:p>
    <w:p w14:paraId="1EFC7F29" w14:textId="2BA9C6DD"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FF"/>
          <w:sz w:val="17"/>
          <w:szCs w:val="17"/>
          <w:highlight w:val="white"/>
        </w:rPr>
        <w:t>WITH</w:t>
      </w:r>
      <w:r w:rsidRPr="00DF7F5E">
        <w:rPr>
          <w:rFonts w:ascii="Consolas" w:hAnsi="Consolas" w:cs="Consolas"/>
          <w:color w:val="000000"/>
          <w:sz w:val="17"/>
          <w:szCs w:val="17"/>
          <w:highlight w:val="white"/>
        </w:rPr>
        <w:t xml:space="preserve"> IsoTAG</w:t>
      </w:r>
      <w:r w:rsidRPr="00DF7F5E">
        <w:rPr>
          <w:rFonts w:ascii="Consolas" w:hAnsi="Consolas" w:cs="Consolas"/>
          <w:color w:val="0000FF"/>
          <w:sz w:val="17"/>
          <w:szCs w:val="17"/>
          <w:highlight w:val="white"/>
        </w:rPr>
        <w:t xml:space="preserve"> </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SoftwareIsoTagFileID</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Publisher</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ProductName</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ProductVersion</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p>
    <w:p w14:paraId="57A71359"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SoftwareUniqueID</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SoftwareTagID</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LicensorID</w:t>
      </w:r>
      <w:r w:rsidRPr="00DF7F5E">
        <w:rPr>
          <w:rFonts w:ascii="Consolas" w:hAnsi="Consolas" w:cs="Consolas"/>
          <w:color w:val="808080"/>
          <w:sz w:val="17"/>
          <w:szCs w:val="17"/>
          <w:highlight w:val="white"/>
        </w:rPr>
        <w:t>)</w:t>
      </w:r>
    </w:p>
    <w:p w14:paraId="3F9E13CD"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 xml:space="preserve">AS </w:t>
      </w:r>
      <w:r w:rsidRPr="00DF7F5E">
        <w:rPr>
          <w:rFonts w:ascii="Consolas" w:hAnsi="Consolas" w:cs="Consolas"/>
          <w:color w:val="808080"/>
          <w:sz w:val="17"/>
          <w:szCs w:val="17"/>
          <w:highlight w:val="white"/>
        </w:rPr>
        <w:t>(</w:t>
      </w:r>
      <w:r w:rsidRPr="00DF7F5E">
        <w:rPr>
          <w:rFonts w:ascii="Consolas" w:hAnsi="Consolas" w:cs="Consolas"/>
          <w:color w:val="0000FF"/>
          <w:sz w:val="17"/>
          <w:szCs w:val="17"/>
          <w:highlight w:val="white"/>
        </w:rPr>
        <w:t>SELECT</w:t>
      </w:r>
    </w:p>
    <w:p w14:paraId="2E6A6A7A"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itf</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SoftwareIsoTagFileID</w:t>
      </w:r>
      <w:r w:rsidRPr="00DF7F5E">
        <w:rPr>
          <w:rFonts w:ascii="Consolas" w:hAnsi="Consolas" w:cs="Consolas"/>
          <w:color w:val="808080"/>
          <w:sz w:val="17"/>
          <w:szCs w:val="17"/>
          <w:highlight w:val="white"/>
        </w:rPr>
        <w:t>,</w:t>
      </w:r>
    </w:p>
    <w:p w14:paraId="43839D57"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itfx</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x</w:t>
      </w:r>
      <w:r w:rsidRPr="00DF7F5E">
        <w:rPr>
          <w:rFonts w:ascii="Consolas" w:hAnsi="Consolas" w:cs="Consolas"/>
          <w:color w:val="808080"/>
          <w:sz w:val="17"/>
          <w:szCs w:val="17"/>
          <w:highlight w:val="white"/>
        </w:rPr>
        <w:t>.</w:t>
      </w:r>
      <w:r w:rsidRPr="00DF7F5E">
        <w:rPr>
          <w:rFonts w:ascii="Consolas" w:hAnsi="Consolas" w:cs="Consolas"/>
          <w:color w:val="0000FF"/>
          <w:sz w:val="17"/>
          <w:szCs w:val="17"/>
          <w:highlight w:val="white"/>
        </w:rPr>
        <w:t>value</w:t>
      </w:r>
      <w:r w:rsidRPr="00DF7F5E">
        <w:rPr>
          <w:rFonts w:ascii="Consolas" w:hAnsi="Consolas" w:cs="Consolas"/>
          <w:color w:val="808080"/>
          <w:sz w:val="17"/>
          <w:szCs w:val="17"/>
          <w:highlight w:val="white"/>
        </w:rPr>
        <w:t>(</w:t>
      </w:r>
      <w:r w:rsidRPr="00DF7F5E">
        <w:rPr>
          <w:rFonts w:ascii="Consolas" w:hAnsi="Consolas" w:cs="Consolas"/>
          <w:color w:val="FF0000"/>
          <w:sz w:val="17"/>
          <w:szCs w:val="17"/>
          <w:highlight w:val="white"/>
        </w:rPr>
        <w:t>'(/*:SoftwareIdentity/*:Entity/@name)[1]'</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p>
    <w:p w14:paraId="2B37F656"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FF0000"/>
          <w:sz w:val="17"/>
          <w:szCs w:val="17"/>
          <w:highlight w:val="white"/>
        </w:rPr>
        <w:t>'nvarchar(256)'</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AS</w:t>
      </w:r>
      <w:r w:rsidRPr="00DF7F5E">
        <w:rPr>
          <w:rFonts w:ascii="Consolas" w:hAnsi="Consolas" w:cs="Consolas"/>
          <w:color w:val="000000"/>
          <w:sz w:val="17"/>
          <w:szCs w:val="17"/>
          <w:highlight w:val="white"/>
        </w:rPr>
        <w:t xml:space="preserve"> Publisher</w:t>
      </w:r>
      <w:r w:rsidRPr="00DF7F5E">
        <w:rPr>
          <w:rFonts w:ascii="Consolas" w:hAnsi="Consolas" w:cs="Consolas"/>
          <w:color w:val="808080"/>
          <w:sz w:val="17"/>
          <w:szCs w:val="17"/>
          <w:highlight w:val="white"/>
        </w:rPr>
        <w:t>,</w:t>
      </w:r>
    </w:p>
    <w:p w14:paraId="1CF21204"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itfx</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x</w:t>
      </w:r>
      <w:r w:rsidRPr="00DF7F5E">
        <w:rPr>
          <w:rFonts w:ascii="Consolas" w:hAnsi="Consolas" w:cs="Consolas"/>
          <w:color w:val="808080"/>
          <w:sz w:val="17"/>
          <w:szCs w:val="17"/>
          <w:highlight w:val="white"/>
        </w:rPr>
        <w:t>.</w:t>
      </w:r>
      <w:r w:rsidRPr="00DF7F5E">
        <w:rPr>
          <w:rFonts w:ascii="Consolas" w:hAnsi="Consolas" w:cs="Consolas"/>
          <w:color w:val="0000FF"/>
          <w:sz w:val="17"/>
          <w:szCs w:val="17"/>
          <w:highlight w:val="white"/>
        </w:rPr>
        <w:t>value</w:t>
      </w:r>
      <w:r w:rsidRPr="00DF7F5E">
        <w:rPr>
          <w:rFonts w:ascii="Consolas" w:hAnsi="Consolas" w:cs="Consolas"/>
          <w:color w:val="808080"/>
          <w:sz w:val="17"/>
          <w:szCs w:val="17"/>
          <w:highlight w:val="white"/>
        </w:rPr>
        <w:t>(</w:t>
      </w:r>
      <w:r w:rsidRPr="00DF7F5E">
        <w:rPr>
          <w:rFonts w:ascii="Consolas" w:hAnsi="Consolas" w:cs="Consolas"/>
          <w:color w:val="FF0000"/>
          <w:sz w:val="17"/>
          <w:szCs w:val="17"/>
          <w:highlight w:val="white"/>
        </w:rPr>
        <w:t>'(/*:SoftwareIdentity/@name)[1]'</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p>
    <w:p w14:paraId="0DA9F5F4"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FF0000"/>
          <w:sz w:val="17"/>
          <w:szCs w:val="17"/>
          <w:highlight w:val="white"/>
        </w:rPr>
        <w:t>'nvarchar(256)'</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AS</w:t>
      </w:r>
      <w:r w:rsidRPr="00DF7F5E">
        <w:rPr>
          <w:rFonts w:ascii="Consolas" w:hAnsi="Consolas" w:cs="Consolas"/>
          <w:color w:val="000000"/>
          <w:sz w:val="17"/>
          <w:szCs w:val="17"/>
          <w:highlight w:val="white"/>
        </w:rPr>
        <w:t xml:space="preserve"> ProductName</w:t>
      </w:r>
      <w:r w:rsidRPr="00DF7F5E">
        <w:rPr>
          <w:rFonts w:ascii="Consolas" w:hAnsi="Consolas" w:cs="Consolas"/>
          <w:color w:val="808080"/>
          <w:sz w:val="17"/>
          <w:szCs w:val="17"/>
          <w:highlight w:val="white"/>
        </w:rPr>
        <w:t>,</w:t>
      </w:r>
    </w:p>
    <w:p w14:paraId="4C4D4497"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itfx</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x</w:t>
      </w:r>
      <w:r w:rsidRPr="00DF7F5E">
        <w:rPr>
          <w:rFonts w:ascii="Consolas" w:hAnsi="Consolas" w:cs="Consolas"/>
          <w:color w:val="808080"/>
          <w:sz w:val="17"/>
          <w:szCs w:val="17"/>
          <w:highlight w:val="white"/>
        </w:rPr>
        <w:t>.</w:t>
      </w:r>
      <w:r w:rsidRPr="00DF7F5E">
        <w:rPr>
          <w:rFonts w:ascii="Consolas" w:hAnsi="Consolas" w:cs="Consolas"/>
          <w:color w:val="0000FF"/>
          <w:sz w:val="17"/>
          <w:szCs w:val="17"/>
          <w:highlight w:val="white"/>
        </w:rPr>
        <w:t>value</w:t>
      </w:r>
      <w:r w:rsidRPr="00DF7F5E">
        <w:rPr>
          <w:rFonts w:ascii="Consolas" w:hAnsi="Consolas" w:cs="Consolas"/>
          <w:color w:val="808080"/>
          <w:sz w:val="17"/>
          <w:szCs w:val="17"/>
          <w:highlight w:val="white"/>
        </w:rPr>
        <w:t>(</w:t>
      </w:r>
      <w:r w:rsidRPr="00DF7F5E">
        <w:rPr>
          <w:rFonts w:ascii="Consolas" w:hAnsi="Consolas" w:cs="Consolas"/>
          <w:color w:val="FF0000"/>
          <w:sz w:val="17"/>
          <w:szCs w:val="17"/>
          <w:highlight w:val="white"/>
        </w:rPr>
        <w:t>'(/*:SoftwareIdentity/@version)[1]'</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p>
    <w:p w14:paraId="4B4D427A"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FF0000"/>
          <w:sz w:val="17"/>
          <w:szCs w:val="17"/>
          <w:highlight w:val="white"/>
        </w:rPr>
        <w:t>'nvarchar(256)'</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AS</w:t>
      </w:r>
      <w:r w:rsidRPr="00DF7F5E">
        <w:rPr>
          <w:rFonts w:ascii="Consolas" w:hAnsi="Consolas" w:cs="Consolas"/>
          <w:color w:val="000000"/>
          <w:sz w:val="17"/>
          <w:szCs w:val="17"/>
          <w:highlight w:val="white"/>
        </w:rPr>
        <w:t xml:space="preserve"> ProductVersion</w:t>
      </w:r>
      <w:r w:rsidRPr="00DF7F5E">
        <w:rPr>
          <w:rFonts w:ascii="Consolas" w:hAnsi="Consolas" w:cs="Consolas"/>
          <w:color w:val="808080"/>
          <w:sz w:val="17"/>
          <w:szCs w:val="17"/>
          <w:highlight w:val="white"/>
        </w:rPr>
        <w:t>,</w:t>
      </w:r>
    </w:p>
    <w:p w14:paraId="6DFC1231"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itfx</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x</w:t>
      </w:r>
      <w:r w:rsidRPr="00DF7F5E">
        <w:rPr>
          <w:rFonts w:ascii="Consolas" w:hAnsi="Consolas" w:cs="Consolas"/>
          <w:color w:val="808080"/>
          <w:sz w:val="17"/>
          <w:szCs w:val="17"/>
          <w:highlight w:val="white"/>
        </w:rPr>
        <w:t>.</w:t>
      </w:r>
      <w:r w:rsidRPr="00DF7F5E">
        <w:rPr>
          <w:rFonts w:ascii="Consolas" w:hAnsi="Consolas" w:cs="Consolas"/>
          <w:color w:val="0000FF"/>
          <w:sz w:val="17"/>
          <w:szCs w:val="17"/>
          <w:highlight w:val="white"/>
        </w:rPr>
        <w:t>value</w:t>
      </w:r>
      <w:r w:rsidRPr="00DF7F5E">
        <w:rPr>
          <w:rFonts w:ascii="Consolas" w:hAnsi="Consolas" w:cs="Consolas"/>
          <w:color w:val="808080"/>
          <w:sz w:val="17"/>
          <w:szCs w:val="17"/>
          <w:highlight w:val="white"/>
        </w:rPr>
        <w:t>(</w:t>
      </w:r>
      <w:r w:rsidRPr="00DF7F5E">
        <w:rPr>
          <w:rFonts w:ascii="Consolas" w:hAnsi="Consolas" w:cs="Consolas"/>
          <w:color w:val="FF0000"/>
          <w:sz w:val="17"/>
          <w:szCs w:val="17"/>
          <w:highlight w:val="white"/>
        </w:rPr>
        <w:t>'(/*:SoftwareIdentity/@uniqueId)[1]'</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p>
    <w:p w14:paraId="7A52D3C3"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FF0000"/>
          <w:sz w:val="17"/>
          <w:szCs w:val="17"/>
          <w:highlight w:val="white"/>
        </w:rPr>
        <w:t>'nvarchar(256)'</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AS</w:t>
      </w:r>
      <w:r w:rsidRPr="00DF7F5E">
        <w:rPr>
          <w:rFonts w:ascii="Consolas" w:hAnsi="Consolas" w:cs="Consolas"/>
          <w:color w:val="000000"/>
          <w:sz w:val="17"/>
          <w:szCs w:val="17"/>
          <w:highlight w:val="white"/>
        </w:rPr>
        <w:t xml:space="preserve"> SoftwareUniqueID</w:t>
      </w:r>
      <w:r w:rsidRPr="00DF7F5E">
        <w:rPr>
          <w:rFonts w:ascii="Consolas" w:hAnsi="Consolas" w:cs="Consolas"/>
          <w:color w:val="808080"/>
          <w:sz w:val="17"/>
          <w:szCs w:val="17"/>
          <w:highlight w:val="white"/>
        </w:rPr>
        <w:t>,</w:t>
      </w:r>
    </w:p>
    <w:p w14:paraId="5692EAAE"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itfx</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x</w:t>
      </w:r>
      <w:r w:rsidRPr="00DF7F5E">
        <w:rPr>
          <w:rFonts w:ascii="Consolas" w:hAnsi="Consolas" w:cs="Consolas"/>
          <w:color w:val="808080"/>
          <w:sz w:val="17"/>
          <w:szCs w:val="17"/>
          <w:highlight w:val="white"/>
        </w:rPr>
        <w:t>.</w:t>
      </w:r>
      <w:r w:rsidRPr="00DF7F5E">
        <w:rPr>
          <w:rFonts w:ascii="Consolas" w:hAnsi="Consolas" w:cs="Consolas"/>
          <w:color w:val="0000FF"/>
          <w:sz w:val="17"/>
          <w:szCs w:val="17"/>
          <w:highlight w:val="white"/>
        </w:rPr>
        <w:t>value</w:t>
      </w:r>
      <w:r w:rsidRPr="00DF7F5E">
        <w:rPr>
          <w:rFonts w:ascii="Consolas" w:hAnsi="Consolas" w:cs="Consolas"/>
          <w:color w:val="808080"/>
          <w:sz w:val="17"/>
          <w:szCs w:val="17"/>
          <w:highlight w:val="white"/>
        </w:rPr>
        <w:t>(</w:t>
      </w:r>
      <w:r w:rsidRPr="00DF7F5E">
        <w:rPr>
          <w:rFonts w:ascii="Consolas" w:hAnsi="Consolas" w:cs="Consolas"/>
          <w:color w:val="FF0000"/>
          <w:sz w:val="17"/>
          <w:szCs w:val="17"/>
          <w:highlight w:val="white"/>
        </w:rPr>
        <w:t>'(/*:SoftwareIdentity/@tagId)[1]'</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p>
    <w:p w14:paraId="5D420561"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FF0000"/>
          <w:sz w:val="17"/>
          <w:szCs w:val="17"/>
          <w:highlight w:val="white"/>
        </w:rPr>
        <w:t>'nvarchar(256)'</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AS</w:t>
      </w:r>
      <w:r w:rsidRPr="00DF7F5E">
        <w:rPr>
          <w:rFonts w:ascii="Consolas" w:hAnsi="Consolas" w:cs="Consolas"/>
          <w:color w:val="000000"/>
          <w:sz w:val="17"/>
          <w:szCs w:val="17"/>
          <w:highlight w:val="white"/>
        </w:rPr>
        <w:t xml:space="preserve"> SoftwareTagID</w:t>
      </w:r>
      <w:r w:rsidRPr="00DF7F5E">
        <w:rPr>
          <w:rFonts w:ascii="Consolas" w:hAnsi="Consolas" w:cs="Consolas"/>
          <w:color w:val="808080"/>
          <w:sz w:val="17"/>
          <w:szCs w:val="17"/>
          <w:highlight w:val="white"/>
        </w:rPr>
        <w:t>,</w:t>
      </w:r>
    </w:p>
    <w:p w14:paraId="48D530DB"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itfx</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x</w:t>
      </w:r>
      <w:r w:rsidRPr="00DF7F5E">
        <w:rPr>
          <w:rFonts w:ascii="Consolas" w:hAnsi="Consolas" w:cs="Consolas"/>
          <w:color w:val="808080"/>
          <w:sz w:val="17"/>
          <w:szCs w:val="17"/>
          <w:highlight w:val="white"/>
        </w:rPr>
        <w:t>.</w:t>
      </w:r>
      <w:r w:rsidRPr="00DF7F5E">
        <w:rPr>
          <w:rFonts w:ascii="Consolas" w:hAnsi="Consolas" w:cs="Consolas"/>
          <w:color w:val="0000FF"/>
          <w:sz w:val="17"/>
          <w:szCs w:val="17"/>
          <w:highlight w:val="white"/>
        </w:rPr>
        <w:t>value</w:t>
      </w:r>
      <w:r w:rsidRPr="00DF7F5E">
        <w:rPr>
          <w:rFonts w:ascii="Consolas" w:hAnsi="Consolas" w:cs="Consolas"/>
          <w:color w:val="808080"/>
          <w:sz w:val="17"/>
          <w:szCs w:val="17"/>
          <w:highlight w:val="white"/>
        </w:rPr>
        <w:t>(</w:t>
      </w:r>
      <w:r w:rsidRPr="00DF7F5E">
        <w:rPr>
          <w:rFonts w:ascii="Consolas" w:hAnsi="Consolas" w:cs="Consolas"/>
          <w:color w:val="FF0000"/>
          <w:sz w:val="17"/>
          <w:szCs w:val="17"/>
          <w:highlight w:val="white"/>
        </w:rPr>
        <w:t>'(/*:SoftwareIdentity/*:Entity/@regid)[1]'</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p>
    <w:p w14:paraId="35C01A80"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FF0000"/>
          <w:sz w:val="17"/>
          <w:szCs w:val="17"/>
          <w:highlight w:val="white"/>
        </w:rPr>
        <w:t>'nvarchar(256)'</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AS</w:t>
      </w:r>
      <w:r w:rsidRPr="00DF7F5E">
        <w:rPr>
          <w:rFonts w:ascii="Consolas" w:hAnsi="Consolas" w:cs="Consolas"/>
          <w:color w:val="000000"/>
          <w:sz w:val="17"/>
          <w:szCs w:val="17"/>
          <w:highlight w:val="white"/>
        </w:rPr>
        <w:t xml:space="preserve"> LicensorID</w:t>
      </w:r>
    </w:p>
    <w:p w14:paraId="25C56B48"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FROM</w:t>
      </w:r>
      <w:r w:rsidRPr="00DF7F5E">
        <w:rPr>
          <w:rFonts w:ascii="Consolas" w:hAnsi="Consolas" w:cs="Consolas"/>
          <w:color w:val="000000"/>
          <w:sz w:val="17"/>
          <w:szCs w:val="17"/>
          <w:highlight w:val="white"/>
        </w:rPr>
        <w:t xml:space="preserve"> SoftwareIsoTagFile itf </w:t>
      </w:r>
      <w:r w:rsidRPr="00DF7F5E">
        <w:rPr>
          <w:rFonts w:ascii="Consolas" w:hAnsi="Consolas" w:cs="Consolas"/>
          <w:color w:val="0000FF"/>
          <w:sz w:val="17"/>
          <w:szCs w:val="17"/>
          <w:highlight w:val="white"/>
        </w:rPr>
        <w:t xml:space="preserve">WITH </w:t>
      </w:r>
      <w:r w:rsidRPr="00DF7F5E">
        <w:rPr>
          <w:rFonts w:ascii="Consolas" w:hAnsi="Consolas" w:cs="Consolas"/>
          <w:color w:val="808080"/>
          <w:sz w:val="17"/>
          <w:szCs w:val="17"/>
          <w:highlight w:val="white"/>
        </w:rPr>
        <w:t>(</w:t>
      </w:r>
      <w:r w:rsidRPr="00DF7F5E">
        <w:rPr>
          <w:rFonts w:ascii="Consolas" w:hAnsi="Consolas" w:cs="Consolas"/>
          <w:color w:val="0000FF"/>
          <w:sz w:val="17"/>
          <w:szCs w:val="17"/>
          <w:highlight w:val="white"/>
        </w:rPr>
        <w:t>NOLOCK</w:t>
      </w:r>
      <w:r w:rsidRPr="00DF7F5E">
        <w:rPr>
          <w:rFonts w:ascii="Consolas" w:hAnsi="Consolas" w:cs="Consolas"/>
          <w:color w:val="808080"/>
          <w:sz w:val="17"/>
          <w:szCs w:val="17"/>
          <w:highlight w:val="white"/>
        </w:rPr>
        <w:t>)</w:t>
      </w:r>
    </w:p>
    <w:p w14:paraId="21B16746"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808080"/>
          <w:sz w:val="17"/>
          <w:szCs w:val="17"/>
          <w:highlight w:val="white"/>
        </w:rPr>
        <w:t>CROSS</w:t>
      </w:r>
      <w:r w:rsidRPr="00DF7F5E">
        <w:rPr>
          <w:rFonts w:ascii="Consolas" w:hAnsi="Consolas" w:cs="Consolas"/>
          <w:color w:val="000000"/>
          <w:sz w:val="17"/>
          <w:szCs w:val="17"/>
          <w:highlight w:val="white"/>
        </w:rPr>
        <w:t xml:space="preserve"> </w:t>
      </w:r>
      <w:r w:rsidRPr="00DF7F5E">
        <w:rPr>
          <w:rFonts w:ascii="Consolas" w:hAnsi="Consolas" w:cs="Consolas"/>
          <w:color w:val="808080"/>
          <w:sz w:val="17"/>
          <w:szCs w:val="17"/>
          <w:highlight w:val="white"/>
        </w:rPr>
        <w:t>APPLY</w:t>
      </w:r>
      <w:r w:rsidRPr="00DF7F5E">
        <w:rPr>
          <w:rFonts w:ascii="Consolas" w:hAnsi="Consolas" w:cs="Consolas"/>
          <w:color w:val="0000FF"/>
          <w:sz w:val="17"/>
          <w:szCs w:val="17"/>
          <w:highlight w:val="white"/>
        </w:rPr>
        <w:t xml:space="preserve"> </w:t>
      </w:r>
      <w:r w:rsidRPr="00DF7F5E">
        <w:rPr>
          <w:rFonts w:ascii="Consolas" w:hAnsi="Consolas" w:cs="Consolas"/>
          <w:color w:val="808080"/>
          <w:sz w:val="17"/>
          <w:szCs w:val="17"/>
          <w:highlight w:val="white"/>
        </w:rPr>
        <w:t>(</w:t>
      </w:r>
      <w:r w:rsidRPr="00DF7F5E">
        <w:rPr>
          <w:rFonts w:ascii="Consolas" w:hAnsi="Consolas" w:cs="Consolas"/>
          <w:color w:val="0000FF"/>
          <w:sz w:val="17"/>
          <w:szCs w:val="17"/>
          <w:highlight w:val="white"/>
        </w:rPr>
        <w:t>SELECT</w:t>
      </w:r>
      <w:r w:rsidRPr="00DF7F5E">
        <w:rPr>
          <w:rFonts w:ascii="Consolas" w:hAnsi="Consolas" w:cs="Consolas"/>
          <w:color w:val="000000"/>
          <w:sz w:val="17"/>
          <w:szCs w:val="17"/>
          <w:highlight w:val="white"/>
        </w:rPr>
        <w:t xml:space="preserve"> </w:t>
      </w:r>
      <w:r w:rsidRPr="00DF7F5E">
        <w:rPr>
          <w:rFonts w:ascii="Consolas" w:hAnsi="Consolas" w:cs="Consolas"/>
          <w:color w:val="FF00FF"/>
          <w:sz w:val="17"/>
          <w:szCs w:val="17"/>
          <w:highlight w:val="white"/>
        </w:rPr>
        <w:t>CAST</w:t>
      </w:r>
      <w:r w:rsidRPr="00DF7F5E">
        <w:rPr>
          <w:rFonts w:ascii="Consolas" w:hAnsi="Consolas" w:cs="Consolas"/>
          <w:color w:val="808080"/>
          <w:sz w:val="17"/>
          <w:szCs w:val="17"/>
          <w:highlight w:val="white"/>
        </w:rPr>
        <w:t>(</w:t>
      </w:r>
      <w:r w:rsidRPr="00DF7F5E">
        <w:rPr>
          <w:rFonts w:ascii="Consolas" w:hAnsi="Consolas" w:cs="Consolas"/>
          <w:color w:val="FF00FF"/>
          <w:sz w:val="17"/>
          <w:szCs w:val="17"/>
          <w:highlight w:val="white"/>
        </w:rPr>
        <w:t>CAST</w:t>
      </w:r>
      <w:r w:rsidRPr="00DF7F5E">
        <w:rPr>
          <w:rFonts w:ascii="Consolas" w:hAnsi="Consolas" w:cs="Consolas"/>
          <w:color w:val="808080"/>
          <w:sz w:val="17"/>
          <w:szCs w:val="17"/>
          <w:highlight w:val="white"/>
        </w:rPr>
        <w:t>(</w:t>
      </w:r>
    </w:p>
    <w:p w14:paraId="2DD3B229"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FF00FF"/>
          <w:sz w:val="17"/>
          <w:szCs w:val="17"/>
          <w:highlight w:val="white"/>
        </w:rPr>
        <w:t>REPLACE</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itf</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TagContent</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p>
    <w:p w14:paraId="2D669E8B"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FF0000"/>
          <w:sz w:val="17"/>
          <w:szCs w:val="17"/>
          <w:highlight w:val="white"/>
        </w:rPr>
        <w:t>'UTF-8'</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r w:rsidRPr="00DF7F5E">
        <w:rPr>
          <w:rFonts w:ascii="Consolas" w:hAnsi="Consolas" w:cs="Consolas"/>
          <w:color w:val="FF0000"/>
          <w:sz w:val="17"/>
          <w:szCs w:val="17"/>
          <w:highlight w:val="white"/>
        </w:rPr>
        <w:t>'ISO-8859-1'</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AS</w:t>
      </w: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VARCHAR</w:t>
      </w:r>
      <w:r w:rsidRPr="00DF7F5E">
        <w:rPr>
          <w:rFonts w:ascii="Consolas" w:hAnsi="Consolas" w:cs="Consolas"/>
          <w:color w:val="808080"/>
          <w:sz w:val="17"/>
          <w:szCs w:val="17"/>
          <w:highlight w:val="white"/>
        </w:rPr>
        <w:t>(</w:t>
      </w:r>
      <w:r w:rsidRPr="00DF7F5E">
        <w:rPr>
          <w:rFonts w:ascii="Consolas" w:hAnsi="Consolas" w:cs="Consolas"/>
          <w:color w:val="FF00FF"/>
          <w:sz w:val="17"/>
          <w:szCs w:val="17"/>
          <w:highlight w:val="white"/>
        </w:rPr>
        <w:t>MAX</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AS</w:t>
      </w: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XML</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x</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itfx</w:t>
      </w:r>
    </w:p>
    <w:p w14:paraId="54DD178E"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WHERE</w:t>
      </w:r>
      <w:r w:rsidRPr="00DF7F5E">
        <w:rPr>
          <w:rFonts w:ascii="Consolas" w:hAnsi="Consolas" w:cs="Consolas"/>
          <w:color w:val="000000"/>
          <w:sz w:val="17"/>
          <w:szCs w:val="17"/>
          <w:highlight w:val="white"/>
        </w:rPr>
        <w:t xml:space="preserve"> itf</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TagContent </w:t>
      </w:r>
      <w:r w:rsidRPr="00DF7F5E">
        <w:rPr>
          <w:rFonts w:ascii="Consolas" w:hAnsi="Consolas" w:cs="Consolas"/>
          <w:color w:val="808080"/>
          <w:sz w:val="17"/>
          <w:szCs w:val="17"/>
          <w:highlight w:val="white"/>
        </w:rPr>
        <w:t>LIKE</w:t>
      </w:r>
      <w:r w:rsidRPr="00DF7F5E">
        <w:rPr>
          <w:rFonts w:ascii="Consolas" w:hAnsi="Consolas" w:cs="Consolas"/>
          <w:color w:val="000000"/>
          <w:sz w:val="17"/>
          <w:szCs w:val="17"/>
          <w:highlight w:val="white"/>
        </w:rPr>
        <w:t xml:space="preserve"> </w:t>
      </w:r>
      <w:r w:rsidRPr="00DF7F5E">
        <w:rPr>
          <w:rFonts w:ascii="Consolas" w:hAnsi="Consolas" w:cs="Consolas"/>
          <w:color w:val="FF0000"/>
          <w:sz w:val="17"/>
          <w:szCs w:val="17"/>
          <w:highlight w:val="white"/>
        </w:rPr>
        <w:t>'%SoftwareIdentity%'</w:t>
      </w:r>
      <w:r w:rsidRPr="00DF7F5E">
        <w:rPr>
          <w:rFonts w:ascii="Consolas" w:hAnsi="Consolas" w:cs="Consolas"/>
          <w:color w:val="808080"/>
          <w:sz w:val="17"/>
          <w:szCs w:val="17"/>
          <w:highlight w:val="white"/>
        </w:rPr>
        <w:t>)</w:t>
      </w:r>
    </w:p>
    <w:p w14:paraId="40DD935A"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FF"/>
          <w:sz w:val="17"/>
          <w:szCs w:val="17"/>
          <w:highlight w:val="white"/>
        </w:rPr>
        <w:t>SELECT</w:t>
      </w:r>
    </w:p>
    <w:p w14:paraId="0F6ACBB3"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sf</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ComputerID</w:t>
      </w:r>
      <w:r w:rsidRPr="00DF7F5E">
        <w:rPr>
          <w:rFonts w:ascii="Consolas" w:hAnsi="Consolas" w:cs="Consolas"/>
          <w:color w:val="808080"/>
          <w:sz w:val="17"/>
          <w:szCs w:val="17"/>
          <w:highlight w:val="white"/>
        </w:rPr>
        <w:t>,</w:t>
      </w:r>
    </w:p>
    <w:p w14:paraId="0F154A01"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sfp</w:t>
      </w:r>
      <w:r w:rsidRPr="00DF7F5E">
        <w:rPr>
          <w:rFonts w:ascii="Consolas" w:hAnsi="Consolas" w:cs="Consolas"/>
          <w:color w:val="808080"/>
          <w:sz w:val="17"/>
          <w:szCs w:val="17"/>
          <w:highlight w:val="white"/>
        </w:rPr>
        <w:t>.</w:t>
      </w:r>
      <w:r w:rsidRPr="00DF7F5E">
        <w:rPr>
          <w:rFonts w:ascii="Consolas" w:hAnsi="Consolas" w:cs="Consolas"/>
          <w:color w:val="0000FF"/>
          <w:sz w:val="17"/>
          <w:szCs w:val="17"/>
          <w:highlight w:val="white"/>
        </w:rPr>
        <w:t>Path</w:t>
      </w: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AS</w:t>
      </w:r>
      <w:r w:rsidRPr="00DF7F5E">
        <w:rPr>
          <w:rFonts w:ascii="Consolas" w:hAnsi="Consolas" w:cs="Consolas"/>
          <w:color w:val="000000"/>
          <w:sz w:val="17"/>
          <w:szCs w:val="17"/>
          <w:highlight w:val="white"/>
        </w:rPr>
        <w:t xml:space="preserve"> FilePath</w:t>
      </w:r>
      <w:r w:rsidRPr="00DF7F5E">
        <w:rPr>
          <w:rFonts w:ascii="Consolas" w:hAnsi="Consolas" w:cs="Consolas"/>
          <w:color w:val="808080"/>
          <w:sz w:val="17"/>
          <w:szCs w:val="17"/>
          <w:highlight w:val="white"/>
        </w:rPr>
        <w:t>,</w:t>
      </w:r>
    </w:p>
    <w:p w14:paraId="3EC4AFC7"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sfn</w:t>
      </w:r>
      <w:r w:rsidRPr="00DF7F5E">
        <w:rPr>
          <w:rFonts w:ascii="Consolas" w:hAnsi="Consolas" w:cs="Consolas"/>
          <w:color w:val="808080"/>
          <w:sz w:val="17"/>
          <w:szCs w:val="17"/>
          <w:highlight w:val="white"/>
        </w:rPr>
        <w:t>.</w:t>
      </w:r>
      <w:r w:rsidRPr="00DF7F5E">
        <w:rPr>
          <w:rFonts w:ascii="Consolas" w:hAnsi="Consolas" w:cs="Consolas"/>
          <w:color w:val="0000FF"/>
          <w:sz w:val="17"/>
          <w:szCs w:val="17"/>
          <w:highlight w:val="white"/>
        </w:rPr>
        <w:t>Name</w:t>
      </w: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AS</w:t>
      </w:r>
      <w:r w:rsidRPr="00DF7F5E">
        <w:rPr>
          <w:rFonts w:ascii="Consolas" w:hAnsi="Consolas" w:cs="Consolas"/>
          <w:color w:val="000000"/>
          <w:sz w:val="17"/>
          <w:szCs w:val="17"/>
          <w:highlight w:val="white"/>
        </w:rPr>
        <w:t xml:space="preserve"> [FileName]</w:t>
      </w:r>
      <w:r w:rsidRPr="00DF7F5E">
        <w:rPr>
          <w:rFonts w:ascii="Consolas" w:hAnsi="Consolas" w:cs="Consolas"/>
          <w:color w:val="808080"/>
          <w:sz w:val="17"/>
          <w:szCs w:val="17"/>
          <w:highlight w:val="white"/>
        </w:rPr>
        <w:t>,</w:t>
      </w:r>
    </w:p>
    <w:p w14:paraId="1A982D9A"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sf</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Size                                                  </w:t>
      </w:r>
      <w:r w:rsidRPr="00DF7F5E">
        <w:rPr>
          <w:rFonts w:ascii="Consolas" w:hAnsi="Consolas" w:cs="Consolas"/>
          <w:color w:val="0000FF"/>
          <w:sz w:val="17"/>
          <w:szCs w:val="17"/>
          <w:highlight w:val="white"/>
        </w:rPr>
        <w:t>AS</w:t>
      </w:r>
      <w:r w:rsidRPr="00DF7F5E">
        <w:rPr>
          <w:rFonts w:ascii="Consolas" w:hAnsi="Consolas" w:cs="Consolas"/>
          <w:color w:val="000000"/>
          <w:sz w:val="17"/>
          <w:szCs w:val="17"/>
          <w:highlight w:val="white"/>
        </w:rPr>
        <w:t xml:space="preserve"> FileSize</w:t>
      </w:r>
      <w:r w:rsidRPr="00DF7F5E">
        <w:rPr>
          <w:rFonts w:ascii="Consolas" w:hAnsi="Consolas" w:cs="Consolas"/>
          <w:color w:val="808080"/>
          <w:sz w:val="17"/>
          <w:szCs w:val="17"/>
          <w:highlight w:val="white"/>
        </w:rPr>
        <w:t>,</w:t>
      </w:r>
    </w:p>
    <w:p w14:paraId="5B1A2B49"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CASE</w:t>
      </w:r>
    </w:p>
    <w:p w14:paraId="15FB6E28"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WHEN</w:t>
      </w:r>
      <w:r w:rsidRPr="00DF7F5E">
        <w:rPr>
          <w:rFonts w:ascii="Consolas" w:hAnsi="Consolas" w:cs="Consolas"/>
          <w:color w:val="000000"/>
          <w:sz w:val="17"/>
          <w:szCs w:val="17"/>
          <w:highlight w:val="white"/>
        </w:rPr>
        <w:t xml:space="preserve"> sf</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MD5 </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r w:rsidRPr="00DF7F5E">
        <w:rPr>
          <w:rFonts w:ascii="Consolas" w:hAnsi="Consolas" w:cs="Consolas"/>
          <w:color w:val="FF0000"/>
          <w:sz w:val="17"/>
          <w:szCs w:val="17"/>
          <w:highlight w:val="white"/>
        </w:rPr>
        <w:t>'NO_MD5'</w:t>
      </w: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THEN</w:t>
      </w:r>
      <w:r w:rsidRPr="00DF7F5E">
        <w:rPr>
          <w:rFonts w:ascii="Consolas" w:hAnsi="Consolas" w:cs="Consolas"/>
          <w:color w:val="000000"/>
          <w:sz w:val="17"/>
          <w:szCs w:val="17"/>
          <w:highlight w:val="white"/>
        </w:rPr>
        <w:t xml:space="preserve"> </w:t>
      </w:r>
      <w:r w:rsidRPr="00DF7F5E">
        <w:rPr>
          <w:rFonts w:ascii="Consolas" w:hAnsi="Consolas" w:cs="Consolas"/>
          <w:color w:val="808080"/>
          <w:sz w:val="17"/>
          <w:szCs w:val="17"/>
          <w:highlight w:val="white"/>
        </w:rPr>
        <w:t>NULL</w:t>
      </w:r>
    </w:p>
    <w:p w14:paraId="69BDB7D1"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WHEN</w:t>
      </w:r>
      <w:r w:rsidRPr="00DF7F5E">
        <w:rPr>
          <w:rFonts w:ascii="Consolas" w:hAnsi="Consolas" w:cs="Consolas"/>
          <w:color w:val="000000"/>
          <w:sz w:val="17"/>
          <w:szCs w:val="17"/>
          <w:highlight w:val="white"/>
        </w:rPr>
        <w:t xml:space="preserve"> itf</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MD5 </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r w:rsidRPr="00DF7F5E">
        <w:rPr>
          <w:rFonts w:ascii="Consolas" w:hAnsi="Consolas" w:cs="Consolas"/>
          <w:color w:val="FF0000"/>
          <w:sz w:val="17"/>
          <w:szCs w:val="17"/>
          <w:highlight w:val="white"/>
        </w:rPr>
        <w:t>'NO_MD5'</w:t>
      </w: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THEN</w:t>
      </w:r>
      <w:r w:rsidRPr="00DF7F5E">
        <w:rPr>
          <w:rFonts w:ascii="Consolas" w:hAnsi="Consolas" w:cs="Consolas"/>
          <w:color w:val="000000"/>
          <w:sz w:val="17"/>
          <w:szCs w:val="17"/>
          <w:highlight w:val="white"/>
        </w:rPr>
        <w:t xml:space="preserve"> </w:t>
      </w:r>
      <w:r w:rsidRPr="00DF7F5E">
        <w:rPr>
          <w:rFonts w:ascii="Consolas" w:hAnsi="Consolas" w:cs="Consolas"/>
          <w:color w:val="808080"/>
          <w:sz w:val="17"/>
          <w:szCs w:val="17"/>
          <w:highlight w:val="white"/>
        </w:rPr>
        <w:t>NULL</w:t>
      </w:r>
    </w:p>
    <w:p w14:paraId="2E41AB1D"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ELSE</w:t>
      </w:r>
      <w:r w:rsidRPr="00DF7F5E">
        <w:rPr>
          <w:rFonts w:ascii="Consolas" w:hAnsi="Consolas" w:cs="Consolas"/>
          <w:color w:val="000000"/>
          <w:sz w:val="17"/>
          <w:szCs w:val="17"/>
          <w:highlight w:val="white"/>
        </w:rPr>
        <w:t xml:space="preserve"> </w:t>
      </w:r>
      <w:r w:rsidRPr="00DF7F5E">
        <w:rPr>
          <w:rFonts w:ascii="Consolas" w:hAnsi="Consolas" w:cs="Consolas"/>
          <w:color w:val="FF00FF"/>
          <w:sz w:val="17"/>
          <w:szCs w:val="17"/>
          <w:highlight w:val="white"/>
        </w:rPr>
        <w:t>COALESCE</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sf</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MD5</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itf</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MD5</w:t>
      </w:r>
      <w:r w:rsidRPr="00DF7F5E">
        <w:rPr>
          <w:rFonts w:ascii="Consolas" w:hAnsi="Consolas" w:cs="Consolas"/>
          <w:color w:val="808080"/>
          <w:sz w:val="17"/>
          <w:szCs w:val="17"/>
          <w:highlight w:val="white"/>
        </w:rPr>
        <w:t>)</w:t>
      </w:r>
    </w:p>
    <w:p w14:paraId="284E3760"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END</w:t>
      </w: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AS</w:t>
      </w:r>
      <w:r w:rsidRPr="00DF7F5E">
        <w:rPr>
          <w:rFonts w:ascii="Consolas" w:hAnsi="Consolas" w:cs="Consolas"/>
          <w:color w:val="000000"/>
          <w:sz w:val="17"/>
          <w:szCs w:val="17"/>
          <w:highlight w:val="white"/>
        </w:rPr>
        <w:t xml:space="preserve"> FileMD5</w:t>
      </w:r>
      <w:r w:rsidRPr="00DF7F5E">
        <w:rPr>
          <w:rFonts w:ascii="Consolas" w:hAnsi="Consolas" w:cs="Consolas"/>
          <w:color w:val="808080"/>
          <w:sz w:val="17"/>
          <w:szCs w:val="17"/>
          <w:highlight w:val="white"/>
        </w:rPr>
        <w:t>,</w:t>
      </w:r>
    </w:p>
    <w:p w14:paraId="5BAF2E6C"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FF00FF"/>
          <w:sz w:val="17"/>
          <w:szCs w:val="17"/>
          <w:highlight w:val="white"/>
        </w:rPr>
        <w:t>ISNULL</w:t>
      </w:r>
      <w:r w:rsidRPr="00DF7F5E">
        <w:rPr>
          <w:rFonts w:ascii="Consolas" w:hAnsi="Consolas" w:cs="Consolas"/>
          <w:color w:val="808080"/>
          <w:sz w:val="17"/>
          <w:szCs w:val="17"/>
          <w:highlight w:val="white"/>
        </w:rPr>
        <w:t>(</w:t>
      </w:r>
      <w:r w:rsidRPr="00DF7F5E">
        <w:rPr>
          <w:rFonts w:ascii="Consolas" w:hAnsi="Consolas" w:cs="Consolas"/>
          <w:color w:val="FF00FF"/>
          <w:sz w:val="17"/>
          <w:szCs w:val="17"/>
          <w:highlight w:val="white"/>
        </w:rPr>
        <w:t>CONVERT</w:t>
      </w:r>
      <w:r w:rsidRPr="00DF7F5E">
        <w:rPr>
          <w:rFonts w:ascii="Consolas" w:hAnsi="Consolas" w:cs="Consolas"/>
          <w:color w:val="808080"/>
          <w:sz w:val="17"/>
          <w:szCs w:val="17"/>
          <w:highlight w:val="white"/>
        </w:rPr>
        <w:t>(</w:t>
      </w:r>
      <w:r w:rsidRPr="00DF7F5E">
        <w:rPr>
          <w:rFonts w:ascii="Consolas" w:hAnsi="Consolas" w:cs="Consolas"/>
          <w:color w:val="0000FF"/>
          <w:sz w:val="17"/>
          <w:szCs w:val="17"/>
          <w:highlight w:val="white"/>
        </w:rPr>
        <w:t>NVARCHAR</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10</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sf</w:t>
      </w:r>
      <w:r w:rsidRPr="00DF7F5E">
        <w:rPr>
          <w:rFonts w:ascii="Consolas" w:hAnsi="Consolas" w:cs="Consolas"/>
          <w:color w:val="808080"/>
          <w:sz w:val="17"/>
          <w:szCs w:val="17"/>
          <w:highlight w:val="white"/>
        </w:rPr>
        <w:t>.</w:t>
      </w:r>
      <w:r w:rsidRPr="00DF7F5E">
        <w:rPr>
          <w:rFonts w:ascii="Consolas" w:hAnsi="Consolas" w:cs="Consolas"/>
          <w:color w:val="0000FF"/>
          <w:sz w:val="17"/>
          <w:szCs w:val="17"/>
          <w:highlight w:val="white"/>
        </w:rPr>
        <w:t>DateTime</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104</w:t>
      </w:r>
      <w:r w:rsidRPr="00DF7F5E">
        <w:rPr>
          <w:rFonts w:ascii="Consolas" w:hAnsi="Consolas" w:cs="Consolas"/>
          <w:color w:val="808080"/>
          <w:sz w:val="17"/>
          <w:szCs w:val="17"/>
          <w:highlight w:val="white"/>
        </w:rPr>
        <w:t>),</w:t>
      </w:r>
      <w:r w:rsidRPr="00DF7F5E">
        <w:rPr>
          <w:rFonts w:ascii="Consolas" w:hAnsi="Consolas" w:cs="Consolas"/>
          <w:color w:val="FF0000"/>
          <w:sz w:val="17"/>
          <w:szCs w:val="17"/>
          <w:highlight w:val="white"/>
        </w:rPr>
        <w:t>''</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AS</w:t>
      </w:r>
      <w:r w:rsidRPr="00DF7F5E">
        <w:rPr>
          <w:rFonts w:ascii="Consolas" w:hAnsi="Consolas" w:cs="Consolas"/>
          <w:color w:val="000000"/>
          <w:sz w:val="17"/>
          <w:szCs w:val="17"/>
          <w:highlight w:val="white"/>
        </w:rPr>
        <w:t xml:space="preserve"> FileDate</w:t>
      </w:r>
      <w:r w:rsidRPr="00DF7F5E">
        <w:rPr>
          <w:rFonts w:ascii="Consolas" w:hAnsi="Consolas" w:cs="Consolas"/>
          <w:color w:val="808080"/>
          <w:sz w:val="17"/>
          <w:szCs w:val="17"/>
          <w:highlight w:val="white"/>
        </w:rPr>
        <w:t>,</w:t>
      </w:r>
    </w:p>
    <w:p w14:paraId="6A94C930"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FF00FF"/>
          <w:sz w:val="17"/>
          <w:szCs w:val="17"/>
          <w:highlight w:val="white"/>
        </w:rPr>
        <w:t>COALESCE</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ite</w:t>
      </w:r>
      <w:r w:rsidRPr="00DF7F5E">
        <w:rPr>
          <w:rFonts w:ascii="Consolas" w:hAnsi="Consolas" w:cs="Consolas"/>
          <w:color w:val="808080"/>
          <w:sz w:val="17"/>
          <w:szCs w:val="17"/>
          <w:highlight w:val="white"/>
        </w:rPr>
        <w:t>.</w:t>
      </w:r>
      <w:r w:rsidRPr="00DF7F5E">
        <w:rPr>
          <w:rFonts w:ascii="Consolas" w:hAnsi="Consolas" w:cs="Consolas"/>
          <w:color w:val="0000FF"/>
          <w:sz w:val="17"/>
          <w:szCs w:val="17"/>
          <w:highlight w:val="white"/>
        </w:rPr>
        <w:t>Name</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IsoTAG</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Publisher</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p>
    <w:p w14:paraId="68F71C1D"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itf</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OriginalArpPublisher</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sf</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CompanyName</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AS</w:t>
      </w:r>
      <w:r w:rsidRPr="00DF7F5E">
        <w:rPr>
          <w:rFonts w:ascii="Consolas" w:hAnsi="Consolas" w:cs="Consolas"/>
          <w:color w:val="000000"/>
          <w:sz w:val="17"/>
          <w:szCs w:val="17"/>
          <w:highlight w:val="white"/>
        </w:rPr>
        <w:t xml:space="preserve"> Publisher</w:t>
      </w:r>
      <w:r w:rsidRPr="00DF7F5E">
        <w:rPr>
          <w:rFonts w:ascii="Consolas" w:hAnsi="Consolas" w:cs="Consolas"/>
          <w:color w:val="808080"/>
          <w:sz w:val="17"/>
          <w:szCs w:val="17"/>
          <w:highlight w:val="white"/>
        </w:rPr>
        <w:t>,</w:t>
      </w:r>
    </w:p>
    <w:p w14:paraId="6AFE7107"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FF00FF"/>
          <w:sz w:val="17"/>
          <w:szCs w:val="17"/>
          <w:highlight w:val="white"/>
        </w:rPr>
        <w:t>COALESCE</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itsv</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ProductTitle</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IsoTAG</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ProductName</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itf</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OriginalArpDisplayName</w:t>
      </w:r>
      <w:r w:rsidRPr="00DF7F5E">
        <w:rPr>
          <w:rFonts w:ascii="Consolas" w:hAnsi="Consolas" w:cs="Consolas"/>
          <w:color w:val="808080"/>
          <w:sz w:val="17"/>
          <w:szCs w:val="17"/>
          <w:highlight w:val="white"/>
        </w:rPr>
        <w:t>,</w:t>
      </w:r>
    </w:p>
    <w:p w14:paraId="3E431A58"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sf</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FileDescription</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AS</w:t>
      </w:r>
      <w:r w:rsidRPr="00DF7F5E">
        <w:rPr>
          <w:rFonts w:ascii="Consolas" w:hAnsi="Consolas" w:cs="Consolas"/>
          <w:color w:val="000000"/>
          <w:sz w:val="17"/>
          <w:szCs w:val="17"/>
          <w:highlight w:val="white"/>
        </w:rPr>
        <w:t xml:space="preserve"> Product</w:t>
      </w:r>
      <w:r w:rsidRPr="00DF7F5E">
        <w:rPr>
          <w:rFonts w:ascii="Consolas" w:hAnsi="Consolas" w:cs="Consolas"/>
          <w:color w:val="808080"/>
          <w:sz w:val="17"/>
          <w:szCs w:val="17"/>
          <w:highlight w:val="white"/>
        </w:rPr>
        <w:t>,</w:t>
      </w:r>
    </w:p>
    <w:p w14:paraId="2F56851A"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FF00FF"/>
          <w:sz w:val="17"/>
          <w:szCs w:val="17"/>
          <w:highlight w:val="white"/>
        </w:rPr>
        <w:t>COALESCE</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itsv</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ProductVersionName</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IsoTAG</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ProductVersion</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p>
    <w:p w14:paraId="253CF5D6"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itf</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OriginalArpDisplayVersion</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sf</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FileVersion</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AS</w:t>
      </w: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Version</w:t>
      </w:r>
      <w:r w:rsidRPr="00DF7F5E">
        <w:rPr>
          <w:rFonts w:ascii="Consolas" w:hAnsi="Consolas" w:cs="Consolas"/>
          <w:color w:val="808080"/>
          <w:sz w:val="17"/>
          <w:szCs w:val="17"/>
          <w:highlight w:val="white"/>
        </w:rPr>
        <w:t>,</w:t>
      </w:r>
    </w:p>
    <w:p w14:paraId="2EAFDFD8"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itf</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OriginalArpGuid                                      </w:t>
      </w:r>
      <w:r w:rsidRPr="00DF7F5E">
        <w:rPr>
          <w:rFonts w:ascii="Consolas" w:hAnsi="Consolas" w:cs="Consolas"/>
          <w:color w:val="0000FF"/>
          <w:sz w:val="17"/>
          <w:szCs w:val="17"/>
          <w:highlight w:val="white"/>
        </w:rPr>
        <w:t>AS</w:t>
      </w:r>
      <w:r w:rsidRPr="00DF7F5E">
        <w:rPr>
          <w:rFonts w:ascii="Consolas" w:hAnsi="Consolas" w:cs="Consolas"/>
          <w:color w:val="000000"/>
          <w:sz w:val="17"/>
          <w:szCs w:val="17"/>
          <w:highlight w:val="white"/>
        </w:rPr>
        <w:t xml:space="preserve"> ProductGuid</w:t>
      </w:r>
      <w:r w:rsidRPr="00DF7F5E">
        <w:rPr>
          <w:rFonts w:ascii="Consolas" w:hAnsi="Consolas" w:cs="Consolas"/>
          <w:color w:val="808080"/>
          <w:sz w:val="17"/>
          <w:szCs w:val="17"/>
          <w:highlight w:val="white"/>
        </w:rPr>
        <w:t>,</w:t>
      </w:r>
    </w:p>
    <w:p w14:paraId="2C2B37CA"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FF00FF"/>
          <w:sz w:val="17"/>
          <w:szCs w:val="17"/>
          <w:highlight w:val="white"/>
        </w:rPr>
        <w:t>COALESCE</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itsv</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SoftwareUniqueID</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IsoTAG</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SoftwareUniqueID</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p>
    <w:p w14:paraId="1107FD74"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ab/>
        <w:t xml:space="preserve">         IsoTAG</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SoftwareTagID</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AS</w:t>
      </w:r>
      <w:r w:rsidRPr="00DF7F5E">
        <w:rPr>
          <w:rFonts w:ascii="Consolas" w:hAnsi="Consolas" w:cs="Consolas"/>
          <w:color w:val="000000"/>
          <w:sz w:val="17"/>
          <w:szCs w:val="17"/>
          <w:highlight w:val="white"/>
        </w:rPr>
        <w:t xml:space="preserve"> SwidUniqueId</w:t>
      </w:r>
      <w:r w:rsidRPr="00DF7F5E">
        <w:rPr>
          <w:rFonts w:ascii="Consolas" w:hAnsi="Consolas" w:cs="Consolas"/>
          <w:color w:val="808080"/>
          <w:sz w:val="17"/>
          <w:szCs w:val="17"/>
          <w:highlight w:val="white"/>
        </w:rPr>
        <w:t>,</w:t>
      </w:r>
    </w:p>
    <w:p w14:paraId="7A930009"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FF00FF"/>
          <w:sz w:val="17"/>
          <w:szCs w:val="17"/>
          <w:highlight w:val="white"/>
        </w:rPr>
        <w:t>COALESCE</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ite</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RegID</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IsoTAG</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LicensorID</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AS</w:t>
      </w:r>
      <w:r w:rsidRPr="00DF7F5E">
        <w:rPr>
          <w:rFonts w:ascii="Consolas" w:hAnsi="Consolas" w:cs="Consolas"/>
          <w:color w:val="000000"/>
          <w:sz w:val="17"/>
          <w:szCs w:val="17"/>
          <w:highlight w:val="white"/>
        </w:rPr>
        <w:t xml:space="preserve"> SwidLicensorId</w:t>
      </w:r>
      <w:r w:rsidRPr="00DF7F5E">
        <w:rPr>
          <w:rFonts w:ascii="Consolas" w:hAnsi="Consolas" w:cs="Consolas"/>
          <w:color w:val="808080"/>
          <w:sz w:val="17"/>
          <w:szCs w:val="17"/>
          <w:highlight w:val="white"/>
        </w:rPr>
        <w:t>,</w:t>
      </w:r>
    </w:p>
    <w:p w14:paraId="7475629C"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itf</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TagContent                                           </w:t>
      </w:r>
      <w:r w:rsidRPr="00DF7F5E">
        <w:rPr>
          <w:rFonts w:ascii="Consolas" w:hAnsi="Consolas" w:cs="Consolas"/>
          <w:color w:val="0000FF"/>
          <w:sz w:val="17"/>
          <w:szCs w:val="17"/>
          <w:highlight w:val="white"/>
        </w:rPr>
        <w:t>AS</w:t>
      </w:r>
      <w:r w:rsidRPr="00DF7F5E">
        <w:rPr>
          <w:rFonts w:ascii="Consolas" w:hAnsi="Consolas" w:cs="Consolas"/>
          <w:color w:val="000000"/>
          <w:sz w:val="17"/>
          <w:szCs w:val="17"/>
          <w:highlight w:val="white"/>
        </w:rPr>
        <w:t xml:space="preserve"> SWIDTagContent</w:t>
      </w:r>
    </w:p>
    <w:p w14:paraId="5654F8ED"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FROM</w:t>
      </w:r>
      <w:r w:rsidRPr="00DF7F5E">
        <w:rPr>
          <w:rFonts w:ascii="Consolas" w:hAnsi="Consolas" w:cs="Consolas"/>
          <w:color w:val="000000"/>
          <w:sz w:val="17"/>
          <w:szCs w:val="17"/>
          <w:highlight w:val="white"/>
        </w:rPr>
        <w:t xml:space="preserve"> SoftwareFile sf </w:t>
      </w:r>
      <w:r w:rsidRPr="00DF7F5E">
        <w:rPr>
          <w:rFonts w:ascii="Consolas" w:hAnsi="Consolas" w:cs="Consolas"/>
          <w:color w:val="0000FF"/>
          <w:sz w:val="17"/>
          <w:szCs w:val="17"/>
          <w:highlight w:val="white"/>
        </w:rPr>
        <w:t xml:space="preserve">WITH </w:t>
      </w:r>
      <w:r w:rsidRPr="00DF7F5E">
        <w:rPr>
          <w:rFonts w:ascii="Consolas" w:hAnsi="Consolas" w:cs="Consolas"/>
          <w:color w:val="808080"/>
          <w:sz w:val="17"/>
          <w:szCs w:val="17"/>
          <w:highlight w:val="white"/>
        </w:rPr>
        <w:t>(</w:t>
      </w:r>
      <w:r w:rsidRPr="00DF7F5E">
        <w:rPr>
          <w:rFonts w:ascii="Consolas" w:hAnsi="Consolas" w:cs="Consolas"/>
          <w:color w:val="0000FF"/>
          <w:sz w:val="17"/>
          <w:szCs w:val="17"/>
          <w:highlight w:val="white"/>
        </w:rPr>
        <w:t>NOLOCK</w:t>
      </w:r>
      <w:r w:rsidRPr="00DF7F5E">
        <w:rPr>
          <w:rFonts w:ascii="Consolas" w:hAnsi="Consolas" w:cs="Consolas"/>
          <w:color w:val="808080"/>
          <w:sz w:val="17"/>
          <w:szCs w:val="17"/>
          <w:highlight w:val="white"/>
        </w:rPr>
        <w:t>)</w:t>
      </w:r>
    </w:p>
    <w:p w14:paraId="14DE787D"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808080"/>
          <w:sz w:val="17"/>
          <w:szCs w:val="17"/>
          <w:highlight w:val="white"/>
        </w:rPr>
        <w:t>LEFT</w:t>
      </w:r>
      <w:r w:rsidRPr="00DF7F5E">
        <w:rPr>
          <w:rFonts w:ascii="Consolas" w:hAnsi="Consolas" w:cs="Consolas"/>
          <w:color w:val="000000"/>
          <w:sz w:val="17"/>
          <w:szCs w:val="17"/>
          <w:highlight w:val="white"/>
        </w:rPr>
        <w:t xml:space="preserve"> </w:t>
      </w:r>
      <w:r w:rsidRPr="00DF7F5E">
        <w:rPr>
          <w:rFonts w:ascii="Consolas" w:hAnsi="Consolas" w:cs="Consolas"/>
          <w:color w:val="808080"/>
          <w:sz w:val="17"/>
          <w:szCs w:val="17"/>
          <w:highlight w:val="white"/>
        </w:rPr>
        <w:t>JOIN</w:t>
      </w:r>
      <w:r w:rsidRPr="00DF7F5E">
        <w:rPr>
          <w:rFonts w:ascii="Consolas" w:hAnsi="Consolas" w:cs="Consolas"/>
          <w:color w:val="000000"/>
          <w:sz w:val="17"/>
          <w:szCs w:val="17"/>
          <w:highlight w:val="white"/>
        </w:rPr>
        <w:t xml:space="preserve"> SoftwareIsoTagFile itf </w:t>
      </w:r>
      <w:r w:rsidRPr="00DF7F5E">
        <w:rPr>
          <w:rFonts w:ascii="Consolas" w:hAnsi="Consolas" w:cs="Consolas"/>
          <w:color w:val="0000FF"/>
          <w:sz w:val="17"/>
          <w:szCs w:val="17"/>
          <w:highlight w:val="white"/>
        </w:rPr>
        <w:t xml:space="preserve">WITH </w:t>
      </w:r>
      <w:r w:rsidRPr="00DF7F5E">
        <w:rPr>
          <w:rFonts w:ascii="Consolas" w:hAnsi="Consolas" w:cs="Consolas"/>
          <w:color w:val="808080"/>
          <w:sz w:val="17"/>
          <w:szCs w:val="17"/>
          <w:highlight w:val="white"/>
        </w:rPr>
        <w:t>(</w:t>
      </w:r>
      <w:r w:rsidRPr="00DF7F5E">
        <w:rPr>
          <w:rFonts w:ascii="Consolas" w:hAnsi="Consolas" w:cs="Consolas"/>
          <w:color w:val="0000FF"/>
          <w:sz w:val="17"/>
          <w:szCs w:val="17"/>
          <w:highlight w:val="white"/>
        </w:rPr>
        <w:t>NOLOCK</w:t>
      </w:r>
      <w:r w:rsidRPr="00DF7F5E">
        <w:rPr>
          <w:rFonts w:ascii="Consolas" w:hAnsi="Consolas" w:cs="Consolas"/>
          <w:color w:val="808080"/>
          <w:sz w:val="17"/>
          <w:szCs w:val="17"/>
          <w:highlight w:val="white"/>
        </w:rPr>
        <w:t>)</w:t>
      </w:r>
    </w:p>
    <w:p w14:paraId="35C10577"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ON</w:t>
      </w:r>
      <w:r w:rsidRPr="00DF7F5E">
        <w:rPr>
          <w:rFonts w:ascii="Consolas" w:hAnsi="Consolas" w:cs="Consolas"/>
          <w:color w:val="000000"/>
          <w:sz w:val="17"/>
          <w:szCs w:val="17"/>
          <w:highlight w:val="white"/>
        </w:rPr>
        <w:t xml:space="preserve"> itf</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SoftwareIsoTagFileID </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sf</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SoftwareIsoTagFileID</w:t>
      </w:r>
    </w:p>
    <w:p w14:paraId="48FB6698"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808080"/>
          <w:sz w:val="17"/>
          <w:szCs w:val="17"/>
          <w:highlight w:val="white"/>
        </w:rPr>
        <w:t>LEFT</w:t>
      </w:r>
      <w:r w:rsidRPr="00DF7F5E">
        <w:rPr>
          <w:rFonts w:ascii="Consolas" w:hAnsi="Consolas" w:cs="Consolas"/>
          <w:color w:val="000000"/>
          <w:sz w:val="17"/>
          <w:szCs w:val="17"/>
          <w:highlight w:val="white"/>
        </w:rPr>
        <w:t xml:space="preserve"> </w:t>
      </w:r>
      <w:r w:rsidRPr="00DF7F5E">
        <w:rPr>
          <w:rFonts w:ascii="Consolas" w:hAnsi="Consolas" w:cs="Consolas"/>
          <w:color w:val="808080"/>
          <w:sz w:val="17"/>
          <w:szCs w:val="17"/>
          <w:highlight w:val="white"/>
        </w:rPr>
        <w:t>JOIN</w:t>
      </w:r>
      <w:r w:rsidRPr="00DF7F5E">
        <w:rPr>
          <w:rFonts w:ascii="Consolas" w:hAnsi="Consolas" w:cs="Consolas"/>
          <w:color w:val="000000"/>
          <w:sz w:val="17"/>
          <w:szCs w:val="17"/>
          <w:highlight w:val="white"/>
        </w:rPr>
        <w:t xml:space="preserve"> dbo</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SoftwareFilePath sfp </w:t>
      </w:r>
      <w:r w:rsidRPr="00DF7F5E">
        <w:rPr>
          <w:rFonts w:ascii="Consolas" w:hAnsi="Consolas" w:cs="Consolas"/>
          <w:color w:val="0000FF"/>
          <w:sz w:val="17"/>
          <w:szCs w:val="17"/>
          <w:highlight w:val="white"/>
        </w:rPr>
        <w:t xml:space="preserve">WITH </w:t>
      </w:r>
      <w:r w:rsidRPr="00DF7F5E">
        <w:rPr>
          <w:rFonts w:ascii="Consolas" w:hAnsi="Consolas" w:cs="Consolas"/>
          <w:color w:val="808080"/>
          <w:sz w:val="17"/>
          <w:szCs w:val="17"/>
          <w:highlight w:val="white"/>
        </w:rPr>
        <w:t>(</w:t>
      </w:r>
      <w:r w:rsidRPr="00DF7F5E">
        <w:rPr>
          <w:rFonts w:ascii="Consolas" w:hAnsi="Consolas" w:cs="Consolas"/>
          <w:color w:val="0000FF"/>
          <w:sz w:val="17"/>
          <w:szCs w:val="17"/>
          <w:highlight w:val="white"/>
        </w:rPr>
        <w:t>NOLOCK</w:t>
      </w:r>
      <w:r w:rsidRPr="00DF7F5E">
        <w:rPr>
          <w:rFonts w:ascii="Consolas" w:hAnsi="Consolas" w:cs="Consolas"/>
          <w:color w:val="808080"/>
          <w:sz w:val="17"/>
          <w:szCs w:val="17"/>
          <w:highlight w:val="white"/>
        </w:rPr>
        <w:t>)</w:t>
      </w:r>
    </w:p>
    <w:p w14:paraId="6F9BB02E"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ON</w:t>
      </w:r>
      <w:r w:rsidRPr="00DF7F5E">
        <w:rPr>
          <w:rFonts w:ascii="Consolas" w:hAnsi="Consolas" w:cs="Consolas"/>
          <w:color w:val="000000"/>
          <w:sz w:val="17"/>
          <w:szCs w:val="17"/>
          <w:highlight w:val="white"/>
        </w:rPr>
        <w:t xml:space="preserve"> sfp</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SoftwareFilePathID </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sf</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SoftwareFilePathID</w:t>
      </w:r>
    </w:p>
    <w:p w14:paraId="42C2C22E"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808080"/>
          <w:sz w:val="17"/>
          <w:szCs w:val="17"/>
          <w:highlight w:val="white"/>
        </w:rPr>
        <w:t>LEFT</w:t>
      </w:r>
      <w:r w:rsidRPr="00DF7F5E">
        <w:rPr>
          <w:rFonts w:ascii="Consolas" w:hAnsi="Consolas" w:cs="Consolas"/>
          <w:color w:val="000000"/>
          <w:sz w:val="17"/>
          <w:szCs w:val="17"/>
          <w:highlight w:val="white"/>
        </w:rPr>
        <w:t xml:space="preserve"> </w:t>
      </w:r>
      <w:r w:rsidRPr="00DF7F5E">
        <w:rPr>
          <w:rFonts w:ascii="Consolas" w:hAnsi="Consolas" w:cs="Consolas"/>
          <w:color w:val="808080"/>
          <w:sz w:val="17"/>
          <w:szCs w:val="17"/>
          <w:highlight w:val="white"/>
        </w:rPr>
        <w:t>JOIN</w:t>
      </w:r>
      <w:r w:rsidRPr="00DF7F5E">
        <w:rPr>
          <w:rFonts w:ascii="Consolas" w:hAnsi="Consolas" w:cs="Consolas"/>
          <w:color w:val="000000"/>
          <w:sz w:val="17"/>
          <w:szCs w:val="17"/>
          <w:highlight w:val="white"/>
        </w:rPr>
        <w:t xml:space="preserve"> dbo</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SoftwareFileName sfn </w:t>
      </w:r>
      <w:r w:rsidRPr="00DF7F5E">
        <w:rPr>
          <w:rFonts w:ascii="Consolas" w:hAnsi="Consolas" w:cs="Consolas"/>
          <w:color w:val="0000FF"/>
          <w:sz w:val="17"/>
          <w:szCs w:val="17"/>
          <w:highlight w:val="white"/>
        </w:rPr>
        <w:t xml:space="preserve">WITH </w:t>
      </w:r>
      <w:r w:rsidRPr="00DF7F5E">
        <w:rPr>
          <w:rFonts w:ascii="Consolas" w:hAnsi="Consolas" w:cs="Consolas"/>
          <w:color w:val="808080"/>
          <w:sz w:val="17"/>
          <w:szCs w:val="17"/>
          <w:highlight w:val="white"/>
        </w:rPr>
        <w:t>(</w:t>
      </w:r>
      <w:r w:rsidRPr="00DF7F5E">
        <w:rPr>
          <w:rFonts w:ascii="Consolas" w:hAnsi="Consolas" w:cs="Consolas"/>
          <w:color w:val="0000FF"/>
          <w:sz w:val="17"/>
          <w:szCs w:val="17"/>
          <w:highlight w:val="white"/>
        </w:rPr>
        <w:t>NOLOCK</w:t>
      </w:r>
      <w:r w:rsidRPr="00DF7F5E">
        <w:rPr>
          <w:rFonts w:ascii="Consolas" w:hAnsi="Consolas" w:cs="Consolas"/>
          <w:color w:val="808080"/>
          <w:sz w:val="17"/>
          <w:szCs w:val="17"/>
          <w:highlight w:val="white"/>
        </w:rPr>
        <w:t>)</w:t>
      </w:r>
    </w:p>
    <w:p w14:paraId="44A04716"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ON</w:t>
      </w:r>
      <w:r w:rsidRPr="00DF7F5E">
        <w:rPr>
          <w:rFonts w:ascii="Consolas" w:hAnsi="Consolas" w:cs="Consolas"/>
          <w:color w:val="000000"/>
          <w:sz w:val="17"/>
          <w:szCs w:val="17"/>
          <w:highlight w:val="white"/>
        </w:rPr>
        <w:t xml:space="preserve"> sfn</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SoftwareFileNameID </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sf</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SoftwareFileNameID</w:t>
      </w:r>
    </w:p>
    <w:p w14:paraId="53D3F1CE"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808080"/>
          <w:sz w:val="17"/>
          <w:szCs w:val="17"/>
          <w:highlight w:val="white"/>
        </w:rPr>
        <w:t>LEFT</w:t>
      </w:r>
      <w:r w:rsidRPr="00DF7F5E">
        <w:rPr>
          <w:rFonts w:ascii="Consolas" w:hAnsi="Consolas" w:cs="Consolas"/>
          <w:color w:val="000000"/>
          <w:sz w:val="17"/>
          <w:szCs w:val="17"/>
          <w:highlight w:val="white"/>
        </w:rPr>
        <w:t xml:space="preserve"> </w:t>
      </w:r>
      <w:r w:rsidRPr="00DF7F5E">
        <w:rPr>
          <w:rFonts w:ascii="Consolas" w:hAnsi="Consolas" w:cs="Consolas"/>
          <w:color w:val="808080"/>
          <w:sz w:val="17"/>
          <w:szCs w:val="17"/>
          <w:highlight w:val="white"/>
        </w:rPr>
        <w:t>JOIN</w:t>
      </w:r>
      <w:r w:rsidRPr="00DF7F5E">
        <w:rPr>
          <w:rFonts w:ascii="Consolas" w:hAnsi="Consolas" w:cs="Consolas"/>
          <w:color w:val="000000"/>
          <w:sz w:val="17"/>
          <w:szCs w:val="17"/>
          <w:highlight w:val="white"/>
        </w:rPr>
        <w:t xml:space="preserve"> SoftwareIsoTagSoftwareVersion itsv </w:t>
      </w:r>
      <w:r w:rsidRPr="00DF7F5E">
        <w:rPr>
          <w:rFonts w:ascii="Consolas" w:hAnsi="Consolas" w:cs="Consolas"/>
          <w:color w:val="0000FF"/>
          <w:sz w:val="17"/>
          <w:szCs w:val="17"/>
          <w:highlight w:val="white"/>
        </w:rPr>
        <w:t xml:space="preserve">WITH </w:t>
      </w:r>
      <w:r w:rsidRPr="00DF7F5E">
        <w:rPr>
          <w:rFonts w:ascii="Consolas" w:hAnsi="Consolas" w:cs="Consolas"/>
          <w:color w:val="808080"/>
          <w:sz w:val="17"/>
          <w:szCs w:val="17"/>
          <w:highlight w:val="white"/>
        </w:rPr>
        <w:t>(</w:t>
      </w:r>
      <w:r w:rsidRPr="00DF7F5E">
        <w:rPr>
          <w:rFonts w:ascii="Consolas" w:hAnsi="Consolas" w:cs="Consolas"/>
          <w:color w:val="0000FF"/>
          <w:sz w:val="17"/>
          <w:szCs w:val="17"/>
          <w:highlight w:val="white"/>
        </w:rPr>
        <w:t>NOLOCK</w:t>
      </w:r>
      <w:r w:rsidRPr="00DF7F5E">
        <w:rPr>
          <w:rFonts w:ascii="Consolas" w:hAnsi="Consolas" w:cs="Consolas"/>
          <w:color w:val="808080"/>
          <w:sz w:val="17"/>
          <w:szCs w:val="17"/>
          <w:highlight w:val="white"/>
        </w:rPr>
        <w:t>)</w:t>
      </w:r>
    </w:p>
    <w:p w14:paraId="04F04B60"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ON</w:t>
      </w:r>
      <w:r w:rsidRPr="00DF7F5E">
        <w:rPr>
          <w:rFonts w:ascii="Consolas" w:hAnsi="Consolas" w:cs="Consolas"/>
          <w:color w:val="000000"/>
          <w:sz w:val="17"/>
          <w:szCs w:val="17"/>
          <w:highlight w:val="white"/>
        </w:rPr>
        <w:t xml:space="preserve"> itf</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SoftwareIsoTagSoftwareVersionID </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itsv</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SoftwareIsoTagSoftwareVersionID</w:t>
      </w:r>
    </w:p>
    <w:p w14:paraId="118845B2"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808080"/>
          <w:sz w:val="17"/>
          <w:szCs w:val="17"/>
          <w:highlight w:val="white"/>
        </w:rPr>
        <w:t>LEFT</w:t>
      </w:r>
      <w:r w:rsidRPr="00DF7F5E">
        <w:rPr>
          <w:rFonts w:ascii="Consolas" w:hAnsi="Consolas" w:cs="Consolas"/>
          <w:color w:val="000000"/>
          <w:sz w:val="17"/>
          <w:szCs w:val="17"/>
          <w:highlight w:val="white"/>
        </w:rPr>
        <w:t xml:space="preserve"> </w:t>
      </w:r>
      <w:r w:rsidRPr="00DF7F5E">
        <w:rPr>
          <w:rFonts w:ascii="Consolas" w:hAnsi="Consolas" w:cs="Consolas"/>
          <w:color w:val="808080"/>
          <w:sz w:val="17"/>
          <w:szCs w:val="17"/>
          <w:highlight w:val="white"/>
        </w:rPr>
        <w:t>JOIN</w:t>
      </w:r>
      <w:r w:rsidRPr="00DF7F5E">
        <w:rPr>
          <w:rFonts w:ascii="Consolas" w:hAnsi="Consolas" w:cs="Consolas"/>
          <w:color w:val="000000"/>
          <w:sz w:val="17"/>
          <w:szCs w:val="17"/>
          <w:highlight w:val="white"/>
        </w:rPr>
        <w:t xml:space="preserve"> SoftwareIsoTagEntity ite </w:t>
      </w:r>
      <w:r w:rsidRPr="00DF7F5E">
        <w:rPr>
          <w:rFonts w:ascii="Consolas" w:hAnsi="Consolas" w:cs="Consolas"/>
          <w:color w:val="0000FF"/>
          <w:sz w:val="17"/>
          <w:szCs w:val="17"/>
          <w:highlight w:val="white"/>
        </w:rPr>
        <w:t xml:space="preserve">WITH </w:t>
      </w:r>
      <w:r w:rsidRPr="00DF7F5E">
        <w:rPr>
          <w:rFonts w:ascii="Consolas" w:hAnsi="Consolas" w:cs="Consolas"/>
          <w:color w:val="808080"/>
          <w:sz w:val="17"/>
          <w:szCs w:val="17"/>
          <w:highlight w:val="white"/>
        </w:rPr>
        <w:t>(</w:t>
      </w:r>
      <w:r w:rsidRPr="00DF7F5E">
        <w:rPr>
          <w:rFonts w:ascii="Consolas" w:hAnsi="Consolas" w:cs="Consolas"/>
          <w:color w:val="0000FF"/>
          <w:sz w:val="17"/>
          <w:szCs w:val="17"/>
          <w:highlight w:val="white"/>
        </w:rPr>
        <w:t>NOLOCK</w:t>
      </w:r>
      <w:r w:rsidRPr="00DF7F5E">
        <w:rPr>
          <w:rFonts w:ascii="Consolas" w:hAnsi="Consolas" w:cs="Consolas"/>
          <w:color w:val="808080"/>
          <w:sz w:val="17"/>
          <w:szCs w:val="17"/>
          <w:highlight w:val="white"/>
        </w:rPr>
        <w:t>)</w:t>
      </w:r>
    </w:p>
    <w:p w14:paraId="33E66A66"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ON</w:t>
      </w:r>
      <w:r w:rsidRPr="00DF7F5E">
        <w:rPr>
          <w:rFonts w:ascii="Consolas" w:hAnsi="Consolas" w:cs="Consolas"/>
          <w:color w:val="000000"/>
          <w:sz w:val="17"/>
          <w:szCs w:val="17"/>
          <w:highlight w:val="white"/>
        </w:rPr>
        <w:t xml:space="preserve"> itf</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SoftwareCreatorEntityID </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ite</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SoftwareIsoTagEntityID</w:t>
      </w:r>
    </w:p>
    <w:p w14:paraId="298C8F64"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808080"/>
          <w:sz w:val="17"/>
          <w:szCs w:val="17"/>
          <w:highlight w:val="white"/>
        </w:rPr>
        <w:t>LEFT</w:t>
      </w:r>
      <w:r w:rsidRPr="00DF7F5E">
        <w:rPr>
          <w:rFonts w:ascii="Consolas" w:hAnsi="Consolas" w:cs="Consolas"/>
          <w:color w:val="000000"/>
          <w:sz w:val="17"/>
          <w:szCs w:val="17"/>
          <w:highlight w:val="white"/>
        </w:rPr>
        <w:t xml:space="preserve"> </w:t>
      </w:r>
      <w:r w:rsidRPr="00DF7F5E">
        <w:rPr>
          <w:rFonts w:ascii="Consolas" w:hAnsi="Consolas" w:cs="Consolas"/>
          <w:color w:val="808080"/>
          <w:sz w:val="17"/>
          <w:szCs w:val="17"/>
          <w:highlight w:val="white"/>
        </w:rPr>
        <w:t>JOIN</w:t>
      </w:r>
      <w:r w:rsidRPr="00DF7F5E">
        <w:rPr>
          <w:rFonts w:ascii="Consolas" w:hAnsi="Consolas" w:cs="Consolas"/>
          <w:color w:val="000000"/>
          <w:sz w:val="17"/>
          <w:szCs w:val="17"/>
          <w:highlight w:val="white"/>
        </w:rPr>
        <w:t xml:space="preserve"> SoftwareVersion  sv </w:t>
      </w:r>
      <w:r w:rsidRPr="00DF7F5E">
        <w:rPr>
          <w:rFonts w:ascii="Consolas" w:hAnsi="Consolas" w:cs="Consolas"/>
          <w:color w:val="0000FF"/>
          <w:sz w:val="17"/>
          <w:szCs w:val="17"/>
          <w:highlight w:val="white"/>
        </w:rPr>
        <w:t xml:space="preserve">WITH </w:t>
      </w:r>
      <w:r w:rsidRPr="00DF7F5E">
        <w:rPr>
          <w:rFonts w:ascii="Consolas" w:hAnsi="Consolas" w:cs="Consolas"/>
          <w:color w:val="808080"/>
          <w:sz w:val="17"/>
          <w:szCs w:val="17"/>
          <w:highlight w:val="white"/>
        </w:rPr>
        <w:t>(</w:t>
      </w:r>
      <w:r w:rsidRPr="00DF7F5E">
        <w:rPr>
          <w:rFonts w:ascii="Consolas" w:hAnsi="Consolas" w:cs="Consolas"/>
          <w:color w:val="0000FF"/>
          <w:sz w:val="17"/>
          <w:szCs w:val="17"/>
          <w:highlight w:val="white"/>
        </w:rPr>
        <w:t>NOLOCK</w:t>
      </w:r>
      <w:r w:rsidRPr="00DF7F5E">
        <w:rPr>
          <w:rFonts w:ascii="Consolas" w:hAnsi="Consolas" w:cs="Consolas"/>
          <w:color w:val="808080"/>
          <w:sz w:val="17"/>
          <w:szCs w:val="17"/>
          <w:highlight w:val="white"/>
        </w:rPr>
        <w:t>)</w:t>
      </w:r>
    </w:p>
    <w:p w14:paraId="1065BBFC"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ON</w:t>
      </w:r>
      <w:r w:rsidRPr="00DF7F5E">
        <w:rPr>
          <w:rFonts w:ascii="Consolas" w:hAnsi="Consolas" w:cs="Consolas"/>
          <w:color w:val="000000"/>
          <w:sz w:val="17"/>
          <w:szCs w:val="17"/>
          <w:highlight w:val="white"/>
        </w:rPr>
        <w:t xml:space="preserve"> sf</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SoftwareID </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sv</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SoftwareID</w:t>
      </w:r>
    </w:p>
    <w:p w14:paraId="29E95F0E"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808080"/>
          <w:sz w:val="17"/>
          <w:szCs w:val="17"/>
          <w:highlight w:val="white"/>
        </w:rPr>
        <w:t>LEFT</w:t>
      </w:r>
      <w:r w:rsidRPr="00DF7F5E">
        <w:rPr>
          <w:rFonts w:ascii="Consolas" w:hAnsi="Consolas" w:cs="Consolas"/>
          <w:color w:val="000000"/>
          <w:sz w:val="17"/>
          <w:szCs w:val="17"/>
          <w:highlight w:val="white"/>
        </w:rPr>
        <w:t xml:space="preserve"> </w:t>
      </w:r>
      <w:r w:rsidRPr="00DF7F5E">
        <w:rPr>
          <w:rFonts w:ascii="Consolas" w:hAnsi="Consolas" w:cs="Consolas"/>
          <w:color w:val="808080"/>
          <w:sz w:val="17"/>
          <w:szCs w:val="17"/>
          <w:highlight w:val="white"/>
        </w:rPr>
        <w:t>JOIN</w:t>
      </w:r>
      <w:r w:rsidRPr="00DF7F5E">
        <w:rPr>
          <w:rFonts w:ascii="Consolas" w:hAnsi="Consolas" w:cs="Consolas"/>
          <w:color w:val="000000"/>
          <w:sz w:val="17"/>
          <w:szCs w:val="17"/>
          <w:highlight w:val="white"/>
        </w:rPr>
        <w:t xml:space="preserve"> IsoTAG</w:t>
      </w:r>
    </w:p>
    <w:p w14:paraId="78F071E0" w14:textId="77777777"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0000"/>
          <w:sz w:val="17"/>
          <w:szCs w:val="17"/>
          <w:highlight w:val="white"/>
        </w:rPr>
        <w:t xml:space="preserve">      </w:t>
      </w:r>
      <w:r w:rsidRPr="00DF7F5E">
        <w:rPr>
          <w:rFonts w:ascii="Consolas" w:hAnsi="Consolas" w:cs="Consolas"/>
          <w:color w:val="0000FF"/>
          <w:sz w:val="17"/>
          <w:szCs w:val="17"/>
          <w:highlight w:val="white"/>
        </w:rPr>
        <w:t>ON</w:t>
      </w:r>
      <w:r w:rsidRPr="00DF7F5E">
        <w:rPr>
          <w:rFonts w:ascii="Consolas" w:hAnsi="Consolas" w:cs="Consolas"/>
          <w:color w:val="000000"/>
          <w:sz w:val="17"/>
          <w:szCs w:val="17"/>
          <w:highlight w:val="white"/>
        </w:rPr>
        <w:t xml:space="preserve"> itf</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SoftwareIsoTagFileID </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 xml:space="preserve"> IsoTAG</w:t>
      </w:r>
      <w:r w:rsidRPr="00DF7F5E">
        <w:rPr>
          <w:rFonts w:ascii="Consolas" w:hAnsi="Consolas" w:cs="Consolas"/>
          <w:color w:val="808080"/>
          <w:sz w:val="17"/>
          <w:szCs w:val="17"/>
          <w:highlight w:val="white"/>
        </w:rPr>
        <w:t>.</w:t>
      </w:r>
      <w:r w:rsidRPr="00DF7F5E">
        <w:rPr>
          <w:rFonts w:ascii="Consolas" w:hAnsi="Consolas" w:cs="Consolas"/>
          <w:color w:val="000000"/>
          <w:sz w:val="17"/>
          <w:szCs w:val="17"/>
          <w:highlight w:val="white"/>
        </w:rPr>
        <w:t>SoftwareIsoTagFileID</w:t>
      </w:r>
    </w:p>
    <w:p w14:paraId="3B4D9DC1" w14:textId="1348FCC5" w:rsidR="00DF7F5E" w:rsidRPr="00DF7F5E" w:rsidRDefault="00DF7F5E" w:rsidP="00DF7F5E">
      <w:pPr>
        <w:autoSpaceDE w:val="0"/>
        <w:autoSpaceDN w:val="0"/>
        <w:adjustRightInd w:val="0"/>
        <w:spacing w:after="0" w:line="240" w:lineRule="auto"/>
        <w:rPr>
          <w:rFonts w:ascii="Consolas" w:hAnsi="Consolas" w:cs="Consolas"/>
          <w:color w:val="000000"/>
          <w:sz w:val="17"/>
          <w:szCs w:val="17"/>
          <w:highlight w:val="white"/>
        </w:rPr>
      </w:pPr>
      <w:r w:rsidRPr="00DF7F5E">
        <w:rPr>
          <w:rFonts w:ascii="Consolas" w:hAnsi="Consolas" w:cs="Consolas"/>
          <w:color w:val="008000"/>
          <w:sz w:val="17"/>
          <w:szCs w:val="17"/>
          <w:highlight w:val="white"/>
        </w:rPr>
        <w:t xml:space="preserve">--  WHERE itf.SoftwareIsoTagFileID &gt; 0 OR LEN(sf.FileDescription) &gt; 0 </w:t>
      </w:r>
      <w:r>
        <w:rPr>
          <w:rFonts w:ascii="Consolas" w:hAnsi="Consolas" w:cs="Consolas"/>
          <w:color w:val="008000"/>
          <w:sz w:val="17"/>
          <w:szCs w:val="17"/>
          <w:highlight w:val="white"/>
        </w:rPr>
        <w:t>-- Only if Product Name exist</w:t>
      </w:r>
    </w:p>
    <w:p w14:paraId="098FCD49" w14:textId="0CD7CF6B" w:rsidR="00EA594A" w:rsidRDefault="00EA594A">
      <w:pPr>
        <w:rPr>
          <w:ins w:id="687" w:author="Peter Arbogast [2]" w:date="2019-01-14T09:28:00Z"/>
        </w:rPr>
      </w:pPr>
      <w:ins w:id="688" w:author="Peter Arbogast [2]" w:date="2019-01-14T09:28:00Z">
        <w:r>
          <w:br w:type="page"/>
        </w:r>
      </w:ins>
    </w:p>
    <w:p w14:paraId="4EC02C21" w14:textId="7D89D4E7" w:rsidR="00EA594A" w:rsidRDefault="00EA594A" w:rsidP="00EA594A">
      <w:pPr>
        <w:pStyle w:val="Heading1"/>
        <w:numPr>
          <w:ilvl w:val="0"/>
          <w:numId w:val="1"/>
        </w:numPr>
        <w:ind w:hanging="720"/>
        <w:rPr>
          <w:ins w:id="689" w:author="Peter Arbogast [2]" w:date="2019-01-28T09:05:00Z"/>
        </w:rPr>
      </w:pPr>
      <w:bookmarkStart w:id="690" w:name="_Toc11336892"/>
      <w:ins w:id="691" w:author="Peter Arbogast [2]" w:date="2019-01-14T09:28:00Z">
        <w:r>
          <w:lastRenderedPageBreak/>
          <w:t xml:space="preserve">Liste </w:t>
        </w:r>
      </w:ins>
      <w:ins w:id="692" w:author="Peter Arbogast [2]" w:date="2019-03-22T14:14:00Z">
        <w:r w:rsidR="00C44B42">
          <w:t>of</w:t>
        </w:r>
      </w:ins>
      <w:ins w:id="693" w:author="Peter Arbogast [2]" w:date="2019-01-14T09:28:00Z">
        <w:r>
          <w:t xml:space="preserve"> Functions</w:t>
        </w:r>
      </w:ins>
      <w:bookmarkEnd w:id="690"/>
    </w:p>
    <w:p w14:paraId="58218E2B" w14:textId="33A84905" w:rsidR="00BF45CE" w:rsidRDefault="008A1BFD">
      <w:pPr>
        <w:pStyle w:val="Heading2"/>
        <w:numPr>
          <w:ilvl w:val="1"/>
          <w:numId w:val="1"/>
        </w:numPr>
        <w:ind w:left="709"/>
        <w:rPr>
          <w:ins w:id="694" w:author="Peter Arbogast [2]" w:date="2019-01-28T09:05:00Z"/>
        </w:rPr>
        <w:pPrChange w:id="695" w:author="Peter Arbogast [2]" w:date="2019-01-28T09:05:00Z">
          <w:pPr/>
        </w:pPrChange>
      </w:pPr>
      <w:bookmarkStart w:id="696" w:name="_Toc11336893"/>
      <w:ins w:id="697" w:author="Peter Arbogast [2]" w:date="2019-01-28T09:05:00Z">
        <w:r>
          <w:t>Base</w:t>
        </w:r>
        <w:bookmarkEnd w:id="696"/>
      </w:ins>
    </w:p>
    <w:p w14:paraId="5A060AA6" w14:textId="203718F0" w:rsidR="008A1BFD" w:rsidRDefault="003537EA" w:rsidP="00541E1D">
      <w:pPr>
        <w:pStyle w:val="Heading3"/>
        <w:numPr>
          <w:ilvl w:val="2"/>
          <w:numId w:val="1"/>
        </w:numPr>
        <w:ind w:left="709"/>
        <w:rPr>
          <w:ins w:id="698" w:author="Peter Arbogast [2]" w:date="2019-01-28T09:05:00Z"/>
        </w:rPr>
        <w:pPrChange w:id="699" w:author="Peter Arbogast" w:date="2019-06-13T14:13:00Z">
          <w:pPr/>
        </w:pPrChange>
      </w:pPr>
      <w:bookmarkStart w:id="700" w:name="_Toc11336894"/>
      <w:ins w:id="701" w:author="Peter Arbogast [2]" w:date="2019-03-22T10:06:00Z">
        <w:r>
          <w:t>CIM</w:t>
        </w:r>
      </w:ins>
      <w:ins w:id="702" w:author="Peter Arbogast [2]" w:date="2019-01-28T09:05:00Z">
        <w:r w:rsidR="008A1BFD" w:rsidRPr="008A1BFD">
          <w:t>Boolean</w:t>
        </w:r>
        <w:r w:rsidR="008A1BFD">
          <w:t>(s</w:t>
        </w:r>
      </w:ins>
      <w:ins w:id="703" w:author="Peter Arbogast [2]" w:date="2019-01-28T09:06:00Z">
        <w:r w:rsidR="008A1BFD">
          <w:t>Value)</w:t>
        </w:r>
      </w:ins>
      <w:bookmarkEnd w:id="700"/>
    </w:p>
    <w:p w14:paraId="14E84E56" w14:textId="3CF4A638" w:rsidR="008A1BFD" w:rsidRDefault="008A1BFD" w:rsidP="00BF45CE">
      <w:pPr>
        <w:rPr>
          <w:ins w:id="704" w:author="Peter Arbogast [2]" w:date="2019-01-28T09:07:00Z"/>
        </w:rPr>
      </w:pPr>
      <w:ins w:id="705" w:author="Peter Arbogast [2]" w:date="2019-01-28T09:06:00Z">
        <w:r>
          <w:t xml:space="preserve">Function </w:t>
        </w:r>
      </w:ins>
      <w:ins w:id="706" w:author="Peter Arbogast [2]" w:date="2019-01-28T09:07:00Z">
        <w:r>
          <w:t>get Boolean Value out of string</w:t>
        </w:r>
      </w:ins>
    </w:p>
    <w:p w14:paraId="109980F3" w14:textId="7CC4650F" w:rsidR="008A1BFD" w:rsidRDefault="008A1BFD" w:rsidP="00BF45CE">
      <w:pPr>
        <w:rPr>
          <w:ins w:id="707" w:author="Peter Arbogast [2]" w:date="2019-01-28T09:07:00Z"/>
        </w:rPr>
      </w:pPr>
      <w:ins w:id="708" w:author="Peter Arbogast [2]" w:date="2019-01-28T09:07:00Z">
        <w:r>
          <w:t>Parameter bValue:</w:t>
        </w:r>
      </w:ins>
    </w:p>
    <w:p w14:paraId="3C97CBE1" w14:textId="4451B797" w:rsidR="008A1BFD" w:rsidRDefault="008A1BFD" w:rsidP="008A1BFD">
      <w:pPr>
        <w:pStyle w:val="ListParagraph"/>
        <w:numPr>
          <w:ilvl w:val="0"/>
          <w:numId w:val="2"/>
        </w:numPr>
        <w:rPr>
          <w:ins w:id="709" w:author="Peter Arbogast [2]" w:date="2019-01-28T09:07:00Z"/>
        </w:rPr>
      </w:pPr>
      <w:ins w:id="710" w:author="Peter Arbogast [2]" w:date="2019-01-28T09:07:00Z">
        <w:r>
          <w:t>Boolean Value as String</w:t>
        </w:r>
      </w:ins>
    </w:p>
    <w:p w14:paraId="0DFD02E3" w14:textId="2A78ECBC" w:rsidR="008A1BFD" w:rsidRDefault="008A1BFD" w:rsidP="008A1BFD">
      <w:pPr>
        <w:pStyle w:val="ListParagraph"/>
        <w:numPr>
          <w:ilvl w:val="1"/>
          <w:numId w:val="2"/>
        </w:numPr>
        <w:rPr>
          <w:ins w:id="711" w:author="Peter Arbogast [2]" w:date="2019-01-28T09:07:00Z"/>
        </w:rPr>
      </w:pPr>
      <w:ins w:id="712" w:author="Peter Arbogast [2]" w:date="2019-01-28T09:07:00Z">
        <w:r>
          <w:t>True, 1, Yes</w:t>
        </w:r>
        <w:r>
          <w:tab/>
        </w:r>
        <w:r>
          <w:tab/>
          <w:t>is True</w:t>
        </w:r>
      </w:ins>
    </w:p>
    <w:p w14:paraId="46F3AD9F" w14:textId="33B20B88" w:rsidR="008A1BFD" w:rsidRDefault="008A1BFD" w:rsidP="008A1BFD">
      <w:pPr>
        <w:pStyle w:val="ListParagraph"/>
        <w:numPr>
          <w:ilvl w:val="1"/>
          <w:numId w:val="2"/>
        </w:numPr>
        <w:rPr>
          <w:ins w:id="713" w:author="Peter Arbogast [2]" w:date="2019-01-28T09:08:00Z"/>
        </w:rPr>
      </w:pPr>
      <w:ins w:id="714" w:author="Peter Arbogast [2]" w:date="2019-01-28T09:07:00Z">
        <w:r>
          <w:t>False, 0 No</w:t>
        </w:r>
      </w:ins>
      <w:ins w:id="715" w:author="Peter Arbogast [2]" w:date="2019-03-22T10:08:00Z">
        <w:r w:rsidR="003537EA">
          <w:tab/>
        </w:r>
      </w:ins>
      <w:ins w:id="716" w:author="Peter Arbogast [2]" w:date="2019-01-28T09:07:00Z">
        <w:r>
          <w:tab/>
          <w:t>is False</w:t>
        </w:r>
      </w:ins>
    </w:p>
    <w:p w14:paraId="3D912EAB" w14:textId="68A02859" w:rsidR="008A1BFD" w:rsidRDefault="008A1BFD" w:rsidP="008A1BFD">
      <w:pPr>
        <w:pStyle w:val="ListParagraph"/>
        <w:numPr>
          <w:ilvl w:val="1"/>
          <w:numId w:val="2"/>
        </w:numPr>
        <w:rPr>
          <w:ins w:id="717" w:author="Peter Arbogast [2]" w:date="2019-01-28T09:07:00Z"/>
        </w:rPr>
      </w:pPr>
      <w:ins w:id="718" w:author="Peter Arbogast [2]" w:date="2019-01-28T09:08:00Z">
        <w:r>
          <w:t>All other</w:t>
        </w:r>
        <w:r>
          <w:tab/>
        </w:r>
        <w:r>
          <w:tab/>
          <w:t>is Null</w:t>
        </w:r>
      </w:ins>
    </w:p>
    <w:p w14:paraId="00A0E724" w14:textId="008413C9" w:rsidR="008A1BFD" w:rsidRDefault="008A1BFD" w:rsidP="008A1BFD">
      <w:pPr>
        <w:rPr>
          <w:ins w:id="719" w:author="Peter Arbogast [2]" w:date="2019-01-28T09:08:00Z"/>
        </w:rPr>
      </w:pPr>
      <w:ins w:id="720" w:author="Peter Arbogast [2]" w:date="2019-01-28T09:08:00Z">
        <w:r>
          <w:t>Return:</w:t>
        </w:r>
      </w:ins>
    </w:p>
    <w:p w14:paraId="65F7AE1B" w14:textId="507136A6" w:rsidR="008A1BFD" w:rsidRDefault="008A1BFD" w:rsidP="008A1BFD">
      <w:pPr>
        <w:rPr>
          <w:ins w:id="721" w:author="Peter Arbogast [2]" w:date="2019-03-22T10:08:00Z"/>
        </w:rPr>
      </w:pPr>
      <w:ins w:id="722" w:author="Peter Arbogast [2]" w:date="2019-01-28T09:08:00Z">
        <w:r>
          <w:tab/>
          <w:t>BIT Value</w:t>
        </w:r>
      </w:ins>
    </w:p>
    <w:p w14:paraId="080D78BF" w14:textId="45FAB7EA" w:rsidR="003537EA" w:rsidRDefault="003537EA" w:rsidP="008A1BFD">
      <w:pPr>
        <w:rPr>
          <w:ins w:id="723" w:author="Peter Arbogast [2]" w:date="2019-03-22T10:12:00Z"/>
        </w:rPr>
      </w:pPr>
      <w:ins w:id="724" w:author="Peter Arbogast [2]" w:date="2019-03-22T10:12:00Z">
        <w:r w:rsidRPr="003537EA">
          <w:rPr>
            <w:rPrChange w:id="725" w:author="Peter Arbogast [2]" w:date="2019-03-22T10:12:00Z">
              <w:rPr>
                <w:lang w:val="de-DE"/>
              </w:rPr>
            </w:rPrChange>
          </w:rPr>
          <w:t>You can as well u</w:t>
        </w:r>
        <w:r>
          <w:t>se no or yes in following Languages:</w:t>
        </w:r>
      </w:ins>
    </w:p>
    <w:p w14:paraId="3E6E6D1E" w14:textId="4B22B539" w:rsidR="003537EA" w:rsidRDefault="003537EA">
      <w:pPr>
        <w:pStyle w:val="ListParagraph"/>
        <w:numPr>
          <w:ilvl w:val="0"/>
          <w:numId w:val="2"/>
        </w:numPr>
        <w:rPr>
          <w:ins w:id="726" w:author="Peter Arbogast" w:date="2019-06-13T14:25:00Z"/>
        </w:rPr>
      </w:pPr>
      <w:ins w:id="727" w:author="Peter Arbogast [2]" w:date="2019-03-22T10:12:00Z">
        <w:r w:rsidRPr="003537EA">
          <w:t>German, French, It</w:t>
        </w:r>
        <w:r w:rsidRPr="003537EA">
          <w:rPr>
            <w:rPrChange w:id="728" w:author="Peter Arbogast [2]" w:date="2019-03-22T10:13:00Z">
              <w:rPr>
                <w:lang w:val="de-DE"/>
              </w:rPr>
            </w:rPrChange>
          </w:rPr>
          <w:t xml:space="preserve">alien, </w:t>
        </w:r>
      </w:ins>
      <w:ins w:id="729" w:author="Peter Arbogast [2]" w:date="2019-03-22T10:13:00Z">
        <w:r>
          <w:t xml:space="preserve">Spanish, </w:t>
        </w:r>
      </w:ins>
      <w:ins w:id="730" w:author="Peter Arbogast [2]" w:date="2019-03-22T10:12:00Z">
        <w:r w:rsidRPr="003537EA">
          <w:rPr>
            <w:rPrChange w:id="731" w:author="Peter Arbogast [2]" w:date="2019-03-22T10:13:00Z">
              <w:rPr>
                <w:lang w:val="de-DE"/>
              </w:rPr>
            </w:rPrChange>
          </w:rPr>
          <w:t>Porto</w:t>
        </w:r>
      </w:ins>
      <w:ins w:id="732" w:author="Peter Arbogast [2]" w:date="2019-03-22T10:13:00Z">
        <w:r w:rsidRPr="003537EA">
          <w:rPr>
            <w:rPrChange w:id="733" w:author="Peter Arbogast [2]" w:date="2019-03-22T10:13:00Z">
              <w:rPr>
                <w:lang w:val="de-DE"/>
              </w:rPr>
            </w:rPrChange>
          </w:rPr>
          <w:t>guese, Dutch</w:t>
        </w:r>
      </w:ins>
      <w:ins w:id="734" w:author="Peter Arbogast [2]" w:date="2019-03-22T10:14:00Z">
        <w:r>
          <w:t>, Turkish, Polish</w:t>
        </w:r>
      </w:ins>
    </w:p>
    <w:p w14:paraId="0D8F2C71" w14:textId="076F20FF" w:rsidR="00417D4E" w:rsidRDefault="00417D4E" w:rsidP="00417D4E">
      <w:pPr>
        <w:rPr>
          <w:ins w:id="735" w:author="Peter Arbogast" w:date="2019-06-13T14:25:00Z"/>
        </w:rPr>
      </w:pPr>
      <w:ins w:id="736" w:author="Peter Arbogast" w:date="2019-06-13T14:25:00Z">
        <w:r>
          <w:t>Used by:</w:t>
        </w:r>
      </w:ins>
    </w:p>
    <w:p w14:paraId="4D518DA2" w14:textId="3E3833F3" w:rsidR="00417D4E" w:rsidRPr="003537EA" w:rsidRDefault="00417D4E" w:rsidP="00417D4E">
      <w:pPr>
        <w:pStyle w:val="ListParagraph"/>
        <w:numPr>
          <w:ilvl w:val="0"/>
          <w:numId w:val="2"/>
        </w:numPr>
        <w:rPr>
          <w:ins w:id="737" w:author="Peter Arbogast [2]" w:date="2019-03-22T10:11:00Z"/>
          <w:rPrChange w:id="738" w:author="Peter Arbogast [2]" w:date="2019-03-22T10:13:00Z">
            <w:rPr>
              <w:ins w:id="739" w:author="Peter Arbogast [2]" w:date="2019-03-22T10:11:00Z"/>
              <w:lang w:val="de-DE"/>
            </w:rPr>
          </w:rPrChange>
        </w:rPr>
        <w:pPrChange w:id="740" w:author="Peter Arbogast" w:date="2019-06-13T14:25:00Z">
          <w:pPr/>
        </w:pPrChange>
      </w:pPr>
      <w:ins w:id="741" w:author="Peter Arbogast" w:date="2019-06-13T14:25:00Z">
        <w:r>
          <w:t>Always to convert Boolean Strings to BIT Value</w:t>
        </w:r>
      </w:ins>
    </w:p>
    <w:p w14:paraId="71A11AA4" w14:textId="50725128" w:rsidR="00B0514A" w:rsidRDefault="00B0514A" w:rsidP="00541E1D">
      <w:pPr>
        <w:pStyle w:val="Heading3"/>
        <w:numPr>
          <w:ilvl w:val="2"/>
          <w:numId w:val="1"/>
        </w:numPr>
        <w:ind w:left="709"/>
        <w:rPr>
          <w:ins w:id="742" w:author="Peter Arbogast" w:date="2019-06-13T09:06:00Z"/>
        </w:rPr>
        <w:pPrChange w:id="743" w:author="Peter Arbogast" w:date="2019-06-13T14:13:00Z">
          <w:pPr>
            <w:pStyle w:val="Heading2"/>
            <w:numPr>
              <w:ilvl w:val="1"/>
              <w:numId w:val="1"/>
            </w:numPr>
            <w:ind w:left="709" w:hanging="720"/>
          </w:pPr>
        </w:pPrChange>
      </w:pPr>
      <w:bookmarkStart w:id="744" w:name="_Toc11336895"/>
      <w:ins w:id="745" w:author="Peter Arbogast" w:date="2019-06-13T09:06:00Z">
        <w:r w:rsidRPr="00B0514A">
          <w:t>CIMUniqueidentifier</w:t>
        </w:r>
        <w:r>
          <w:t>(sValue)</w:t>
        </w:r>
        <w:bookmarkEnd w:id="744"/>
      </w:ins>
    </w:p>
    <w:p w14:paraId="4C87EE7A" w14:textId="0A4BE9F1" w:rsidR="00B0514A" w:rsidRDefault="00B0514A" w:rsidP="00B0514A">
      <w:pPr>
        <w:rPr>
          <w:ins w:id="746" w:author="Peter Arbogast" w:date="2019-06-13T09:06:00Z"/>
        </w:rPr>
      </w:pPr>
      <w:ins w:id="747" w:author="Peter Arbogast" w:date="2019-06-13T09:06:00Z">
        <w:r>
          <w:t>Function get Guid Value out of string</w:t>
        </w:r>
      </w:ins>
    </w:p>
    <w:p w14:paraId="15D4A38D" w14:textId="77777777" w:rsidR="00B0514A" w:rsidRDefault="00B0514A" w:rsidP="00B0514A">
      <w:pPr>
        <w:rPr>
          <w:ins w:id="748" w:author="Peter Arbogast" w:date="2019-06-13T09:06:00Z"/>
        </w:rPr>
      </w:pPr>
      <w:ins w:id="749" w:author="Peter Arbogast" w:date="2019-06-13T09:06:00Z">
        <w:r>
          <w:t>Parameter bValue:</w:t>
        </w:r>
      </w:ins>
    </w:p>
    <w:p w14:paraId="5D3CE742" w14:textId="2E658158" w:rsidR="00B0514A" w:rsidRDefault="00B0514A" w:rsidP="00B0514A">
      <w:pPr>
        <w:pStyle w:val="ListParagraph"/>
        <w:numPr>
          <w:ilvl w:val="1"/>
          <w:numId w:val="2"/>
        </w:numPr>
        <w:rPr>
          <w:ins w:id="750" w:author="Peter Arbogast" w:date="2019-06-13T09:06:00Z"/>
        </w:rPr>
      </w:pPr>
      <w:ins w:id="751" w:author="Peter Arbogast" w:date="2019-06-13T09:06:00Z">
        <w:r>
          <w:t>Guid in String Form</w:t>
        </w:r>
      </w:ins>
    </w:p>
    <w:p w14:paraId="0480A8BF" w14:textId="77777777" w:rsidR="00B0514A" w:rsidRDefault="00B0514A" w:rsidP="00B0514A">
      <w:pPr>
        <w:rPr>
          <w:ins w:id="752" w:author="Peter Arbogast" w:date="2019-06-13T09:06:00Z"/>
        </w:rPr>
      </w:pPr>
      <w:ins w:id="753" w:author="Peter Arbogast" w:date="2019-06-13T09:06:00Z">
        <w:r>
          <w:t>Return:</w:t>
        </w:r>
      </w:ins>
    </w:p>
    <w:p w14:paraId="56D64BBA" w14:textId="7F537B36" w:rsidR="00B0514A" w:rsidRDefault="00B0514A" w:rsidP="00B0514A">
      <w:pPr>
        <w:rPr>
          <w:ins w:id="754" w:author="Peter Arbogast" w:date="2019-06-13T09:06:00Z"/>
        </w:rPr>
      </w:pPr>
      <w:ins w:id="755" w:author="Peter Arbogast" w:date="2019-06-13T09:06:00Z">
        <w:r>
          <w:tab/>
        </w:r>
      </w:ins>
      <w:ins w:id="756" w:author="Peter Arbogast" w:date="2019-06-13T09:07:00Z">
        <w:r>
          <w:t>Uniqueidentifier</w:t>
        </w:r>
      </w:ins>
      <w:ins w:id="757" w:author="Peter Arbogast" w:date="2019-06-13T09:06:00Z">
        <w:r>
          <w:t xml:space="preserve"> Value</w:t>
        </w:r>
      </w:ins>
    </w:p>
    <w:p w14:paraId="5D8A7F7A" w14:textId="6390E975" w:rsidR="00B0514A" w:rsidRPr="0046685C" w:rsidRDefault="00B0514A" w:rsidP="00B0514A">
      <w:pPr>
        <w:rPr>
          <w:ins w:id="758" w:author="Peter Arbogast" w:date="2019-06-13T09:06:00Z"/>
        </w:rPr>
        <w:pPrChange w:id="759" w:author="Peter Arbogast" w:date="2019-06-13T09:07:00Z">
          <w:pPr>
            <w:pStyle w:val="ListParagraph"/>
            <w:numPr>
              <w:numId w:val="2"/>
            </w:numPr>
            <w:ind w:hanging="360"/>
          </w:pPr>
        </w:pPrChange>
      </w:pPr>
      <w:ins w:id="760" w:author="Peter Arbogast" w:date="2019-06-13T09:07:00Z">
        <w:r>
          <w:t>Better to use TRY_CAST(&lt;Value&gt; AS UNIQUEIDENTIFIER) this is faster</w:t>
        </w:r>
      </w:ins>
    </w:p>
    <w:p w14:paraId="4139FC3F" w14:textId="77777777" w:rsidR="00B91B22" w:rsidRDefault="00B91B22">
      <w:pPr>
        <w:rPr>
          <w:ins w:id="761" w:author="Peter Arbogast" w:date="2019-06-13T14:17:00Z"/>
          <w:rFonts w:asciiTheme="majorHAnsi" w:eastAsiaTheme="majorEastAsia" w:hAnsiTheme="majorHAnsi" w:cstheme="majorBidi"/>
          <w:color w:val="1F3763" w:themeColor="accent1" w:themeShade="7F"/>
          <w:sz w:val="24"/>
          <w:szCs w:val="24"/>
        </w:rPr>
      </w:pPr>
      <w:ins w:id="762" w:author="Peter Arbogast" w:date="2019-06-13T14:17:00Z">
        <w:r>
          <w:br w:type="page"/>
        </w:r>
      </w:ins>
    </w:p>
    <w:p w14:paraId="15B896B9" w14:textId="3D2B4D1C" w:rsidR="008A1BFD" w:rsidRDefault="008A1BFD" w:rsidP="00541E1D">
      <w:pPr>
        <w:pStyle w:val="Heading3"/>
        <w:numPr>
          <w:ilvl w:val="2"/>
          <w:numId w:val="1"/>
        </w:numPr>
        <w:ind w:left="709"/>
        <w:rPr>
          <w:ins w:id="763" w:author="Peter Arbogast [2]" w:date="2019-01-28T09:08:00Z"/>
        </w:rPr>
        <w:pPrChange w:id="764" w:author="Peter Arbogast" w:date="2019-06-13T14:13:00Z">
          <w:pPr/>
        </w:pPrChange>
      </w:pPr>
      <w:bookmarkStart w:id="765" w:name="_Toc11336896"/>
      <w:ins w:id="766" w:author="Peter Arbogast [2]" w:date="2019-01-28T09:08:00Z">
        <w:r>
          <w:lastRenderedPageBreak/>
          <w:t>f_SQLDateTime(TimeStamp)</w:t>
        </w:r>
        <w:bookmarkEnd w:id="765"/>
      </w:ins>
    </w:p>
    <w:p w14:paraId="2454E86A" w14:textId="6710CEBF" w:rsidR="008A1BFD" w:rsidRDefault="008A1BFD" w:rsidP="008A1BFD">
      <w:pPr>
        <w:rPr>
          <w:ins w:id="767" w:author="Peter Arbogast" w:date="2019-06-13T14:14:00Z"/>
        </w:rPr>
      </w:pPr>
      <w:ins w:id="768" w:author="Peter Arbogast [2]" w:date="2019-01-28T09:09:00Z">
        <w:r>
          <w:t>Function get DateTime from String</w:t>
        </w:r>
      </w:ins>
      <w:ins w:id="769" w:author="Peter Arbogast" w:date="2019-06-13T14:14:00Z">
        <w:r w:rsidR="00B91B22">
          <w:t>.</w:t>
        </w:r>
      </w:ins>
    </w:p>
    <w:p w14:paraId="50095F98" w14:textId="77777777" w:rsidR="00B91B22" w:rsidRDefault="00B91B22" w:rsidP="00417D4E">
      <w:pPr>
        <w:rPr>
          <w:ins w:id="770" w:author="Peter Arbogast" w:date="2019-06-13T14:16:00Z"/>
        </w:rPr>
        <w:pPrChange w:id="771" w:author="Peter Arbogast" w:date="2019-06-13T14:24:00Z">
          <w:pPr>
            <w:pStyle w:val="ListParagraph"/>
            <w:numPr>
              <w:numId w:val="2"/>
            </w:numPr>
            <w:ind w:hanging="360"/>
          </w:pPr>
        </w:pPrChange>
      </w:pPr>
      <w:ins w:id="772" w:author="Peter Arbogast" w:date="2019-06-13T14:14:00Z">
        <w:r>
          <w:t>It Unde</w:t>
        </w:r>
      </w:ins>
      <w:ins w:id="773" w:author="Peter Arbogast" w:date="2019-06-13T14:15:00Z">
        <w:r>
          <w:t>rstand following Date Formats:</w:t>
        </w:r>
      </w:ins>
    </w:p>
    <w:p w14:paraId="0073BF94" w14:textId="29CE6CFE" w:rsidR="00B91B22" w:rsidRDefault="00B91B22" w:rsidP="00B91B22">
      <w:pPr>
        <w:pStyle w:val="ListParagraph"/>
        <w:numPr>
          <w:ilvl w:val="0"/>
          <w:numId w:val="2"/>
        </w:numPr>
        <w:rPr>
          <w:ins w:id="774" w:author="Peter Arbogast" w:date="2019-06-13T14:16:00Z"/>
        </w:rPr>
        <w:pPrChange w:id="775" w:author="Peter Arbogast" w:date="2019-06-13T14:16:00Z">
          <w:pPr/>
        </w:pPrChange>
      </w:pPr>
      <w:ins w:id="776" w:author="Peter Arbogast" w:date="2019-06-13T14:15:00Z">
        <w:r>
          <w:t>&lt;YYYYMMDD&gt;T</w:t>
        </w:r>
      </w:ins>
      <w:ins w:id="777" w:author="Peter Arbogast" w:date="2019-06-13T14:16:00Z">
        <w:r>
          <w:t>&lt;HHmmss&gt;</w:t>
        </w:r>
      </w:ins>
    </w:p>
    <w:p w14:paraId="0223A8DE" w14:textId="688EC4E4" w:rsidR="00B91B22" w:rsidRDefault="00B91B22" w:rsidP="00B91B22">
      <w:pPr>
        <w:pStyle w:val="ListParagraph"/>
        <w:numPr>
          <w:ilvl w:val="0"/>
          <w:numId w:val="2"/>
        </w:numPr>
        <w:rPr>
          <w:ins w:id="778" w:author="Peter Arbogast" w:date="2019-06-13T14:17:00Z"/>
          <w:lang w:val="de-DE"/>
        </w:rPr>
      </w:pPr>
      <w:ins w:id="779" w:author="Peter Arbogast" w:date="2019-06-13T14:16:00Z">
        <w:r w:rsidRPr="00B91B22">
          <w:rPr>
            <w:lang w:val="de-DE"/>
            <w:rPrChange w:id="780" w:author="Peter Arbogast" w:date="2019-06-13T14:16:00Z">
              <w:rPr/>
            </w:rPrChange>
          </w:rPr>
          <w:t>&lt;YYYY-MM-DD&gt;T&lt;H</w:t>
        </w:r>
        <w:r w:rsidRPr="00B91B22">
          <w:rPr>
            <w:lang w:val="de-DE"/>
            <w:rPrChange w:id="781" w:author="Peter Arbogast" w:date="2019-06-13T14:16:00Z">
              <w:rPr>
                <w:lang w:val="de-DE"/>
              </w:rPr>
            </w:rPrChange>
          </w:rPr>
          <w:t>H:mm:s</w:t>
        </w:r>
        <w:r w:rsidRPr="00B91B22">
          <w:rPr>
            <w:lang w:val="de-DE"/>
            <w:rPrChange w:id="782" w:author="Peter Arbogast" w:date="2019-06-13T14:16:00Z">
              <w:rPr/>
            </w:rPrChange>
          </w:rPr>
          <w:t>s</w:t>
        </w:r>
      </w:ins>
      <w:ins w:id="783" w:author="Peter Arbogast" w:date="2019-06-13T14:17:00Z">
        <w:r>
          <w:rPr>
            <w:lang w:val="de-DE"/>
          </w:rPr>
          <w:t>&gt;</w:t>
        </w:r>
      </w:ins>
    </w:p>
    <w:p w14:paraId="48244E06" w14:textId="31F78063" w:rsidR="00B91B22" w:rsidRDefault="00B91B22" w:rsidP="00B91B22">
      <w:pPr>
        <w:pStyle w:val="ListParagraph"/>
        <w:numPr>
          <w:ilvl w:val="0"/>
          <w:numId w:val="2"/>
        </w:numPr>
        <w:rPr>
          <w:ins w:id="784" w:author="Peter Arbogast" w:date="2019-06-13T14:17:00Z"/>
          <w:lang w:val="de-DE"/>
        </w:rPr>
      </w:pPr>
      <w:ins w:id="785" w:author="Peter Arbogast" w:date="2019-06-13T14:17:00Z">
        <w:r w:rsidRPr="00B91B22">
          <w:rPr>
            <w:lang w:val="de-DE"/>
            <w:rPrChange w:id="786" w:author="Peter Arbogast" w:date="2019-06-13T14:17:00Z">
              <w:rPr>
                <w:lang w:val="de-DE"/>
              </w:rPr>
            </w:rPrChange>
          </w:rPr>
          <w:t>DD.MM.YYYY HH:mm:</w:t>
        </w:r>
        <w:r w:rsidRPr="00B91B22">
          <w:rPr>
            <w:lang w:val="de-DE"/>
            <w:rPrChange w:id="787" w:author="Peter Arbogast" w:date="2019-06-13T14:17:00Z">
              <w:rPr/>
            </w:rPrChange>
          </w:rPr>
          <w:t>ss</w:t>
        </w:r>
      </w:ins>
    </w:p>
    <w:p w14:paraId="15B81214" w14:textId="519A480E" w:rsidR="00B91B22" w:rsidRDefault="00B91B22" w:rsidP="00B91B22">
      <w:pPr>
        <w:pStyle w:val="ListParagraph"/>
        <w:numPr>
          <w:ilvl w:val="0"/>
          <w:numId w:val="2"/>
        </w:numPr>
        <w:rPr>
          <w:ins w:id="788" w:author="Peter Arbogast" w:date="2019-06-13T14:23:00Z"/>
          <w:lang w:val="de-DE"/>
        </w:rPr>
      </w:pPr>
      <w:ins w:id="789" w:author="Peter Arbogast" w:date="2019-06-13T14:23:00Z">
        <w:r w:rsidRPr="0046685C">
          <w:rPr>
            <w:lang w:val="de-DE"/>
          </w:rPr>
          <w:t>DD.MM.YYYY HH:mm:ss</w:t>
        </w:r>
      </w:ins>
      <w:ins w:id="790" w:author="Peter Arbogast" w:date="2019-06-13T14:24:00Z">
        <w:r>
          <w:rPr>
            <w:lang w:val="de-DE"/>
          </w:rPr>
          <w:t>_</w:t>
        </w:r>
      </w:ins>
    </w:p>
    <w:p w14:paraId="6C425325" w14:textId="33C28F6A" w:rsidR="00B91B22" w:rsidRPr="00B91B22" w:rsidRDefault="00B91B22" w:rsidP="00B91B22">
      <w:pPr>
        <w:rPr>
          <w:ins w:id="791" w:author="Peter Arbogast [2]" w:date="2019-01-28T09:09:00Z"/>
          <w:rPrChange w:id="792" w:author="Peter Arbogast" w:date="2019-06-13T14:18:00Z">
            <w:rPr>
              <w:ins w:id="793" w:author="Peter Arbogast [2]" w:date="2019-01-28T09:09:00Z"/>
            </w:rPr>
          </w:rPrChange>
        </w:rPr>
        <w:pPrChange w:id="794" w:author="Peter Arbogast" w:date="2019-06-13T14:19:00Z">
          <w:pPr/>
        </w:pPrChange>
      </w:pPr>
      <w:ins w:id="795" w:author="Peter Arbogast" w:date="2019-06-13T14:19:00Z">
        <w:r>
          <w:t>If the Date is older then 190</w:t>
        </w:r>
      </w:ins>
      <w:ins w:id="796" w:author="Peter Arbogast" w:date="2019-06-13T14:22:00Z">
        <w:r>
          <w:t>0</w:t>
        </w:r>
      </w:ins>
      <w:ins w:id="797" w:author="Peter Arbogast" w:date="2019-06-13T14:19:00Z">
        <w:r>
          <w:t xml:space="preserve"> it will set NULL.</w:t>
        </w:r>
        <w:r>
          <w:br/>
          <w:t>The last Convertation is a try_c</w:t>
        </w:r>
      </w:ins>
      <w:ins w:id="798" w:author="Peter Arbogast" w:date="2019-06-13T14:21:00Z">
        <w:r>
          <w:t>onvert</w:t>
        </w:r>
      </w:ins>
      <w:ins w:id="799" w:author="Peter Arbogast" w:date="2019-06-13T14:20:00Z">
        <w:r>
          <w:t>.</w:t>
        </w:r>
      </w:ins>
    </w:p>
    <w:p w14:paraId="5B15CE7D" w14:textId="344D9D17" w:rsidR="00417D4E" w:rsidRDefault="00417D4E" w:rsidP="008A1BFD">
      <w:pPr>
        <w:rPr>
          <w:ins w:id="800" w:author="Peter Arbogast" w:date="2019-06-13T14:25:00Z"/>
        </w:rPr>
      </w:pPr>
      <w:ins w:id="801" w:author="Peter Arbogast" w:date="2019-06-13T14:24:00Z">
        <w:r>
          <w:t>This should work with the most time stamps in RayVentory Inventory Data like:</w:t>
        </w:r>
      </w:ins>
    </w:p>
    <w:p w14:paraId="5B8317F3" w14:textId="77777777" w:rsidR="00417D4E" w:rsidRDefault="00417D4E" w:rsidP="00417D4E">
      <w:pPr>
        <w:pStyle w:val="ListParagraph"/>
        <w:numPr>
          <w:ilvl w:val="0"/>
          <w:numId w:val="2"/>
        </w:numPr>
        <w:rPr>
          <w:ins w:id="802" w:author="Peter Arbogast" w:date="2019-06-13T14:25:00Z"/>
        </w:rPr>
      </w:pPr>
      <w:ins w:id="803" w:author="Peter Arbogast" w:date="2019-06-13T14:25:00Z">
        <w:r>
          <w:t>Oracle DB</w:t>
        </w:r>
      </w:ins>
    </w:p>
    <w:p w14:paraId="4F3A9B25" w14:textId="77777777" w:rsidR="00417D4E" w:rsidRDefault="00417D4E" w:rsidP="00417D4E">
      <w:pPr>
        <w:pStyle w:val="ListParagraph"/>
        <w:numPr>
          <w:ilvl w:val="0"/>
          <w:numId w:val="2"/>
        </w:numPr>
        <w:rPr>
          <w:ins w:id="804" w:author="Peter Arbogast" w:date="2019-06-13T14:25:00Z"/>
        </w:rPr>
      </w:pPr>
      <w:ins w:id="805" w:author="Peter Arbogast" w:date="2019-06-13T14:25:00Z">
        <w:r>
          <w:t>Microsoft Windows</w:t>
        </w:r>
      </w:ins>
    </w:p>
    <w:p w14:paraId="165EBA6D" w14:textId="77777777" w:rsidR="00417D4E" w:rsidRDefault="00417D4E" w:rsidP="00417D4E">
      <w:pPr>
        <w:pStyle w:val="ListParagraph"/>
        <w:numPr>
          <w:ilvl w:val="0"/>
          <w:numId w:val="2"/>
        </w:numPr>
        <w:rPr>
          <w:ins w:id="806" w:author="Peter Arbogast" w:date="2019-06-13T14:25:00Z"/>
        </w:rPr>
      </w:pPr>
      <w:ins w:id="807" w:author="Peter Arbogast" w:date="2019-06-13T14:25:00Z">
        <w:r>
          <w:t>Microsoft SQL</w:t>
        </w:r>
      </w:ins>
    </w:p>
    <w:p w14:paraId="76973443" w14:textId="77777777" w:rsidR="00417D4E" w:rsidRDefault="00417D4E" w:rsidP="008A1BFD">
      <w:pPr>
        <w:rPr>
          <w:ins w:id="808" w:author="Peter Arbogast" w:date="2019-06-13T14:24:00Z"/>
        </w:rPr>
      </w:pPr>
    </w:p>
    <w:p w14:paraId="4F95691F" w14:textId="6E9F76A3" w:rsidR="008A1BFD" w:rsidRDefault="008A1BFD" w:rsidP="008A1BFD">
      <w:pPr>
        <w:rPr>
          <w:ins w:id="809" w:author="Peter Arbogast [2]" w:date="2019-01-28T09:09:00Z"/>
        </w:rPr>
      </w:pPr>
      <w:ins w:id="810" w:author="Peter Arbogast [2]" w:date="2019-01-28T09:09:00Z">
        <w:r>
          <w:t>Parameter TimeStamp</w:t>
        </w:r>
      </w:ins>
    </w:p>
    <w:p w14:paraId="67A65EC8" w14:textId="711EC73E" w:rsidR="008A1BFD" w:rsidRDefault="008A1BFD" w:rsidP="008A1BFD">
      <w:pPr>
        <w:pStyle w:val="ListParagraph"/>
        <w:numPr>
          <w:ilvl w:val="0"/>
          <w:numId w:val="2"/>
        </w:numPr>
        <w:rPr>
          <w:ins w:id="811" w:author="Peter Arbogast [2]" w:date="2019-01-28T09:09:00Z"/>
        </w:rPr>
      </w:pPr>
      <w:ins w:id="812" w:author="Peter Arbogast [2]" w:date="2019-01-28T09:09:00Z">
        <w:r>
          <w:t>Time String</w:t>
        </w:r>
      </w:ins>
    </w:p>
    <w:p w14:paraId="44CE8C36" w14:textId="546AFF25" w:rsidR="008A1BFD" w:rsidRDefault="008A1BFD" w:rsidP="008A1BFD">
      <w:pPr>
        <w:rPr>
          <w:ins w:id="813" w:author="Peter Arbogast [2]" w:date="2019-01-28T09:09:00Z"/>
        </w:rPr>
      </w:pPr>
      <w:ins w:id="814" w:author="Peter Arbogast [2]" w:date="2019-01-28T09:09:00Z">
        <w:r>
          <w:t>Return:</w:t>
        </w:r>
      </w:ins>
    </w:p>
    <w:p w14:paraId="27CB1E14" w14:textId="0FE4EDA7" w:rsidR="008A1BFD" w:rsidRDefault="008A1BFD">
      <w:pPr>
        <w:pStyle w:val="ListParagraph"/>
        <w:numPr>
          <w:ilvl w:val="0"/>
          <w:numId w:val="2"/>
        </w:numPr>
        <w:rPr>
          <w:ins w:id="815" w:author="Peter Arbogast" w:date="2019-06-13T14:14:00Z"/>
        </w:rPr>
      </w:pPr>
      <w:ins w:id="816" w:author="Peter Arbogast [2]" w:date="2019-01-28T09:10:00Z">
        <w:r>
          <w:t>DateTime Value</w:t>
        </w:r>
      </w:ins>
    </w:p>
    <w:p w14:paraId="5C7DE619" w14:textId="701DB548" w:rsidR="00B91B22" w:rsidRDefault="00B91B22" w:rsidP="00B91B22">
      <w:pPr>
        <w:rPr>
          <w:ins w:id="817" w:author="Peter Arbogast" w:date="2019-06-13T14:14:00Z"/>
        </w:rPr>
      </w:pPr>
      <w:ins w:id="818" w:author="Peter Arbogast" w:date="2019-06-13T14:14:00Z">
        <w:r>
          <w:t>Used by:</w:t>
        </w:r>
      </w:ins>
    </w:p>
    <w:p w14:paraId="3EC08211" w14:textId="681304ED" w:rsidR="00B91B22" w:rsidRDefault="00B91B22" w:rsidP="00B91B22">
      <w:pPr>
        <w:pStyle w:val="ListParagraph"/>
        <w:numPr>
          <w:ilvl w:val="0"/>
          <w:numId w:val="2"/>
        </w:numPr>
        <w:rPr>
          <w:ins w:id="819" w:author="Peter Arbogast" w:date="2019-06-13T09:07:00Z"/>
        </w:rPr>
        <w:pPrChange w:id="820" w:author="Peter Arbogast" w:date="2019-06-13T14:14:00Z">
          <w:pPr>
            <w:pStyle w:val="ListParagraph"/>
            <w:numPr>
              <w:numId w:val="2"/>
            </w:numPr>
            <w:ind w:hanging="360"/>
          </w:pPr>
        </w:pPrChange>
      </w:pPr>
      <w:ins w:id="821" w:author="Peter Arbogast" w:date="2019-06-13T14:14:00Z">
        <w:r>
          <w:t>Always if a Datetime conversation are used.</w:t>
        </w:r>
      </w:ins>
    </w:p>
    <w:p w14:paraId="5A5103D6" w14:textId="77777777" w:rsidR="00B0514A" w:rsidRDefault="00B0514A">
      <w:pPr>
        <w:rPr>
          <w:ins w:id="822" w:author="Peter Arbogast" w:date="2019-06-13T09:08:00Z"/>
          <w:rFonts w:asciiTheme="majorHAnsi" w:eastAsiaTheme="majorEastAsia" w:hAnsiTheme="majorHAnsi" w:cstheme="majorBidi"/>
          <w:color w:val="2F5496" w:themeColor="accent1" w:themeShade="BF"/>
          <w:sz w:val="26"/>
          <w:szCs w:val="26"/>
        </w:rPr>
      </w:pPr>
      <w:ins w:id="823" w:author="Peter Arbogast" w:date="2019-06-13T09:08:00Z">
        <w:r>
          <w:br w:type="page"/>
        </w:r>
      </w:ins>
    </w:p>
    <w:p w14:paraId="735DAF72" w14:textId="6DFC2D1E" w:rsidR="00B0514A" w:rsidRDefault="00B0514A" w:rsidP="00541E1D">
      <w:pPr>
        <w:pStyle w:val="Heading3"/>
        <w:numPr>
          <w:ilvl w:val="2"/>
          <w:numId w:val="1"/>
        </w:numPr>
        <w:ind w:left="709"/>
        <w:rPr>
          <w:ins w:id="824" w:author="Peter Arbogast" w:date="2019-06-13T09:08:00Z"/>
        </w:rPr>
        <w:pPrChange w:id="825" w:author="Peter Arbogast" w:date="2019-06-13T14:13:00Z">
          <w:pPr>
            <w:pStyle w:val="Heading2"/>
            <w:numPr>
              <w:ilvl w:val="1"/>
              <w:numId w:val="1"/>
            </w:numPr>
            <w:ind w:left="709" w:hanging="720"/>
          </w:pPr>
        </w:pPrChange>
      </w:pPr>
      <w:bookmarkStart w:id="826" w:name="_Toc11336897"/>
      <w:ins w:id="827" w:author="Peter Arbogast" w:date="2019-06-13T09:08:00Z">
        <w:r>
          <w:lastRenderedPageBreak/>
          <w:t>f_StringSplit(TimeStamp)</w:t>
        </w:r>
        <w:bookmarkEnd w:id="826"/>
      </w:ins>
    </w:p>
    <w:p w14:paraId="6C20AD69" w14:textId="2A947864" w:rsidR="00B0514A" w:rsidRDefault="00B0514A" w:rsidP="00B0514A">
      <w:pPr>
        <w:rPr>
          <w:ins w:id="828" w:author="Peter Arbogast" w:date="2019-06-13T09:08:00Z"/>
        </w:rPr>
      </w:pPr>
      <w:ins w:id="829" w:author="Peter Arbogast" w:date="2019-06-13T09:08:00Z">
        <w:r>
          <w:t>Function Split String</w:t>
        </w:r>
      </w:ins>
      <w:ins w:id="830" w:author="Peter Arbogast" w:date="2019-06-13T09:09:00Z">
        <w:r>
          <w:t xml:space="preserve"> into a Table</w:t>
        </w:r>
      </w:ins>
    </w:p>
    <w:p w14:paraId="3CA97EDE" w14:textId="62F6BCC5" w:rsidR="00B0514A" w:rsidRDefault="00B0514A" w:rsidP="00B0514A">
      <w:pPr>
        <w:rPr>
          <w:ins w:id="831" w:author="Peter Arbogast" w:date="2019-06-13T09:08:00Z"/>
        </w:rPr>
      </w:pPr>
      <w:ins w:id="832" w:author="Peter Arbogast" w:date="2019-06-13T09:08:00Z">
        <w:r>
          <w:t xml:space="preserve">Parameter </w:t>
        </w:r>
      </w:ins>
      <w:ins w:id="833" w:author="Peter Arbogast" w:date="2019-06-13T09:09:00Z">
        <w:r>
          <w:t>sString</w:t>
        </w:r>
      </w:ins>
    </w:p>
    <w:p w14:paraId="4D74EFE0" w14:textId="2E5E7BFD" w:rsidR="00B0514A" w:rsidRDefault="00B0514A" w:rsidP="00B0514A">
      <w:pPr>
        <w:pStyle w:val="ListParagraph"/>
        <w:numPr>
          <w:ilvl w:val="0"/>
          <w:numId w:val="2"/>
        </w:numPr>
        <w:rPr>
          <w:ins w:id="834" w:author="Peter Arbogast" w:date="2019-06-13T09:09:00Z"/>
        </w:rPr>
      </w:pPr>
      <w:ins w:id="835" w:author="Peter Arbogast" w:date="2019-06-13T09:09:00Z">
        <w:r>
          <w:t>String to Split</w:t>
        </w:r>
      </w:ins>
    </w:p>
    <w:p w14:paraId="79C755C0" w14:textId="56A794DC" w:rsidR="00B0514A" w:rsidRDefault="00B0514A" w:rsidP="00B0514A">
      <w:pPr>
        <w:rPr>
          <w:ins w:id="836" w:author="Peter Arbogast" w:date="2019-06-13T09:09:00Z"/>
        </w:rPr>
      </w:pPr>
      <w:ins w:id="837" w:author="Peter Arbogast" w:date="2019-06-13T09:09:00Z">
        <w:r>
          <w:t>Parameter sSeperator</w:t>
        </w:r>
      </w:ins>
    </w:p>
    <w:p w14:paraId="76069CE0" w14:textId="4B80039B" w:rsidR="00B0514A" w:rsidRDefault="00B0514A" w:rsidP="00B0514A">
      <w:pPr>
        <w:pStyle w:val="ListParagraph"/>
        <w:numPr>
          <w:ilvl w:val="0"/>
          <w:numId w:val="2"/>
        </w:numPr>
        <w:rPr>
          <w:ins w:id="838" w:author="Peter Arbogast" w:date="2019-06-13T09:08:00Z"/>
        </w:rPr>
        <w:pPrChange w:id="839" w:author="Peter Arbogast" w:date="2019-06-13T09:09:00Z">
          <w:pPr>
            <w:pStyle w:val="ListParagraph"/>
            <w:numPr>
              <w:numId w:val="2"/>
            </w:numPr>
            <w:ind w:hanging="360"/>
          </w:pPr>
        </w:pPrChange>
      </w:pPr>
      <w:ins w:id="840" w:author="Peter Arbogast" w:date="2019-06-13T09:09:00Z">
        <w:r>
          <w:t>Seperator to Split the String</w:t>
        </w:r>
      </w:ins>
    </w:p>
    <w:p w14:paraId="1A234D6D" w14:textId="77777777" w:rsidR="00B0514A" w:rsidRDefault="00B0514A" w:rsidP="00B0514A">
      <w:pPr>
        <w:rPr>
          <w:ins w:id="841" w:author="Peter Arbogast" w:date="2019-06-13T09:08:00Z"/>
        </w:rPr>
      </w:pPr>
      <w:ins w:id="842" w:author="Peter Arbogast" w:date="2019-06-13T09:08:00Z">
        <w:r>
          <w:t>Return:</w:t>
        </w:r>
      </w:ins>
    </w:p>
    <w:p w14:paraId="575E1B66" w14:textId="0D2DBE3B" w:rsidR="00B0514A" w:rsidRDefault="00B0514A" w:rsidP="00B0514A">
      <w:pPr>
        <w:pStyle w:val="ListParagraph"/>
        <w:numPr>
          <w:ilvl w:val="0"/>
          <w:numId w:val="2"/>
        </w:numPr>
        <w:rPr>
          <w:ins w:id="843" w:author="Peter Arbogast" w:date="2019-06-13T14:25:00Z"/>
        </w:rPr>
      </w:pPr>
      <w:ins w:id="844" w:author="Peter Arbogast" w:date="2019-06-13T09:10:00Z">
        <w:r>
          <w:t xml:space="preserve">Return the Values </w:t>
        </w:r>
      </w:ins>
      <w:ins w:id="845" w:author="Peter Arbogast" w:date="2019-06-13T09:11:00Z">
        <w:r>
          <w:t>per Row in a Table</w:t>
        </w:r>
      </w:ins>
    </w:p>
    <w:p w14:paraId="05AC66B1" w14:textId="5F836F60" w:rsidR="00417D4E" w:rsidRDefault="00417D4E" w:rsidP="00417D4E">
      <w:pPr>
        <w:rPr>
          <w:ins w:id="846" w:author="Peter Arbogast" w:date="2019-06-13T09:08:00Z"/>
        </w:rPr>
        <w:pPrChange w:id="847" w:author="Peter Arbogast" w:date="2019-06-13T14:30:00Z">
          <w:pPr>
            <w:pStyle w:val="ListParagraph"/>
            <w:numPr>
              <w:numId w:val="2"/>
            </w:numPr>
            <w:ind w:hanging="360"/>
          </w:pPr>
        </w:pPrChange>
      </w:pPr>
    </w:p>
    <w:p w14:paraId="5A5C3A48" w14:textId="77777777" w:rsidR="00B0514A" w:rsidRDefault="00B0514A" w:rsidP="00B0514A">
      <w:pPr>
        <w:rPr>
          <w:ins w:id="848" w:author="Peter Arbogast [2]" w:date="2019-03-22T10:11:00Z"/>
        </w:rPr>
        <w:pPrChange w:id="849" w:author="Peter Arbogast" w:date="2019-06-13T09:08:00Z">
          <w:pPr>
            <w:pStyle w:val="ListParagraph"/>
            <w:numPr>
              <w:numId w:val="2"/>
            </w:numPr>
            <w:ind w:hanging="360"/>
          </w:pPr>
        </w:pPrChange>
      </w:pPr>
    </w:p>
    <w:p w14:paraId="292B8DB0" w14:textId="4E9493A1" w:rsidR="003537EA" w:rsidRDefault="003537EA" w:rsidP="003537EA">
      <w:pPr>
        <w:pStyle w:val="Heading3"/>
        <w:numPr>
          <w:ilvl w:val="2"/>
          <w:numId w:val="1"/>
        </w:numPr>
        <w:ind w:left="709"/>
        <w:rPr>
          <w:ins w:id="850" w:author="Peter Arbogast [2]" w:date="2019-03-22T10:11:00Z"/>
        </w:rPr>
      </w:pPr>
      <w:bookmarkStart w:id="851" w:name="_Toc11336898"/>
      <w:ins w:id="852" w:author="Peter Arbogast [2]" w:date="2019-03-22T10:11:00Z">
        <w:r>
          <w:t>f_GetInventoryDate(iType)</w:t>
        </w:r>
        <w:bookmarkEnd w:id="851"/>
      </w:ins>
    </w:p>
    <w:p w14:paraId="06E755B5" w14:textId="77777777" w:rsidR="003537EA" w:rsidRDefault="003537EA" w:rsidP="003537EA">
      <w:pPr>
        <w:rPr>
          <w:ins w:id="853" w:author="Peter Arbogast [2]" w:date="2019-03-22T10:11:00Z"/>
        </w:rPr>
      </w:pPr>
      <w:ins w:id="854" w:author="Peter Arbogast [2]" w:date="2019-03-22T10:11:00Z">
        <w:r>
          <w:t>Function to get Inventory Date</w:t>
        </w:r>
      </w:ins>
    </w:p>
    <w:p w14:paraId="73CFC024" w14:textId="77777777" w:rsidR="003537EA" w:rsidRDefault="003537EA" w:rsidP="003537EA">
      <w:pPr>
        <w:rPr>
          <w:ins w:id="855" w:author="Peter Arbogast [2]" w:date="2019-03-22T10:11:00Z"/>
        </w:rPr>
      </w:pPr>
      <w:ins w:id="856" w:author="Peter Arbogast [2]" w:date="2019-03-22T10:11:00Z">
        <w:r>
          <w:t>Parameter iType</w:t>
        </w:r>
      </w:ins>
    </w:p>
    <w:p w14:paraId="040B188C" w14:textId="77777777" w:rsidR="003537EA" w:rsidRDefault="003537EA" w:rsidP="003537EA">
      <w:pPr>
        <w:pStyle w:val="ListParagraph"/>
        <w:numPr>
          <w:ilvl w:val="0"/>
          <w:numId w:val="22"/>
        </w:numPr>
        <w:rPr>
          <w:ins w:id="857" w:author="Peter Arbogast [2]" w:date="2019-03-22T10:11:00Z"/>
        </w:rPr>
      </w:pPr>
      <w:ins w:id="858" w:author="Peter Arbogast [2]" w:date="2019-03-22T10:11:00Z">
        <w:r>
          <w:t>null</w:t>
        </w:r>
        <w:r>
          <w:tab/>
        </w:r>
        <w:r>
          <w:tab/>
          <w:t>= from All Inventory Report Entries the MAX Date of HW SW oder FileDate</w:t>
        </w:r>
      </w:ins>
    </w:p>
    <w:p w14:paraId="38B962E4" w14:textId="77777777" w:rsidR="003537EA" w:rsidRPr="001333A3" w:rsidRDefault="003537EA" w:rsidP="003537EA">
      <w:pPr>
        <w:pStyle w:val="ListParagraph"/>
        <w:numPr>
          <w:ilvl w:val="0"/>
          <w:numId w:val="22"/>
        </w:numPr>
        <w:rPr>
          <w:ins w:id="859" w:author="Peter Arbogast [2]" w:date="2019-03-22T10:11:00Z"/>
        </w:rPr>
      </w:pPr>
      <w:ins w:id="860" w:author="Peter Arbogast [2]" w:date="2019-03-22T10:11:00Z">
        <w:r w:rsidRPr="001333A3">
          <w:t>1</w:t>
        </w:r>
        <w:r w:rsidRPr="001333A3">
          <w:tab/>
        </w:r>
        <w:r w:rsidRPr="001333A3">
          <w:tab/>
          <w:t>= Nur Machine Inventories MAX D</w:t>
        </w:r>
        <w:r w:rsidRPr="00CF4502">
          <w:t>ate of</w:t>
        </w:r>
        <w:r>
          <w:t xml:space="preserve"> HW SW oder FileDate</w:t>
        </w:r>
      </w:ins>
    </w:p>
    <w:p w14:paraId="3B1388DD" w14:textId="77777777" w:rsidR="003537EA" w:rsidRPr="001333A3" w:rsidRDefault="003537EA" w:rsidP="003537EA">
      <w:pPr>
        <w:pStyle w:val="ListParagraph"/>
        <w:numPr>
          <w:ilvl w:val="0"/>
          <w:numId w:val="22"/>
        </w:numPr>
        <w:rPr>
          <w:ins w:id="861" w:author="Peter Arbogast [2]" w:date="2019-03-22T10:11:00Z"/>
        </w:rPr>
      </w:pPr>
      <w:ins w:id="862" w:author="Peter Arbogast [2]" w:date="2019-03-22T10:11:00Z">
        <w:r w:rsidRPr="001333A3">
          <w:t>2</w:t>
        </w:r>
        <w:r w:rsidRPr="001333A3">
          <w:tab/>
        </w:r>
        <w:r w:rsidRPr="001333A3">
          <w:tab/>
          <w:t>= Nur User Inventories MAX D</w:t>
        </w:r>
        <w:r w:rsidRPr="00CF4502">
          <w:t>ate of</w:t>
        </w:r>
        <w:r>
          <w:t xml:space="preserve"> HW SW oder FileDate</w:t>
        </w:r>
      </w:ins>
    </w:p>
    <w:p w14:paraId="77765D6C" w14:textId="77777777" w:rsidR="003537EA" w:rsidRDefault="003537EA" w:rsidP="003537EA">
      <w:pPr>
        <w:rPr>
          <w:ins w:id="863" w:author="Peter Arbogast [2]" w:date="2019-03-22T10:11:00Z"/>
        </w:rPr>
      </w:pPr>
      <w:ins w:id="864" w:author="Peter Arbogast [2]" w:date="2019-03-22T10:11:00Z">
        <w:r>
          <w:t>Return</w:t>
        </w:r>
      </w:ins>
    </w:p>
    <w:p w14:paraId="12EB01F5" w14:textId="77777777" w:rsidR="003537EA" w:rsidRDefault="003537EA" w:rsidP="003537EA">
      <w:pPr>
        <w:pStyle w:val="ListParagraph"/>
        <w:numPr>
          <w:ilvl w:val="0"/>
          <w:numId w:val="21"/>
        </w:numPr>
        <w:rPr>
          <w:ins w:id="865" w:author="Peter Arbogast [2]" w:date="2019-03-22T10:11:00Z"/>
        </w:rPr>
      </w:pPr>
      <w:ins w:id="866" w:author="Peter Arbogast [2]" w:date="2019-03-22T10:11:00Z">
        <w:r>
          <w:t>ComputerID</w:t>
        </w:r>
      </w:ins>
    </w:p>
    <w:p w14:paraId="5CB6C215" w14:textId="77777777" w:rsidR="003537EA" w:rsidRDefault="003537EA" w:rsidP="003537EA">
      <w:pPr>
        <w:pStyle w:val="ListParagraph"/>
        <w:numPr>
          <w:ilvl w:val="0"/>
          <w:numId w:val="21"/>
        </w:numPr>
        <w:rPr>
          <w:ins w:id="867" w:author="Peter Arbogast [2]" w:date="2019-03-22T10:11:00Z"/>
        </w:rPr>
      </w:pPr>
      <w:ins w:id="868" w:author="Peter Arbogast [2]" w:date="2019-03-22T10:11:00Z">
        <w:r>
          <w:t>UserID</w:t>
        </w:r>
      </w:ins>
    </w:p>
    <w:p w14:paraId="6A4094AA" w14:textId="77777777" w:rsidR="003537EA" w:rsidRDefault="003537EA" w:rsidP="003537EA">
      <w:pPr>
        <w:pStyle w:val="ListParagraph"/>
        <w:numPr>
          <w:ilvl w:val="0"/>
          <w:numId w:val="21"/>
        </w:numPr>
        <w:rPr>
          <w:ins w:id="869" w:author="Peter Arbogast [2]" w:date="2019-03-22T10:11:00Z"/>
        </w:rPr>
      </w:pPr>
      <w:ins w:id="870" w:author="Peter Arbogast [2]" w:date="2019-03-22T10:11:00Z">
        <w:r>
          <w:t>InventoyDate</w:t>
        </w:r>
      </w:ins>
    </w:p>
    <w:p w14:paraId="58BBEF6C" w14:textId="77777777" w:rsidR="00417D4E" w:rsidRDefault="00417D4E">
      <w:pPr>
        <w:rPr>
          <w:ins w:id="871" w:author="Peter Arbogast" w:date="2019-06-13T14:30:00Z"/>
        </w:rPr>
      </w:pPr>
    </w:p>
    <w:p w14:paraId="132C0B67" w14:textId="77777777" w:rsidR="00417D4E" w:rsidRDefault="00417D4E">
      <w:pPr>
        <w:rPr>
          <w:ins w:id="872" w:author="Peter Arbogast" w:date="2019-06-13T14:30:00Z"/>
        </w:rPr>
      </w:pPr>
      <w:ins w:id="873" w:author="Peter Arbogast" w:date="2019-06-13T14:30:00Z">
        <w:r>
          <w:t>Used by:</w:t>
        </w:r>
      </w:ins>
    </w:p>
    <w:p w14:paraId="75977CDE" w14:textId="0F440D5D" w:rsidR="003537EA" w:rsidRPr="00417D4E" w:rsidRDefault="00417D4E" w:rsidP="00417D4E">
      <w:pPr>
        <w:pStyle w:val="ListParagraph"/>
        <w:numPr>
          <w:ilvl w:val="0"/>
          <w:numId w:val="21"/>
        </w:numPr>
        <w:rPr>
          <w:ins w:id="874" w:author="Peter Arbogast [2]" w:date="2019-03-22T10:14:00Z"/>
          <w:rFonts w:asciiTheme="majorHAnsi" w:eastAsiaTheme="majorEastAsia" w:hAnsiTheme="majorHAnsi" w:cstheme="majorBidi"/>
          <w:color w:val="1F3763" w:themeColor="accent1" w:themeShade="7F"/>
          <w:sz w:val="24"/>
          <w:szCs w:val="24"/>
          <w:rPrChange w:id="875" w:author="Peter Arbogast" w:date="2019-06-13T14:30:00Z">
            <w:rPr>
              <w:ins w:id="876" w:author="Peter Arbogast [2]" w:date="2019-03-22T10:14:00Z"/>
              <w:rFonts w:asciiTheme="majorHAnsi" w:eastAsiaTheme="majorEastAsia" w:hAnsiTheme="majorHAnsi" w:cstheme="majorBidi"/>
              <w:color w:val="1F3763" w:themeColor="accent1" w:themeShade="7F"/>
              <w:sz w:val="24"/>
              <w:szCs w:val="24"/>
            </w:rPr>
          </w:rPrChange>
        </w:rPr>
        <w:pPrChange w:id="877" w:author="Peter Arbogast" w:date="2019-06-13T14:30:00Z">
          <w:pPr/>
        </w:pPrChange>
      </w:pPr>
      <w:ins w:id="878" w:author="Peter Arbogast" w:date="2019-06-13T14:31:00Z">
        <w:r>
          <w:t>f_GetLastInventoryDate</w:t>
        </w:r>
      </w:ins>
      <w:ins w:id="879" w:author="Peter Arbogast [2]" w:date="2019-03-22T10:14:00Z">
        <w:r w:rsidR="003537EA">
          <w:br w:type="page"/>
        </w:r>
      </w:ins>
    </w:p>
    <w:p w14:paraId="4A943352" w14:textId="2FFCBE9C" w:rsidR="003537EA" w:rsidRDefault="003537EA" w:rsidP="003537EA">
      <w:pPr>
        <w:pStyle w:val="Heading3"/>
        <w:numPr>
          <w:ilvl w:val="2"/>
          <w:numId w:val="1"/>
        </w:numPr>
        <w:ind w:left="709"/>
        <w:rPr>
          <w:ins w:id="880" w:author="Peter Arbogast [2]" w:date="2019-03-22T10:11:00Z"/>
        </w:rPr>
      </w:pPr>
      <w:bookmarkStart w:id="881" w:name="_Toc11336899"/>
      <w:ins w:id="882" w:author="Peter Arbogast [2]" w:date="2019-03-22T10:11:00Z">
        <w:r>
          <w:lastRenderedPageBreak/>
          <w:t>f_GetLastInventoryDate(iType)</w:t>
        </w:r>
        <w:bookmarkEnd w:id="881"/>
      </w:ins>
    </w:p>
    <w:p w14:paraId="3281AA68" w14:textId="77777777" w:rsidR="003537EA" w:rsidRDefault="003537EA" w:rsidP="003537EA">
      <w:pPr>
        <w:rPr>
          <w:ins w:id="883" w:author="Peter Arbogast [2]" w:date="2019-03-22T10:11:00Z"/>
        </w:rPr>
      </w:pPr>
      <w:ins w:id="884" w:author="Peter Arbogast [2]" w:date="2019-03-22T10:11:00Z">
        <w:r>
          <w:t>Function to get Last Inventory Date</w:t>
        </w:r>
      </w:ins>
    </w:p>
    <w:p w14:paraId="3373148D" w14:textId="77777777" w:rsidR="003537EA" w:rsidRDefault="003537EA" w:rsidP="003537EA">
      <w:pPr>
        <w:rPr>
          <w:ins w:id="885" w:author="Peter Arbogast [2]" w:date="2019-03-22T10:11:00Z"/>
        </w:rPr>
      </w:pPr>
      <w:ins w:id="886" w:author="Peter Arbogast [2]" w:date="2019-03-22T10:11:00Z">
        <w:r>
          <w:t>Parameter iType</w:t>
        </w:r>
      </w:ins>
    </w:p>
    <w:p w14:paraId="60E8249C" w14:textId="77777777" w:rsidR="003537EA" w:rsidRDefault="003537EA" w:rsidP="003537EA">
      <w:pPr>
        <w:pStyle w:val="ListParagraph"/>
        <w:numPr>
          <w:ilvl w:val="0"/>
          <w:numId w:val="22"/>
        </w:numPr>
        <w:rPr>
          <w:ins w:id="887" w:author="Peter Arbogast [2]" w:date="2019-03-22T10:11:00Z"/>
        </w:rPr>
      </w:pPr>
      <w:ins w:id="888" w:author="Peter Arbogast [2]" w:date="2019-03-22T10:11:00Z">
        <w:r>
          <w:t>null</w:t>
        </w:r>
        <w:r>
          <w:tab/>
        </w:r>
        <w:r>
          <w:tab/>
          <w:t>= from All Inventories the newest InventoryDate per ComputerID</w:t>
        </w:r>
      </w:ins>
    </w:p>
    <w:p w14:paraId="44D16823" w14:textId="77777777" w:rsidR="003537EA" w:rsidRDefault="003537EA" w:rsidP="003537EA">
      <w:pPr>
        <w:pStyle w:val="ListParagraph"/>
        <w:numPr>
          <w:ilvl w:val="0"/>
          <w:numId w:val="22"/>
        </w:numPr>
        <w:rPr>
          <w:ins w:id="889" w:author="Peter Arbogast [2]" w:date="2019-03-22T10:11:00Z"/>
        </w:rPr>
      </w:pPr>
      <w:ins w:id="890" w:author="Peter Arbogast [2]" w:date="2019-03-22T10:11:00Z">
        <w:r>
          <w:t>1</w:t>
        </w:r>
        <w:r>
          <w:tab/>
        </w:r>
        <w:r>
          <w:tab/>
          <w:t>= from all Machine Inventories the newest InventoryDate per ComputerID</w:t>
        </w:r>
      </w:ins>
    </w:p>
    <w:p w14:paraId="3094DD09" w14:textId="77777777" w:rsidR="003537EA" w:rsidRDefault="003537EA" w:rsidP="003537EA">
      <w:pPr>
        <w:pStyle w:val="ListParagraph"/>
        <w:numPr>
          <w:ilvl w:val="0"/>
          <w:numId w:val="22"/>
        </w:numPr>
        <w:rPr>
          <w:ins w:id="891" w:author="Peter Arbogast [2]" w:date="2019-03-22T10:11:00Z"/>
        </w:rPr>
      </w:pPr>
      <w:ins w:id="892" w:author="Peter Arbogast [2]" w:date="2019-03-22T10:11:00Z">
        <w:r>
          <w:t>2</w:t>
        </w:r>
        <w:r>
          <w:tab/>
        </w:r>
        <w:r>
          <w:tab/>
          <w:t xml:space="preserve">= from all User Inventories the newest InventoryDate per ComputerID </w:t>
        </w:r>
        <w:r>
          <w:br/>
        </w:r>
        <w:r>
          <w:tab/>
        </w:r>
        <w:r>
          <w:tab/>
        </w:r>
        <w:r>
          <w:tab/>
          <w:t>(Last User per Inventory Report)</w:t>
        </w:r>
      </w:ins>
    </w:p>
    <w:p w14:paraId="59F05F56" w14:textId="77777777" w:rsidR="003537EA" w:rsidRDefault="003537EA" w:rsidP="003537EA">
      <w:pPr>
        <w:rPr>
          <w:ins w:id="893" w:author="Peter Arbogast [2]" w:date="2019-03-22T10:11:00Z"/>
        </w:rPr>
      </w:pPr>
      <w:ins w:id="894" w:author="Peter Arbogast [2]" w:date="2019-03-22T10:11:00Z">
        <w:r>
          <w:t>Return</w:t>
        </w:r>
      </w:ins>
    </w:p>
    <w:p w14:paraId="75864180" w14:textId="77777777" w:rsidR="003537EA" w:rsidRDefault="003537EA" w:rsidP="003537EA">
      <w:pPr>
        <w:pStyle w:val="ListParagraph"/>
        <w:numPr>
          <w:ilvl w:val="0"/>
          <w:numId w:val="21"/>
        </w:numPr>
        <w:rPr>
          <w:ins w:id="895" w:author="Peter Arbogast [2]" w:date="2019-03-22T10:11:00Z"/>
        </w:rPr>
      </w:pPr>
      <w:ins w:id="896" w:author="Peter Arbogast [2]" w:date="2019-03-22T10:11:00Z">
        <w:r>
          <w:t>ComputerID</w:t>
        </w:r>
      </w:ins>
    </w:p>
    <w:p w14:paraId="3A8BD4D8" w14:textId="77777777" w:rsidR="003537EA" w:rsidRDefault="003537EA" w:rsidP="003537EA">
      <w:pPr>
        <w:pStyle w:val="ListParagraph"/>
        <w:numPr>
          <w:ilvl w:val="0"/>
          <w:numId w:val="21"/>
        </w:numPr>
        <w:rPr>
          <w:ins w:id="897" w:author="Peter Arbogast [2]" w:date="2019-03-22T10:11:00Z"/>
        </w:rPr>
      </w:pPr>
      <w:ins w:id="898" w:author="Peter Arbogast [2]" w:date="2019-03-22T10:11:00Z">
        <w:r>
          <w:t>UserID</w:t>
        </w:r>
      </w:ins>
    </w:p>
    <w:p w14:paraId="21713A5D" w14:textId="77777777" w:rsidR="003537EA" w:rsidRDefault="003537EA" w:rsidP="003537EA">
      <w:pPr>
        <w:pStyle w:val="ListParagraph"/>
        <w:numPr>
          <w:ilvl w:val="0"/>
          <w:numId w:val="21"/>
        </w:numPr>
        <w:rPr>
          <w:ins w:id="899" w:author="Peter Arbogast [2]" w:date="2019-03-22T10:11:00Z"/>
        </w:rPr>
      </w:pPr>
      <w:ins w:id="900" w:author="Peter Arbogast [2]" w:date="2019-03-22T10:11:00Z">
        <w:r>
          <w:t>LastInventoyDate</w:t>
        </w:r>
      </w:ins>
    </w:p>
    <w:p w14:paraId="0156F093" w14:textId="327B26F0" w:rsidR="003537EA" w:rsidRDefault="00417D4E">
      <w:pPr>
        <w:rPr>
          <w:ins w:id="901" w:author="Peter Arbogast" w:date="2019-06-13T14:31:00Z"/>
        </w:rPr>
      </w:pPr>
      <w:ins w:id="902" w:author="Peter Arbogast" w:date="2019-06-13T14:31:00Z">
        <w:r>
          <w:t>Used by:</w:t>
        </w:r>
      </w:ins>
    </w:p>
    <w:p w14:paraId="39919B22" w14:textId="2FC87025" w:rsidR="00417D4E" w:rsidRDefault="00417D4E" w:rsidP="00417D4E">
      <w:pPr>
        <w:pStyle w:val="ListParagraph"/>
        <w:numPr>
          <w:ilvl w:val="0"/>
          <w:numId w:val="21"/>
        </w:numPr>
        <w:rPr>
          <w:ins w:id="903" w:author="Peter Arbogast" w:date="2019-06-13T14:32:00Z"/>
        </w:rPr>
      </w:pPr>
      <w:ins w:id="904" w:author="Peter Arbogast" w:date="2019-06-13T14:31:00Z">
        <w:r>
          <w:t>All</w:t>
        </w:r>
      </w:ins>
      <w:ins w:id="905" w:author="Peter Arbogast" w:date="2019-06-13T14:32:00Z">
        <w:r>
          <w:t xml:space="preserve"> functions and store procedure in this document w</w:t>
        </w:r>
      </w:ins>
      <w:ins w:id="906" w:author="Peter Arbogast" w:date="2019-06-13T14:34:00Z">
        <w:r>
          <w:t>h</w:t>
        </w:r>
      </w:ins>
      <w:ins w:id="907" w:author="Peter Arbogast" w:date="2019-06-13T14:32:00Z">
        <w:r>
          <w:t>ere we need LastInventoryDate like:</w:t>
        </w:r>
      </w:ins>
    </w:p>
    <w:p w14:paraId="64D55CF9" w14:textId="1217875A" w:rsidR="00417D4E" w:rsidRDefault="00417D4E" w:rsidP="00417D4E">
      <w:pPr>
        <w:pStyle w:val="ListParagraph"/>
        <w:numPr>
          <w:ilvl w:val="1"/>
          <w:numId w:val="21"/>
        </w:numPr>
        <w:rPr>
          <w:ins w:id="908" w:author="Peter Arbogast" w:date="2019-06-13T14:32:00Z"/>
        </w:rPr>
      </w:pPr>
      <w:ins w:id="909" w:author="Peter Arbogast" w:date="2019-06-13T14:32:00Z">
        <w:r>
          <w:t>csp_aspera_....</w:t>
        </w:r>
      </w:ins>
    </w:p>
    <w:p w14:paraId="2BB032C8" w14:textId="3515B0C7" w:rsidR="00417D4E" w:rsidRDefault="00417D4E" w:rsidP="00417D4E">
      <w:pPr>
        <w:pStyle w:val="ListParagraph"/>
        <w:numPr>
          <w:ilvl w:val="1"/>
          <w:numId w:val="21"/>
        </w:numPr>
        <w:rPr>
          <w:ins w:id="910" w:author="Peter Arbogast" w:date="2019-06-13T14:31:00Z"/>
        </w:rPr>
        <w:pPrChange w:id="911" w:author="Peter Arbogast" w:date="2019-06-13T14:32:00Z">
          <w:pPr/>
        </w:pPrChange>
      </w:pPr>
      <w:ins w:id="912" w:author="Peter Arbogast" w:date="2019-06-13T14:33:00Z">
        <w:r w:rsidRPr="00417D4E">
          <w:t>sp_GetSoftwareInstallInformation</w:t>
        </w:r>
      </w:ins>
    </w:p>
    <w:p w14:paraId="57AF28F9" w14:textId="77777777" w:rsidR="00417D4E" w:rsidRPr="00BF45CE" w:rsidRDefault="00417D4E">
      <w:pPr>
        <w:rPr>
          <w:ins w:id="913" w:author="Peter Arbogast [2]" w:date="2019-01-14T09:29:00Z"/>
          <w:rPrChange w:id="914" w:author="Peter Arbogast [2]" w:date="2019-01-28T09:05:00Z">
            <w:rPr>
              <w:ins w:id="915" w:author="Peter Arbogast [2]" w:date="2019-01-14T09:29:00Z"/>
            </w:rPr>
          </w:rPrChange>
        </w:rPr>
        <w:pPrChange w:id="916" w:author="Peter Arbogast [2]" w:date="2019-03-22T10:11:00Z">
          <w:pPr>
            <w:pStyle w:val="Heading1"/>
            <w:numPr>
              <w:numId w:val="1"/>
            </w:numPr>
            <w:ind w:left="720" w:hanging="720"/>
          </w:pPr>
        </w:pPrChange>
      </w:pPr>
    </w:p>
    <w:p w14:paraId="5CA4768C" w14:textId="5596C100" w:rsidR="00BF45CE" w:rsidRPr="00BF45CE" w:rsidRDefault="007B1E67">
      <w:pPr>
        <w:pStyle w:val="Heading2"/>
        <w:numPr>
          <w:ilvl w:val="1"/>
          <w:numId w:val="1"/>
        </w:numPr>
        <w:ind w:left="709"/>
        <w:rPr>
          <w:ins w:id="917" w:author="Peter Arbogast [2]" w:date="2019-01-14T09:39:00Z"/>
        </w:rPr>
      </w:pPr>
      <w:bookmarkStart w:id="918" w:name="_Toc11336900"/>
      <w:ins w:id="919" w:author="Peter Arbogast [2]" w:date="2019-01-14T09:39:00Z">
        <w:r>
          <w:t>Device</w:t>
        </w:r>
        <w:bookmarkEnd w:id="918"/>
      </w:ins>
    </w:p>
    <w:p w14:paraId="0F452CE9" w14:textId="7B5DE386" w:rsidR="007B1E67" w:rsidRDefault="007B1E67">
      <w:pPr>
        <w:pStyle w:val="Heading3"/>
        <w:numPr>
          <w:ilvl w:val="2"/>
          <w:numId w:val="1"/>
        </w:numPr>
        <w:ind w:left="709"/>
        <w:rPr>
          <w:ins w:id="920" w:author="Peter Arbogast [2]" w:date="2019-01-14T09:40:00Z"/>
        </w:rPr>
        <w:pPrChange w:id="921" w:author="Peter Arbogast [2]" w:date="2019-01-14T09:40:00Z">
          <w:pPr/>
        </w:pPrChange>
      </w:pPr>
      <w:bookmarkStart w:id="922" w:name="_Ref4144955"/>
      <w:bookmarkStart w:id="923" w:name="_Toc11336901"/>
      <w:ins w:id="924" w:author="Peter Arbogast [2]" w:date="2019-01-14T09:44:00Z">
        <w:r>
          <w:t>f_</w:t>
        </w:r>
      </w:ins>
      <w:ins w:id="925" w:author="Peter Arbogast [2]" w:date="2019-01-14T09:40:00Z">
        <w:r>
          <w:t>Get</w:t>
        </w:r>
      </w:ins>
      <w:ins w:id="926" w:author="Peter Arbogast [2]" w:date="2019-01-14T14:12:00Z">
        <w:r w:rsidR="00C3786C">
          <w:t>Device</w:t>
        </w:r>
      </w:ins>
      <w:ins w:id="927" w:author="Peter Arbogast [2]" w:date="2019-01-14T09:40:00Z">
        <w:r>
          <w:t>FQDN(</w:t>
        </w:r>
      </w:ins>
      <w:ins w:id="928" w:author="Peter Arbogast [2]" w:date="2019-01-25T10:06:00Z">
        <w:r w:rsidR="00661955">
          <w:t>@bOnlyComputer</w:t>
        </w:r>
      </w:ins>
      <w:ins w:id="929" w:author="Peter Arbogast [2]" w:date="2019-01-14T09:40:00Z">
        <w:r>
          <w:t>)</w:t>
        </w:r>
        <w:bookmarkEnd w:id="922"/>
        <w:bookmarkEnd w:id="923"/>
      </w:ins>
    </w:p>
    <w:p w14:paraId="78F88F7B" w14:textId="5C731B43" w:rsidR="007B1E67" w:rsidRDefault="007B1E67" w:rsidP="007B1E67">
      <w:pPr>
        <w:rPr>
          <w:ins w:id="930" w:author="Peter Arbogast [2]" w:date="2019-01-25T10:06:00Z"/>
        </w:rPr>
      </w:pPr>
      <w:ins w:id="931" w:author="Peter Arbogast [2]" w:date="2019-01-14T09:40:00Z">
        <w:r>
          <w:t xml:space="preserve">Function to get all Devices with FQDN Information and </w:t>
        </w:r>
      </w:ins>
      <w:ins w:id="932" w:author="Peter Arbogast [2]" w:date="2019-01-14T09:41:00Z">
        <w:r>
          <w:t>Filtered on newest Inventory</w:t>
        </w:r>
      </w:ins>
    </w:p>
    <w:p w14:paraId="7810E68B" w14:textId="020BB4E6" w:rsidR="00661955" w:rsidRDefault="00661955" w:rsidP="007B1E67">
      <w:pPr>
        <w:rPr>
          <w:ins w:id="933" w:author="Peter Arbogast [2]" w:date="2019-01-25T10:06:00Z"/>
        </w:rPr>
      </w:pPr>
      <w:ins w:id="934" w:author="Peter Arbogast [2]" w:date="2019-01-25T10:06:00Z">
        <w:r>
          <w:t>Parameter @bOnlyComputer:</w:t>
        </w:r>
      </w:ins>
    </w:p>
    <w:p w14:paraId="0F3968BB" w14:textId="7697571B" w:rsidR="001C4B10" w:rsidRDefault="001C4B10" w:rsidP="001C4B10">
      <w:pPr>
        <w:pStyle w:val="ListParagraph"/>
        <w:numPr>
          <w:ilvl w:val="0"/>
          <w:numId w:val="2"/>
        </w:numPr>
        <w:rPr>
          <w:ins w:id="935" w:author="Peter Arbogast [2]" w:date="2019-01-25T10:07:00Z"/>
        </w:rPr>
      </w:pPr>
      <w:ins w:id="936" w:author="Peter Arbogast [2]" w:date="2019-01-25T10:07:00Z">
        <w:r>
          <w:t>1</w:t>
        </w:r>
        <w:r>
          <w:tab/>
        </w:r>
        <w:r>
          <w:tab/>
        </w:r>
      </w:ins>
      <w:ins w:id="937" w:author="Peter Arbogast [2]" w:date="2019-01-25T10:06:00Z">
        <w:r>
          <w:t>Only Machines with Computer</w:t>
        </w:r>
      </w:ins>
      <w:ins w:id="938" w:author="Peter Arbogast [2]" w:date="2019-01-25T10:07:00Z">
        <w:r>
          <w:t xml:space="preserve"> Inventories</w:t>
        </w:r>
      </w:ins>
    </w:p>
    <w:p w14:paraId="74AB53A0" w14:textId="47A89B7A" w:rsidR="001C4B10" w:rsidRDefault="001C4B10">
      <w:pPr>
        <w:pStyle w:val="ListParagraph"/>
        <w:numPr>
          <w:ilvl w:val="0"/>
          <w:numId w:val="2"/>
        </w:numPr>
        <w:rPr>
          <w:ins w:id="939" w:author="Peter Arbogast [2]" w:date="2019-01-14T09:41:00Z"/>
        </w:rPr>
        <w:pPrChange w:id="940" w:author="Peter Arbogast [2]" w:date="2019-01-25T10:07:00Z">
          <w:pPr/>
        </w:pPrChange>
      </w:pPr>
      <w:ins w:id="941" w:author="Peter Arbogast [2]" w:date="2019-01-25T10:07:00Z">
        <w:r>
          <w:t>0 or null</w:t>
        </w:r>
        <w:r>
          <w:tab/>
          <w:t>All Inventories</w:t>
        </w:r>
      </w:ins>
    </w:p>
    <w:p w14:paraId="31363F16" w14:textId="67AC2093" w:rsidR="007B1E67" w:rsidRDefault="007B1E67" w:rsidP="007B1E67">
      <w:pPr>
        <w:rPr>
          <w:ins w:id="942" w:author="Peter Arbogast [2]" w:date="2019-01-14T09:43:00Z"/>
        </w:rPr>
      </w:pPr>
      <w:ins w:id="943" w:author="Peter Arbogast [2]" w:date="2019-01-14T09:43:00Z">
        <w:r>
          <w:t>Return:</w:t>
        </w:r>
      </w:ins>
    </w:p>
    <w:p w14:paraId="516A8D61" w14:textId="40260CC9" w:rsidR="007B1E67" w:rsidRDefault="007B1E67" w:rsidP="007B1E67">
      <w:pPr>
        <w:pStyle w:val="ListParagraph"/>
        <w:numPr>
          <w:ilvl w:val="0"/>
          <w:numId w:val="2"/>
        </w:numPr>
        <w:rPr>
          <w:ins w:id="944" w:author="Peter Arbogast [2]" w:date="2019-01-14T09:43:00Z"/>
        </w:rPr>
      </w:pPr>
      <w:ins w:id="945" w:author="Peter Arbogast [2]" w:date="2019-01-14T09:43:00Z">
        <w:r>
          <w:t>ComputerID</w:t>
        </w:r>
      </w:ins>
    </w:p>
    <w:p w14:paraId="12DD6E8E" w14:textId="0EC560C7" w:rsidR="007B1E67" w:rsidRDefault="007B1E67" w:rsidP="007B1E67">
      <w:pPr>
        <w:pStyle w:val="ListParagraph"/>
        <w:numPr>
          <w:ilvl w:val="0"/>
          <w:numId w:val="2"/>
        </w:numPr>
        <w:rPr>
          <w:ins w:id="946" w:author="Peter Arbogast [2]" w:date="2019-01-14T09:43:00Z"/>
        </w:rPr>
      </w:pPr>
      <w:ins w:id="947" w:author="Peter Arbogast [2]" w:date="2019-01-14T09:43:00Z">
        <w:r>
          <w:t>ComputerCN</w:t>
        </w:r>
      </w:ins>
    </w:p>
    <w:p w14:paraId="451E5908" w14:textId="309ABEF4" w:rsidR="007B1E67" w:rsidRDefault="007B1E67" w:rsidP="007B1E67">
      <w:pPr>
        <w:pStyle w:val="ListParagraph"/>
        <w:numPr>
          <w:ilvl w:val="0"/>
          <w:numId w:val="2"/>
        </w:numPr>
        <w:rPr>
          <w:ins w:id="948" w:author="Peter Arbogast [2]" w:date="2019-01-14T16:44:00Z"/>
        </w:rPr>
      </w:pPr>
      <w:ins w:id="949" w:author="Peter Arbogast [2]" w:date="2019-01-14T09:43:00Z">
        <w:r>
          <w:t>ComputerFQDN</w:t>
        </w:r>
      </w:ins>
    </w:p>
    <w:p w14:paraId="0147C485" w14:textId="1E7B9F24" w:rsidR="001333A3" w:rsidRPr="00175F84" w:rsidRDefault="00417D4E">
      <w:pPr>
        <w:rPr>
          <w:ins w:id="950" w:author="Peter Arbogast" w:date="2019-06-13T14:33:00Z"/>
          <w:rPrChange w:id="951" w:author="Peter Arbogast" w:date="2019-06-13T14:34:00Z">
            <w:rPr>
              <w:ins w:id="952" w:author="Peter Arbogast" w:date="2019-06-13T14:33:00Z"/>
              <w:rFonts w:asciiTheme="majorHAnsi" w:eastAsiaTheme="majorEastAsia" w:hAnsiTheme="majorHAnsi" w:cstheme="majorBidi"/>
              <w:color w:val="1F3763" w:themeColor="accent1" w:themeShade="7F"/>
              <w:sz w:val="24"/>
              <w:szCs w:val="24"/>
            </w:rPr>
          </w:rPrChange>
        </w:rPr>
      </w:pPr>
      <w:ins w:id="953" w:author="Peter Arbogast" w:date="2019-06-13T14:33:00Z">
        <w:r w:rsidRPr="00175F84">
          <w:rPr>
            <w:rPrChange w:id="954" w:author="Peter Arbogast" w:date="2019-06-13T14:34:00Z">
              <w:rPr>
                <w:rFonts w:asciiTheme="majorHAnsi" w:eastAsiaTheme="majorEastAsia" w:hAnsiTheme="majorHAnsi" w:cstheme="majorBidi"/>
                <w:color w:val="1F3763" w:themeColor="accent1" w:themeShade="7F"/>
                <w:sz w:val="24"/>
                <w:szCs w:val="24"/>
              </w:rPr>
            </w:rPrChange>
          </w:rPr>
          <w:t>Used by:</w:t>
        </w:r>
      </w:ins>
    </w:p>
    <w:p w14:paraId="0794DD48" w14:textId="56B0B982" w:rsidR="00417D4E" w:rsidRPr="00175F84" w:rsidRDefault="00417D4E" w:rsidP="00175F84">
      <w:pPr>
        <w:pStyle w:val="ListParagraph"/>
        <w:numPr>
          <w:ilvl w:val="0"/>
          <w:numId w:val="2"/>
        </w:numPr>
        <w:rPr>
          <w:ins w:id="955" w:author="Peter Arbogast" w:date="2019-06-13T14:34:00Z"/>
          <w:rPrChange w:id="956" w:author="Peter Arbogast" w:date="2019-06-13T14:34:00Z">
            <w:rPr>
              <w:ins w:id="957" w:author="Peter Arbogast" w:date="2019-06-13T14:34:00Z"/>
              <w:rFonts w:asciiTheme="majorHAnsi" w:eastAsiaTheme="majorEastAsia" w:hAnsiTheme="majorHAnsi" w:cstheme="majorBidi"/>
              <w:color w:val="1F3763" w:themeColor="accent1" w:themeShade="7F"/>
              <w:sz w:val="24"/>
              <w:szCs w:val="24"/>
            </w:rPr>
          </w:rPrChange>
        </w:rPr>
        <w:pPrChange w:id="958" w:author="Peter Arbogast" w:date="2019-06-13T14:34:00Z">
          <w:pPr>
            <w:pStyle w:val="ListParagraph"/>
            <w:numPr>
              <w:numId w:val="2"/>
            </w:numPr>
            <w:ind w:hanging="360"/>
          </w:pPr>
        </w:pPrChange>
      </w:pPr>
      <w:ins w:id="959" w:author="Peter Arbogast" w:date="2019-06-13T14:33:00Z">
        <w:r w:rsidRPr="00175F84">
          <w:rPr>
            <w:rPrChange w:id="960" w:author="Peter Arbogast" w:date="2019-06-13T14:34:00Z">
              <w:rPr>
                <w:rFonts w:asciiTheme="majorHAnsi" w:eastAsiaTheme="majorEastAsia" w:hAnsiTheme="majorHAnsi" w:cstheme="majorBidi"/>
                <w:color w:val="1F3763" w:themeColor="accent1" w:themeShade="7F"/>
                <w:sz w:val="24"/>
                <w:szCs w:val="24"/>
              </w:rPr>
            </w:rPrChange>
          </w:rPr>
          <w:t xml:space="preserve">All function and store procedure in this document </w:t>
        </w:r>
      </w:ins>
      <w:ins w:id="961" w:author="Peter Arbogast" w:date="2019-06-13T14:34:00Z">
        <w:r w:rsidRPr="00175F84">
          <w:rPr>
            <w:rPrChange w:id="962" w:author="Peter Arbogast" w:date="2019-06-13T14:34:00Z">
              <w:rPr>
                <w:rFonts w:asciiTheme="majorHAnsi" w:eastAsiaTheme="majorEastAsia" w:hAnsiTheme="majorHAnsi" w:cstheme="majorBidi"/>
                <w:color w:val="1F3763" w:themeColor="accent1" w:themeShade="7F"/>
                <w:sz w:val="24"/>
                <w:szCs w:val="24"/>
              </w:rPr>
            </w:rPrChange>
          </w:rPr>
          <w:t>where we need FQDN information</w:t>
        </w:r>
        <w:r w:rsidR="00175F84">
          <w:t xml:space="preserve"> like:</w:t>
        </w:r>
      </w:ins>
    </w:p>
    <w:p w14:paraId="6E25F0E7" w14:textId="59A730F8" w:rsidR="00417D4E" w:rsidRDefault="00175F84" w:rsidP="00175F84">
      <w:pPr>
        <w:pStyle w:val="ListParagraph"/>
        <w:numPr>
          <w:ilvl w:val="1"/>
          <w:numId w:val="2"/>
        </w:numPr>
        <w:rPr>
          <w:ins w:id="963" w:author="Peter Arbogast" w:date="2019-06-13T14:35:00Z"/>
        </w:rPr>
      </w:pPr>
      <w:ins w:id="964" w:author="Peter Arbogast" w:date="2019-06-13T14:35:00Z">
        <w:r>
          <w:t>c</w:t>
        </w:r>
      </w:ins>
      <w:ins w:id="965" w:author="Peter Arbogast" w:date="2019-06-13T14:34:00Z">
        <w:r>
          <w:t>sp</w:t>
        </w:r>
      </w:ins>
      <w:ins w:id="966" w:author="Peter Arbogast" w:date="2019-06-13T14:35:00Z">
        <w:r>
          <w:t>_aspera_...</w:t>
        </w:r>
      </w:ins>
    </w:p>
    <w:p w14:paraId="0A6F1CF1" w14:textId="64B48BC2" w:rsidR="00175F84" w:rsidRPr="00175F84" w:rsidRDefault="00175F84" w:rsidP="00175F84">
      <w:pPr>
        <w:pStyle w:val="ListParagraph"/>
        <w:numPr>
          <w:ilvl w:val="1"/>
          <w:numId w:val="2"/>
        </w:numPr>
        <w:rPr>
          <w:ins w:id="967" w:author="Peter Arbogast [2]" w:date="2019-01-14T17:24:00Z"/>
          <w:rPrChange w:id="968" w:author="Peter Arbogast" w:date="2019-06-13T14:34:00Z">
            <w:rPr>
              <w:ins w:id="969" w:author="Peter Arbogast [2]" w:date="2019-01-14T17:24:00Z"/>
            </w:rPr>
          </w:rPrChange>
        </w:rPr>
        <w:pPrChange w:id="970" w:author="Peter Arbogast" w:date="2019-06-13T14:34:00Z">
          <w:pPr/>
        </w:pPrChange>
      </w:pPr>
      <w:ins w:id="971" w:author="Peter Arbogast" w:date="2019-06-13T14:35:00Z">
        <w:r>
          <w:t>some Oracle functions and store procedures</w:t>
        </w:r>
      </w:ins>
    </w:p>
    <w:p w14:paraId="44BBA896" w14:textId="77777777" w:rsidR="00175F84" w:rsidRDefault="00175F84">
      <w:pPr>
        <w:rPr>
          <w:ins w:id="972" w:author="Peter Arbogast" w:date="2019-06-13T14:35:00Z"/>
          <w:rFonts w:asciiTheme="majorHAnsi" w:eastAsiaTheme="majorEastAsia" w:hAnsiTheme="majorHAnsi" w:cstheme="majorBidi"/>
          <w:color w:val="1F3763" w:themeColor="accent1" w:themeShade="7F"/>
          <w:sz w:val="24"/>
          <w:szCs w:val="24"/>
        </w:rPr>
      </w:pPr>
      <w:bookmarkStart w:id="973" w:name="_Ref4145137"/>
      <w:ins w:id="974" w:author="Peter Arbogast" w:date="2019-06-13T14:35:00Z">
        <w:r>
          <w:br w:type="page"/>
        </w:r>
      </w:ins>
    </w:p>
    <w:p w14:paraId="6F81957A" w14:textId="7D6271FB" w:rsidR="005A0DC4" w:rsidRDefault="005A0DC4" w:rsidP="005A0DC4">
      <w:pPr>
        <w:pStyle w:val="Heading3"/>
        <w:numPr>
          <w:ilvl w:val="2"/>
          <w:numId w:val="1"/>
        </w:numPr>
        <w:ind w:left="709"/>
        <w:rPr>
          <w:ins w:id="975" w:author="Peter Arbogast [2]" w:date="2019-01-14T13:08:00Z"/>
        </w:rPr>
      </w:pPr>
      <w:bookmarkStart w:id="976" w:name="_Toc11336902"/>
      <w:ins w:id="977" w:author="Peter Arbogast [2]" w:date="2019-01-14T13:08:00Z">
        <w:r>
          <w:lastRenderedPageBreak/>
          <w:t>f_GetDeviceChassis(bAll)</w:t>
        </w:r>
        <w:bookmarkEnd w:id="973"/>
        <w:bookmarkEnd w:id="976"/>
      </w:ins>
    </w:p>
    <w:p w14:paraId="12D6F477" w14:textId="51CDEF60" w:rsidR="005A0DC4" w:rsidRDefault="005A0DC4" w:rsidP="005A0DC4">
      <w:pPr>
        <w:rPr>
          <w:ins w:id="978" w:author="Peter Arbogast [2]" w:date="2019-01-14T13:08:00Z"/>
        </w:rPr>
      </w:pPr>
      <w:ins w:id="979" w:author="Peter Arbogast [2]" w:date="2019-01-14T13:08:00Z">
        <w:r>
          <w:t>Function to get all Device Chassis Information</w:t>
        </w:r>
      </w:ins>
    </w:p>
    <w:p w14:paraId="64652930" w14:textId="171D2CE9" w:rsidR="005A0DC4" w:rsidRDefault="005A0DC4" w:rsidP="005A0DC4">
      <w:pPr>
        <w:rPr>
          <w:ins w:id="980" w:author="Peter Arbogast [2]" w:date="2019-01-14T13:08:00Z"/>
        </w:rPr>
      </w:pPr>
      <w:ins w:id="981" w:author="Peter Arbogast [2]" w:date="2019-01-14T13:08:00Z">
        <w:r>
          <w:t>Parameter bAll:</w:t>
        </w:r>
      </w:ins>
    </w:p>
    <w:p w14:paraId="55509DB7" w14:textId="741BF408" w:rsidR="005A0DC4" w:rsidRDefault="005A0DC4" w:rsidP="005A0DC4">
      <w:pPr>
        <w:pStyle w:val="ListParagraph"/>
        <w:numPr>
          <w:ilvl w:val="0"/>
          <w:numId w:val="7"/>
        </w:numPr>
        <w:rPr>
          <w:ins w:id="982" w:author="Peter Arbogast [2]" w:date="2019-01-14T13:09:00Z"/>
        </w:rPr>
      </w:pPr>
      <w:ins w:id="983" w:author="Peter Arbogast [2]" w:date="2019-01-14T13:08:00Z">
        <w:r>
          <w:t>1</w:t>
        </w:r>
        <w:r>
          <w:tab/>
        </w:r>
        <w:r>
          <w:tab/>
          <w:t>=</w:t>
        </w:r>
      </w:ins>
      <w:ins w:id="984" w:author="Peter Arbogast [2]" w:date="2019-01-14T13:09:00Z">
        <w:r>
          <w:t xml:space="preserve"> all Chassis</w:t>
        </w:r>
      </w:ins>
    </w:p>
    <w:p w14:paraId="6F6DD17D" w14:textId="0253F457" w:rsidR="005A0DC4" w:rsidRDefault="005A0DC4" w:rsidP="005A0DC4">
      <w:pPr>
        <w:pStyle w:val="ListParagraph"/>
        <w:numPr>
          <w:ilvl w:val="0"/>
          <w:numId w:val="7"/>
        </w:numPr>
        <w:rPr>
          <w:ins w:id="985" w:author="Peter Arbogast [2]" w:date="2019-01-14T13:09:00Z"/>
        </w:rPr>
      </w:pPr>
      <w:ins w:id="986" w:author="Peter Arbogast [2]" w:date="2019-01-14T13:09:00Z">
        <w:r>
          <w:t>0 or null</w:t>
        </w:r>
        <w:r>
          <w:tab/>
          <w:t xml:space="preserve">= only </w:t>
        </w:r>
      </w:ins>
      <w:ins w:id="987" w:author="Peter Arbogast [2]" w:date="2019-01-14T13:10:00Z">
        <w:r w:rsidR="00B2258D">
          <w:t>lowest</w:t>
        </w:r>
      </w:ins>
      <w:ins w:id="988" w:author="Peter Arbogast [2]" w:date="2019-01-14T13:09:00Z">
        <w:r w:rsidR="00B2258D">
          <w:t xml:space="preserve"> of device</w:t>
        </w:r>
      </w:ins>
    </w:p>
    <w:p w14:paraId="71C36FDF" w14:textId="0C27C3E2" w:rsidR="005A0DC4" w:rsidRDefault="00B2258D" w:rsidP="00B2258D">
      <w:pPr>
        <w:rPr>
          <w:ins w:id="989" w:author="Peter Arbogast [2]" w:date="2019-01-14T13:11:00Z"/>
        </w:rPr>
      </w:pPr>
      <w:ins w:id="990" w:author="Peter Arbogast [2]" w:date="2019-01-14T13:11:00Z">
        <w:r>
          <w:t>Return:</w:t>
        </w:r>
      </w:ins>
    </w:p>
    <w:p w14:paraId="6C92601C" w14:textId="31179470" w:rsidR="00B2258D" w:rsidRDefault="00B2258D" w:rsidP="00B2258D">
      <w:pPr>
        <w:pStyle w:val="ListParagraph"/>
        <w:numPr>
          <w:ilvl w:val="0"/>
          <w:numId w:val="8"/>
        </w:numPr>
        <w:rPr>
          <w:ins w:id="991" w:author="Peter Arbogast [2]" w:date="2019-01-14T13:11:00Z"/>
        </w:rPr>
      </w:pPr>
      <w:ins w:id="992" w:author="Peter Arbogast [2]" w:date="2019-01-14T13:11:00Z">
        <w:r>
          <w:t>ComputerID</w:t>
        </w:r>
      </w:ins>
    </w:p>
    <w:p w14:paraId="70A6621A" w14:textId="4F83A7EC" w:rsidR="00B2258D" w:rsidRDefault="00B2258D" w:rsidP="00B2258D">
      <w:pPr>
        <w:pStyle w:val="ListParagraph"/>
        <w:numPr>
          <w:ilvl w:val="0"/>
          <w:numId w:val="8"/>
        </w:numPr>
        <w:rPr>
          <w:ins w:id="993" w:author="Peter Arbogast [2]" w:date="2019-01-14T13:11:00Z"/>
        </w:rPr>
      </w:pPr>
      <w:ins w:id="994" w:author="Peter Arbogast [2]" w:date="2019-01-14T13:11:00Z">
        <w:r>
          <w:t>TypeID</w:t>
        </w:r>
      </w:ins>
    </w:p>
    <w:p w14:paraId="08CDF16A" w14:textId="1CBDDC53" w:rsidR="00B2258D" w:rsidRDefault="00B2258D">
      <w:pPr>
        <w:pStyle w:val="ListParagraph"/>
        <w:numPr>
          <w:ilvl w:val="0"/>
          <w:numId w:val="8"/>
        </w:numPr>
        <w:rPr>
          <w:ins w:id="995" w:author="Peter Arbogast [2]" w:date="2019-01-21T18:35:00Z"/>
        </w:rPr>
      </w:pPr>
      <w:ins w:id="996" w:author="Peter Arbogast [2]" w:date="2019-01-14T13:11:00Z">
        <w:r>
          <w:t>Type</w:t>
        </w:r>
      </w:ins>
    </w:p>
    <w:p w14:paraId="7EBF3AC9" w14:textId="77777777" w:rsidR="00175F84" w:rsidRDefault="00175F84">
      <w:pPr>
        <w:rPr>
          <w:ins w:id="997" w:author="Peter Arbogast" w:date="2019-06-13T14:35:00Z"/>
        </w:rPr>
      </w:pPr>
      <w:ins w:id="998" w:author="Peter Arbogast" w:date="2019-06-13T14:35:00Z">
        <w:r>
          <w:t>Used by:</w:t>
        </w:r>
      </w:ins>
    </w:p>
    <w:p w14:paraId="07EBDE7C" w14:textId="77777777" w:rsidR="00175F84" w:rsidRDefault="00175F84" w:rsidP="00175F84">
      <w:pPr>
        <w:pStyle w:val="ListParagraph"/>
        <w:numPr>
          <w:ilvl w:val="0"/>
          <w:numId w:val="8"/>
        </w:numPr>
        <w:rPr>
          <w:ins w:id="999" w:author="Peter Arbogast" w:date="2019-06-13T14:35:00Z"/>
        </w:rPr>
      </w:pPr>
      <w:ins w:id="1000" w:author="Peter Arbogast" w:date="2019-06-13T14:35:00Z">
        <w:r w:rsidRPr="00175F84">
          <w:t>csp_aspera_connector_device</w:t>
        </w:r>
      </w:ins>
    </w:p>
    <w:p w14:paraId="1552BBB7" w14:textId="40BD5892" w:rsidR="003537EA" w:rsidRDefault="00175F84" w:rsidP="00175F84">
      <w:pPr>
        <w:pStyle w:val="ListParagraph"/>
        <w:numPr>
          <w:ilvl w:val="0"/>
          <w:numId w:val="8"/>
        </w:numPr>
        <w:rPr>
          <w:ins w:id="1001" w:author="Peter Arbogast [2]" w:date="2019-03-22T10:16:00Z"/>
        </w:rPr>
        <w:pPrChange w:id="1002" w:author="Peter Arbogast" w:date="2019-06-13T14:35:00Z">
          <w:pPr/>
        </w:pPrChange>
      </w:pPr>
      <w:ins w:id="1003" w:author="Peter Arbogast" w:date="2019-06-13T14:36:00Z">
        <w:r>
          <w:t>later for use with USU_Export</w:t>
        </w:r>
      </w:ins>
      <w:ins w:id="1004" w:author="Peter Arbogast [2]" w:date="2019-03-22T10:16:00Z">
        <w:r w:rsidR="003537EA">
          <w:br w:type="page"/>
        </w:r>
      </w:ins>
    </w:p>
    <w:p w14:paraId="21F80DAF" w14:textId="44BD45BD" w:rsidR="003537EA" w:rsidRDefault="003537EA" w:rsidP="003537EA">
      <w:pPr>
        <w:pStyle w:val="Heading3"/>
        <w:numPr>
          <w:ilvl w:val="2"/>
          <w:numId w:val="1"/>
        </w:numPr>
        <w:ind w:left="709"/>
        <w:rPr>
          <w:ins w:id="1005" w:author="Peter Arbogast [2]" w:date="2019-03-22T10:16:00Z"/>
        </w:rPr>
      </w:pPr>
      <w:bookmarkStart w:id="1006" w:name="_Toc11336903"/>
      <w:ins w:id="1007" w:author="Peter Arbogast [2]" w:date="2019-03-22T10:16:00Z">
        <w:r>
          <w:lastRenderedPageBreak/>
          <w:t>f_GetDeviceDiskDriveBase()</w:t>
        </w:r>
        <w:bookmarkEnd w:id="1006"/>
      </w:ins>
    </w:p>
    <w:p w14:paraId="4431C0E0" w14:textId="77777777" w:rsidR="003537EA" w:rsidRDefault="003537EA" w:rsidP="003537EA">
      <w:pPr>
        <w:rPr>
          <w:ins w:id="1008" w:author="Peter Arbogast [2]" w:date="2019-03-22T10:16:00Z"/>
        </w:rPr>
      </w:pPr>
      <w:ins w:id="1009" w:author="Peter Arbogast [2]" w:date="2019-03-22T10:16:00Z">
        <w:r>
          <w:t>Function to get all Disk Drive Objects unfiltered and can have Disk Drives and Partition Information</w:t>
        </w:r>
      </w:ins>
    </w:p>
    <w:p w14:paraId="43C12419" w14:textId="77777777" w:rsidR="003537EA" w:rsidRDefault="003537EA" w:rsidP="003537EA">
      <w:pPr>
        <w:rPr>
          <w:ins w:id="1010" w:author="Peter Arbogast [2]" w:date="2019-03-22T10:16:00Z"/>
        </w:rPr>
      </w:pPr>
      <w:ins w:id="1011" w:author="Peter Arbogast [2]" w:date="2019-03-22T10:16:00Z">
        <w:r>
          <w:t>Return:</w:t>
        </w:r>
      </w:ins>
    </w:p>
    <w:p w14:paraId="63929AF0" w14:textId="77777777" w:rsidR="003537EA" w:rsidRDefault="003537EA" w:rsidP="003537EA">
      <w:pPr>
        <w:pStyle w:val="ListParagraph"/>
        <w:numPr>
          <w:ilvl w:val="0"/>
          <w:numId w:val="12"/>
        </w:numPr>
        <w:rPr>
          <w:ins w:id="1012" w:author="Peter Arbogast [2]" w:date="2019-03-22T10:16:00Z"/>
        </w:rPr>
      </w:pPr>
      <w:ins w:id="1013" w:author="Peter Arbogast [2]" w:date="2019-03-22T10:16:00Z">
        <w:r>
          <w:t>ComputerID</w:t>
        </w:r>
      </w:ins>
    </w:p>
    <w:p w14:paraId="0A4ECA73" w14:textId="77777777" w:rsidR="003537EA" w:rsidRDefault="003537EA" w:rsidP="003537EA">
      <w:pPr>
        <w:pStyle w:val="ListParagraph"/>
        <w:numPr>
          <w:ilvl w:val="0"/>
          <w:numId w:val="12"/>
        </w:numPr>
        <w:rPr>
          <w:ins w:id="1014" w:author="Peter Arbogast [2]" w:date="2019-03-22T10:16:00Z"/>
        </w:rPr>
      </w:pPr>
      <w:ins w:id="1015" w:author="Peter Arbogast [2]" w:date="2019-03-22T10:16:00Z">
        <w:r>
          <w:t>Class</w:t>
        </w:r>
        <w:r>
          <w:tab/>
        </w:r>
        <w:r>
          <w:tab/>
        </w:r>
        <w:r>
          <w:tab/>
          <w:t>DiskDrive Object Class, like WIN32_DiskDrive</w:t>
        </w:r>
      </w:ins>
    </w:p>
    <w:p w14:paraId="0BB9486A" w14:textId="453D9F27" w:rsidR="003537EA" w:rsidRPr="00CF4502" w:rsidRDefault="003537EA" w:rsidP="003537EA">
      <w:pPr>
        <w:pStyle w:val="ListParagraph"/>
        <w:numPr>
          <w:ilvl w:val="0"/>
          <w:numId w:val="12"/>
        </w:numPr>
        <w:rPr>
          <w:ins w:id="1016" w:author="Peter Arbogast [2]" w:date="2019-03-22T10:16:00Z"/>
        </w:rPr>
      </w:pPr>
      <w:ins w:id="1017" w:author="Peter Arbogast [2]" w:date="2019-03-22T10:16:00Z">
        <w:r w:rsidRPr="000049E2">
          <w:rPr>
            <w:rPrChange w:id="1018" w:author="Peter Arbogast [2]" w:date="2019-03-22T10:16:00Z">
              <w:rPr>
                <w:rFonts w:ascii="Consolas" w:hAnsi="Consolas" w:cs="Consolas"/>
                <w:color w:val="000000"/>
                <w:sz w:val="19"/>
                <w:szCs w:val="19"/>
                <w:highlight w:val="white"/>
              </w:rPr>
            </w:rPrChange>
          </w:rPr>
          <w:t>CIMDiskDriveID</w:t>
        </w:r>
        <w:r w:rsidR="000049E2">
          <w:tab/>
        </w:r>
        <w:r w:rsidR="000049E2">
          <w:tab/>
        </w:r>
        <w:r w:rsidRPr="000049E2">
          <w:rPr>
            <w:rPrChange w:id="1019" w:author="Peter Arbogast [2]" w:date="2019-03-22T10:16:00Z">
              <w:rPr>
                <w:rFonts w:ascii="Consolas" w:hAnsi="Consolas" w:cs="Consolas"/>
                <w:color w:val="000000"/>
                <w:sz w:val="19"/>
                <w:szCs w:val="19"/>
              </w:rPr>
            </w:rPrChange>
          </w:rPr>
          <w:t>Hardware Object ID from CIM_DiskDrive Object</w:t>
        </w:r>
      </w:ins>
    </w:p>
    <w:p w14:paraId="5E1BCB8B" w14:textId="77777777" w:rsidR="003537EA" w:rsidRPr="00CF4502" w:rsidRDefault="003537EA" w:rsidP="003537EA">
      <w:pPr>
        <w:pStyle w:val="ListParagraph"/>
        <w:numPr>
          <w:ilvl w:val="0"/>
          <w:numId w:val="12"/>
        </w:numPr>
        <w:rPr>
          <w:ins w:id="1020" w:author="Peter Arbogast [2]" w:date="2019-03-22T10:16:00Z"/>
        </w:rPr>
      </w:pPr>
      <w:ins w:id="1021" w:author="Peter Arbogast [2]" w:date="2019-03-22T10:16:00Z">
        <w:r w:rsidRPr="000049E2">
          <w:rPr>
            <w:rPrChange w:id="1022" w:author="Peter Arbogast [2]" w:date="2019-03-22T10:16:00Z">
              <w:rPr>
                <w:rFonts w:ascii="Consolas" w:hAnsi="Consolas" w:cs="Consolas"/>
                <w:color w:val="000000"/>
                <w:sz w:val="19"/>
                <w:szCs w:val="19"/>
                <w:highlight w:val="white"/>
              </w:rPr>
            </w:rPrChange>
          </w:rPr>
          <w:t>DiskDriveID</w:t>
        </w:r>
        <w:r w:rsidRPr="000049E2">
          <w:rPr>
            <w:rPrChange w:id="1023" w:author="Peter Arbogast [2]" w:date="2019-03-22T10:16:00Z">
              <w:rPr>
                <w:rFonts w:ascii="Consolas" w:hAnsi="Consolas" w:cs="Consolas"/>
                <w:color w:val="000000"/>
                <w:sz w:val="19"/>
                <w:szCs w:val="19"/>
              </w:rPr>
            </w:rPrChange>
          </w:rPr>
          <w:tab/>
        </w:r>
        <w:r w:rsidRPr="000049E2">
          <w:rPr>
            <w:rPrChange w:id="1024" w:author="Peter Arbogast [2]" w:date="2019-03-22T10:16:00Z">
              <w:rPr>
                <w:rFonts w:ascii="Consolas" w:hAnsi="Consolas" w:cs="Consolas"/>
                <w:color w:val="000000"/>
                <w:sz w:val="19"/>
                <w:szCs w:val="19"/>
              </w:rPr>
            </w:rPrChange>
          </w:rPr>
          <w:tab/>
          <w:t>This is DiskID for the Mappering to Logical Partition.</w:t>
        </w:r>
      </w:ins>
    </w:p>
    <w:p w14:paraId="6B5C86CF" w14:textId="77777777" w:rsidR="003537EA" w:rsidRDefault="003537EA" w:rsidP="003537EA">
      <w:pPr>
        <w:pStyle w:val="ListParagraph"/>
        <w:numPr>
          <w:ilvl w:val="0"/>
          <w:numId w:val="12"/>
        </w:numPr>
        <w:rPr>
          <w:ins w:id="1025" w:author="Peter Arbogast [2]" w:date="2019-03-22T10:16:00Z"/>
        </w:rPr>
      </w:pPr>
      <w:ins w:id="1026" w:author="Peter Arbogast [2]" w:date="2019-03-22T10:16:00Z">
        <w:r>
          <w:t>DiskNumber</w:t>
        </w:r>
        <w:r>
          <w:tab/>
        </w:r>
        <w:r>
          <w:tab/>
          <w:t>Physical Index of the Disk Drive</w:t>
        </w:r>
      </w:ins>
    </w:p>
    <w:p w14:paraId="57ACA1F1" w14:textId="77777777" w:rsidR="003537EA" w:rsidRDefault="003537EA" w:rsidP="003537EA">
      <w:pPr>
        <w:pStyle w:val="ListParagraph"/>
        <w:numPr>
          <w:ilvl w:val="0"/>
          <w:numId w:val="12"/>
        </w:numPr>
        <w:rPr>
          <w:ins w:id="1027" w:author="Peter Arbogast [2]" w:date="2019-03-22T10:16:00Z"/>
        </w:rPr>
      </w:pPr>
      <w:ins w:id="1028" w:author="Peter Arbogast [2]" w:date="2019-03-22T10:16:00Z">
        <w:r>
          <w:t>Manufacturer</w:t>
        </w:r>
      </w:ins>
    </w:p>
    <w:p w14:paraId="14CD8660" w14:textId="77777777" w:rsidR="003537EA" w:rsidRDefault="003537EA" w:rsidP="003537EA">
      <w:pPr>
        <w:pStyle w:val="ListParagraph"/>
        <w:numPr>
          <w:ilvl w:val="0"/>
          <w:numId w:val="12"/>
        </w:numPr>
        <w:rPr>
          <w:ins w:id="1029" w:author="Peter Arbogast [2]" w:date="2019-03-22T10:16:00Z"/>
        </w:rPr>
      </w:pPr>
      <w:ins w:id="1030" w:author="Peter Arbogast [2]" w:date="2019-03-22T10:16:00Z">
        <w:r>
          <w:t>Model</w:t>
        </w:r>
      </w:ins>
    </w:p>
    <w:p w14:paraId="2BA8D2F7" w14:textId="77777777" w:rsidR="003537EA" w:rsidRDefault="003537EA" w:rsidP="003537EA">
      <w:pPr>
        <w:pStyle w:val="ListParagraph"/>
        <w:numPr>
          <w:ilvl w:val="0"/>
          <w:numId w:val="12"/>
        </w:numPr>
        <w:rPr>
          <w:ins w:id="1031" w:author="Peter Arbogast [2]" w:date="2019-03-22T10:16:00Z"/>
        </w:rPr>
      </w:pPr>
      <w:ins w:id="1032" w:author="Peter Arbogast [2]" w:date="2019-03-22T10:16:00Z">
        <w:r>
          <w:t>SerialNumber</w:t>
        </w:r>
      </w:ins>
    </w:p>
    <w:p w14:paraId="06B20927" w14:textId="77777777" w:rsidR="003537EA" w:rsidRDefault="003537EA" w:rsidP="003537EA">
      <w:pPr>
        <w:pStyle w:val="ListParagraph"/>
        <w:numPr>
          <w:ilvl w:val="0"/>
          <w:numId w:val="12"/>
        </w:numPr>
        <w:rPr>
          <w:ins w:id="1033" w:author="Peter Arbogast [2]" w:date="2019-03-22T10:16:00Z"/>
        </w:rPr>
      </w:pPr>
      <w:ins w:id="1034" w:author="Peter Arbogast [2]" w:date="2019-03-22T10:16:00Z">
        <w:r>
          <w:t>Interface</w:t>
        </w:r>
      </w:ins>
    </w:p>
    <w:p w14:paraId="7715D237" w14:textId="088AD6AD" w:rsidR="003537EA" w:rsidRDefault="003537EA" w:rsidP="003537EA">
      <w:pPr>
        <w:pStyle w:val="ListParagraph"/>
        <w:numPr>
          <w:ilvl w:val="0"/>
          <w:numId w:val="12"/>
        </w:numPr>
        <w:rPr>
          <w:ins w:id="1035" w:author="Peter Arbogast" w:date="2019-06-13T14:36:00Z"/>
        </w:rPr>
      </w:pPr>
      <w:ins w:id="1036" w:author="Peter Arbogast [2]" w:date="2019-03-22T10:16:00Z">
        <w:r>
          <w:t>TotalCapacity</w:t>
        </w:r>
        <w:r>
          <w:tab/>
        </w:r>
        <w:r>
          <w:tab/>
          <w:t>(in byte)</w:t>
        </w:r>
      </w:ins>
    </w:p>
    <w:p w14:paraId="515A546F" w14:textId="5ACB2AB9" w:rsidR="00175F84" w:rsidRDefault="00175F84" w:rsidP="00175F84">
      <w:pPr>
        <w:rPr>
          <w:ins w:id="1037" w:author="Peter Arbogast" w:date="2019-06-13T14:36:00Z"/>
        </w:rPr>
      </w:pPr>
      <w:ins w:id="1038" w:author="Peter Arbogast" w:date="2019-06-13T14:36:00Z">
        <w:r>
          <w:t>Used by:</w:t>
        </w:r>
      </w:ins>
    </w:p>
    <w:p w14:paraId="3F32E2C2" w14:textId="4E7250C0" w:rsidR="00175F84" w:rsidRPr="00CF4502" w:rsidRDefault="00175F84" w:rsidP="00175F84">
      <w:pPr>
        <w:pStyle w:val="ListParagraph"/>
        <w:numPr>
          <w:ilvl w:val="0"/>
          <w:numId w:val="12"/>
        </w:numPr>
        <w:rPr>
          <w:ins w:id="1039" w:author="Peter Arbogast [2]" w:date="2019-03-22T10:16:00Z"/>
        </w:rPr>
        <w:pPrChange w:id="1040" w:author="Peter Arbogast" w:date="2019-06-13T14:36:00Z">
          <w:pPr>
            <w:pStyle w:val="ListParagraph"/>
            <w:numPr>
              <w:numId w:val="12"/>
            </w:numPr>
            <w:ind w:hanging="360"/>
          </w:pPr>
        </w:pPrChange>
      </w:pPr>
      <w:ins w:id="1041" w:author="Peter Arbogast" w:date="2019-06-13T14:36:00Z">
        <w:r>
          <w:t>f_GetDeviceDiskDrive</w:t>
        </w:r>
      </w:ins>
    </w:p>
    <w:p w14:paraId="1B2E78E6" w14:textId="622F9A18" w:rsidR="003537EA" w:rsidRDefault="003537EA" w:rsidP="003537EA">
      <w:pPr>
        <w:pStyle w:val="Heading3"/>
        <w:numPr>
          <w:ilvl w:val="2"/>
          <w:numId w:val="1"/>
        </w:numPr>
        <w:ind w:left="709"/>
        <w:rPr>
          <w:ins w:id="1042" w:author="Peter Arbogast [2]" w:date="2019-03-22T10:16:00Z"/>
        </w:rPr>
      </w:pPr>
      <w:bookmarkStart w:id="1043" w:name="_Ref4144726"/>
      <w:bookmarkStart w:id="1044" w:name="_Toc11336904"/>
      <w:ins w:id="1045" w:author="Peter Arbogast [2]" w:date="2019-03-22T10:16:00Z">
        <w:r>
          <w:t>f_GetDeviceDiskDrive()</w:t>
        </w:r>
        <w:bookmarkEnd w:id="1043"/>
        <w:bookmarkEnd w:id="1044"/>
      </w:ins>
    </w:p>
    <w:p w14:paraId="60E0DF34" w14:textId="77777777" w:rsidR="003537EA" w:rsidRDefault="003537EA" w:rsidP="003537EA">
      <w:pPr>
        <w:rPr>
          <w:ins w:id="1046" w:author="Peter Arbogast [2]" w:date="2019-03-22T10:16:00Z"/>
        </w:rPr>
      </w:pPr>
      <w:ins w:id="1047" w:author="Peter Arbogast [2]" w:date="2019-03-22T10:16:00Z">
        <w:r>
          <w:t>Function to get all Disk Drives. Partitions will be filtered out.</w:t>
        </w:r>
      </w:ins>
    </w:p>
    <w:p w14:paraId="2DDFAAF4" w14:textId="77777777" w:rsidR="003537EA" w:rsidRDefault="003537EA" w:rsidP="003537EA">
      <w:pPr>
        <w:rPr>
          <w:ins w:id="1048" w:author="Peter Arbogast [2]" w:date="2019-03-22T10:16:00Z"/>
        </w:rPr>
      </w:pPr>
      <w:ins w:id="1049" w:author="Peter Arbogast [2]" w:date="2019-03-22T10:16:00Z">
        <w:r>
          <w:t>Return:</w:t>
        </w:r>
      </w:ins>
    </w:p>
    <w:p w14:paraId="78AE1D0B" w14:textId="77777777" w:rsidR="003537EA" w:rsidRDefault="003537EA" w:rsidP="003537EA">
      <w:pPr>
        <w:pStyle w:val="ListParagraph"/>
        <w:numPr>
          <w:ilvl w:val="0"/>
          <w:numId w:val="16"/>
        </w:numPr>
        <w:rPr>
          <w:ins w:id="1050" w:author="Peter Arbogast [2]" w:date="2019-03-22T10:16:00Z"/>
        </w:rPr>
      </w:pPr>
      <w:ins w:id="1051" w:author="Peter Arbogast [2]" w:date="2019-03-22T10:16:00Z">
        <w:r>
          <w:t>ComputerID</w:t>
        </w:r>
      </w:ins>
    </w:p>
    <w:p w14:paraId="4A9D16FF" w14:textId="77777777" w:rsidR="003537EA" w:rsidRDefault="003537EA" w:rsidP="003537EA">
      <w:pPr>
        <w:pStyle w:val="ListParagraph"/>
        <w:numPr>
          <w:ilvl w:val="0"/>
          <w:numId w:val="16"/>
        </w:numPr>
        <w:rPr>
          <w:ins w:id="1052" w:author="Peter Arbogast [2]" w:date="2019-03-22T10:16:00Z"/>
        </w:rPr>
      </w:pPr>
      <w:ins w:id="1053" w:author="Peter Arbogast [2]" w:date="2019-03-22T10:16:00Z">
        <w:r>
          <w:t>CIMDIskDriveID</w:t>
        </w:r>
      </w:ins>
    </w:p>
    <w:p w14:paraId="078812FA" w14:textId="77777777" w:rsidR="003537EA" w:rsidRDefault="003537EA" w:rsidP="003537EA">
      <w:pPr>
        <w:pStyle w:val="ListParagraph"/>
        <w:numPr>
          <w:ilvl w:val="0"/>
          <w:numId w:val="16"/>
        </w:numPr>
        <w:rPr>
          <w:ins w:id="1054" w:author="Peter Arbogast [2]" w:date="2019-03-22T10:16:00Z"/>
        </w:rPr>
      </w:pPr>
      <w:ins w:id="1055" w:author="Peter Arbogast [2]" w:date="2019-03-22T10:16:00Z">
        <w:r>
          <w:t>DiskDirveID</w:t>
        </w:r>
      </w:ins>
    </w:p>
    <w:p w14:paraId="0A4CA83C" w14:textId="77777777" w:rsidR="003537EA" w:rsidRDefault="003537EA" w:rsidP="003537EA">
      <w:pPr>
        <w:pStyle w:val="ListParagraph"/>
        <w:numPr>
          <w:ilvl w:val="0"/>
          <w:numId w:val="16"/>
        </w:numPr>
        <w:rPr>
          <w:ins w:id="1056" w:author="Peter Arbogast [2]" w:date="2019-03-22T10:16:00Z"/>
        </w:rPr>
      </w:pPr>
      <w:ins w:id="1057" w:author="Peter Arbogast [2]" w:date="2019-03-22T10:16:00Z">
        <w:r>
          <w:t>DiskNumber</w:t>
        </w:r>
      </w:ins>
    </w:p>
    <w:p w14:paraId="39DECE1A" w14:textId="77777777" w:rsidR="003537EA" w:rsidRDefault="003537EA" w:rsidP="003537EA">
      <w:pPr>
        <w:pStyle w:val="ListParagraph"/>
        <w:numPr>
          <w:ilvl w:val="0"/>
          <w:numId w:val="16"/>
        </w:numPr>
        <w:rPr>
          <w:ins w:id="1058" w:author="Peter Arbogast [2]" w:date="2019-03-22T10:16:00Z"/>
        </w:rPr>
      </w:pPr>
      <w:ins w:id="1059" w:author="Peter Arbogast [2]" w:date="2019-03-22T10:16:00Z">
        <w:r>
          <w:t>Manufacturer</w:t>
        </w:r>
      </w:ins>
    </w:p>
    <w:p w14:paraId="3395A026" w14:textId="77777777" w:rsidR="003537EA" w:rsidRDefault="003537EA" w:rsidP="003537EA">
      <w:pPr>
        <w:pStyle w:val="ListParagraph"/>
        <w:numPr>
          <w:ilvl w:val="0"/>
          <w:numId w:val="16"/>
        </w:numPr>
        <w:rPr>
          <w:ins w:id="1060" w:author="Peter Arbogast [2]" w:date="2019-03-22T10:16:00Z"/>
        </w:rPr>
      </w:pPr>
      <w:ins w:id="1061" w:author="Peter Arbogast [2]" w:date="2019-03-22T10:16:00Z">
        <w:r>
          <w:t>Model</w:t>
        </w:r>
      </w:ins>
    </w:p>
    <w:p w14:paraId="0E2DB071" w14:textId="77777777" w:rsidR="003537EA" w:rsidRDefault="003537EA" w:rsidP="003537EA">
      <w:pPr>
        <w:pStyle w:val="ListParagraph"/>
        <w:numPr>
          <w:ilvl w:val="0"/>
          <w:numId w:val="16"/>
        </w:numPr>
        <w:rPr>
          <w:ins w:id="1062" w:author="Peter Arbogast [2]" w:date="2019-03-22T10:16:00Z"/>
        </w:rPr>
      </w:pPr>
      <w:ins w:id="1063" w:author="Peter Arbogast [2]" w:date="2019-03-22T10:16:00Z">
        <w:r>
          <w:t>SerialNumber</w:t>
        </w:r>
      </w:ins>
    </w:p>
    <w:p w14:paraId="09D6A257" w14:textId="77777777" w:rsidR="003537EA" w:rsidRDefault="003537EA" w:rsidP="003537EA">
      <w:pPr>
        <w:pStyle w:val="ListParagraph"/>
        <w:numPr>
          <w:ilvl w:val="0"/>
          <w:numId w:val="16"/>
        </w:numPr>
        <w:rPr>
          <w:ins w:id="1064" w:author="Peter Arbogast [2]" w:date="2019-03-22T10:16:00Z"/>
        </w:rPr>
      </w:pPr>
      <w:ins w:id="1065" w:author="Peter Arbogast [2]" w:date="2019-03-22T10:16:00Z">
        <w:r>
          <w:t>Interface</w:t>
        </w:r>
      </w:ins>
    </w:p>
    <w:p w14:paraId="0A1E9B6E" w14:textId="77777777" w:rsidR="003537EA" w:rsidRDefault="003537EA" w:rsidP="003537EA">
      <w:pPr>
        <w:pStyle w:val="ListParagraph"/>
        <w:numPr>
          <w:ilvl w:val="0"/>
          <w:numId w:val="16"/>
        </w:numPr>
        <w:rPr>
          <w:ins w:id="1066" w:author="Peter Arbogast [2]" w:date="2019-03-22T10:16:00Z"/>
        </w:rPr>
      </w:pPr>
      <w:ins w:id="1067" w:author="Peter Arbogast [2]" w:date="2019-03-22T10:16:00Z">
        <w:r>
          <w:t>TotalCapacity</w:t>
        </w:r>
        <w:r>
          <w:tab/>
        </w:r>
        <w:r>
          <w:tab/>
          <w:t>(in byte)</w:t>
        </w:r>
      </w:ins>
    </w:p>
    <w:p w14:paraId="1290B609" w14:textId="77777777" w:rsidR="00175F84" w:rsidRDefault="00175F84" w:rsidP="00175F84">
      <w:pPr>
        <w:rPr>
          <w:ins w:id="1068" w:author="Peter Arbogast" w:date="2019-06-13T14:36:00Z"/>
        </w:rPr>
      </w:pPr>
      <w:ins w:id="1069" w:author="Peter Arbogast" w:date="2019-06-13T14:36:00Z">
        <w:r>
          <w:t>Used by:</w:t>
        </w:r>
      </w:ins>
    </w:p>
    <w:p w14:paraId="5A786ADD" w14:textId="77777777" w:rsidR="00175F84" w:rsidRDefault="00175F84" w:rsidP="00175F84">
      <w:pPr>
        <w:pStyle w:val="ListParagraph"/>
        <w:numPr>
          <w:ilvl w:val="0"/>
          <w:numId w:val="8"/>
        </w:numPr>
        <w:rPr>
          <w:ins w:id="1070" w:author="Peter Arbogast" w:date="2019-06-13T14:37:00Z"/>
        </w:rPr>
      </w:pPr>
      <w:ins w:id="1071" w:author="Peter Arbogast" w:date="2019-06-13T14:36:00Z">
        <w:r w:rsidRPr="00175F84">
          <w:t>csp_aspera_connector_device</w:t>
        </w:r>
      </w:ins>
    </w:p>
    <w:p w14:paraId="759D5735" w14:textId="77777777" w:rsidR="00175F84" w:rsidRDefault="00175F84" w:rsidP="00175F84">
      <w:pPr>
        <w:pStyle w:val="ListParagraph"/>
        <w:numPr>
          <w:ilvl w:val="0"/>
          <w:numId w:val="8"/>
        </w:numPr>
        <w:rPr>
          <w:ins w:id="1072" w:author="Peter Arbogast" w:date="2019-06-13T14:37:00Z"/>
        </w:rPr>
      </w:pPr>
      <w:ins w:id="1073" w:author="Peter Arbogast" w:date="2019-06-13T14:36:00Z">
        <w:r>
          <w:t xml:space="preserve">later for use with USU_Export </w:t>
        </w:r>
      </w:ins>
    </w:p>
    <w:p w14:paraId="3225B520" w14:textId="30647342" w:rsidR="000049E2" w:rsidRPr="00175F84" w:rsidRDefault="00175F84" w:rsidP="00175F84">
      <w:pPr>
        <w:pStyle w:val="ListParagraph"/>
        <w:numPr>
          <w:ilvl w:val="0"/>
          <w:numId w:val="8"/>
        </w:numPr>
        <w:rPr>
          <w:ins w:id="1074" w:author="Peter Arbogast [2]" w:date="2019-03-22T10:16:00Z"/>
          <w:rPrChange w:id="1075" w:author="Peter Arbogast" w:date="2019-06-13T14:37:00Z">
            <w:rPr>
              <w:ins w:id="1076" w:author="Peter Arbogast [2]" w:date="2019-03-22T10:16:00Z"/>
              <w:rFonts w:asciiTheme="majorHAnsi" w:eastAsiaTheme="majorEastAsia" w:hAnsiTheme="majorHAnsi" w:cstheme="majorBidi"/>
              <w:color w:val="1F3763" w:themeColor="accent1" w:themeShade="7F"/>
              <w:sz w:val="24"/>
              <w:szCs w:val="24"/>
            </w:rPr>
          </w:rPrChange>
        </w:rPr>
        <w:pPrChange w:id="1077" w:author="Peter Arbogast" w:date="2019-06-13T14:37:00Z">
          <w:pPr/>
        </w:pPrChange>
      </w:pPr>
      <w:ins w:id="1078" w:author="Peter Arbogast" w:date="2019-06-13T14:38:00Z">
        <w:r>
          <w:t>later for sp_rp_infrastructure</w:t>
        </w:r>
      </w:ins>
      <w:ins w:id="1079" w:author="Peter Arbogast [2]" w:date="2019-03-22T10:16:00Z">
        <w:r w:rsidR="000049E2">
          <w:br w:type="page"/>
        </w:r>
      </w:ins>
    </w:p>
    <w:p w14:paraId="533D8ACD" w14:textId="66A7376E" w:rsidR="003537EA" w:rsidRDefault="003537EA" w:rsidP="003537EA">
      <w:pPr>
        <w:pStyle w:val="Heading3"/>
        <w:numPr>
          <w:ilvl w:val="2"/>
          <w:numId w:val="1"/>
        </w:numPr>
        <w:ind w:left="709"/>
        <w:rPr>
          <w:ins w:id="1080" w:author="Peter Arbogast [2]" w:date="2019-03-22T10:16:00Z"/>
        </w:rPr>
      </w:pPr>
      <w:bookmarkStart w:id="1081" w:name="_Toc11336905"/>
      <w:ins w:id="1082" w:author="Peter Arbogast [2]" w:date="2019-03-22T10:16:00Z">
        <w:r>
          <w:lastRenderedPageBreak/>
          <w:t>f_GetDeviceLogicalDisk()</w:t>
        </w:r>
        <w:bookmarkEnd w:id="1081"/>
      </w:ins>
    </w:p>
    <w:p w14:paraId="7B02AB04" w14:textId="77777777" w:rsidR="003537EA" w:rsidRDefault="003537EA" w:rsidP="003537EA">
      <w:pPr>
        <w:rPr>
          <w:ins w:id="1083" w:author="Peter Arbogast [2]" w:date="2019-03-22T10:16:00Z"/>
        </w:rPr>
      </w:pPr>
      <w:ins w:id="1084" w:author="Peter Arbogast [2]" w:date="2019-03-22T10:16:00Z">
        <w:r>
          <w:t>Function to get all Partitions from DiskDrives</w:t>
        </w:r>
      </w:ins>
    </w:p>
    <w:p w14:paraId="3067C2C6" w14:textId="77777777" w:rsidR="003537EA" w:rsidRDefault="003537EA" w:rsidP="003537EA">
      <w:pPr>
        <w:rPr>
          <w:ins w:id="1085" w:author="Peter Arbogast [2]" w:date="2019-03-22T10:16:00Z"/>
        </w:rPr>
      </w:pPr>
      <w:ins w:id="1086" w:author="Peter Arbogast [2]" w:date="2019-03-22T10:16:00Z">
        <w:r>
          <w:t>Return:</w:t>
        </w:r>
      </w:ins>
    </w:p>
    <w:p w14:paraId="17A7E566" w14:textId="77777777" w:rsidR="003537EA" w:rsidRDefault="003537EA" w:rsidP="003537EA">
      <w:pPr>
        <w:pStyle w:val="ListParagraph"/>
        <w:numPr>
          <w:ilvl w:val="0"/>
          <w:numId w:val="17"/>
        </w:numPr>
        <w:rPr>
          <w:ins w:id="1087" w:author="Peter Arbogast [2]" w:date="2019-03-22T10:16:00Z"/>
        </w:rPr>
      </w:pPr>
      <w:ins w:id="1088" w:author="Peter Arbogast [2]" w:date="2019-03-22T10:16:00Z">
        <w:r>
          <w:t>ComputerID</w:t>
        </w:r>
      </w:ins>
    </w:p>
    <w:p w14:paraId="1F1827C3" w14:textId="77777777" w:rsidR="003537EA" w:rsidRDefault="003537EA" w:rsidP="003537EA">
      <w:pPr>
        <w:pStyle w:val="ListParagraph"/>
        <w:numPr>
          <w:ilvl w:val="0"/>
          <w:numId w:val="17"/>
        </w:numPr>
        <w:rPr>
          <w:ins w:id="1089" w:author="Peter Arbogast [2]" w:date="2019-03-22T10:16:00Z"/>
        </w:rPr>
      </w:pPr>
      <w:ins w:id="1090" w:author="Peter Arbogast [2]" w:date="2019-03-22T10:16:00Z">
        <w:r w:rsidRPr="00140E72">
          <w:t>CIMLogicalDiskID</w:t>
        </w:r>
      </w:ins>
    </w:p>
    <w:p w14:paraId="7CBA3608" w14:textId="77777777" w:rsidR="003537EA" w:rsidRDefault="003537EA" w:rsidP="003537EA">
      <w:pPr>
        <w:pStyle w:val="ListParagraph"/>
        <w:numPr>
          <w:ilvl w:val="0"/>
          <w:numId w:val="17"/>
        </w:numPr>
        <w:rPr>
          <w:ins w:id="1091" w:author="Peter Arbogast [2]" w:date="2019-03-22T10:16:00Z"/>
        </w:rPr>
      </w:pPr>
      <w:ins w:id="1092" w:author="Peter Arbogast [2]" w:date="2019-03-22T10:16:00Z">
        <w:r w:rsidRPr="00140E72">
          <w:t>CIMDiskDriveID</w:t>
        </w:r>
      </w:ins>
    </w:p>
    <w:p w14:paraId="0EB7DB14" w14:textId="77777777" w:rsidR="003537EA" w:rsidRDefault="003537EA" w:rsidP="003537EA">
      <w:pPr>
        <w:pStyle w:val="ListParagraph"/>
        <w:numPr>
          <w:ilvl w:val="0"/>
          <w:numId w:val="17"/>
        </w:numPr>
        <w:rPr>
          <w:ins w:id="1093" w:author="Peter Arbogast [2]" w:date="2019-03-22T10:16:00Z"/>
        </w:rPr>
      </w:pPr>
      <w:ins w:id="1094" w:author="Peter Arbogast [2]" w:date="2019-03-22T10:16:00Z">
        <w:r>
          <w:t>DriveDriveID</w:t>
        </w:r>
      </w:ins>
    </w:p>
    <w:p w14:paraId="3E5C3FA5" w14:textId="77777777" w:rsidR="003537EA" w:rsidRDefault="003537EA" w:rsidP="003537EA">
      <w:pPr>
        <w:pStyle w:val="ListParagraph"/>
        <w:numPr>
          <w:ilvl w:val="0"/>
          <w:numId w:val="17"/>
        </w:numPr>
        <w:rPr>
          <w:ins w:id="1095" w:author="Peter Arbogast [2]" w:date="2019-03-22T10:16:00Z"/>
        </w:rPr>
      </w:pPr>
      <w:ins w:id="1096" w:author="Peter Arbogast [2]" w:date="2019-03-22T10:16:00Z">
        <w:r>
          <w:t>DiskNumber</w:t>
        </w:r>
      </w:ins>
    </w:p>
    <w:p w14:paraId="74026B50" w14:textId="77777777" w:rsidR="003537EA" w:rsidRDefault="003537EA" w:rsidP="003537EA">
      <w:pPr>
        <w:pStyle w:val="ListParagraph"/>
        <w:numPr>
          <w:ilvl w:val="0"/>
          <w:numId w:val="17"/>
        </w:numPr>
        <w:rPr>
          <w:ins w:id="1097" w:author="Peter Arbogast [2]" w:date="2019-03-22T10:16:00Z"/>
        </w:rPr>
      </w:pPr>
      <w:ins w:id="1098" w:author="Peter Arbogast [2]" w:date="2019-03-22T10:16:00Z">
        <w:r>
          <w:t>PartitionNumber</w:t>
        </w:r>
      </w:ins>
    </w:p>
    <w:p w14:paraId="1BDBDC1E" w14:textId="77777777" w:rsidR="003537EA" w:rsidRDefault="003537EA" w:rsidP="003537EA">
      <w:pPr>
        <w:pStyle w:val="ListParagraph"/>
        <w:numPr>
          <w:ilvl w:val="0"/>
          <w:numId w:val="17"/>
        </w:numPr>
        <w:rPr>
          <w:ins w:id="1099" w:author="Peter Arbogast [2]" w:date="2019-03-22T10:16:00Z"/>
        </w:rPr>
      </w:pPr>
      <w:ins w:id="1100" w:author="Peter Arbogast [2]" w:date="2019-03-22T10:16:00Z">
        <w:r>
          <w:t>InterfaceName</w:t>
        </w:r>
      </w:ins>
    </w:p>
    <w:p w14:paraId="5C982EB5" w14:textId="77777777" w:rsidR="003537EA" w:rsidRDefault="003537EA" w:rsidP="003537EA">
      <w:pPr>
        <w:pStyle w:val="ListParagraph"/>
        <w:numPr>
          <w:ilvl w:val="0"/>
          <w:numId w:val="17"/>
        </w:numPr>
        <w:rPr>
          <w:ins w:id="1101" w:author="Peter Arbogast [2]" w:date="2019-03-22T10:16:00Z"/>
        </w:rPr>
      </w:pPr>
      <w:ins w:id="1102" w:author="Peter Arbogast [2]" w:date="2019-03-22T10:16:00Z">
        <w:r>
          <w:t>DriveLetter</w:t>
        </w:r>
      </w:ins>
    </w:p>
    <w:p w14:paraId="5544BE5A" w14:textId="77777777" w:rsidR="003537EA" w:rsidRDefault="003537EA" w:rsidP="003537EA">
      <w:pPr>
        <w:pStyle w:val="ListParagraph"/>
        <w:numPr>
          <w:ilvl w:val="0"/>
          <w:numId w:val="17"/>
        </w:numPr>
        <w:rPr>
          <w:ins w:id="1103" w:author="Peter Arbogast [2]" w:date="2019-03-22T10:16:00Z"/>
        </w:rPr>
      </w:pPr>
      <w:ins w:id="1104" w:author="Peter Arbogast [2]" w:date="2019-03-22T10:16:00Z">
        <w:r>
          <w:t>MediaType</w:t>
        </w:r>
      </w:ins>
    </w:p>
    <w:p w14:paraId="4947726A" w14:textId="77777777" w:rsidR="003537EA" w:rsidRDefault="003537EA" w:rsidP="003537EA">
      <w:pPr>
        <w:pStyle w:val="ListParagraph"/>
        <w:numPr>
          <w:ilvl w:val="0"/>
          <w:numId w:val="17"/>
        </w:numPr>
        <w:rPr>
          <w:ins w:id="1105" w:author="Peter Arbogast [2]" w:date="2019-03-22T10:16:00Z"/>
        </w:rPr>
      </w:pPr>
      <w:ins w:id="1106" w:author="Peter Arbogast [2]" w:date="2019-03-22T10:16:00Z">
        <w:r>
          <w:t>Size</w:t>
        </w:r>
        <w:r>
          <w:tab/>
        </w:r>
        <w:r>
          <w:tab/>
        </w:r>
        <w:r>
          <w:tab/>
          <w:t>(in byte)</w:t>
        </w:r>
      </w:ins>
    </w:p>
    <w:p w14:paraId="54FD1FAD" w14:textId="77777777" w:rsidR="003537EA" w:rsidRDefault="003537EA" w:rsidP="003537EA">
      <w:pPr>
        <w:pStyle w:val="ListParagraph"/>
        <w:numPr>
          <w:ilvl w:val="0"/>
          <w:numId w:val="17"/>
        </w:numPr>
        <w:rPr>
          <w:ins w:id="1107" w:author="Peter Arbogast [2]" w:date="2019-03-22T10:16:00Z"/>
        </w:rPr>
      </w:pPr>
      <w:ins w:id="1108" w:author="Peter Arbogast [2]" w:date="2019-03-22T10:16:00Z">
        <w:r>
          <w:t>FreeSpace</w:t>
        </w:r>
        <w:r>
          <w:tab/>
        </w:r>
        <w:r>
          <w:tab/>
          <w:t>(in byte)</w:t>
        </w:r>
      </w:ins>
    </w:p>
    <w:p w14:paraId="0DB52184" w14:textId="77777777" w:rsidR="003537EA" w:rsidRDefault="003537EA" w:rsidP="003537EA">
      <w:pPr>
        <w:pStyle w:val="ListParagraph"/>
        <w:numPr>
          <w:ilvl w:val="0"/>
          <w:numId w:val="17"/>
        </w:numPr>
        <w:rPr>
          <w:ins w:id="1109" w:author="Peter Arbogast [2]" w:date="2019-03-22T10:16:00Z"/>
        </w:rPr>
      </w:pPr>
      <w:ins w:id="1110" w:author="Peter Arbogast [2]" w:date="2019-03-22T10:16:00Z">
        <w:r>
          <w:t>FileSystem</w:t>
        </w:r>
      </w:ins>
    </w:p>
    <w:p w14:paraId="78D38D7B" w14:textId="77777777" w:rsidR="003537EA" w:rsidRDefault="003537EA" w:rsidP="003537EA">
      <w:pPr>
        <w:pStyle w:val="ListParagraph"/>
        <w:numPr>
          <w:ilvl w:val="0"/>
          <w:numId w:val="17"/>
        </w:numPr>
        <w:rPr>
          <w:ins w:id="1111" w:author="Peter Arbogast [2]" w:date="2019-03-22T10:16:00Z"/>
        </w:rPr>
      </w:pPr>
      <w:ins w:id="1112" w:author="Peter Arbogast [2]" w:date="2019-03-22T10:16:00Z">
        <w:r>
          <w:t>VolumeName</w:t>
        </w:r>
      </w:ins>
    </w:p>
    <w:p w14:paraId="66E7A14A" w14:textId="77777777" w:rsidR="003537EA" w:rsidRDefault="003537EA" w:rsidP="003537EA">
      <w:pPr>
        <w:pStyle w:val="ListParagraph"/>
        <w:numPr>
          <w:ilvl w:val="0"/>
          <w:numId w:val="17"/>
        </w:numPr>
        <w:rPr>
          <w:ins w:id="1113" w:author="Peter Arbogast [2]" w:date="2019-03-22T10:16:00Z"/>
        </w:rPr>
      </w:pPr>
      <w:ins w:id="1114" w:author="Peter Arbogast [2]" w:date="2019-03-22T10:16:00Z">
        <w:r w:rsidRPr="00140E72">
          <w:t>VolumeSerialNumber</w:t>
        </w:r>
      </w:ins>
    </w:p>
    <w:p w14:paraId="25B747CB" w14:textId="7620AF83" w:rsidR="000049E2" w:rsidRDefault="00175F84">
      <w:pPr>
        <w:rPr>
          <w:ins w:id="1115" w:author="Peter Arbogast" w:date="2019-06-13T14:37:00Z"/>
        </w:rPr>
      </w:pPr>
      <w:ins w:id="1116" w:author="Peter Arbogast" w:date="2019-06-13T14:37:00Z">
        <w:r>
          <w:t>Used by:</w:t>
        </w:r>
      </w:ins>
    </w:p>
    <w:p w14:paraId="5EFA3132" w14:textId="48EDBA51" w:rsidR="00175F84" w:rsidRDefault="00175F84" w:rsidP="00175F84">
      <w:pPr>
        <w:pStyle w:val="ListParagraph"/>
        <w:numPr>
          <w:ilvl w:val="0"/>
          <w:numId w:val="17"/>
        </w:numPr>
        <w:rPr>
          <w:ins w:id="1117" w:author="Peter Arbogast [2]" w:date="2019-03-22T10:22:00Z"/>
        </w:rPr>
        <w:pPrChange w:id="1118" w:author="Peter Arbogast" w:date="2019-06-13T14:37:00Z">
          <w:pPr/>
        </w:pPrChange>
      </w:pPr>
      <w:ins w:id="1119" w:author="Peter Arbogast" w:date="2019-06-13T14:37:00Z">
        <w:r>
          <w:t>later for use with USU_Export</w:t>
        </w:r>
      </w:ins>
    </w:p>
    <w:p w14:paraId="50625D55" w14:textId="7A59626D" w:rsidR="000049E2" w:rsidRDefault="000049E2" w:rsidP="000049E2">
      <w:pPr>
        <w:pStyle w:val="Heading3"/>
        <w:numPr>
          <w:ilvl w:val="2"/>
          <w:numId w:val="1"/>
        </w:numPr>
        <w:ind w:left="709"/>
        <w:rPr>
          <w:ins w:id="1120" w:author="Peter Arbogast [2]" w:date="2019-03-22T10:22:00Z"/>
        </w:rPr>
      </w:pPr>
      <w:bookmarkStart w:id="1121" w:name="_Ref4144600"/>
      <w:bookmarkStart w:id="1122" w:name="_Toc11336906"/>
      <w:ins w:id="1123" w:author="Peter Arbogast [2]" w:date="2019-03-22T10:22:00Z">
        <w:r>
          <w:t>f_GetDeviceMemoryModul()</w:t>
        </w:r>
        <w:bookmarkEnd w:id="1121"/>
        <w:bookmarkEnd w:id="1122"/>
      </w:ins>
    </w:p>
    <w:p w14:paraId="68A358AC" w14:textId="77777777" w:rsidR="000049E2" w:rsidRDefault="000049E2" w:rsidP="000049E2">
      <w:pPr>
        <w:rPr>
          <w:ins w:id="1124" w:author="Peter Arbogast [2]" w:date="2019-03-22T10:22:00Z"/>
        </w:rPr>
      </w:pPr>
      <w:ins w:id="1125" w:author="Peter Arbogast [2]" w:date="2019-03-22T10:22:00Z">
        <w:r>
          <w:t>Function to get all Memory Modul Information</w:t>
        </w:r>
      </w:ins>
    </w:p>
    <w:p w14:paraId="5D8DB3AC" w14:textId="77777777" w:rsidR="000049E2" w:rsidRDefault="000049E2" w:rsidP="000049E2">
      <w:pPr>
        <w:rPr>
          <w:ins w:id="1126" w:author="Peter Arbogast [2]" w:date="2019-03-22T10:22:00Z"/>
        </w:rPr>
      </w:pPr>
      <w:ins w:id="1127" w:author="Peter Arbogast [2]" w:date="2019-03-22T10:22:00Z">
        <w:r>
          <w:t>Return:</w:t>
        </w:r>
      </w:ins>
    </w:p>
    <w:p w14:paraId="2032AA9F" w14:textId="77777777" w:rsidR="000049E2" w:rsidRDefault="000049E2" w:rsidP="000049E2">
      <w:pPr>
        <w:pStyle w:val="ListParagraph"/>
        <w:numPr>
          <w:ilvl w:val="0"/>
          <w:numId w:val="10"/>
        </w:numPr>
        <w:rPr>
          <w:ins w:id="1128" w:author="Peter Arbogast [2]" w:date="2019-03-22T10:22:00Z"/>
        </w:rPr>
      </w:pPr>
      <w:ins w:id="1129" w:author="Peter Arbogast [2]" w:date="2019-03-22T10:22:00Z">
        <w:r>
          <w:t>ComputerID</w:t>
        </w:r>
      </w:ins>
    </w:p>
    <w:p w14:paraId="52C86722" w14:textId="77777777" w:rsidR="000049E2" w:rsidRDefault="000049E2" w:rsidP="000049E2">
      <w:pPr>
        <w:pStyle w:val="ListParagraph"/>
        <w:numPr>
          <w:ilvl w:val="0"/>
          <w:numId w:val="10"/>
        </w:numPr>
        <w:rPr>
          <w:ins w:id="1130" w:author="Peter Arbogast [2]" w:date="2019-03-22T10:22:00Z"/>
        </w:rPr>
      </w:pPr>
      <w:ins w:id="1131" w:author="Peter Arbogast [2]" w:date="2019-03-22T10:22:00Z">
        <w:r>
          <w:t>HardwareObjectID</w:t>
        </w:r>
      </w:ins>
    </w:p>
    <w:p w14:paraId="6D29673B" w14:textId="77777777" w:rsidR="000049E2" w:rsidRDefault="000049E2" w:rsidP="000049E2">
      <w:pPr>
        <w:pStyle w:val="ListParagraph"/>
        <w:numPr>
          <w:ilvl w:val="0"/>
          <w:numId w:val="10"/>
        </w:numPr>
        <w:rPr>
          <w:ins w:id="1132" w:author="Peter Arbogast [2]" w:date="2019-03-22T10:22:00Z"/>
        </w:rPr>
      </w:pPr>
      <w:ins w:id="1133" w:author="Peter Arbogast [2]" w:date="2019-03-22T10:22:00Z">
        <w:r>
          <w:t>BankLocator</w:t>
        </w:r>
        <w:r>
          <w:tab/>
        </w:r>
        <w:r>
          <w:tab/>
          <w:t>(Slot of Modul)</w:t>
        </w:r>
      </w:ins>
    </w:p>
    <w:p w14:paraId="686A2124" w14:textId="77777777" w:rsidR="000049E2" w:rsidRDefault="000049E2" w:rsidP="000049E2">
      <w:pPr>
        <w:pStyle w:val="ListParagraph"/>
        <w:numPr>
          <w:ilvl w:val="0"/>
          <w:numId w:val="10"/>
        </w:numPr>
        <w:rPr>
          <w:ins w:id="1134" w:author="Peter Arbogast [2]" w:date="2019-03-22T10:22:00Z"/>
        </w:rPr>
      </w:pPr>
      <w:ins w:id="1135" w:author="Peter Arbogast [2]" w:date="2019-03-22T10:22:00Z">
        <w:r>
          <w:t>Manufacturer</w:t>
        </w:r>
      </w:ins>
    </w:p>
    <w:p w14:paraId="4A8652B2" w14:textId="77777777" w:rsidR="000049E2" w:rsidRDefault="000049E2" w:rsidP="000049E2">
      <w:pPr>
        <w:pStyle w:val="ListParagraph"/>
        <w:numPr>
          <w:ilvl w:val="0"/>
          <w:numId w:val="10"/>
        </w:numPr>
        <w:rPr>
          <w:ins w:id="1136" w:author="Peter Arbogast [2]" w:date="2019-03-22T10:22:00Z"/>
        </w:rPr>
      </w:pPr>
      <w:ins w:id="1137" w:author="Peter Arbogast [2]" w:date="2019-03-22T10:22:00Z">
        <w:r>
          <w:t>Size</w:t>
        </w:r>
        <w:r>
          <w:tab/>
        </w:r>
        <w:r>
          <w:tab/>
        </w:r>
        <w:r>
          <w:tab/>
          <w:t>(in Bytes)</w:t>
        </w:r>
      </w:ins>
    </w:p>
    <w:p w14:paraId="1E1F50BB" w14:textId="77777777" w:rsidR="000049E2" w:rsidRDefault="000049E2" w:rsidP="000049E2">
      <w:pPr>
        <w:pStyle w:val="ListParagraph"/>
        <w:numPr>
          <w:ilvl w:val="0"/>
          <w:numId w:val="10"/>
        </w:numPr>
        <w:rPr>
          <w:ins w:id="1138" w:author="Peter Arbogast [2]" w:date="2019-03-22T10:22:00Z"/>
        </w:rPr>
      </w:pPr>
      <w:ins w:id="1139" w:author="Peter Arbogast [2]" w:date="2019-03-22T10:22:00Z">
        <w:r>
          <w:t>Speed</w:t>
        </w:r>
        <w:r>
          <w:tab/>
        </w:r>
        <w:r>
          <w:tab/>
        </w:r>
        <w:r>
          <w:tab/>
          <w:t>(in Mhz)</w:t>
        </w:r>
      </w:ins>
    </w:p>
    <w:p w14:paraId="3268D626" w14:textId="77777777" w:rsidR="000049E2" w:rsidRDefault="000049E2" w:rsidP="000049E2">
      <w:pPr>
        <w:pStyle w:val="ListParagraph"/>
        <w:numPr>
          <w:ilvl w:val="0"/>
          <w:numId w:val="10"/>
        </w:numPr>
        <w:rPr>
          <w:ins w:id="1140" w:author="Peter Arbogast [2]" w:date="2019-03-22T10:22:00Z"/>
        </w:rPr>
      </w:pPr>
      <w:ins w:id="1141" w:author="Peter Arbogast [2]" w:date="2019-03-22T10:22:00Z">
        <w:r>
          <w:t>Type</w:t>
        </w:r>
      </w:ins>
    </w:p>
    <w:p w14:paraId="7AEC3CD4" w14:textId="77777777" w:rsidR="000049E2" w:rsidRDefault="000049E2" w:rsidP="000049E2">
      <w:pPr>
        <w:pStyle w:val="ListParagraph"/>
        <w:numPr>
          <w:ilvl w:val="0"/>
          <w:numId w:val="10"/>
        </w:numPr>
        <w:rPr>
          <w:ins w:id="1142" w:author="Peter Arbogast [2]" w:date="2019-03-22T10:22:00Z"/>
        </w:rPr>
      </w:pPr>
      <w:ins w:id="1143" w:author="Peter Arbogast [2]" w:date="2019-03-22T10:22:00Z">
        <w:r>
          <w:t>TypeDetail</w:t>
        </w:r>
      </w:ins>
    </w:p>
    <w:p w14:paraId="53E686BA" w14:textId="77777777" w:rsidR="000049E2" w:rsidRDefault="000049E2" w:rsidP="000049E2">
      <w:pPr>
        <w:pStyle w:val="ListParagraph"/>
        <w:numPr>
          <w:ilvl w:val="0"/>
          <w:numId w:val="10"/>
        </w:numPr>
        <w:rPr>
          <w:ins w:id="1144" w:author="Peter Arbogast [2]" w:date="2019-03-22T10:22:00Z"/>
        </w:rPr>
      </w:pPr>
      <w:ins w:id="1145" w:author="Peter Arbogast [2]" w:date="2019-03-22T10:22:00Z">
        <w:r>
          <w:t>SerialNumber</w:t>
        </w:r>
      </w:ins>
    </w:p>
    <w:p w14:paraId="4DCB7532" w14:textId="77777777" w:rsidR="000049E2" w:rsidRDefault="000049E2" w:rsidP="000049E2">
      <w:pPr>
        <w:pStyle w:val="ListParagraph"/>
        <w:numPr>
          <w:ilvl w:val="0"/>
          <w:numId w:val="10"/>
        </w:numPr>
        <w:rPr>
          <w:ins w:id="1146" w:author="Peter Arbogast [2]" w:date="2019-03-22T10:22:00Z"/>
        </w:rPr>
      </w:pPr>
      <w:ins w:id="1147" w:author="Peter Arbogast [2]" w:date="2019-03-22T10:22:00Z">
        <w:r>
          <w:t>PartNumber</w:t>
        </w:r>
      </w:ins>
    </w:p>
    <w:p w14:paraId="09829AAA" w14:textId="77777777" w:rsidR="00175F84" w:rsidRDefault="00175F84" w:rsidP="00175F84">
      <w:pPr>
        <w:rPr>
          <w:ins w:id="1148" w:author="Peter Arbogast" w:date="2019-06-13T14:37:00Z"/>
        </w:rPr>
      </w:pPr>
      <w:ins w:id="1149" w:author="Peter Arbogast" w:date="2019-06-13T14:37:00Z">
        <w:r>
          <w:t>Used by:</w:t>
        </w:r>
      </w:ins>
    </w:p>
    <w:p w14:paraId="2B8FF1CC" w14:textId="77777777" w:rsidR="00175F84" w:rsidRDefault="00175F84" w:rsidP="00175F84">
      <w:pPr>
        <w:pStyle w:val="ListParagraph"/>
        <w:numPr>
          <w:ilvl w:val="0"/>
          <w:numId w:val="8"/>
        </w:numPr>
        <w:rPr>
          <w:ins w:id="1150" w:author="Peter Arbogast" w:date="2019-06-13T14:37:00Z"/>
        </w:rPr>
      </w:pPr>
      <w:ins w:id="1151" w:author="Peter Arbogast" w:date="2019-06-13T14:37:00Z">
        <w:r w:rsidRPr="00175F84">
          <w:t>csp_aspera_connector_device</w:t>
        </w:r>
      </w:ins>
    </w:p>
    <w:p w14:paraId="588DBB96" w14:textId="4C3BE2FE" w:rsidR="000049E2" w:rsidRDefault="00175F84" w:rsidP="00175F84">
      <w:pPr>
        <w:pStyle w:val="ListParagraph"/>
        <w:numPr>
          <w:ilvl w:val="0"/>
          <w:numId w:val="8"/>
        </w:numPr>
        <w:rPr>
          <w:ins w:id="1152" w:author="Peter Arbogast" w:date="2019-06-13T14:37:00Z"/>
        </w:rPr>
      </w:pPr>
      <w:ins w:id="1153" w:author="Peter Arbogast" w:date="2019-06-13T14:37:00Z">
        <w:r>
          <w:t>later for use with USU_Export</w:t>
        </w:r>
      </w:ins>
    </w:p>
    <w:p w14:paraId="308019D8" w14:textId="21B85333" w:rsidR="00175F84" w:rsidRDefault="00175F84" w:rsidP="00175F84">
      <w:pPr>
        <w:pStyle w:val="ListParagraph"/>
        <w:numPr>
          <w:ilvl w:val="0"/>
          <w:numId w:val="8"/>
        </w:numPr>
        <w:rPr>
          <w:ins w:id="1154" w:author="Peter Arbogast [2]" w:date="2019-03-22T10:17:00Z"/>
        </w:rPr>
        <w:pPrChange w:id="1155" w:author="Peter Arbogast" w:date="2019-06-13T14:37:00Z">
          <w:pPr/>
        </w:pPrChange>
      </w:pPr>
      <w:ins w:id="1156" w:author="Peter Arbogast" w:date="2019-06-13T14:37:00Z">
        <w:r>
          <w:t>later for sp_rp_Infrastrucre</w:t>
        </w:r>
      </w:ins>
    </w:p>
    <w:p w14:paraId="20861E2B" w14:textId="77777777" w:rsidR="000049E2" w:rsidRDefault="000049E2">
      <w:pPr>
        <w:rPr>
          <w:ins w:id="1157" w:author="Peter Arbogast [2]" w:date="2019-03-22T10:17:00Z"/>
          <w:rFonts w:asciiTheme="majorHAnsi" w:eastAsiaTheme="majorEastAsia" w:hAnsiTheme="majorHAnsi" w:cstheme="majorBidi"/>
          <w:color w:val="1F3763" w:themeColor="accent1" w:themeShade="7F"/>
          <w:sz w:val="24"/>
          <w:szCs w:val="24"/>
        </w:rPr>
      </w:pPr>
      <w:ins w:id="1158" w:author="Peter Arbogast [2]" w:date="2019-03-22T10:17:00Z">
        <w:r>
          <w:br w:type="page"/>
        </w:r>
      </w:ins>
    </w:p>
    <w:p w14:paraId="0A27717B" w14:textId="10357867" w:rsidR="000049E2" w:rsidRDefault="000049E2" w:rsidP="000049E2">
      <w:pPr>
        <w:pStyle w:val="Heading3"/>
        <w:numPr>
          <w:ilvl w:val="2"/>
          <w:numId w:val="1"/>
        </w:numPr>
        <w:ind w:left="709"/>
        <w:rPr>
          <w:ins w:id="1159" w:author="Peter Arbogast [2]" w:date="2019-03-22T10:17:00Z"/>
        </w:rPr>
      </w:pPr>
      <w:bookmarkStart w:id="1160" w:name="_Toc11336907"/>
      <w:ins w:id="1161" w:author="Peter Arbogast [2]" w:date="2019-03-22T10:17:00Z">
        <w:r>
          <w:lastRenderedPageBreak/>
          <w:t>f_GetDeviceNetworkInterface(</w:t>
        </w:r>
      </w:ins>
      <w:ins w:id="1162" w:author="Peter Arbogast [2]" w:date="2019-03-22T14:04:00Z">
        <w:r w:rsidR="007F5474">
          <w:t>)</w:t>
        </w:r>
      </w:ins>
      <w:bookmarkEnd w:id="1160"/>
    </w:p>
    <w:p w14:paraId="26392618" w14:textId="77777777" w:rsidR="000049E2" w:rsidRDefault="000049E2" w:rsidP="000049E2">
      <w:pPr>
        <w:rPr>
          <w:ins w:id="1163" w:author="Peter Arbogast [2]" w:date="2019-03-22T10:17:00Z"/>
        </w:rPr>
      </w:pPr>
      <w:ins w:id="1164" w:author="Peter Arbogast [2]" w:date="2019-03-22T10:17:00Z">
        <w:r>
          <w:t>Function get all Network interfaces</w:t>
        </w:r>
      </w:ins>
    </w:p>
    <w:p w14:paraId="79773936" w14:textId="77777777" w:rsidR="000049E2" w:rsidRDefault="000049E2" w:rsidP="000049E2">
      <w:pPr>
        <w:rPr>
          <w:ins w:id="1165" w:author="Peter Arbogast [2]" w:date="2019-03-22T10:17:00Z"/>
        </w:rPr>
      </w:pPr>
      <w:ins w:id="1166" w:author="Peter Arbogast [2]" w:date="2019-03-22T10:17:00Z">
        <w:r>
          <w:t>Return:</w:t>
        </w:r>
      </w:ins>
    </w:p>
    <w:p w14:paraId="6DDACC4B" w14:textId="77777777" w:rsidR="000049E2" w:rsidRDefault="000049E2" w:rsidP="000049E2">
      <w:pPr>
        <w:pStyle w:val="ListParagraph"/>
        <w:numPr>
          <w:ilvl w:val="0"/>
          <w:numId w:val="12"/>
        </w:numPr>
        <w:rPr>
          <w:ins w:id="1167" w:author="Peter Arbogast [2]" w:date="2019-03-22T10:17:00Z"/>
        </w:rPr>
      </w:pPr>
      <w:ins w:id="1168" w:author="Peter Arbogast [2]" w:date="2019-03-22T10:17:00Z">
        <w:r>
          <w:t>ComputerID</w:t>
        </w:r>
      </w:ins>
    </w:p>
    <w:p w14:paraId="7DDC46DD" w14:textId="77777777" w:rsidR="000049E2" w:rsidRDefault="000049E2" w:rsidP="000049E2">
      <w:pPr>
        <w:pStyle w:val="ListParagraph"/>
        <w:numPr>
          <w:ilvl w:val="0"/>
          <w:numId w:val="12"/>
        </w:numPr>
        <w:rPr>
          <w:ins w:id="1169" w:author="Peter Arbogast [2]" w:date="2019-03-22T10:17:00Z"/>
        </w:rPr>
      </w:pPr>
      <w:ins w:id="1170" w:author="Peter Arbogast [2]" w:date="2019-03-22T10:17:00Z">
        <w:r>
          <w:t>InterfaceName</w:t>
        </w:r>
        <w:r>
          <w:tab/>
        </w:r>
      </w:ins>
    </w:p>
    <w:p w14:paraId="0697829A" w14:textId="77777777" w:rsidR="000049E2" w:rsidRDefault="000049E2" w:rsidP="000049E2">
      <w:pPr>
        <w:pStyle w:val="ListParagraph"/>
        <w:numPr>
          <w:ilvl w:val="0"/>
          <w:numId w:val="12"/>
        </w:numPr>
        <w:rPr>
          <w:ins w:id="1171" w:author="Peter Arbogast [2]" w:date="2019-03-22T10:17:00Z"/>
        </w:rPr>
      </w:pPr>
      <w:ins w:id="1172" w:author="Peter Arbogast [2]" w:date="2019-03-22T10:17:00Z">
        <w:r>
          <w:t>Manufacturer</w:t>
        </w:r>
      </w:ins>
    </w:p>
    <w:p w14:paraId="7D79FA39" w14:textId="77777777" w:rsidR="000049E2" w:rsidRDefault="000049E2" w:rsidP="000049E2">
      <w:pPr>
        <w:pStyle w:val="ListParagraph"/>
        <w:numPr>
          <w:ilvl w:val="0"/>
          <w:numId w:val="12"/>
        </w:numPr>
        <w:rPr>
          <w:ins w:id="1173" w:author="Peter Arbogast [2]" w:date="2019-03-22T10:17:00Z"/>
        </w:rPr>
      </w:pPr>
      <w:ins w:id="1174" w:author="Peter Arbogast [2]" w:date="2019-03-22T10:17:00Z">
        <w:r>
          <w:t>Model</w:t>
        </w:r>
      </w:ins>
    </w:p>
    <w:p w14:paraId="4B816A52" w14:textId="77777777" w:rsidR="000049E2" w:rsidRDefault="000049E2" w:rsidP="000049E2">
      <w:pPr>
        <w:pStyle w:val="ListParagraph"/>
        <w:numPr>
          <w:ilvl w:val="0"/>
          <w:numId w:val="12"/>
        </w:numPr>
        <w:rPr>
          <w:ins w:id="1175" w:author="Peter Arbogast [2]" w:date="2019-03-22T10:17:00Z"/>
        </w:rPr>
      </w:pPr>
      <w:ins w:id="1176" w:author="Peter Arbogast [2]" w:date="2019-03-22T10:17:00Z">
        <w:r>
          <w:t>MACAddress</w:t>
        </w:r>
      </w:ins>
    </w:p>
    <w:p w14:paraId="3ED8B151" w14:textId="77777777" w:rsidR="000049E2" w:rsidRDefault="000049E2" w:rsidP="000049E2">
      <w:pPr>
        <w:pStyle w:val="ListParagraph"/>
        <w:numPr>
          <w:ilvl w:val="0"/>
          <w:numId w:val="12"/>
        </w:numPr>
        <w:rPr>
          <w:ins w:id="1177" w:author="Peter Arbogast [2]" w:date="2019-03-22T10:17:00Z"/>
        </w:rPr>
      </w:pPr>
      <w:ins w:id="1178" w:author="Peter Arbogast [2]" w:date="2019-03-22T10:17:00Z">
        <w:r>
          <w:t>IPEnabled</w:t>
        </w:r>
      </w:ins>
    </w:p>
    <w:p w14:paraId="1A174EFD" w14:textId="77777777" w:rsidR="000049E2" w:rsidRDefault="000049E2" w:rsidP="000049E2">
      <w:pPr>
        <w:pStyle w:val="ListParagraph"/>
        <w:numPr>
          <w:ilvl w:val="0"/>
          <w:numId w:val="12"/>
        </w:numPr>
        <w:rPr>
          <w:ins w:id="1179" w:author="Peter Arbogast [2]" w:date="2019-03-22T10:17:00Z"/>
        </w:rPr>
      </w:pPr>
      <w:ins w:id="1180" w:author="Peter Arbogast [2]" w:date="2019-03-22T10:17:00Z">
        <w:r>
          <w:t>DHCPEnabled</w:t>
        </w:r>
      </w:ins>
    </w:p>
    <w:p w14:paraId="0B3DFC3B" w14:textId="77777777" w:rsidR="000049E2" w:rsidRDefault="000049E2" w:rsidP="000049E2">
      <w:pPr>
        <w:pStyle w:val="ListParagraph"/>
        <w:numPr>
          <w:ilvl w:val="0"/>
          <w:numId w:val="12"/>
        </w:numPr>
        <w:rPr>
          <w:ins w:id="1181" w:author="Peter Arbogast [2]" w:date="2019-03-22T10:17:00Z"/>
        </w:rPr>
      </w:pPr>
      <w:ins w:id="1182" w:author="Peter Arbogast [2]" w:date="2019-03-22T10:17:00Z">
        <w:r>
          <w:t>IPAddress</w:t>
        </w:r>
      </w:ins>
    </w:p>
    <w:p w14:paraId="64021F60" w14:textId="77777777" w:rsidR="000049E2" w:rsidRDefault="000049E2" w:rsidP="000049E2">
      <w:pPr>
        <w:pStyle w:val="ListParagraph"/>
        <w:numPr>
          <w:ilvl w:val="0"/>
          <w:numId w:val="12"/>
        </w:numPr>
        <w:rPr>
          <w:ins w:id="1183" w:author="Peter Arbogast [2]" w:date="2019-03-22T10:17:00Z"/>
        </w:rPr>
      </w:pPr>
      <w:ins w:id="1184" w:author="Peter Arbogast [2]" w:date="2019-03-22T10:17:00Z">
        <w:r>
          <w:t>IPAddressV6</w:t>
        </w:r>
      </w:ins>
    </w:p>
    <w:p w14:paraId="407A8BB4" w14:textId="77777777" w:rsidR="000049E2" w:rsidRDefault="000049E2" w:rsidP="000049E2">
      <w:pPr>
        <w:pStyle w:val="ListParagraph"/>
        <w:numPr>
          <w:ilvl w:val="0"/>
          <w:numId w:val="12"/>
        </w:numPr>
        <w:rPr>
          <w:ins w:id="1185" w:author="Peter Arbogast [2]" w:date="2019-03-22T10:17:00Z"/>
        </w:rPr>
      </w:pPr>
      <w:ins w:id="1186" w:author="Peter Arbogast [2]" w:date="2019-03-22T10:17:00Z">
        <w:r>
          <w:t>Subnetmask</w:t>
        </w:r>
      </w:ins>
    </w:p>
    <w:p w14:paraId="384E4C76" w14:textId="77777777" w:rsidR="000049E2" w:rsidRDefault="000049E2" w:rsidP="000049E2">
      <w:pPr>
        <w:pStyle w:val="ListParagraph"/>
        <w:numPr>
          <w:ilvl w:val="0"/>
          <w:numId w:val="12"/>
        </w:numPr>
        <w:rPr>
          <w:ins w:id="1187" w:author="Peter Arbogast [2]" w:date="2019-03-22T10:17:00Z"/>
        </w:rPr>
      </w:pPr>
      <w:ins w:id="1188" w:author="Peter Arbogast [2]" w:date="2019-03-22T10:17:00Z">
        <w:r>
          <w:t>Broadcast</w:t>
        </w:r>
      </w:ins>
    </w:p>
    <w:p w14:paraId="2ED81D11" w14:textId="77777777" w:rsidR="000049E2" w:rsidRDefault="000049E2" w:rsidP="000049E2">
      <w:pPr>
        <w:pStyle w:val="ListParagraph"/>
        <w:numPr>
          <w:ilvl w:val="0"/>
          <w:numId w:val="12"/>
        </w:numPr>
        <w:rPr>
          <w:ins w:id="1189" w:author="Peter Arbogast [2]" w:date="2019-03-22T10:17:00Z"/>
        </w:rPr>
      </w:pPr>
      <w:ins w:id="1190" w:author="Peter Arbogast [2]" w:date="2019-03-22T10:17:00Z">
        <w:r>
          <w:t>DefaultGateway</w:t>
        </w:r>
      </w:ins>
    </w:p>
    <w:p w14:paraId="33DFD29E" w14:textId="77777777" w:rsidR="000049E2" w:rsidRDefault="000049E2" w:rsidP="000049E2">
      <w:pPr>
        <w:pStyle w:val="ListParagraph"/>
        <w:numPr>
          <w:ilvl w:val="0"/>
          <w:numId w:val="12"/>
        </w:numPr>
        <w:rPr>
          <w:ins w:id="1191" w:author="Peter Arbogast [2]" w:date="2019-03-22T10:17:00Z"/>
        </w:rPr>
      </w:pPr>
      <w:ins w:id="1192" w:author="Peter Arbogast [2]" w:date="2019-03-22T10:17:00Z">
        <w:r>
          <w:t>DNSServer</w:t>
        </w:r>
      </w:ins>
    </w:p>
    <w:p w14:paraId="2C9FCF24" w14:textId="77777777" w:rsidR="000049E2" w:rsidRDefault="000049E2" w:rsidP="000049E2">
      <w:pPr>
        <w:pStyle w:val="ListParagraph"/>
        <w:numPr>
          <w:ilvl w:val="0"/>
          <w:numId w:val="12"/>
        </w:numPr>
        <w:rPr>
          <w:ins w:id="1193" w:author="Peter Arbogast [2]" w:date="2019-03-22T10:17:00Z"/>
        </w:rPr>
      </w:pPr>
      <w:ins w:id="1194" w:author="Peter Arbogast [2]" w:date="2019-03-22T10:17:00Z">
        <w:r>
          <w:t>DNSDomain</w:t>
        </w:r>
      </w:ins>
    </w:p>
    <w:p w14:paraId="09DA6675" w14:textId="77777777" w:rsidR="000049E2" w:rsidRDefault="000049E2" w:rsidP="000049E2">
      <w:pPr>
        <w:pStyle w:val="ListParagraph"/>
        <w:numPr>
          <w:ilvl w:val="0"/>
          <w:numId w:val="12"/>
        </w:numPr>
        <w:rPr>
          <w:ins w:id="1195" w:author="Peter Arbogast [2]" w:date="2019-03-22T10:17:00Z"/>
        </w:rPr>
      </w:pPr>
      <w:ins w:id="1196" w:author="Peter Arbogast [2]" w:date="2019-03-22T10:17:00Z">
        <w:r>
          <w:t>DNSHostname</w:t>
        </w:r>
      </w:ins>
    </w:p>
    <w:p w14:paraId="1A9949D5" w14:textId="18A67E60" w:rsidR="000049E2" w:rsidRDefault="000049E2" w:rsidP="000049E2">
      <w:pPr>
        <w:pStyle w:val="ListParagraph"/>
        <w:numPr>
          <w:ilvl w:val="0"/>
          <w:numId w:val="12"/>
        </w:numPr>
        <w:rPr>
          <w:ins w:id="1197" w:author="Peter Arbogast" w:date="2019-06-13T14:39:00Z"/>
        </w:rPr>
      </w:pPr>
      <w:ins w:id="1198" w:author="Peter Arbogast [2]" w:date="2019-03-22T10:17:00Z">
        <w:r>
          <w:t>Speed</w:t>
        </w:r>
      </w:ins>
    </w:p>
    <w:p w14:paraId="464AE2B8" w14:textId="50E25F90" w:rsidR="00175F84" w:rsidRDefault="00175F84" w:rsidP="00175F84">
      <w:pPr>
        <w:rPr>
          <w:ins w:id="1199" w:author="Peter Arbogast" w:date="2019-06-13T14:39:00Z"/>
        </w:rPr>
      </w:pPr>
      <w:ins w:id="1200" w:author="Peter Arbogast" w:date="2019-06-13T14:39:00Z">
        <w:r>
          <w:t>Used by:</w:t>
        </w:r>
      </w:ins>
    </w:p>
    <w:p w14:paraId="1778E551" w14:textId="230FC5EB" w:rsidR="00175F84" w:rsidRDefault="00175F84" w:rsidP="00175F84">
      <w:pPr>
        <w:pStyle w:val="ListParagraph"/>
        <w:numPr>
          <w:ilvl w:val="0"/>
          <w:numId w:val="12"/>
        </w:numPr>
        <w:rPr>
          <w:ins w:id="1201" w:author="Peter Arbogast" w:date="2019-06-13T14:40:00Z"/>
        </w:rPr>
      </w:pPr>
      <w:ins w:id="1202" w:author="Peter Arbogast" w:date="2019-06-13T14:40:00Z">
        <w:r>
          <w:t>f</w:t>
        </w:r>
      </w:ins>
      <w:ins w:id="1203" w:author="Peter Arbogast" w:date="2019-06-13T14:39:00Z">
        <w:r>
          <w:t>_GetDeviceNetworkInfo</w:t>
        </w:r>
      </w:ins>
    </w:p>
    <w:p w14:paraId="697A026B" w14:textId="7631FEE6" w:rsidR="00175F84" w:rsidRDefault="00175F84" w:rsidP="00175F84">
      <w:pPr>
        <w:pStyle w:val="ListParagraph"/>
        <w:numPr>
          <w:ilvl w:val="0"/>
          <w:numId w:val="12"/>
        </w:numPr>
        <w:rPr>
          <w:ins w:id="1204" w:author="Peter Arbogast [2]" w:date="2019-03-22T10:17:00Z"/>
        </w:rPr>
        <w:pPrChange w:id="1205" w:author="Peter Arbogast" w:date="2019-06-13T14:39:00Z">
          <w:pPr>
            <w:pStyle w:val="ListParagraph"/>
            <w:numPr>
              <w:numId w:val="12"/>
            </w:numPr>
            <w:ind w:hanging="360"/>
          </w:pPr>
        </w:pPrChange>
      </w:pPr>
      <w:ins w:id="1206" w:author="Peter Arbogast" w:date="2019-06-13T14:40:00Z">
        <w:r>
          <w:t>later for use with USU Export</w:t>
        </w:r>
      </w:ins>
    </w:p>
    <w:p w14:paraId="3BDC02E1" w14:textId="77777777" w:rsidR="000049E2" w:rsidRDefault="000049E2">
      <w:pPr>
        <w:rPr>
          <w:ins w:id="1207" w:author="Peter Arbogast [2]" w:date="2019-03-22T10:18:00Z"/>
        </w:rPr>
      </w:pPr>
    </w:p>
    <w:p w14:paraId="28E9A91F" w14:textId="3DD1B589" w:rsidR="000049E2" w:rsidRDefault="000049E2">
      <w:pPr>
        <w:pStyle w:val="Heading3"/>
        <w:numPr>
          <w:ilvl w:val="2"/>
          <w:numId w:val="1"/>
        </w:numPr>
        <w:ind w:left="709"/>
        <w:rPr>
          <w:ins w:id="1208" w:author="Peter Arbogast [2]" w:date="2019-03-22T10:18:00Z"/>
        </w:rPr>
        <w:pPrChange w:id="1209" w:author="Peter Arbogast [2]" w:date="2019-03-22T10:18:00Z">
          <w:pPr/>
        </w:pPrChange>
      </w:pPr>
      <w:bookmarkStart w:id="1210" w:name="_Ref4144487"/>
      <w:bookmarkStart w:id="1211" w:name="_Toc11336908"/>
      <w:ins w:id="1212" w:author="Peter Arbogast [2]" w:date="2019-03-22T10:18:00Z">
        <w:r>
          <w:t>f_GetDeviceNetworkInfo()</w:t>
        </w:r>
        <w:bookmarkEnd w:id="1210"/>
        <w:bookmarkEnd w:id="1211"/>
      </w:ins>
    </w:p>
    <w:p w14:paraId="0E7A3BEA" w14:textId="4FAA7B37" w:rsidR="000049E2" w:rsidRDefault="000049E2">
      <w:pPr>
        <w:rPr>
          <w:ins w:id="1213" w:author="Peter Arbogast [2]" w:date="2019-03-22T10:19:00Z"/>
        </w:rPr>
      </w:pPr>
      <w:ins w:id="1214" w:author="Peter Arbogast [2]" w:date="2019-03-22T10:18:00Z">
        <w:r>
          <w:t>Function get all IP Address and Macs separate with space</w:t>
        </w:r>
      </w:ins>
      <w:ins w:id="1215" w:author="Peter Arbogast [2]" w:date="2019-03-22T10:19:00Z">
        <w:r>
          <w:t xml:space="preserve">, </w:t>
        </w:r>
      </w:ins>
      <w:ins w:id="1216" w:author="Peter Arbogast [2]" w:date="2019-03-22T10:21:00Z">
        <w:r>
          <w:t xml:space="preserve">one Manufacturer and Model </w:t>
        </w:r>
      </w:ins>
      <w:ins w:id="1217" w:author="Peter Arbogast [2]" w:date="2019-03-22T10:19:00Z">
        <w:r>
          <w:t>per Device</w:t>
        </w:r>
      </w:ins>
    </w:p>
    <w:p w14:paraId="367FB0CA" w14:textId="77777777" w:rsidR="000049E2" w:rsidRDefault="000049E2">
      <w:pPr>
        <w:rPr>
          <w:ins w:id="1218" w:author="Peter Arbogast [2]" w:date="2019-03-22T10:19:00Z"/>
        </w:rPr>
      </w:pPr>
      <w:ins w:id="1219" w:author="Peter Arbogast [2]" w:date="2019-03-22T10:19:00Z">
        <w:r>
          <w:t>Return:</w:t>
        </w:r>
      </w:ins>
    </w:p>
    <w:p w14:paraId="42D4F426" w14:textId="640E414F" w:rsidR="000049E2" w:rsidRPr="000049E2" w:rsidRDefault="000049E2" w:rsidP="000049E2">
      <w:pPr>
        <w:pStyle w:val="ListParagraph"/>
        <w:numPr>
          <w:ilvl w:val="0"/>
          <w:numId w:val="12"/>
        </w:numPr>
        <w:rPr>
          <w:ins w:id="1220" w:author="Peter Arbogast [2]" w:date="2019-03-22T10:20:00Z"/>
          <w:rFonts w:asciiTheme="majorHAnsi" w:eastAsiaTheme="majorEastAsia" w:hAnsiTheme="majorHAnsi" w:cstheme="majorBidi"/>
          <w:color w:val="1F3763" w:themeColor="accent1" w:themeShade="7F"/>
          <w:sz w:val="24"/>
          <w:szCs w:val="24"/>
          <w:rPrChange w:id="1221" w:author="Peter Arbogast [2]" w:date="2019-03-22T10:20:00Z">
            <w:rPr>
              <w:ins w:id="1222" w:author="Peter Arbogast [2]" w:date="2019-03-22T10:20:00Z"/>
            </w:rPr>
          </w:rPrChange>
        </w:rPr>
      </w:pPr>
      <w:ins w:id="1223" w:author="Peter Arbogast [2]" w:date="2019-03-22T10:19:00Z">
        <w:r>
          <w:t>ComputerID</w:t>
        </w:r>
      </w:ins>
    </w:p>
    <w:p w14:paraId="11EC5675" w14:textId="0B9EFBFF" w:rsidR="000049E2" w:rsidRPr="000049E2" w:rsidRDefault="000049E2" w:rsidP="000049E2">
      <w:pPr>
        <w:pStyle w:val="ListParagraph"/>
        <w:numPr>
          <w:ilvl w:val="0"/>
          <w:numId w:val="12"/>
        </w:numPr>
        <w:rPr>
          <w:ins w:id="1224" w:author="Peter Arbogast [2]" w:date="2019-03-22T10:20:00Z"/>
          <w:rFonts w:asciiTheme="majorHAnsi" w:eastAsiaTheme="majorEastAsia" w:hAnsiTheme="majorHAnsi" w:cstheme="majorBidi"/>
          <w:color w:val="1F3763" w:themeColor="accent1" w:themeShade="7F"/>
          <w:sz w:val="24"/>
          <w:szCs w:val="24"/>
          <w:rPrChange w:id="1225" w:author="Peter Arbogast [2]" w:date="2019-03-22T10:20:00Z">
            <w:rPr>
              <w:ins w:id="1226" w:author="Peter Arbogast [2]" w:date="2019-03-22T10:20:00Z"/>
            </w:rPr>
          </w:rPrChange>
        </w:rPr>
      </w:pPr>
      <w:ins w:id="1227" w:author="Peter Arbogast [2]" w:date="2019-03-22T10:20:00Z">
        <w:r>
          <w:t>Manufacturer</w:t>
        </w:r>
        <w:r>
          <w:tab/>
        </w:r>
        <w:r>
          <w:tab/>
        </w:r>
        <w:r>
          <w:tab/>
          <w:t>MAX of Manfucaturer</w:t>
        </w:r>
      </w:ins>
    </w:p>
    <w:p w14:paraId="6D360E05" w14:textId="669002E0" w:rsidR="000049E2" w:rsidRPr="000049E2" w:rsidRDefault="000049E2" w:rsidP="000049E2">
      <w:pPr>
        <w:pStyle w:val="ListParagraph"/>
        <w:numPr>
          <w:ilvl w:val="0"/>
          <w:numId w:val="12"/>
        </w:numPr>
        <w:rPr>
          <w:ins w:id="1228" w:author="Peter Arbogast [2]" w:date="2019-03-22T10:19:00Z"/>
          <w:rFonts w:asciiTheme="majorHAnsi" w:eastAsiaTheme="majorEastAsia" w:hAnsiTheme="majorHAnsi" w:cstheme="majorBidi"/>
          <w:color w:val="1F3763" w:themeColor="accent1" w:themeShade="7F"/>
          <w:sz w:val="24"/>
          <w:szCs w:val="24"/>
          <w:rPrChange w:id="1229" w:author="Peter Arbogast [2]" w:date="2019-03-22T10:19:00Z">
            <w:rPr>
              <w:ins w:id="1230" w:author="Peter Arbogast [2]" w:date="2019-03-22T10:19:00Z"/>
            </w:rPr>
          </w:rPrChange>
        </w:rPr>
      </w:pPr>
      <w:ins w:id="1231" w:author="Peter Arbogast [2]" w:date="2019-03-22T10:20:00Z">
        <w:r>
          <w:t>Model</w:t>
        </w:r>
        <w:r>
          <w:tab/>
        </w:r>
        <w:r>
          <w:tab/>
        </w:r>
        <w:r>
          <w:tab/>
        </w:r>
        <w:r>
          <w:tab/>
          <w:t>MAX of NIC Model</w:t>
        </w:r>
      </w:ins>
    </w:p>
    <w:p w14:paraId="61581E38" w14:textId="4956596F" w:rsidR="000049E2" w:rsidRPr="000049E2" w:rsidRDefault="000049E2" w:rsidP="000049E2">
      <w:pPr>
        <w:pStyle w:val="ListParagraph"/>
        <w:numPr>
          <w:ilvl w:val="0"/>
          <w:numId w:val="12"/>
        </w:numPr>
        <w:rPr>
          <w:ins w:id="1232" w:author="Peter Arbogast [2]" w:date="2019-03-22T10:19:00Z"/>
          <w:rFonts w:asciiTheme="majorHAnsi" w:eastAsiaTheme="majorEastAsia" w:hAnsiTheme="majorHAnsi" w:cstheme="majorBidi"/>
          <w:color w:val="1F3763" w:themeColor="accent1" w:themeShade="7F"/>
          <w:sz w:val="24"/>
          <w:szCs w:val="24"/>
          <w:rPrChange w:id="1233" w:author="Peter Arbogast [2]" w:date="2019-03-22T10:19:00Z">
            <w:rPr>
              <w:ins w:id="1234" w:author="Peter Arbogast [2]" w:date="2019-03-22T10:19:00Z"/>
            </w:rPr>
          </w:rPrChange>
        </w:rPr>
      </w:pPr>
      <w:ins w:id="1235" w:author="Peter Arbogast [2]" w:date="2019-03-22T10:19:00Z">
        <w:r>
          <w:t>IPAddress</w:t>
        </w:r>
      </w:ins>
      <w:ins w:id="1236" w:author="Peter Arbogast [2]" w:date="2019-03-22T10:20:00Z">
        <w:r>
          <w:tab/>
        </w:r>
        <w:r>
          <w:tab/>
        </w:r>
        <w:r>
          <w:tab/>
          <w:t>All IP Addres</w:t>
        </w:r>
      </w:ins>
      <w:ins w:id="1237" w:author="Peter Arbogast [2]" w:date="2019-03-22T10:21:00Z">
        <w:r>
          <w:t>ses</w:t>
        </w:r>
      </w:ins>
    </w:p>
    <w:p w14:paraId="3E7D32AF" w14:textId="1A155BCE" w:rsidR="000049E2" w:rsidRPr="000049E2" w:rsidRDefault="000049E2" w:rsidP="000049E2">
      <w:pPr>
        <w:pStyle w:val="ListParagraph"/>
        <w:numPr>
          <w:ilvl w:val="0"/>
          <w:numId w:val="12"/>
        </w:numPr>
        <w:rPr>
          <w:ins w:id="1238" w:author="Peter Arbogast [2]" w:date="2019-03-22T10:19:00Z"/>
          <w:rFonts w:asciiTheme="majorHAnsi" w:eastAsiaTheme="majorEastAsia" w:hAnsiTheme="majorHAnsi" w:cstheme="majorBidi"/>
          <w:color w:val="1F3763" w:themeColor="accent1" w:themeShade="7F"/>
          <w:sz w:val="24"/>
          <w:szCs w:val="24"/>
          <w:rPrChange w:id="1239" w:author="Peter Arbogast [2]" w:date="2019-03-22T10:19:00Z">
            <w:rPr>
              <w:ins w:id="1240" w:author="Peter Arbogast [2]" w:date="2019-03-22T10:19:00Z"/>
            </w:rPr>
          </w:rPrChange>
        </w:rPr>
      </w:pPr>
      <w:ins w:id="1241" w:author="Peter Arbogast [2]" w:date="2019-03-22T10:19:00Z">
        <w:r>
          <w:t>MACAddress</w:t>
        </w:r>
      </w:ins>
      <w:ins w:id="1242" w:author="Peter Arbogast [2]" w:date="2019-03-22T10:21:00Z">
        <w:r>
          <w:tab/>
        </w:r>
        <w:r>
          <w:tab/>
        </w:r>
        <w:r>
          <w:tab/>
          <w:t>All MAC Addresses</w:t>
        </w:r>
      </w:ins>
    </w:p>
    <w:p w14:paraId="0C7372E3" w14:textId="77777777" w:rsidR="00175F84" w:rsidRDefault="00175F84" w:rsidP="00175F84">
      <w:pPr>
        <w:rPr>
          <w:ins w:id="1243" w:author="Peter Arbogast" w:date="2019-06-13T14:40:00Z"/>
        </w:rPr>
      </w:pPr>
      <w:ins w:id="1244" w:author="Peter Arbogast" w:date="2019-06-13T14:40:00Z">
        <w:r>
          <w:t>Used by:</w:t>
        </w:r>
      </w:ins>
    </w:p>
    <w:p w14:paraId="440B1EDE" w14:textId="77777777" w:rsidR="00175F84" w:rsidRDefault="00175F84" w:rsidP="00175F84">
      <w:pPr>
        <w:pStyle w:val="ListParagraph"/>
        <w:numPr>
          <w:ilvl w:val="0"/>
          <w:numId w:val="12"/>
        </w:numPr>
        <w:rPr>
          <w:ins w:id="1245" w:author="Peter Arbogast" w:date="2019-06-13T14:40:00Z"/>
        </w:rPr>
      </w:pPr>
      <w:ins w:id="1246" w:author="Peter Arbogast" w:date="2019-06-13T14:40:00Z">
        <w:r w:rsidRPr="00175F84">
          <w:t>csp_aspera_connector_device</w:t>
        </w:r>
      </w:ins>
    </w:p>
    <w:p w14:paraId="35AA4DAF" w14:textId="49DD6C38" w:rsidR="00175F84" w:rsidRDefault="00175F84" w:rsidP="00175F84">
      <w:pPr>
        <w:pStyle w:val="ListParagraph"/>
        <w:numPr>
          <w:ilvl w:val="0"/>
          <w:numId w:val="12"/>
        </w:numPr>
        <w:rPr>
          <w:ins w:id="1247" w:author="Peter Arbogast [2]" w:date="2019-03-22T10:23:00Z"/>
        </w:rPr>
        <w:pPrChange w:id="1248" w:author="Peter Arbogast" w:date="2019-06-13T14:40:00Z">
          <w:pPr/>
        </w:pPrChange>
      </w:pPr>
      <w:ins w:id="1249" w:author="Peter Arbogast" w:date="2019-06-13T14:40:00Z">
        <w:r>
          <w:t xml:space="preserve">later for use with </w:t>
        </w:r>
      </w:ins>
      <w:ins w:id="1250" w:author="Peter Arbogast" w:date="2019-06-13T14:41:00Z">
        <w:r>
          <w:t>sp_rp_infrastructure</w:t>
        </w:r>
      </w:ins>
    </w:p>
    <w:p w14:paraId="7E355059" w14:textId="77777777" w:rsidR="000049E2" w:rsidRDefault="000049E2">
      <w:pPr>
        <w:rPr>
          <w:ins w:id="1251" w:author="Peter Arbogast [2]" w:date="2019-03-22T10:23:00Z"/>
          <w:rFonts w:asciiTheme="majorHAnsi" w:eastAsiaTheme="majorEastAsia" w:hAnsiTheme="majorHAnsi" w:cstheme="majorBidi"/>
          <w:color w:val="1F3763" w:themeColor="accent1" w:themeShade="7F"/>
          <w:sz w:val="24"/>
          <w:szCs w:val="24"/>
        </w:rPr>
      </w:pPr>
      <w:ins w:id="1252" w:author="Peter Arbogast [2]" w:date="2019-03-22T10:23:00Z">
        <w:r>
          <w:br w:type="page"/>
        </w:r>
      </w:ins>
    </w:p>
    <w:p w14:paraId="3297BDA9" w14:textId="22CD5A8A" w:rsidR="000049E2" w:rsidRDefault="000049E2" w:rsidP="000049E2">
      <w:pPr>
        <w:pStyle w:val="Heading3"/>
        <w:numPr>
          <w:ilvl w:val="2"/>
          <w:numId w:val="1"/>
        </w:numPr>
        <w:ind w:left="709"/>
        <w:rPr>
          <w:ins w:id="1253" w:author="Peter Arbogast [2]" w:date="2019-03-22T10:23:00Z"/>
        </w:rPr>
      </w:pPr>
      <w:bookmarkStart w:id="1254" w:name="_Ref4145034"/>
      <w:bookmarkStart w:id="1255" w:name="_Toc11336909"/>
      <w:ins w:id="1256" w:author="Peter Arbogast [2]" w:date="2019-03-22T10:23:00Z">
        <w:r>
          <w:lastRenderedPageBreak/>
          <w:t>f_GetDeviceProcessors()</w:t>
        </w:r>
        <w:bookmarkEnd w:id="1254"/>
        <w:bookmarkEnd w:id="1255"/>
      </w:ins>
    </w:p>
    <w:p w14:paraId="0253D6B0" w14:textId="77777777" w:rsidR="000049E2" w:rsidRDefault="000049E2" w:rsidP="000049E2">
      <w:pPr>
        <w:rPr>
          <w:ins w:id="1257" w:author="Peter Arbogast [2]" w:date="2019-03-22T10:23:00Z"/>
        </w:rPr>
      </w:pPr>
      <w:ins w:id="1258" w:author="Peter Arbogast [2]" w:date="2019-03-22T10:23:00Z">
        <w:r>
          <w:t>Get all Processor Informations</w:t>
        </w:r>
      </w:ins>
    </w:p>
    <w:p w14:paraId="655FCCB1" w14:textId="77777777" w:rsidR="000049E2" w:rsidRDefault="000049E2" w:rsidP="000049E2">
      <w:pPr>
        <w:rPr>
          <w:ins w:id="1259" w:author="Peter Arbogast [2]" w:date="2019-03-22T10:23:00Z"/>
        </w:rPr>
      </w:pPr>
      <w:ins w:id="1260" w:author="Peter Arbogast [2]" w:date="2019-03-22T10:23:00Z">
        <w:r>
          <w:t>Return:</w:t>
        </w:r>
      </w:ins>
    </w:p>
    <w:p w14:paraId="273C8955" w14:textId="77777777" w:rsidR="000049E2" w:rsidRDefault="000049E2" w:rsidP="000049E2">
      <w:pPr>
        <w:pStyle w:val="ListParagraph"/>
        <w:numPr>
          <w:ilvl w:val="0"/>
          <w:numId w:val="18"/>
        </w:numPr>
        <w:rPr>
          <w:ins w:id="1261" w:author="Peter Arbogast [2]" w:date="2019-03-22T10:23:00Z"/>
        </w:rPr>
      </w:pPr>
      <w:ins w:id="1262" w:author="Peter Arbogast [2]" w:date="2019-03-22T10:23:00Z">
        <w:r>
          <w:t>ComputerID</w:t>
        </w:r>
      </w:ins>
    </w:p>
    <w:p w14:paraId="586D42FE" w14:textId="77777777" w:rsidR="000049E2" w:rsidRDefault="000049E2" w:rsidP="000049E2">
      <w:pPr>
        <w:pStyle w:val="ListParagraph"/>
        <w:numPr>
          <w:ilvl w:val="0"/>
          <w:numId w:val="18"/>
        </w:numPr>
        <w:rPr>
          <w:ins w:id="1263" w:author="Peter Arbogast [2]" w:date="2019-03-22T10:23:00Z"/>
        </w:rPr>
      </w:pPr>
      <w:ins w:id="1264" w:author="Peter Arbogast [2]" w:date="2019-03-22T10:23:00Z">
        <w:r>
          <w:t>DeviceID</w:t>
        </w:r>
      </w:ins>
    </w:p>
    <w:p w14:paraId="72AFDE31" w14:textId="0DDF79D6" w:rsidR="000049E2" w:rsidRDefault="000049E2" w:rsidP="000049E2">
      <w:pPr>
        <w:pStyle w:val="ListParagraph"/>
        <w:numPr>
          <w:ilvl w:val="0"/>
          <w:numId w:val="18"/>
        </w:numPr>
        <w:rPr>
          <w:ins w:id="1265" w:author="Peter Arbogast [2]" w:date="2019-03-22T10:23:00Z"/>
        </w:rPr>
      </w:pPr>
      <w:ins w:id="1266" w:author="Peter Arbogast [2]" w:date="2019-03-22T10:23:00Z">
        <w:r>
          <w:t xml:space="preserve">Name </w:t>
        </w:r>
        <w:r>
          <w:tab/>
        </w:r>
        <w:r>
          <w:tab/>
        </w:r>
      </w:ins>
      <w:ins w:id="1267" w:author="Peter Arbogast [2]" w:date="2019-03-22T14:04:00Z">
        <w:r w:rsidR="007F5474">
          <w:tab/>
        </w:r>
        <w:r w:rsidR="007F5474">
          <w:tab/>
        </w:r>
      </w:ins>
      <w:ins w:id="1268" w:author="Peter Arbogast [2]" w:date="2019-03-22T10:23:00Z">
        <w:r>
          <w:t>(of the Processor)</w:t>
        </w:r>
      </w:ins>
    </w:p>
    <w:p w14:paraId="5FEBE86C" w14:textId="77777777" w:rsidR="000049E2" w:rsidRDefault="000049E2" w:rsidP="000049E2">
      <w:pPr>
        <w:pStyle w:val="ListParagraph"/>
        <w:numPr>
          <w:ilvl w:val="0"/>
          <w:numId w:val="18"/>
        </w:numPr>
        <w:rPr>
          <w:ins w:id="1269" w:author="Peter Arbogast [2]" w:date="2019-03-22T10:23:00Z"/>
        </w:rPr>
      </w:pPr>
      <w:ins w:id="1270" w:author="Peter Arbogast [2]" w:date="2019-03-22T10:23:00Z">
        <w:r>
          <w:t>Manufacturer</w:t>
        </w:r>
      </w:ins>
    </w:p>
    <w:p w14:paraId="7840635A" w14:textId="77777777" w:rsidR="000049E2" w:rsidRDefault="000049E2" w:rsidP="000049E2">
      <w:pPr>
        <w:pStyle w:val="ListParagraph"/>
        <w:numPr>
          <w:ilvl w:val="0"/>
          <w:numId w:val="18"/>
        </w:numPr>
        <w:rPr>
          <w:ins w:id="1271" w:author="Peter Arbogast [2]" w:date="2019-03-22T10:23:00Z"/>
        </w:rPr>
      </w:pPr>
      <w:ins w:id="1272" w:author="Peter Arbogast [2]" w:date="2019-03-22T10:23:00Z">
        <w:r>
          <w:t>ClockSpeed</w:t>
        </w:r>
        <w:r>
          <w:tab/>
        </w:r>
        <w:r>
          <w:tab/>
        </w:r>
        <w:r>
          <w:tab/>
          <w:t>in MHz</w:t>
        </w:r>
      </w:ins>
    </w:p>
    <w:p w14:paraId="59307804" w14:textId="77777777" w:rsidR="000049E2" w:rsidRDefault="000049E2" w:rsidP="000049E2">
      <w:pPr>
        <w:pStyle w:val="ListParagraph"/>
        <w:numPr>
          <w:ilvl w:val="0"/>
          <w:numId w:val="18"/>
        </w:numPr>
        <w:rPr>
          <w:ins w:id="1273" w:author="Peter Arbogast [2]" w:date="2019-03-22T10:23:00Z"/>
        </w:rPr>
      </w:pPr>
      <w:ins w:id="1274" w:author="Peter Arbogast [2]" w:date="2019-03-22T10:23:00Z">
        <w:r>
          <w:t>L2CacheSize</w:t>
        </w:r>
        <w:r>
          <w:tab/>
        </w:r>
        <w:r>
          <w:tab/>
        </w:r>
        <w:r>
          <w:tab/>
          <w:t>in KB</w:t>
        </w:r>
      </w:ins>
    </w:p>
    <w:p w14:paraId="33792944" w14:textId="77777777" w:rsidR="000049E2" w:rsidRDefault="000049E2" w:rsidP="000049E2">
      <w:pPr>
        <w:pStyle w:val="ListParagraph"/>
        <w:numPr>
          <w:ilvl w:val="0"/>
          <w:numId w:val="18"/>
        </w:numPr>
        <w:rPr>
          <w:ins w:id="1275" w:author="Peter Arbogast [2]" w:date="2019-03-22T10:23:00Z"/>
        </w:rPr>
      </w:pPr>
      <w:ins w:id="1276" w:author="Peter Arbogast [2]" w:date="2019-03-22T10:23:00Z">
        <w:r>
          <w:t>CurrentVoltage</w:t>
        </w:r>
      </w:ins>
    </w:p>
    <w:p w14:paraId="4A30DA30" w14:textId="48319888" w:rsidR="000049E2" w:rsidRDefault="000049E2" w:rsidP="000049E2">
      <w:pPr>
        <w:pStyle w:val="ListParagraph"/>
        <w:numPr>
          <w:ilvl w:val="0"/>
          <w:numId w:val="18"/>
        </w:numPr>
        <w:rPr>
          <w:ins w:id="1277" w:author="Peter Arbogast [2]" w:date="2019-03-22T10:23:00Z"/>
        </w:rPr>
      </w:pPr>
      <w:ins w:id="1278" w:author="Peter Arbogast [2]" w:date="2019-03-22T10:23:00Z">
        <w:r>
          <w:t>CPUs</w:t>
        </w:r>
      </w:ins>
      <w:ins w:id="1279" w:author="Peter Arbogast [2]" w:date="2019-03-22T10:25:00Z">
        <w:r>
          <w:tab/>
        </w:r>
        <w:r>
          <w:tab/>
        </w:r>
        <w:r>
          <w:tab/>
        </w:r>
        <w:r>
          <w:tab/>
          <w:t>Count of CPUs</w:t>
        </w:r>
      </w:ins>
    </w:p>
    <w:p w14:paraId="4F2F3E06" w14:textId="0EE50683" w:rsidR="000049E2" w:rsidRDefault="000049E2" w:rsidP="000049E2">
      <w:pPr>
        <w:pStyle w:val="ListParagraph"/>
        <w:numPr>
          <w:ilvl w:val="0"/>
          <w:numId w:val="18"/>
        </w:numPr>
        <w:rPr>
          <w:ins w:id="1280" w:author="Peter Arbogast [2]" w:date="2019-03-22T10:23:00Z"/>
        </w:rPr>
      </w:pPr>
      <w:ins w:id="1281" w:author="Peter Arbogast [2]" w:date="2019-03-22T10:23:00Z">
        <w:r>
          <w:t>Cores</w:t>
        </w:r>
      </w:ins>
      <w:ins w:id="1282" w:author="Peter Arbogast [2]" w:date="2019-03-22T10:25:00Z">
        <w:r>
          <w:tab/>
        </w:r>
        <w:r>
          <w:tab/>
        </w:r>
        <w:r>
          <w:tab/>
        </w:r>
        <w:r>
          <w:tab/>
          <w:t>Count of Cores per CPU</w:t>
        </w:r>
      </w:ins>
    </w:p>
    <w:p w14:paraId="626B5D2B" w14:textId="4F110E7D" w:rsidR="000049E2" w:rsidRDefault="000049E2" w:rsidP="000049E2">
      <w:pPr>
        <w:pStyle w:val="ListParagraph"/>
        <w:numPr>
          <w:ilvl w:val="0"/>
          <w:numId w:val="18"/>
        </w:numPr>
        <w:rPr>
          <w:ins w:id="1283" w:author="Peter Arbogast [2]" w:date="2019-03-22T10:24:00Z"/>
        </w:rPr>
      </w:pPr>
      <w:ins w:id="1284" w:author="Peter Arbogast [2]" w:date="2019-03-22T10:23:00Z">
        <w:r>
          <w:t>Logical</w:t>
        </w:r>
      </w:ins>
      <w:ins w:id="1285" w:author="Peter Arbogast [2]" w:date="2019-03-22T10:25:00Z">
        <w:r>
          <w:tab/>
        </w:r>
        <w:r>
          <w:tab/>
        </w:r>
        <w:r>
          <w:tab/>
        </w:r>
        <w:r>
          <w:tab/>
          <w:t>Count of Logical Cores per CPU</w:t>
        </w:r>
      </w:ins>
    </w:p>
    <w:p w14:paraId="07CE7353" w14:textId="2BA9A07C" w:rsidR="000049E2" w:rsidRDefault="000049E2" w:rsidP="000049E2">
      <w:pPr>
        <w:pStyle w:val="ListParagraph"/>
        <w:numPr>
          <w:ilvl w:val="0"/>
          <w:numId w:val="18"/>
        </w:numPr>
        <w:rPr>
          <w:ins w:id="1286" w:author="Peter Arbogast [2]" w:date="2019-03-22T10:24:00Z"/>
        </w:rPr>
      </w:pPr>
      <w:ins w:id="1287" w:author="Peter Arbogast [2]" w:date="2019-03-22T10:24:00Z">
        <w:r>
          <w:t>TotalCPUs</w:t>
        </w:r>
      </w:ins>
      <w:ins w:id="1288" w:author="Peter Arbogast [2]" w:date="2019-03-22T10:25:00Z">
        <w:r>
          <w:tab/>
        </w:r>
        <w:r>
          <w:tab/>
        </w:r>
        <w:r>
          <w:tab/>
          <w:t>Total count of CPUs (Is</w:t>
        </w:r>
      </w:ins>
      <w:ins w:id="1289" w:author="Peter Arbogast [2]" w:date="2019-03-22T10:26:00Z">
        <w:r>
          <w:t xml:space="preserve"> the same as CPUs)</w:t>
        </w:r>
      </w:ins>
    </w:p>
    <w:p w14:paraId="64E4F5EE" w14:textId="7B40A9BD" w:rsidR="000049E2" w:rsidRDefault="000049E2" w:rsidP="000049E2">
      <w:pPr>
        <w:pStyle w:val="ListParagraph"/>
        <w:numPr>
          <w:ilvl w:val="0"/>
          <w:numId w:val="18"/>
        </w:numPr>
        <w:rPr>
          <w:ins w:id="1290" w:author="Peter Arbogast [2]" w:date="2019-03-22T10:24:00Z"/>
        </w:rPr>
      </w:pPr>
      <w:ins w:id="1291" w:author="Peter Arbogast [2]" w:date="2019-03-22T10:24:00Z">
        <w:r>
          <w:t>TotalCores</w:t>
        </w:r>
      </w:ins>
      <w:ins w:id="1292" w:author="Peter Arbogast [2]" w:date="2019-03-22T10:26:00Z">
        <w:r>
          <w:tab/>
        </w:r>
        <w:r>
          <w:tab/>
        </w:r>
        <w:r>
          <w:tab/>
          <w:t>Total count of Cores (Is CPUs * Cores)</w:t>
        </w:r>
      </w:ins>
    </w:p>
    <w:p w14:paraId="7B2AC9BC" w14:textId="21E0D018" w:rsidR="000049E2" w:rsidRDefault="000049E2" w:rsidP="000049E2">
      <w:pPr>
        <w:pStyle w:val="ListParagraph"/>
        <w:numPr>
          <w:ilvl w:val="0"/>
          <w:numId w:val="18"/>
        </w:numPr>
        <w:rPr>
          <w:ins w:id="1293" w:author="Peter Arbogast [2]" w:date="2019-03-22T10:23:00Z"/>
        </w:rPr>
      </w:pPr>
      <w:ins w:id="1294" w:author="Peter Arbogast [2]" w:date="2019-03-22T10:24:00Z">
        <w:r>
          <w:t>Tot</w:t>
        </w:r>
      </w:ins>
      <w:ins w:id="1295" w:author="Peter Arbogast [2]" w:date="2019-03-22T10:25:00Z">
        <w:r>
          <w:t>alLogical</w:t>
        </w:r>
      </w:ins>
      <w:ins w:id="1296" w:author="Peter Arbogast [2]" w:date="2019-03-22T10:26:00Z">
        <w:r>
          <w:tab/>
        </w:r>
        <w:r>
          <w:tab/>
        </w:r>
        <w:r>
          <w:tab/>
          <w:t>Total count of Logical cores (Is CPUs * Logical)</w:t>
        </w:r>
      </w:ins>
    </w:p>
    <w:p w14:paraId="463F75B1" w14:textId="2EEDFE3D" w:rsidR="00885FA1" w:rsidRDefault="000049E2" w:rsidP="000049E2">
      <w:pPr>
        <w:pStyle w:val="ListParagraph"/>
        <w:numPr>
          <w:ilvl w:val="0"/>
          <w:numId w:val="18"/>
        </w:numPr>
        <w:rPr>
          <w:ins w:id="1297" w:author="Peter Arbogast [2]" w:date="2019-03-22T10:27:00Z"/>
        </w:rPr>
      </w:pPr>
      <w:ins w:id="1298" w:author="Peter Arbogast [2]" w:date="2019-03-22T10:23:00Z">
        <w:r>
          <w:t>Hyper</w:t>
        </w:r>
      </w:ins>
      <w:ins w:id="1299" w:author="Peter Arbogast [2]" w:date="2019-03-22T10:25:00Z">
        <w:r>
          <w:t>T</w:t>
        </w:r>
      </w:ins>
      <w:ins w:id="1300" w:author="Peter Arbogast [2]" w:date="2019-03-22T10:23:00Z">
        <w:r>
          <w:t>hreading</w:t>
        </w:r>
      </w:ins>
      <w:ins w:id="1301" w:author="Peter Arbogast [2]" w:date="2019-03-22T10:26:00Z">
        <w:r w:rsidR="00885FA1">
          <w:tab/>
        </w:r>
        <w:r w:rsidR="00885FA1">
          <w:tab/>
        </w:r>
        <w:r w:rsidR="00885FA1">
          <w:tab/>
        </w:r>
      </w:ins>
      <w:ins w:id="1302" w:author="Peter Arbogast [2]" w:date="2019-03-22T10:29:00Z">
        <w:r w:rsidR="00885FA1">
          <w:t>HyperThreading used</w:t>
        </w:r>
      </w:ins>
    </w:p>
    <w:p w14:paraId="742D5F4B" w14:textId="2A1DE582" w:rsidR="00885FA1" w:rsidRDefault="00885FA1" w:rsidP="00885FA1">
      <w:pPr>
        <w:pStyle w:val="ListParagraph"/>
        <w:numPr>
          <w:ilvl w:val="5"/>
          <w:numId w:val="18"/>
        </w:numPr>
        <w:rPr>
          <w:ins w:id="1303" w:author="Peter Arbogast [2]" w:date="2019-03-22T10:27:00Z"/>
        </w:rPr>
      </w:pPr>
      <w:ins w:id="1304" w:author="Peter Arbogast [2]" w:date="2019-03-22T10:27:00Z">
        <w:r>
          <w:t xml:space="preserve">1 </w:t>
        </w:r>
      </w:ins>
      <w:ins w:id="1305" w:author="Peter Arbogast [2]" w:date="2019-03-22T10:28:00Z">
        <w:r>
          <w:t>If</w:t>
        </w:r>
      </w:ins>
      <w:ins w:id="1306" w:author="Peter Arbogast [2]" w:date="2019-03-22T10:27:00Z">
        <w:r>
          <w:t xml:space="preserve"> Cores*2 = Logical</w:t>
        </w:r>
      </w:ins>
      <w:ins w:id="1307" w:author="Peter Arbogast [2]" w:date="2019-03-22T10:28:00Z">
        <w:r>
          <w:t xml:space="preserve"> and Manufacturer Intel or AMD</w:t>
        </w:r>
      </w:ins>
    </w:p>
    <w:p w14:paraId="1FB4DBE1" w14:textId="4E8D6C2C" w:rsidR="00885FA1" w:rsidRDefault="00885FA1" w:rsidP="00885FA1">
      <w:pPr>
        <w:pStyle w:val="ListParagraph"/>
        <w:numPr>
          <w:ilvl w:val="5"/>
          <w:numId w:val="18"/>
        </w:numPr>
        <w:rPr>
          <w:ins w:id="1308" w:author="Peter Arbogast" w:date="2019-06-13T14:41:00Z"/>
        </w:rPr>
      </w:pPr>
      <w:ins w:id="1309" w:author="Peter Arbogast [2]" w:date="2019-03-22T10:27:00Z">
        <w:r>
          <w:t xml:space="preserve">0 off, </w:t>
        </w:r>
      </w:ins>
    </w:p>
    <w:p w14:paraId="4198B3D8" w14:textId="77777777" w:rsidR="00175F84" w:rsidRDefault="00175F84" w:rsidP="00175F84">
      <w:pPr>
        <w:rPr>
          <w:ins w:id="1310" w:author="Peter Arbogast" w:date="2019-06-13T14:41:00Z"/>
        </w:rPr>
      </w:pPr>
      <w:ins w:id="1311" w:author="Peter Arbogast" w:date="2019-06-13T14:41:00Z">
        <w:r>
          <w:t>Used by:</w:t>
        </w:r>
      </w:ins>
    </w:p>
    <w:p w14:paraId="5F2E4D74" w14:textId="741E68F8" w:rsidR="00175F84" w:rsidRDefault="00175F84" w:rsidP="00175F84">
      <w:pPr>
        <w:pStyle w:val="ListParagraph"/>
        <w:numPr>
          <w:ilvl w:val="0"/>
          <w:numId w:val="8"/>
        </w:numPr>
        <w:rPr>
          <w:ins w:id="1312" w:author="Peter Arbogast" w:date="2019-06-13T14:42:00Z"/>
        </w:rPr>
      </w:pPr>
      <w:ins w:id="1313" w:author="Peter Arbogast" w:date="2019-06-13T14:41:00Z">
        <w:r w:rsidRPr="00175F84">
          <w:t>csp_aspera_connector_device</w:t>
        </w:r>
      </w:ins>
    </w:p>
    <w:p w14:paraId="4DADED80" w14:textId="737056FE" w:rsidR="00175F84" w:rsidRDefault="00175F84" w:rsidP="00175F84">
      <w:pPr>
        <w:pStyle w:val="ListParagraph"/>
        <w:numPr>
          <w:ilvl w:val="0"/>
          <w:numId w:val="8"/>
        </w:numPr>
        <w:rPr>
          <w:ins w:id="1314" w:author="Peter Arbogast" w:date="2019-06-13T14:41:00Z"/>
        </w:rPr>
      </w:pPr>
      <w:ins w:id="1315" w:author="Peter Arbogast" w:date="2019-06-13T14:44:00Z">
        <w:r w:rsidRPr="00175F84">
          <w:t>sp_rp_OracleVirtualInfrastructure</w:t>
        </w:r>
      </w:ins>
    </w:p>
    <w:p w14:paraId="227BA6EF" w14:textId="0E5E3A27" w:rsidR="00175F84" w:rsidRDefault="00175F84" w:rsidP="00175F84">
      <w:pPr>
        <w:pStyle w:val="ListParagraph"/>
        <w:numPr>
          <w:ilvl w:val="0"/>
          <w:numId w:val="8"/>
        </w:numPr>
        <w:rPr>
          <w:ins w:id="1316" w:author="Peter Arbogast" w:date="2019-06-13T14:41:00Z"/>
        </w:rPr>
      </w:pPr>
      <w:ins w:id="1317" w:author="Peter Arbogast" w:date="2019-06-13T14:41:00Z">
        <w:r>
          <w:t>later for use with USU_Export</w:t>
        </w:r>
      </w:ins>
    </w:p>
    <w:p w14:paraId="4FE9A9EE" w14:textId="679FAF8C" w:rsidR="00175F84" w:rsidRDefault="00175F84" w:rsidP="00175F84">
      <w:pPr>
        <w:pStyle w:val="ListParagraph"/>
        <w:numPr>
          <w:ilvl w:val="0"/>
          <w:numId w:val="8"/>
        </w:numPr>
        <w:rPr>
          <w:ins w:id="1318" w:author="Peter Arbogast [2]" w:date="2019-03-22T10:28:00Z"/>
        </w:rPr>
        <w:pPrChange w:id="1319" w:author="Peter Arbogast" w:date="2019-06-13T14:41:00Z">
          <w:pPr>
            <w:pStyle w:val="ListParagraph"/>
            <w:numPr>
              <w:ilvl w:val="5"/>
              <w:numId w:val="18"/>
            </w:numPr>
            <w:ind w:left="4320" w:hanging="360"/>
          </w:pPr>
        </w:pPrChange>
      </w:pPr>
      <w:ins w:id="1320" w:author="Peter Arbogast" w:date="2019-06-13T14:42:00Z">
        <w:r>
          <w:t>later for use with sp_rp_infrastructure</w:t>
        </w:r>
      </w:ins>
    </w:p>
    <w:p w14:paraId="1D1EB2A4" w14:textId="0E7AEC87" w:rsidR="000049E2" w:rsidRDefault="000049E2" w:rsidP="000049E2">
      <w:pPr>
        <w:pStyle w:val="Heading3"/>
        <w:numPr>
          <w:ilvl w:val="2"/>
          <w:numId w:val="1"/>
        </w:numPr>
        <w:ind w:left="709"/>
        <w:rPr>
          <w:ins w:id="1321" w:author="Peter Arbogast [2]" w:date="2019-03-22T10:23:00Z"/>
        </w:rPr>
      </w:pPr>
      <w:bookmarkStart w:id="1322" w:name="_Toc11336910"/>
      <w:ins w:id="1323" w:author="Peter Arbogast [2]" w:date="2019-03-22T10:23:00Z">
        <w:r w:rsidRPr="002D0EA7">
          <w:t>f_GetDeviceSerialNumber</w:t>
        </w:r>
        <w:r>
          <w:t>()</w:t>
        </w:r>
        <w:bookmarkEnd w:id="1322"/>
      </w:ins>
    </w:p>
    <w:p w14:paraId="3DB7F8FF" w14:textId="77777777" w:rsidR="000049E2" w:rsidRDefault="000049E2" w:rsidP="000049E2">
      <w:pPr>
        <w:rPr>
          <w:ins w:id="1324" w:author="Peter Arbogast [2]" w:date="2019-03-22T10:23:00Z"/>
        </w:rPr>
      </w:pPr>
      <w:ins w:id="1325" w:author="Peter Arbogast [2]" w:date="2019-03-22T10:23:00Z">
        <w:r>
          <w:t>Function to get all SerialNumbers from the Devices</w:t>
        </w:r>
      </w:ins>
    </w:p>
    <w:p w14:paraId="55D82A0C" w14:textId="77777777" w:rsidR="000049E2" w:rsidRDefault="000049E2" w:rsidP="000049E2">
      <w:pPr>
        <w:rPr>
          <w:ins w:id="1326" w:author="Peter Arbogast [2]" w:date="2019-03-22T10:23:00Z"/>
        </w:rPr>
      </w:pPr>
      <w:ins w:id="1327" w:author="Peter Arbogast [2]" w:date="2019-03-22T10:23:00Z">
        <w:r>
          <w:t>Return:</w:t>
        </w:r>
      </w:ins>
    </w:p>
    <w:p w14:paraId="60D1FF46" w14:textId="77777777" w:rsidR="000049E2" w:rsidRDefault="000049E2" w:rsidP="000049E2">
      <w:pPr>
        <w:pStyle w:val="ListParagraph"/>
        <w:numPr>
          <w:ilvl w:val="0"/>
          <w:numId w:val="8"/>
        </w:numPr>
        <w:rPr>
          <w:ins w:id="1328" w:author="Peter Arbogast [2]" w:date="2019-03-22T10:23:00Z"/>
        </w:rPr>
      </w:pPr>
      <w:ins w:id="1329" w:author="Peter Arbogast [2]" w:date="2019-03-22T10:23:00Z">
        <w:r>
          <w:t>ComputerID</w:t>
        </w:r>
      </w:ins>
    </w:p>
    <w:p w14:paraId="733B165D" w14:textId="176957E9" w:rsidR="000049E2" w:rsidRDefault="000049E2" w:rsidP="000049E2">
      <w:pPr>
        <w:pStyle w:val="ListParagraph"/>
        <w:numPr>
          <w:ilvl w:val="0"/>
          <w:numId w:val="8"/>
        </w:numPr>
        <w:rPr>
          <w:ins w:id="1330" w:author="Peter Arbogast [2]" w:date="2019-03-22T10:29:00Z"/>
        </w:rPr>
      </w:pPr>
      <w:ins w:id="1331" w:author="Peter Arbogast [2]" w:date="2019-03-22T10:23:00Z">
        <w:r>
          <w:t>CIMBIOSElementID</w:t>
        </w:r>
        <w:r>
          <w:tab/>
        </w:r>
        <w:r>
          <w:tab/>
          <w:t xml:space="preserve">HardwareObjectID </w:t>
        </w:r>
      </w:ins>
      <w:ins w:id="1332" w:author="Peter Arbogast [2]" w:date="2019-03-22T10:30:00Z">
        <w:r w:rsidR="00885FA1">
          <w:t>f</w:t>
        </w:r>
      </w:ins>
      <w:ins w:id="1333" w:author="Peter Arbogast [2]" w:date="2019-03-22T10:23:00Z">
        <w:r>
          <w:t>rom Class CIM_BIOSElement</w:t>
        </w:r>
      </w:ins>
    </w:p>
    <w:p w14:paraId="446E4DB1" w14:textId="32EB7733" w:rsidR="00885FA1" w:rsidRDefault="00885FA1" w:rsidP="000049E2">
      <w:pPr>
        <w:pStyle w:val="ListParagraph"/>
        <w:numPr>
          <w:ilvl w:val="0"/>
          <w:numId w:val="8"/>
        </w:numPr>
        <w:rPr>
          <w:ins w:id="1334" w:author="Peter Arbogast [2]" w:date="2019-03-22T10:23:00Z"/>
        </w:rPr>
      </w:pPr>
      <w:ins w:id="1335" w:author="Peter Arbogast [2]" w:date="2019-03-22T10:29:00Z">
        <w:r>
          <w:t>CIMProductID</w:t>
        </w:r>
        <w:r>
          <w:tab/>
        </w:r>
        <w:r>
          <w:tab/>
        </w:r>
        <w:r>
          <w:tab/>
          <w:t>HardwareObjectID from Class CIM_</w:t>
        </w:r>
        <w:r w:rsidRPr="00885FA1">
          <w:rPr>
            <w:rPrChange w:id="1336" w:author="Peter Arbogast [2]" w:date="2019-03-22T10:29:00Z">
              <w:rPr>
                <w:lang w:val="de-DE"/>
              </w:rPr>
            </w:rPrChange>
          </w:rPr>
          <w:t>P</w:t>
        </w:r>
        <w:r>
          <w:t>roduct</w:t>
        </w:r>
      </w:ins>
    </w:p>
    <w:p w14:paraId="3CD5EA3E" w14:textId="04860991" w:rsidR="000049E2" w:rsidRDefault="000049E2" w:rsidP="000049E2">
      <w:pPr>
        <w:pStyle w:val="ListParagraph"/>
        <w:numPr>
          <w:ilvl w:val="0"/>
          <w:numId w:val="8"/>
        </w:numPr>
        <w:rPr>
          <w:ins w:id="1337" w:author="Peter Arbogast" w:date="2019-06-13T14:44:00Z"/>
        </w:rPr>
      </w:pPr>
      <w:ins w:id="1338" w:author="Peter Arbogast [2]" w:date="2019-03-22T10:23:00Z">
        <w:r>
          <w:t>SerialNumber</w:t>
        </w:r>
      </w:ins>
    </w:p>
    <w:p w14:paraId="71F12170" w14:textId="77777777" w:rsidR="00C9375F" w:rsidRDefault="00C9375F" w:rsidP="00C9375F">
      <w:pPr>
        <w:rPr>
          <w:ins w:id="1339" w:author="Peter Arbogast" w:date="2019-06-13T14:44:00Z"/>
        </w:rPr>
      </w:pPr>
      <w:ins w:id="1340" w:author="Peter Arbogast" w:date="2019-06-13T14:44:00Z">
        <w:r>
          <w:t>Used by:</w:t>
        </w:r>
      </w:ins>
    </w:p>
    <w:p w14:paraId="3B44BF45" w14:textId="0614CEE0" w:rsidR="00C9375F" w:rsidRDefault="00C9375F" w:rsidP="00C9375F">
      <w:pPr>
        <w:pStyle w:val="ListParagraph"/>
        <w:numPr>
          <w:ilvl w:val="0"/>
          <w:numId w:val="8"/>
        </w:numPr>
        <w:rPr>
          <w:ins w:id="1341" w:author="Peter Arbogast" w:date="2019-06-13T14:45:00Z"/>
        </w:rPr>
      </w:pPr>
      <w:ins w:id="1342" w:author="Peter Arbogast" w:date="2019-06-13T14:45:00Z">
        <w:r w:rsidRPr="00C9375F">
          <w:t>f_GetDeviceVirtualVMwareUUID</w:t>
        </w:r>
      </w:ins>
    </w:p>
    <w:p w14:paraId="2E484C3F" w14:textId="77777777" w:rsidR="00C9375F" w:rsidRDefault="00C9375F" w:rsidP="00C9375F">
      <w:pPr>
        <w:pStyle w:val="ListParagraph"/>
        <w:numPr>
          <w:ilvl w:val="0"/>
          <w:numId w:val="8"/>
        </w:numPr>
        <w:rPr>
          <w:ins w:id="1343" w:author="Peter Arbogast" w:date="2019-06-13T14:44:00Z"/>
        </w:rPr>
      </w:pPr>
      <w:ins w:id="1344" w:author="Peter Arbogast" w:date="2019-06-13T14:44:00Z">
        <w:r>
          <w:t>later for use with USU_Export</w:t>
        </w:r>
      </w:ins>
    </w:p>
    <w:p w14:paraId="2529AA9D" w14:textId="77777777" w:rsidR="00C9375F" w:rsidRDefault="00C9375F" w:rsidP="00C9375F">
      <w:pPr>
        <w:rPr>
          <w:ins w:id="1345" w:author="Peter Arbogast [2]" w:date="2019-03-22T10:31:00Z"/>
        </w:rPr>
        <w:pPrChange w:id="1346" w:author="Peter Arbogast" w:date="2019-06-13T14:44:00Z">
          <w:pPr>
            <w:pStyle w:val="ListParagraph"/>
            <w:numPr>
              <w:numId w:val="8"/>
            </w:numPr>
            <w:ind w:hanging="360"/>
          </w:pPr>
        </w:pPrChange>
      </w:pPr>
    </w:p>
    <w:p w14:paraId="0128E4E7" w14:textId="17A55525" w:rsidR="00C9375F" w:rsidRDefault="00C9375F">
      <w:pPr>
        <w:rPr>
          <w:ins w:id="1347" w:author="Peter Arbogast" w:date="2019-06-13T14:45:00Z"/>
          <w:rFonts w:asciiTheme="majorHAnsi" w:eastAsiaTheme="majorEastAsia" w:hAnsiTheme="majorHAnsi" w:cstheme="majorBidi"/>
          <w:color w:val="1F3763" w:themeColor="accent1" w:themeShade="7F"/>
          <w:sz w:val="24"/>
          <w:szCs w:val="24"/>
        </w:rPr>
      </w:pPr>
      <w:ins w:id="1348" w:author="Peter Arbogast" w:date="2019-06-13T14:45:00Z">
        <w:r>
          <w:br w:type="page"/>
        </w:r>
      </w:ins>
    </w:p>
    <w:p w14:paraId="3CC023BD" w14:textId="77777777" w:rsidR="00885FA1" w:rsidDel="00C9375F" w:rsidRDefault="00885FA1">
      <w:pPr>
        <w:rPr>
          <w:ins w:id="1349" w:author="Peter Arbogast [2]" w:date="2019-03-22T10:31:00Z"/>
          <w:del w:id="1350" w:author="Peter Arbogast" w:date="2019-06-13T14:44:00Z"/>
        </w:rPr>
        <w:pPrChange w:id="1351" w:author="Peter Arbogast [2]" w:date="2019-03-22T10:31:00Z">
          <w:pPr>
            <w:pStyle w:val="ListParagraph"/>
            <w:numPr>
              <w:numId w:val="8"/>
            </w:numPr>
            <w:ind w:hanging="360"/>
          </w:pPr>
        </w:pPrChange>
      </w:pPr>
      <w:bookmarkStart w:id="1352" w:name="_Toc11336570"/>
      <w:bookmarkStart w:id="1353" w:name="_Toc11336741"/>
      <w:bookmarkStart w:id="1354" w:name="_Toc11336911"/>
      <w:bookmarkEnd w:id="1352"/>
      <w:bookmarkEnd w:id="1353"/>
      <w:bookmarkEnd w:id="1354"/>
    </w:p>
    <w:p w14:paraId="24C40120" w14:textId="25A00957" w:rsidR="00885FA1" w:rsidRDefault="00885FA1" w:rsidP="00885FA1">
      <w:pPr>
        <w:pStyle w:val="Heading3"/>
        <w:numPr>
          <w:ilvl w:val="2"/>
          <w:numId w:val="1"/>
        </w:numPr>
        <w:ind w:left="709"/>
        <w:rPr>
          <w:ins w:id="1355" w:author="Peter Arbogast [2]" w:date="2019-03-22T10:31:00Z"/>
        </w:rPr>
      </w:pPr>
      <w:bookmarkStart w:id="1356" w:name="_Toc11336912"/>
      <w:ins w:id="1357" w:author="Peter Arbogast [2]" w:date="2019-03-22T10:31:00Z">
        <w:r>
          <w:t>f_GetDeviceVideoController()</w:t>
        </w:r>
        <w:bookmarkEnd w:id="1356"/>
      </w:ins>
    </w:p>
    <w:p w14:paraId="0E6BFC2C" w14:textId="6B296859" w:rsidR="00885FA1" w:rsidRDefault="00885FA1" w:rsidP="00885FA1">
      <w:pPr>
        <w:rPr>
          <w:ins w:id="1358" w:author="Peter Arbogast [2]" w:date="2019-03-22T10:31:00Z"/>
        </w:rPr>
      </w:pPr>
      <w:ins w:id="1359" w:author="Peter Arbogast [2]" w:date="2019-03-22T10:31:00Z">
        <w:r>
          <w:t>Function get all Video Controllers</w:t>
        </w:r>
      </w:ins>
    </w:p>
    <w:p w14:paraId="5FB5EBC4" w14:textId="77777777" w:rsidR="00885FA1" w:rsidRDefault="00885FA1" w:rsidP="00885FA1">
      <w:pPr>
        <w:rPr>
          <w:ins w:id="1360" w:author="Peter Arbogast [2]" w:date="2019-03-22T10:31:00Z"/>
        </w:rPr>
      </w:pPr>
      <w:ins w:id="1361" w:author="Peter Arbogast [2]" w:date="2019-03-22T10:31:00Z">
        <w:r>
          <w:t>Return:</w:t>
        </w:r>
      </w:ins>
    </w:p>
    <w:p w14:paraId="6122987D" w14:textId="77777777" w:rsidR="00885FA1" w:rsidRDefault="00885FA1" w:rsidP="00885FA1">
      <w:pPr>
        <w:pStyle w:val="ListParagraph"/>
        <w:numPr>
          <w:ilvl w:val="0"/>
          <w:numId w:val="14"/>
        </w:numPr>
        <w:rPr>
          <w:ins w:id="1362" w:author="Peter Arbogast [2]" w:date="2019-03-22T10:31:00Z"/>
        </w:rPr>
      </w:pPr>
      <w:ins w:id="1363" w:author="Peter Arbogast [2]" w:date="2019-03-22T10:31:00Z">
        <w:r>
          <w:t>ComputerID</w:t>
        </w:r>
      </w:ins>
    </w:p>
    <w:p w14:paraId="0740EEE5" w14:textId="04ED5C20" w:rsidR="00885FA1" w:rsidRDefault="00885FA1" w:rsidP="00885FA1">
      <w:pPr>
        <w:pStyle w:val="ListParagraph"/>
        <w:numPr>
          <w:ilvl w:val="0"/>
          <w:numId w:val="14"/>
        </w:numPr>
        <w:rPr>
          <w:ins w:id="1364" w:author="Peter Arbogast [2]" w:date="2019-03-22T10:31:00Z"/>
        </w:rPr>
      </w:pPr>
      <w:ins w:id="1365" w:author="Peter Arbogast [2]" w:date="2019-03-22T10:31:00Z">
        <w:r w:rsidRPr="00163686">
          <w:t>CIMPCVideoControllerID</w:t>
        </w:r>
        <w:r>
          <w:tab/>
          <w:t>HardwareObjectID from Class CIM_Video</w:t>
        </w:r>
      </w:ins>
      <w:ins w:id="1366" w:author="Peter Arbogast [2]" w:date="2019-03-22T10:32:00Z">
        <w:r>
          <w:t>Controller</w:t>
        </w:r>
      </w:ins>
    </w:p>
    <w:p w14:paraId="611987DA" w14:textId="77777777" w:rsidR="00885FA1" w:rsidRDefault="00885FA1" w:rsidP="00885FA1">
      <w:pPr>
        <w:pStyle w:val="ListParagraph"/>
        <w:numPr>
          <w:ilvl w:val="0"/>
          <w:numId w:val="14"/>
        </w:numPr>
        <w:rPr>
          <w:ins w:id="1367" w:author="Peter Arbogast [2]" w:date="2019-03-22T10:31:00Z"/>
        </w:rPr>
      </w:pPr>
      <w:ins w:id="1368" w:author="Peter Arbogast [2]" w:date="2019-03-22T10:31:00Z">
        <w:r>
          <w:t>Manufacturer</w:t>
        </w:r>
      </w:ins>
    </w:p>
    <w:p w14:paraId="2B7DAD08" w14:textId="77777777" w:rsidR="00885FA1" w:rsidRDefault="00885FA1" w:rsidP="00885FA1">
      <w:pPr>
        <w:pStyle w:val="ListParagraph"/>
        <w:numPr>
          <w:ilvl w:val="0"/>
          <w:numId w:val="14"/>
        </w:numPr>
        <w:rPr>
          <w:ins w:id="1369" w:author="Peter Arbogast [2]" w:date="2019-03-22T10:31:00Z"/>
        </w:rPr>
      </w:pPr>
      <w:ins w:id="1370" w:author="Peter Arbogast [2]" w:date="2019-03-22T10:31:00Z">
        <w:r>
          <w:t>Model</w:t>
        </w:r>
        <w:r>
          <w:tab/>
        </w:r>
        <w:r>
          <w:tab/>
        </w:r>
        <w:r>
          <w:tab/>
        </w:r>
        <w:r>
          <w:tab/>
          <w:t>(Drivername)</w:t>
        </w:r>
      </w:ins>
    </w:p>
    <w:p w14:paraId="0F63E8E5" w14:textId="77777777" w:rsidR="00885FA1" w:rsidRDefault="00885FA1" w:rsidP="00885FA1">
      <w:pPr>
        <w:pStyle w:val="ListParagraph"/>
        <w:numPr>
          <w:ilvl w:val="0"/>
          <w:numId w:val="14"/>
        </w:numPr>
        <w:rPr>
          <w:ins w:id="1371" w:author="Peter Arbogast [2]" w:date="2019-03-22T10:31:00Z"/>
        </w:rPr>
      </w:pPr>
      <w:ins w:id="1372" w:author="Peter Arbogast [2]" w:date="2019-03-22T10:31:00Z">
        <w:r>
          <w:t>VideoProcessor</w:t>
        </w:r>
      </w:ins>
    </w:p>
    <w:p w14:paraId="06EA5CA1" w14:textId="71B43A67" w:rsidR="00885FA1" w:rsidRDefault="00885FA1" w:rsidP="00885FA1">
      <w:pPr>
        <w:pStyle w:val="ListParagraph"/>
        <w:numPr>
          <w:ilvl w:val="0"/>
          <w:numId w:val="14"/>
        </w:numPr>
        <w:rPr>
          <w:ins w:id="1373" w:author="Peter Arbogast [2]" w:date="2019-03-22T10:31:00Z"/>
        </w:rPr>
      </w:pPr>
      <w:ins w:id="1374" w:author="Peter Arbogast [2]" w:date="2019-03-22T10:31:00Z">
        <w:r>
          <w:t>AdapeterRAM</w:t>
        </w:r>
        <w:r>
          <w:tab/>
        </w:r>
        <w:r>
          <w:tab/>
        </w:r>
        <w:r>
          <w:tab/>
          <w:t>(</w:t>
        </w:r>
      </w:ins>
      <w:ins w:id="1375" w:author="Peter Arbogast [2]" w:date="2019-03-22T10:32:00Z">
        <w:r>
          <w:t xml:space="preserve">in </w:t>
        </w:r>
      </w:ins>
      <w:ins w:id="1376" w:author="Peter Arbogast [2]" w:date="2019-03-22T10:31:00Z">
        <w:r>
          <w:t>Byte)</w:t>
        </w:r>
      </w:ins>
    </w:p>
    <w:p w14:paraId="67F0523F" w14:textId="77777777" w:rsidR="00885FA1" w:rsidRDefault="00885FA1" w:rsidP="00885FA1">
      <w:pPr>
        <w:pStyle w:val="ListParagraph"/>
        <w:numPr>
          <w:ilvl w:val="0"/>
          <w:numId w:val="14"/>
        </w:numPr>
        <w:rPr>
          <w:ins w:id="1377" w:author="Peter Arbogast [2]" w:date="2019-03-22T10:31:00Z"/>
        </w:rPr>
      </w:pPr>
      <w:ins w:id="1378" w:author="Peter Arbogast [2]" w:date="2019-03-22T10:31:00Z">
        <w:r>
          <w:t>DriverVersion</w:t>
        </w:r>
      </w:ins>
    </w:p>
    <w:p w14:paraId="099018DA" w14:textId="3227E573" w:rsidR="00885FA1" w:rsidRDefault="00885FA1" w:rsidP="00885FA1">
      <w:pPr>
        <w:pStyle w:val="ListParagraph"/>
        <w:numPr>
          <w:ilvl w:val="0"/>
          <w:numId w:val="14"/>
        </w:numPr>
        <w:rPr>
          <w:ins w:id="1379" w:author="Peter Arbogast" w:date="2019-06-13T14:46:00Z"/>
        </w:rPr>
      </w:pPr>
      <w:ins w:id="1380" w:author="Peter Arbogast [2]" w:date="2019-03-22T10:31:00Z">
        <w:r>
          <w:t>DriverDate</w:t>
        </w:r>
        <w:r>
          <w:tab/>
        </w:r>
        <w:r>
          <w:tab/>
        </w:r>
        <w:r>
          <w:tab/>
          <w:t>(</w:t>
        </w:r>
      </w:ins>
      <w:ins w:id="1381" w:author="Peter Arbogast [2]" w:date="2019-03-22T10:32:00Z">
        <w:r>
          <w:t xml:space="preserve">as </w:t>
        </w:r>
      </w:ins>
      <w:ins w:id="1382" w:author="Peter Arbogast [2]" w:date="2019-03-22T10:31:00Z">
        <w:r>
          <w:t>DateTime)</w:t>
        </w:r>
      </w:ins>
    </w:p>
    <w:p w14:paraId="7AFD9785" w14:textId="77777777" w:rsidR="00C9375F" w:rsidRDefault="00C9375F" w:rsidP="00C9375F">
      <w:pPr>
        <w:rPr>
          <w:ins w:id="1383" w:author="Peter Arbogast" w:date="2019-06-13T14:46:00Z"/>
        </w:rPr>
      </w:pPr>
      <w:ins w:id="1384" w:author="Peter Arbogast" w:date="2019-06-13T14:46:00Z">
        <w:r>
          <w:t>Used by:</w:t>
        </w:r>
      </w:ins>
    </w:p>
    <w:p w14:paraId="6DAAC0D3" w14:textId="77777777" w:rsidR="00C9375F" w:rsidRDefault="00C9375F" w:rsidP="00C9375F">
      <w:pPr>
        <w:pStyle w:val="ListParagraph"/>
        <w:numPr>
          <w:ilvl w:val="0"/>
          <w:numId w:val="8"/>
        </w:numPr>
        <w:rPr>
          <w:ins w:id="1385" w:author="Peter Arbogast" w:date="2019-06-13T14:46:00Z"/>
        </w:rPr>
      </w:pPr>
      <w:ins w:id="1386" w:author="Peter Arbogast" w:date="2019-06-13T14:46:00Z">
        <w:r w:rsidRPr="00175F84">
          <w:t>csp_aspera_connector_device</w:t>
        </w:r>
      </w:ins>
    </w:p>
    <w:p w14:paraId="0309DBEF" w14:textId="77777777" w:rsidR="00C9375F" w:rsidRDefault="00C9375F" w:rsidP="00C9375F">
      <w:pPr>
        <w:pStyle w:val="ListParagraph"/>
        <w:numPr>
          <w:ilvl w:val="0"/>
          <w:numId w:val="8"/>
        </w:numPr>
        <w:rPr>
          <w:ins w:id="1387" w:author="Peter Arbogast" w:date="2019-06-13T14:46:00Z"/>
        </w:rPr>
      </w:pPr>
      <w:ins w:id="1388" w:author="Peter Arbogast" w:date="2019-06-13T14:46:00Z">
        <w:r>
          <w:t>later for use with USU_Export</w:t>
        </w:r>
      </w:ins>
    </w:p>
    <w:p w14:paraId="3F9A33CF" w14:textId="77777777" w:rsidR="00C9375F" w:rsidRDefault="00C9375F" w:rsidP="00C9375F">
      <w:pPr>
        <w:rPr>
          <w:ins w:id="1389" w:author="Peter Arbogast [2]" w:date="2019-03-22T10:48:00Z"/>
        </w:rPr>
        <w:pPrChange w:id="1390" w:author="Peter Arbogast" w:date="2019-06-13T14:46:00Z">
          <w:pPr>
            <w:pStyle w:val="ListParagraph"/>
            <w:numPr>
              <w:numId w:val="14"/>
            </w:numPr>
            <w:ind w:hanging="360"/>
          </w:pPr>
        </w:pPrChange>
      </w:pPr>
    </w:p>
    <w:p w14:paraId="26F0FE45" w14:textId="2256E479" w:rsidR="001466DF" w:rsidDel="00C9375F" w:rsidRDefault="001466DF" w:rsidP="001466DF">
      <w:pPr>
        <w:pStyle w:val="Heading3"/>
        <w:numPr>
          <w:ilvl w:val="2"/>
          <w:numId w:val="1"/>
        </w:numPr>
        <w:ind w:left="709"/>
        <w:rPr>
          <w:ins w:id="1391" w:author="Peter Arbogast [2]" w:date="2019-03-22T10:48:00Z"/>
          <w:del w:id="1392" w:author="Peter Arbogast" w:date="2019-06-13T14:46:00Z"/>
        </w:rPr>
      </w:pPr>
      <w:ins w:id="1393" w:author="Peter Arbogast [2]" w:date="2019-03-22T10:48:00Z">
        <w:del w:id="1394" w:author="Peter Arbogast" w:date="2019-06-13T14:46:00Z">
          <w:r w:rsidDel="00C9375F">
            <w:delText>f_GetDeviceController()</w:delText>
          </w:r>
        </w:del>
      </w:ins>
      <w:ins w:id="1395" w:author="Peter Arbogast [2]" w:date="2019-03-22T14:04:00Z">
        <w:del w:id="1396" w:author="Peter Arbogast" w:date="2019-06-13T14:46:00Z">
          <w:r w:rsidR="007F5474" w:rsidDel="00C9375F">
            <w:delText xml:space="preserve"> (not Implemented jet)</w:delText>
          </w:r>
        </w:del>
      </w:ins>
      <w:bookmarkStart w:id="1397" w:name="_Toc11336572"/>
      <w:bookmarkStart w:id="1398" w:name="_Toc11336743"/>
      <w:bookmarkStart w:id="1399" w:name="_Toc11336913"/>
      <w:bookmarkEnd w:id="1397"/>
      <w:bookmarkEnd w:id="1398"/>
      <w:bookmarkEnd w:id="1399"/>
    </w:p>
    <w:p w14:paraId="6002997A" w14:textId="7A87CB39" w:rsidR="001466DF" w:rsidDel="00C9375F" w:rsidRDefault="001466DF">
      <w:pPr>
        <w:rPr>
          <w:ins w:id="1400" w:author="Peter Arbogast [2]" w:date="2019-03-22T10:31:00Z"/>
          <w:del w:id="1401" w:author="Peter Arbogast" w:date="2019-06-13T14:46:00Z"/>
        </w:rPr>
        <w:pPrChange w:id="1402" w:author="Peter Arbogast [2]" w:date="2019-03-22T10:48:00Z">
          <w:pPr>
            <w:pStyle w:val="ListParagraph"/>
            <w:numPr>
              <w:numId w:val="14"/>
            </w:numPr>
            <w:ind w:hanging="360"/>
          </w:pPr>
        </w:pPrChange>
      </w:pPr>
      <w:bookmarkStart w:id="1403" w:name="_Toc11336573"/>
      <w:bookmarkStart w:id="1404" w:name="_Toc11336744"/>
      <w:bookmarkStart w:id="1405" w:name="_Toc11336914"/>
      <w:bookmarkEnd w:id="1403"/>
      <w:bookmarkEnd w:id="1404"/>
      <w:bookmarkEnd w:id="1405"/>
    </w:p>
    <w:p w14:paraId="21033A0D" w14:textId="14B941BD" w:rsidR="00885FA1" w:rsidRDefault="00885FA1" w:rsidP="00885FA1">
      <w:pPr>
        <w:pStyle w:val="Heading3"/>
        <w:numPr>
          <w:ilvl w:val="2"/>
          <w:numId w:val="1"/>
        </w:numPr>
        <w:ind w:left="709"/>
        <w:rPr>
          <w:ins w:id="1406" w:author="Peter Arbogast [2]" w:date="2019-03-22T10:32:00Z"/>
        </w:rPr>
      </w:pPr>
      <w:bookmarkStart w:id="1407" w:name="_Toc11336915"/>
      <w:ins w:id="1408" w:author="Peter Arbogast [2]" w:date="2019-03-22T10:32:00Z">
        <w:r w:rsidRPr="002D0EA7">
          <w:t>f_GetDeviceModel</w:t>
        </w:r>
        <w:r>
          <w:t>()</w:t>
        </w:r>
        <w:bookmarkEnd w:id="1407"/>
      </w:ins>
    </w:p>
    <w:p w14:paraId="13D6D905" w14:textId="77777777" w:rsidR="00885FA1" w:rsidRDefault="00885FA1" w:rsidP="00885FA1">
      <w:pPr>
        <w:rPr>
          <w:ins w:id="1409" w:author="Peter Arbogast [2]" w:date="2019-03-22T10:32:00Z"/>
        </w:rPr>
      </w:pPr>
      <w:ins w:id="1410" w:author="Peter Arbogast [2]" w:date="2019-03-22T10:32:00Z">
        <w:r>
          <w:t>Function to Get Model and Manufacturer of the Hardware and Hardware Type</w:t>
        </w:r>
      </w:ins>
    </w:p>
    <w:p w14:paraId="3450558E" w14:textId="77777777" w:rsidR="00885FA1" w:rsidRDefault="00885FA1" w:rsidP="00885FA1">
      <w:pPr>
        <w:rPr>
          <w:ins w:id="1411" w:author="Peter Arbogast [2]" w:date="2019-03-22T10:32:00Z"/>
        </w:rPr>
      </w:pPr>
      <w:ins w:id="1412" w:author="Peter Arbogast [2]" w:date="2019-03-22T10:32:00Z">
        <w:r>
          <w:t>Return:</w:t>
        </w:r>
      </w:ins>
    </w:p>
    <w:p w14:paraId="08EF0008" w14:textId="77777777" w:rsidR="00885FA1" w:rsidRDefault="00885FA1" w:rsidP="00885FA1">
      <w:pPr>
        <w:pStyle w:val="ListParagraph"/>
        <w:numPr>
          <w:ilvl w:val="0"/>
          <w:numId w:val="8"/>
        </w:numPr>
        <w:rPr>
          <w:ins w:id="1413" w:author="Peter Arbogast [2]" w:date="2019-03-22T10:32:00Z"/>
        </w:rPr>
      </w:pPr>
      <w:ins w:id="1414" w:author="Peter Arbogast [2]" w:date="2019-03-22T10:32:00Z">
        <w:r>
          <w:t>ComputerID</w:t>
        </w:r>
      </w:ins>
    </w:p>
    <w:p w14:paraId="53E0E568" w14:textId="77777777" w:rsidR="00885FA1" w:rsidRDefault="00885FA1" w:rsidP="00885FA1">
      <w:pPr>
        <w:pStyle w:val="ListParagraph"/>
        <w:numPr>
          <w:ilvl w:val="0"/>
          <w:numId w:val="8"/>
        </w:numPr>
        <w:rPr>
          <w:ins w:id="1415" w:author="Peter Arbogast [2]" w:date="2019-03-22T10:32:00Z"/>
        </w:rPr>
      </w:pPr>
      <w:ins w:id="1416" w:author="Peter Arbogast [2]" w:date="2019-03-22T10:32:00Z">
        <w:r>
          <w:t>CIMProductID</w:t>
        </w:r>
        <w:r>
          <w:tab/>
        </w:r>
        <w:r>
          <w:tab/>
        </w:r>
        <w:r>
          <w:tab/>
          <w:t>HardwareObectID from CIMProduct</w:t>
        </w:r>
      </w:ins>
    </w:p>
    <w:p w14:paraId="75CDB0F4" w14:textId="77777777" w:rsidR="00885FA1" w:rsidRDefault="00885FA1" w:rsidP="00885FA1">
      <w:pPr>
        <w:pStyle w:val="ListParagraph"/>
        <w:numPr>
          <w:ilvl w:val="0"/>
          <w:numId w:val="8"/>
        </w:numPr>
        <w:rPr>
          <w:ins w:id="1417" w:author="Peter Arbogast [2]" w:date="2019-03-22T10:32:00Z"/>
        </w:rPr>
      </w:pPr>
      <w:ins w:id="1418" w:author="Peter Arbogast [2]" w:date="2019-03-22T10:32:00Z">
        <w:r>
          <w:t>Manufacturer</w:t>
        </w:r>
      </w:ins>
    </w:p>
    <w:p w14:paraId="6F0A693D" w14:textId="77777777" w:rsidR="00885FA1" w:rsidRDefault="00885FA1" w:rsidP="00885FA1">
      <w:pPr>
        <w:pStyle w:val="ListParagraph"/>
        <w:numPr>
          <w:ilvl w:val="0"/>
          <w:numId w:val="8"/>
        </w:numPr>
        <w:rPr>
          <w:ins w:id="1419" w:author="Peter Arbogast [2]" w:date="2019-03-22T10:32:00Z"/>
        </w:rPr>
      </w:pPr>
      <w:ins w:id="1420" w:author="Peter Arbogast [2]" w:date="2019-03-22T10:32:00Z">
        <w:r>
          <w:t>Model</w:t>
        </w:r>
      </w:ins>
    </w:p>
    <w:p w14:paraId="7D7438E0" w14:textId="77777777" w:rsidR="00885FA1" w:rsidRPr="00CF4502" w:rsidRDefault="00885FA1" w:rsidP="00885FA1">
      <w:pPr>
        <w:pStyle w:val="ListParagraph"/>
        <w:numPr>
          <w:ilvl w:val="0"/>
          <w:numId w:val="8"/>
        </w:numPr>
        <w:rPr>
          <w:ins w:id="1421" w:author="Peter Arbogast [2]" w:date="2019-03-22T10:32:00Z"/>
        </w:rPr>
      </w:pPr>
      <w:ins w:id="1422" w:author="Peter Arbogast [2]" w:date="2019-03-22T10:32:00Z">
        <w:r>
          <w:t>Virtual</w:t>
        </w:r>
        <w:r>
          <w:tab/>
        </w:r>
        <w:r>
          <w:tab/>
        </w:r>
        <w:r>
          <w:tab/>
        </w:r>
        <w:r>
          <w:tab/>
          <w:t>1 = Virtualmachine, 0 = Physic</w:t>
        </w:r>
      </w:ins>
    </w:p>
    <w:p w14:paraId="1843DF36" w14:textId="77777777" w:rsidR="00C9375F" w:rsidRDefault="00C9375F" w:rsidP="00C9375F">
      <w:pPr>
        <w:rPr>
          <w:ins w:id="1423" w:author="Peter Arbogast" w:date="2019-06-13T14:48:00Z"/>
        </w:rPr>
      </w:pPr>
      <w:ins w:id="1424" w:author="Peter Arbogast" w:date="2019-06-13T14:48:00Z">
        <w:r>
          <w:t>Used by:</w:t>
        </w:r>
      </w:ins>
    </w:p>
    <w:p w14:paraId="7C943AF3" w14:textId="23B02A38" w:rsidR="00C9375F" w:rsidRDefault="00C9375F" w:rsidP="00C9375F">
      <w:pPr>
        <w:pStyle w:val="ListParagraph"/>
        <w:numPr>
          <w:ilvl w:val="0"/>
          <w:numId w:val="8"/>
        </w:numPr>
        <w:rPr>
          <w:ins w:id="1425" w:author="Peter Arbogast" w:date="2019-06-13T14:48:00Z"/>
        </w:rPr>
      </w:pPr>
      <w:ins w:id="1426" w:author="Peter Arbogast" w:date="2019-06-13T14:48:00Z">
        <w:r w:rsidRPr="00175F84">
          <w:t>csp_aspera_connector_device</w:t>
        </w:r>
      </w:ins>
    </w:p>
    <w:p w14:paraId="38507B50" w14:textId="25A93620" w:rsidR="00C9375F" w:rsidRDefault="00C9375F" w:rsidP="00C9375F">
      <w:pPr>
        <w:pStyle w:val="ListParagraph"/>
        <w:numPr>
          <w:ilvl w:val="0"/>
          <w:numId w:val="8"/>
        </w:numPr>
        <w:rPr>
          <w:ins w:id="1427" w:author="Peter Arbogast" w:date="2019-06-13T14:51:00Z"/>
        </w:rPr>
      </w:pPr>
      <w:ins w:id="1428" w:author="Peter Arbogast" w:date="2019-06-13T14:48:00Z">
        <w:r>
          <w:t>f_GetVirtualZoneHostInfo</w:t>
        </w:r>
      </w:ins>
    </w:p>
    <w:p w14:paraId="678E3753" w14:textId="477B306E" w:rsidR="00C9375F" w:rsidRDefault="00C9375F" w:rsidP="00C9375F">
      <w:pPr>
        <w:pStyle w:val="ListParagraph"/>
        <w:numPr>
          <w:ilvl w:val="0"/>
          <w:numId w:val="8"/>
        </w:numPr>
        <w:rPr>
          <w:ins w:id="1429" w:author="Peter Arbogast" w:date="2019-06-13T14:49:00Z"/>
        </w:rPr>
      </w:pPr>
      <w:ins w:id="1430" w:author="Peter Arbogast" w:date="2019-06-13T14:51:00Z">
        <w:r>
          <w:t>f_GetDeviceInfo</w:t>
        </w:r>
      </w:ins>
    </w:p>
    <w:p w14:paraId="4DFCA1A6" w14:textId="7D219B5C" w:rsidR="00C9375F" w:rsidRDefault="00C9375F" w:rsidP="00C9375F">
      <w:pPr>
        <w:pStyle w:val="ListParagraph"/>
        <w:numPr>
          <w:ilvl w:val="0"/>
          <w:numId w:val="8"/>
        </w:numPr>
        <w:rPr>
          <w:ins w:id="1431" w:author="Peter Arbogast" w:date="2019-06-13T14:48:00Z"/>
        </w:rPr>
      </w:pPr>
      <w:ins w:id="1432" w:author="Peter Arbogast" w:date="2019-06-13T14:49:00Z">
        <w:r>
          <w:t>sp_rp_OracleReport</w:t>
        </w:r>
      </w:ins>
    </w:p>
    <w:p w14:paraId="5E036865" w14:textId="7F5EA7B0" w:rsidR="00C9375F" w:rsidRDefault="00C9375F" w:rsidP="00C9375F">
      <w:pPr>
        <w:pStyle w:val="ListParagraph"/>
        <w:numPr>
          <w:ilvl w:val="0"/>
          <w:numId w:val="8"/>
        </w:numPr>
        <w:rPr>
          <w:ins w:id="1433" w:author="Peter Arbogast" w:date="2019-06-13T14:48:00Z"/>
        </w:rPr>
      </w:pPr>
      <w:ins w:id="1434" w:author="Peter Arbogast" w:date="2019-06-13T14:49:00Z">
        <w:r>
          <w:t>later for use with f_GetVirtualLPARHostInfo</w:t>
        </w:r>
      </w:ins>
    </w:p>
    <w:p w14:paraId="5877FB9E" w14:textId="642612E8" w:rsidR="00C9375F" w:rsidRDefault="00C9375F" w:rsidP="00C9375F">
      <w:pPr>
        <w:pStyle w:val="ListParagraph"/>
        <w:numPr>
          <w:ilvl w:val="0"/>
          <w:numId w:val="8"/>
        </w:numPr>
        <w:rPr>
          <w:ins w:id="1435" w:author="Peter Arbogast" w:date="2019-06-13T14:48:00Z"/>
        </w:rPr>
        <w:pPrChange w:id="1436" w:author="Peter Arbogast" w:date="2019-06-13T14:48:00Z">
          <w:pPr>
            <w:pStyle w:val="ListParagraph"/>
            <w:numPr>
              <w:numId w:val="1"/>
            </w:numPr>
            <w:ind w:hanging="360"/>
          </w:pPr>
        </w:pPrChange>
      </w:pPr>
      <w:ins w:id="1437" w:author="Peter Arbogast" w:date="2019-06-13T14:48:00Z">
        <w:r>
          <w:t>later for use with USU_Export</w:t>
        </w:r>
      </w:ins>
    </w:p>
    <w:p w14:paraId="0A742534" w14:textId="0D522105" w:rsidR="00C9375F" w:rsidRDefault="00C9375F">
      <w:pPr>
        <w:rPr>
          <w:ins w:id="1438" w:author="Peter Arbogast" w:date="2019-06-13T14:50:00Z"/>
          <w:rFonts w:asciiTheme="majorHAnsi" w:eastAsiaTheme="majorEastAsia" w:hAnsiTheme="majorHAnsi" w:cstheme="majorBidi"/>
          <w:color w:val="1F3763" w:themeColor="accent1" w:themeShade="7F"/>
          <w:sz w:val="24"/>
          <w:szCs w:val="24"/>
        </w:rPr>
      </w:pPr>
      <w:ins w:id="1439" w:author="Peter Arbogast" w:date="2019-06-13T14:50:00Z">
        <w:r>
          <w:br w:type="page"/>
        </w:r>
      </w:ins>
    </w:p>
    <w:p w14:paraId="22C97564" w14:textId="77777777" w:rsidR="00885FA1" w:rsidDel="00C9375F" w:rsidRDefault="00885FA1">
      <w:pPr>
        <w:rPr>
          <w:ins w:id="1440" w:author="Peter Arbogast [2]" w:date="2019-03-22T10:23:00Z"/>
          <w:del w:id="1441" w:author="Peter Arbogast" w:date="2019-06-13T14:48:00Z"/>
        </w:rPr>
        <w:pPrChange w:id="1442" w:author="Peter Arbogast [2]" w:date="2019-03-22T10:31:00Z">
          <w:pPr>
            <w:pStyle w:val="ListParagraph"/>
            <w:numPr>
              <w:numId w:val="8"/>
            </w:numPr>
            <w:ind w:hanging="360"/>
          </w:pPr>
        </w:pPrChange>
      </w:pPr>
      <w:bookmarkStart w:id="1443" w:name="_Toc11336575"/>
      <w:bookmarkStart w:id="1444" w:name="_Toc11336746"/>
      <w:bookmarkStart w:id="1445" w:name="_Toc11336916"/>
      <w:bookmarkEnd w:id="1443"/>
      <w:bookmarkEnd w:id="1444"/>
      <w:bookmarkEnd w:id="1445"/>
    </w:p>
    <w:p w14:paraId="2F08C923" w14:textId="6D95D259" w:rsidR="00885FA1" w:rsidRDefault="00885FA1" w:rsidP="00885FA1">
      <w:pPr>
        <w:pStyle w:val="Heading3"/>
        <w:numPr>
          <w:ilvl w:val="2"/>
          <w:numId w:val="1"/>
        </w:numPr>
        <w:ind w:left="709"/>
        <w:rPr>
          <w:ins w:id="1446" w:author="Peter Arbogast [2]" w:date="2019-03-22T10:33:00Z"/>
        </w:rPr>
      </w:pPr>
      <w:bookmarkStart w:id="1447" w:name="_Toc11336917"/>
      <w:ins w:id="1448" w:author="Peter Arbogast [2]" w:date="2019-03-22T10:33:00Z">
        <w:r>
          <w:t>f_GetDeviceInfo()</w:t>
        </w:r>
        <w:bookmarkEnd w:id="1447"/>
      </w:ins>
    </w:p>
    <w:p w14:paraId="7F190C77" w14:textId="77777777" w:rsidR="00885FA1" w:rsidRDefault="00885FA1" w:rsidP="00885FA1">
      <w:pPr>
        <w:rPr>
          <w:ins w:id="1449" w:author="Peter Arbogast [2]" w:date="2019-03-22T10:33:00Z"/>
        </w:rPr>
      </w:pPr>
      <w:ins w:id="1450" w:author="Peter Arbogast [2]" w:date="2019-03-22T10:33:00Z">
        <w:r>
          <w:t>Function get from all Devices Base Device Informtions.</w:t>
        </w:r>
      </w:ins>
    </w:p>
    <w:p w14:paraId="7F003FBE" w14:textId="77777777" w:rsidR="00885FA1" w:rsidRDefault="00885FA1" w:rsidP="00885FA1">
      <w:pPr>
        <w:rPr>
          <w:ins w:id="1451" w:author="Peter Arbogast [2]" w:date="2019-03-22T10:33:00Z"/>
        </w:rPr>
      </w:pPr>
      <w:ins w:id="1452" w:author="Peter Arbogast [2]" w:date="2019-03-22T10:33:00Z">
        <w:r>
          <w:t>Return:</w:t>
        </w:r>
      </w:ins>
    </w:p>
    <w:p w14:paraId="479A4872" w14:textId="77777777" w:rsidR="00885FA1" w:rsidRDefault="00885FA1" w:rsidP="00885FA1">
      <w:pPr>
        <w:pStyle w:val="ListParagraph"/>
        <w:numPr>
          <w:ilvl w:val="0"/>
          <w:numId w:val="6"/>
        </w:numPr>
        <w:rPr>
          <w:ins w:id="1453" w:author="Peter Arbogast [2]" w:date="2019-03-22T10:33:00Z"/>
        </w:rPr>
      </w:pPr>
      <w:ins w:id="1454" w:author="Peter Arbogast [2]" w:date="2019-03-22T10:33:00Z">
        <w:r>
          <w:t>ComputerID</w:t>
        </w:r>
      </w:ins>
    </w:p>
    <w:p w14:paraId="04DA10F7" w14:textId="77777777" w:rsidR="00885FA1" w:rsidRDefault="00885FA1" w:rsidP="00885FA1">
      <w:pPr>
        <w:pStyle w:val="ListParagraph"/>
        <w:numPr>
          <w:ilvl w:val="0"/>
          <w:numId w:val="6"/>
        </w:numPr>
        <w:rPr>
          <w:ins w:id="1455" w:author="Peter Arbogast [2]" w:date="2019-03-22T10:33:00Z"/>
        </w:rPr>
      </w:pPr>
      <w:ins w:id="1456" w:author="Peter Arbogast [2]" w:date="2019-03-22T10:33:00Z">
        <w:r>
          <w:t>Manufacturer</w:t>
        </w:r>
        <w:r>
          <w:tab/>
        </w:r>
        <w:r>
          <w:tab/>
        </w:r>
        <w:r>
          <w:tab/>
          <w:t>(this comes from f_GetDeviceModel())</w:t>
        </w:r>
      </w:ins>
    </w:p>
    <w:p w14:paraId="3CC97526" w14:textId="77777777" w:rsidR="00885FA1" w:rsidRDefault="00885FA1" w:rsidP="00885FA1">
      <w:pPr>
        <w:pStyle w:val="ListParagraph"/>
        <w:numPr>
          <w:ilvl w:val="0"/>
          <w:numId w:val="6"/>
        </w:numPr>
        <w:rPr>
          <w:ins w:id="1457" w:author="Peter Arbogast [2]" w:date="2019-03-22T10:33:00Z"/>
        </w:rPr>
      </w:pPr>
      <w:ins w:id="1458" w:author="Peter Arbogast [2]" w:date="2019-03-22T10:33:00Z">
        <w:r>
          <w:t>Model</w:t>
        </w:r>
        <w:r>
          <w:tab/>
        </w:r>
        <w:r>
          <w:tab/>
        </w:r>
        <w:r>
          <w:tab/>
        </w:r>
        <w:r>
          <w:tab/>
          <w:t>(this comes from f_GetDeviceModel())</w:t>
        </w:r>
      </w:ins>
    </w:p>
    <w:p w14:paraId="17A00D19" w14:textId="77777777" w:rsidR="00885FA1" w:rsidRDefault="00885FA1" w:rsidP="00885FA1">
      <w:pPr>
        <w:pStyle w:val="ListParagraph"/>
        <w:numPr>
          <w:ilvl w:val="0"/>
          <w:numId w:val="6"/>
        </w:numPr>
        <w:rPr>
          <w:ins w:id="1459" w:author="Peter Arbogast [2]" w:date="2019-03-22T10:33:00Z"/>
        </w:rPr>
      </w:pPr>
      <w:ins w:id="1460" w:author="Peter Arbogast [2]" w:date="2019-03-22T10:33:00Z">
        <w:r>
          <w:t>SerialNumber</w:t>
        </w:r>
        <w:r>
          <w:tab/>
        </w:r>
        <w:r>
          <w:tab/>
        </w:r>
        <w:r>
          <w:tab/>
          <w:t>(this comes from f_GetDeviceSerialNumber())</w:t>
        </w:r>
      </w:ins>
    </w:p>
    <w:p w14:paraId="722326D6" w14:textId="77777777" w:rsidR="00885FA1" w:rsidRDefault="00885FA1" w:rsidP="00885FA1">
      <w:pPr>
        <w:pStyle w:val="ListParagraph"/>
        <w:numPr>
          <w:ilvl w:val="0"/>
          <w:numId w:val="6"/>
        </w:numPr>
        <w:rPr>
          <w:ins w:id="1461" w:author="Peter Arbogast [2]" w:date="2019-03-22T10:33:00Z"/>
        </w:rPr>
      </w:pPr>
      <w:ins w:id="1462" w:author="Peter Arbogast [2]" w:date="2019-03-22T10:33:00Z">
        <w:r>
          <w:t>UUID</w:t>
        </w:r>
      </w:ins>
    </w:p>
    <w:p w14:paraId="4995C6C5" w14:textId="77777777" w:rsidR="00885FA1" w:rsidRDefault="00885FA1" w:rsidP="00885FA1">
      <w:pPr>
        <w:pStyle w:val="ListParagraph"/>
        <w:numPr>
          <w:ilvl w:val="0"/>
          <w:numId w:val="6"/>
        </w:numPr>
        <w:rPr>
          <w:ins w:id="1463" w:author="Peter Arbogast [2]" w:date="2019-03-22T10:33:00Z"/>
        </w:rPr>
      </w:pPr>
      <w:ins w:id="1464" w:author="Peter Arbogast [2]" w:date="2019-03-22T10:33:00Z">
        <w:r>
          <w:t>ChassisTypeID</w:t>
        </w:r>
        <w:r>
          <w:tab/>
        </w:r>
        <w:r>
          <w:tab/>
        </w:r>
        <w:r>
          <w:tab/>
          <w:t>(this comes from f_GetDeviceChassis(0))</w:t>
        </w:r>
      </w:ins>
    </w:p>
    <w:p w14:paraId="11F7441E" w14:textId="77777777" w:rsidR="00885FA1" w:rsidRDefault="00885FA1" w:rsidP="00885FA1">
      <w:pPr>
        <w:pStyle w:val="ListParagraph"/>
        <w:numPr>
          <w:ilvl w:val="0"/>
          <w:numId w:val="6"/>
        </w:numPr>
        <w:rPr>
          <w:ins w:id="1465" w:author="Peter Arbogast [2]" w:date="2019-03-22T10:33:00Z"/>
        </w:rPr>
      </w:pPr>
      <w:ins w:id="1466" w:author="Peter Arbogast [2]" w:date="2019-03-22T10:33:00Z">
        <w:r>
          <w:t>ChassisType</w:t>
        </w:r>
        <w:r>
          <w:tab/>
        </w:r>
        <w:r>
          <w:tab/>
        </w:r>
        <w:r>
          <w:tab/>
          <w:t>(this comes from f_GetDeviceChassis(0))</w:t>
        </w:r>
      </w:ins>
    </w:p>
    <w:p w14:paraId="55FCF07D" w14:textId="77777777" w:rsidR="00885FA1" w:rsidRDefault="00885FA1" w:rsidP="00885FA1">
      <w:pPr>
        <w:pStyle w:val="ListParagraph"/>
        <w:numPr>
          <w:ilvl w:val="0"/>
          <w:numId w:val="6"/>
        </w:numPr>
        <w:rPr>
          <w:ins w:id="1467" w:author="Peter Arbogast [2]" w:date="2019-03-22T10:33:00Z"/>
        </w:rPr>
      </w:pPr>
      <w:ins w:id="1468" w:author="Peter Arbogast [2]" w:date="2019-03-22T10:33:00Z">
        <w:r>
          <w:t>BiosVersion</w:t>
        </w:r>
      </w:ins>
    </w:p>
    <w:p w14:paraId="63A2D116" w14:textId="77777777" w:rsidR="00885FA1" w:rsidRPr="00CF4502" w:rsidRDefault="00885FA1" w:rsidP="00885FA1">
      <w:pPr>
        <w:pStyle w:val="ListParagraph"/>
        <w:numPr>
          <w:ilvl w:val="0"/>
          <w:numId w:val="6"/>
        </w:numPr>
        <w:rPr>
          <w:ins w:id="1469" w:author="Peter Arbogast [2]" w:date="2019-03-22T10:33:00Z"/>
        </w:rPr>
      </w:pPr>
      <w:ins w:id="1470" w:author="Peter Arbogast [2]" w:date="2019-03-22T10:33:00Z">
        <w:r>
          <w:t>Virtual</w:t>
        </w:r>
        <w:r>
          <w:tab/>
        </w:r>
        <w:r>
          <w:tab/>
        </w:r>
        <w:r>
          <w:tab/>
        </w:r>
        <w:r>
          <w:tab/>
          <w:t>(this comes from f_GetDeviceModel())</w:t>
        </w:r>
      </w:ins>
    </w:p>
    <w:p w14:paraId="367706D9" w14:textId="77777777" w:rsidR="00885FA1" w:rsidRDefault="00885FA1" w:rsidP="000049E2">
      <w:pPr>
        <w:rPr>
          <w:ins w:id="1471" w:author="Peter Arbogast [2]" w:date="2019-03-22T10:34:00Z"/>
        </w:rPr>
      </w:pPr>
    </w:p>
    <w:p w14:paraId="3E1360BE" w14:textId="77777777" w:rsidR="00885FA1" w:rsidRDefault="00885FA1" w:rsidP="000049E2">
      <w:pPr>
        <w:rPr>
          <w:ins w:id="1472" w:author="Peter Arbogast [2]" w:date="2019-03-22T10:36:00Z"/>
        </w:rPr>
      </w:pPr>
      <w:ins w:id="1473" w:author="Peter Arbogast [2]" w:date="2019-03-22T10:34:00Z">
        <w:r>
          <w:t>This function need minimum 8 Logical Cores on SQL for performance</w:t>
        </w:r>
      </w:ins>
      <w:ins w:id="1474" w:author="Peter Arbogast [2]" w:date="2019-03-22T10:35:00Z">
        <w:r>
          <w:t xml:space="preserve"> on databases with more then 5000 Devices</w:t>
        </w:r>
      </w:ins>
      <w:ins w:id="1475" w:author="Peter Arbogast [2]" w:date="2019-03-22T10:34:00Z">
        <w:r>
          <w:t>.</w:t>
        </w:r>
      </w:ins>
    </w:p>
    <w:p w14:paraId="59A47877" w14:textId="77777777" w:rsidR="00C9375F" w:rsidRDefault="00C9375F" w:rsidP="00C9375F">
      <w:pPr>
        <w:rPr>
          <w:ins w:id="1476" w:author="Peter Arbogast" w:date="2019-06-13T14:51:00Z"/>
        </w:rPr>
      </w:pPr>
      <w:ins w:id="1477" w:author="Peter Arbogast" w:date="2019-06-13T14:51:00Z">
        <w:r>
          <w:t>Used by:</w:t>
        </w:r>
      </w:ins>
    </w:p>
    <w:p w14:paraId="3AB3F4A8" w14:textId="77777777" w:rsidR="00C9375F" w:rsidRDefault="00C9375F" w:rsidP="00C9375F">
      <w:pPr>
        <w:pStyle w:val="ListParagraph"/>
        <w:numPr>
          <w:ilvl w:val="0"/>
          <w:numId w:val="8"/>
        </w:numPr>
        <w:rPr>
          <w:ins w:id="1478" w:author="Peter Arbogast" w:date="2019-06-13T14:51:00Z"/>
        </w:rPr>
      </w:pPr>
      <w:ins w:id="1479" w:author="Peter Arbogast" w:date="2019-06-13T14:51:00Z">
        <w:r>
          <w:t>later for use with USU_Export</w:t>
        </w:r>
      </w:ins>
    </w:p>
    <w:p w14:paraId="47648F18" w14:textId="77777777" w:rsidR="00885FA1" w:rsidRDefault="00885FA1" w:rsidP="000049E2">
      <w:pPr>
        <w:rPr>
          <w:ins w:id="1480" w:author="Peter Arbogast [2]" w:date="2019-03-22T10:36:00Z"/>
        </w:rPr>
      </w:pPr>
    </w:p>
    <w:p w14:paraId="77D26435" w14:textId="13F3211B" w:rsidR="00885FA1" w:rsidRDefault="00885FA1" w:rsidP="00885FA1">
      <w:pPr>
        <w:pStyle w:val="Heading3"/>
        <w:numPr>
          <w:ilvl w:val="2"/>
          <w:numId w:val="1"/>
        </w:numPr>
        <w:ind w:left="709"/>
        <w:rPr>
          <w:ins w:id="1481" w:author="Peter Arbogast [2]" w:date="2019-03-22T10:36:00Z"/>
        </w:rPr>
      </w:pPr>
      <w:bookmarkStart w:id="1482" w:name="_Toc11336918"/>
      <w:ins w:id="1483" w:author="Peter Arbogast [2]" w:date="2019-03-22T10:36:00Z">
        <w:r>
          <w:t>f_GetDeviceOSLanguage()</w:t>
        </w:r>
        <w:bookmarkEnd w:id="1482"/>
      </w:ins>
    </w:p>
    <w:p w14:paraId="2414559D" w14:textId="30191B2A" w:rsidR="00885FA1" w:rsidRPr="00885FA1" w:rsidRDefault="00885FA1">
      <w:pPr>
        <w:rPr>
          <w:ins w:id="1484" w:author="Peter Arbogast [2]" w:date="2019-03-22T10:36:00Z"/>
          <w:rPrChange w:id="1485" w:author="Peter Arbogast [2]" w:date="2019-03-22T10:36:00Z">
            <w:rPr>
              <w:ins w:id="1486" w:author="Peter Arbogast [2]" w:date="2019-03-22T10:36:00Z"/>
            </w:rPr>
          </w:rPrChange>
        </w:rPr>
        <w:pPrChange w:id="1487" w:author="Peter Arbogast [2]" w:date="2019-03-22T10:36:00Z">
          <w:pPr>
            <w:pStyle w:val="Heading3"/>
            <w:numPr>
              <w:ilvl w:val="2"/>
              <w:numId w:val="1"/>
            </w:numPr>
            <w:ind w:left="709" w:hanging="720"/>
          </w:pPr>
        </w:pPrChange>
      </w:pPr>
      <w:ins w:id="1488" w:author="Peter Arbogast [2]" w:date="2019-03-22T10:36:00Z">
        <w:r>
          <w:t xml:space="preserve">Get Operating System </w:t>
        </w:r>
      </w:ins>
      <w:ins w:id="1489" w:author="Peter Arbogast [2]" w:date="2019-03-22T10:37:00Z">
        <w:r>
          <w:t>Language per Device</w:t>
        </w:r>
      </w:ins>
    </w:p>
    <w:p w14:paraId="5D5B32F3" w14:textId="77777777" w:rsidR="00885FA1" w:rsidRDefault="00885FA1" w:rsidP="00885FA1">
      <w:pPr>
        <w:rPr>
          <w:ins w:id="1490" w:author="Peter Arbogast [2]" w:date="2019-03-22T10:36:00Z"/>
        </w:rPr>
      </w:pPr>
      <w:ins w:id="1491" w:author="Peter Arbogast [2]" w:date="2019-03-22T10:36:00Z">
        <w:r>
          <w:t>Return:</w:t>
        </w:r>
      </w:ins>
    </w:p>
    <w:p w14:paraId="0EBE6B1F" w14:textId="77777777" w:rsidR="00885FA1" w:rsidRDefault="00885FA1" w:rsidP="00885FA1">
      <w:pPr>
        <w:pStyle w:val="ListParagraph"/>
        <w:numPr>
          <w:ilvl w:val="0"/>
          <w:numId w:val="13"/>
        </w:numPr>
        <w:rPr>
          <w:ins w:id="1492" w:author="Peter Arbogast [2]" w:date="2019-03-22T10:36:00Z"/>
        </w:rPr>
      </w:pPr>
      <w:ins w:id="1493" w:author="Peter Arbogast [2]" w:date="2019-03-22T10:36:00Z">
        <w:r>
          <w:t>ComputerID</w:t>
        </w:r>
      </w:ins>
    </w:p>
    <w:p w14:paraId="3A204BBE" w14:textId="6948E2EB" w:rsidR="00885FA1" w:rsidRDefault="00885FA1" w:rsidP="00885FA1">
      <w:pPr>
        <w:pStyle w:val="ListParagraph"/>
        <w:numPr>
          <w:ilvl w:val="0"/>
          <w:numId w:val="13"/>
        </w:numPr>
        <w:rPr>
          <w:ins w:id="1494" w:author="Peter Arbogast [2]" w:date="2019-03-22T10:36:00Z"/>
        </w:rPr>
      </w:pPr>
      <w:ins w:id="1495" w:author="Peter Arbogast [2]" w:date="2019-03-22T10:36:00Z">
        <w:r>
          <w:t>LangaugeID</w:t>
        </w:r>
      </w:ins>
      <w:ins w:id="1496" w:author="Peter Arbogast [2]" w:date="2019-03-22T10:37:00Z">
        <w:r>
          <w:tab/>
        </w:r>
        <w:r>
          <w:tab/>
        </w:r>
        <w:r>
          <w:tab/>
          <w:t>Language Number like Microsoft</w:t>
        </w:r>
      </w:ins>
    </w:p>
    <w:p w14:paraId="04069CCE" w14:textId="7A33822D" w:rsidR="00885FA1" w:rsidRPr="00CF4502" w:rsidRDefault="00885FA1" w:rsidP="00885FA1">
      <w:pPr>
        <w:pStyle w:val="ListParagraph"/>
        <w:numPr>
          <w:ilvl w:val="0"/>
          <w:numId w:val="13"/>
        </w:numPr>
        <w:rPr>
          <w:ins w:id="1497" w:author="Peter Arbogast [2]" w:date="2019-03-22T10:36:00Z"/>
        </w:rPr>
      </w:pPr>
      <w:ins w:id="1498" w:author="Peter Arbogast [2]" w:date="2019-03-22T10:36:00Z">
        <w:r>
          <w:t>Language</w:t>
        </w:r>
      </w:ins>
      <w:ins w:id="1499" w:author="Peter Arbogast [2]" w:date="2019-03-22T10:37:00Z">
        <w:r>
          <w:tab/>
        </w:r>
        <w:r>
          <w:tab/>
        </w:r>
        <w:r>
          <w:tab/>
          <w:t>Language as string</w:t>
        </w:r>
      </w:ins>
    </w:p>
    <w:p w14:paraId="0CBA4A14" w14:textId="2AB9A6C8" w:rsidR="00885FA1" w:rsidRDefault="00C9375F" w:rsidP="00885FA1">
      <w:pPr>
        <w:rPr>
          <w:ins w:id="1500" w:author="Peter Arbogast" w:date="2019-06-13T14:51:00Z"/>
        </w:rPr>
      </w:pPr>
      <w:ins w:id="1501" w:author="Peter Arbogast" w:date="2019-06-13T14:51:00Z">
        <w:r>
          <w:t>Used by:</w:t>
        </w:r>
      </w:ins>
    </w:p>
    <w:p w14:paraId="2F4001C7" w14:textId="65D4073A" w:rsidR="00C9375F" w:rsidRDefault="00C9375F" w:rsidP="00C9375F">
      <w:pPr>
        <w:pStyle w:val="ListParagraph"/>
        <w:numPr>
          <w:ilvl w:val="0"/>
          <w:numId w:val="13"/>
        </w:numPr>
        <w:rPr>
          <w:ins w:id="1502" w:author="Peter Arbogast [2]" w:date="2019-03-22T10:36:00Z"/>
        </w:rPr>
        <w:pPrChange w:id="1503" w:author="Peter Arbogast" w:date="2019-06-13T14:51:00Z">
          <w:pPr/>
        </w:pPrChange>
      </w:pPr>
      <w:ins w:id="1504" w:author="Peter Arbogast" w:date="2019-06-13T14:51:00Z">
        <w:r>
          <w:t>f_GetDeviceOSInfo</w:t>
        </w:r>
      </w:ins>
    </w:p>
    <w:p w14:paraId="54AE24D5" w14:textId="77777777" w:rsidR="00885FA1" w:rsidRDefault="00885FA1">
      <w:pPr>
        <w:rPr>
          <w:ins w:id="1505" w:author="Peter Arbogast [2]" w:date="2019-03-22T10:37:00Z"/>
          <w:rFonts w:asciiTheme="majorHAnsi" w:eastAsiaTheme="majorEastAsia" w:hAnsiTheme="majorHAnsi" w:cstheme="majorBidi"/>
          <w:color w:val="1F3763" w:themeColor="accent1" w:themeShade="7F"/>
          <w:sz w:val="24"/>
          <w:szCs w:val="24"/>
        </w:rPr>
      </w:pPr>
      <w:ins w:id="1506" w:author="Peter Arbogast [2]" w:date="2019-03-22T10:37:00Z">
        <w:r>
          <w:br w:type="page"/>
        </w:r>
      </w:ins>
    </w:p>
    <w:p w14:paraId="61B8A06E" w14:textId="0494A8B2" w:rsidR="00885FA1" w:rsidRDefault="00885FA1" w:rsidP="00885FA1">
      <w:pPr>
        <w:pStyle w:val="Heading3"/>
        <w:numPr>
          <w:ilvl w:val="2"/>
          <w:numId w:val="1"/>
        </w:numPr>
        <w:ind w:left="709"/>
        <w:rPr>
          <w:ins w:id="1507" w:author="Peter Arbogast [2]" w:date="2019-03-22T10:36:00Z"/>
        </w:rPr>
      </w:pPr>
      <w:bookmarkStart w:id="1508" w:name="_Toc11336919"/>
      <w:ins w:id="1509" w:author="Peter Arbogast [2]" w:date="2019-03-22T10:36:00Z">
        <w:r>
          <w:lastRenderedPageBreak/>
          <w:t>f_GetDeviceOSLastLoginUser()</w:t>
        </w:r>
        <w:bookmarkEnd w:id="1508"/>
      </w:ins>
    </w:p>
    <w:p w14:paraId="02EF7A86" w14:textId="77777777" w:rsidR="00885FA1" w:rsidRDefault="00885FA1" w:rsidP="00885FA1">
      <w:pPr>
        <w:rPr>
          <w:ins w:id="1510" w:author="Peter Arbogast [2]" w:date="2019-03-22T10:36:00Z"/>
        </w:rPr>
      </w:pPr>
    </w:p>
    <w:p w14:paraId="43ABCFAD" w14:textId="0BAB86EB" w:rsidR="001466DF" w:rsidRDefault="00885FA1" w:rsidP="00885FA1">
      <w:pPr>
        <w:rPr>
          <w:ins w:id="1511" w:author="Peter Arbogast [2]" w:date="2019-03-22T10:38:00Z"/>
        </w:rPr>
      </w:pPr>
      <w:ins w:id="1512" w:author="Peter Arbogast [2]" w:date="2019-03-22T10:36:00Z">
        <w:r>
          <w:t xml:space="preserve">This will get by Last User Inventory or LastLoginUser in OS Inventory. </w:t>
        </w:r>
      </w:ins>
      <w:ins w:id="1513" w:author="Peter Arbogast [2]" w:date="2019-03-22T10:38:00Z">
        <w:r w:rsidR="001466DF">
          <w:br/>
        </w:r>
      </w:ins>
      <w:ins w:id="1514" w:author="Peter Arbogast [2]" w:date="2019-03-22T10:36:00Z">
        <w:r>
          <w:t xml:space="preserve">Depend on </w:t>
        </w:r>
      </w:ins>
      <w:ins w:id="1515" w:author="Peter Arbogast [2]" w:date="2019-03-22T10:38:00Z">
        <w:r w:rsidR="001466DF">
          <w:t>following</w:t>
        </w:r>
      </w:ins>
      <w:ins w:id="1516" w:author="Peter Arbogast [2]" w:date="2019-03-22T10:36:00Z">
        <w:r>
          <w:t xml:space="preserve"> Information</w:t>
        </w:r>
      </w:ins>
      <w:ins w:id="1517" w:author="Peter Arbogast [2]" w:date="2019-03-22T10:38:00Z">
        <w:r w:rsidR="001466DF">
          <w:t>:</w:t>
        </w:r>
      </w:ins>
    </w:p>
    <w:p w14:paraId="4E638CB5" w14:textId="79F86FCF" w:rsidR="001466DF" w:rsidRDefault="001466DF" w:rsidP="001466DF">
      <w:pPr>
        <w:pStyle w:val="ListParagraph"/>
        <w:numPr>
          <w:ilvl w:val="0"/>
          <w:numId w:val="13"/>
        </w:numPr>
        <w:rPr>
          <w:ins w:id="1518" w:author="Peter Arbogast [2]" w:date="2019-03-22T10:39:00Z"/>
        </w:rPr>
      </w:pPr>
      <w:ins w:id="1519" w:author="Peter Arbogast [2]" w:date="2019-03-22T10:38:00Z">
        <w:r>
          <w:t>Last kno</w:t>
        </w:r>
      </w:ins>
      <w:ins w:id="1520" w:author="Peter Arbogast [2]" w:date="2019-03-22T10:39:00Z">
        <w:r>
          <w:t xml:space="preserve">wn user from </w:t>
        </w:r>
        <w:r w:rsidRPr="001466DF">
          <w:t>CIM_UnitaryComputerSystem</w:t>
        </w:r>
      </w:ins>
    </w:p>
    <w:p w14:paraId="4AE63F3A" w14:textId="24BCE574" w:rsidR="001466DF" w:rsidRDefault="001466DF" w:rsidP="001466DF">
      <w:pPr>
        <w:pStyle w:val="ListParagraph"/>
        <w:numPr>
          <w:ilvl w:val="0"/>
          <w:numId w:val="13"/>
        </w:numPr>
        <w:rPr>
          <w:ins w:id="1521" w:author="Peter Arbogast [2]" w:date="2019-03-22T10:39:00Z"/>
        </w:rPr>
      </w:pPr>
      <w:ins w:id="1522" w:author="Peter Arbogast [2]" w:date="2019-03-22T10:39:00Z">
        <w:r>
          <w:t>Last User Inventory Entry in Database</w:t>
        </w:r>
      </w:ins>
    </w:p>
    <w:p w14:paraId="7DBB6329" w14:textId="77777777" w:rsidR="001466DF" w:rsidRPr="003D4CE0" w:rsidRDefault="001466DF">
      <w:pPr>
        <w:pStyle w:val="ListParagraph"/>
        <w:numPr>
          <w:ilvl w:val="0"/>
          <w:numId w:val="13"/>
        </w:numPr>
        <w:rPr>
          <w:ins w:id="1523" w:author="Peter Arbogast [2]" w:date="2019-03-22T10:36:00Z"/>
        </w:rPr>
        <w:pPrChange w:id="1524" w:author="Peter Arbogast [2]" w:date="2019-03-22T10:38:00Z">
          <w:pPr/>
        </w:pPrChange>
      </w:pPr>
    </w:p>
    <w:p w14:paraId="761772F1" w14:textId="77777777" w:rsidR="00885FA1" w:rsidRDefault="00885FA1" w:rsidP="00885FA1">
      <w:pPr>
        <w:rPr>
          <w:ins w:id="1525" w:author="Peter Arbogast [2]" w:date="2019-03-22T10:36:00Z"/>
        </w:rPr>
      </w:pPr>
      <w:ins w:id="1526" w:author="Peter Arbogast [2]" w:date="2019-03-22T10:36:00Z">
        <w:r>
          <w:t>Return:</w:t>
        </w:r>
      </w:ins>
    </w:p>
    <w:p w14:paraId="7CA18461" w14:textId="77777777" w:rsidR="00885FA1" w:rsidRDefault="00885FA1" w:rsidP="00885FA1">
      <w:pPr>
        <w:pStyle w:val="ListParagraph"/>
        <w:numPr>
          <w:ilvl w:val="0"/>
          <w:numId w:val="20"/>
        </w:numPr>
        <w:rPr>
          <w:ins w:id="1527" w:author="Peter Arbogast [2]" w:date="2019-03-22T10:36:00Z"/>
        </w:rPr>
      </w:pPr>
      <w:ins w:id="1528" w:author="Peter Arbogast [2]" w:date="2019-03-22T10:36:00Z">
        <w:r>
          <w:t>ComputerID</w:t>
        </w:r>
      </w:ins>
    </w:p>
    <w:p w14:paraId="6E3F7506" w14:textId="4A7B1D80" w:rsidR="001466DF" w:rsidRDefault="001466DF" w:rsidP="001466DF">
      <w:pPr>
        <w:pStyle w:val="ListParagraph"/>
        <w:numPr>
          <w:ilvl w:val="0"/>
          <w:numId w:val="20"/>
        </w:numPr>
        <w:rPr>
          <w:ins w:id="1529" w:author="Peter Arbogast [2]" w:date="2019-03-22T10:40:00Z"/>
        </w:rPr>
      </w:pPr>
      <w:ins w:id="1530" w:author="Peter Arbogast [2]" w:date="2019-03-22T10:40:00Z">
        <w:r>
          <w:t>UserDomain</w:t>
        </w:r>
        <w:r>
          <w:tab/>
        </w:r>
        <w:r>
          <w:tab/>
        </w:r>
        <w:r>
          <w:tab/>
        </w:r>
        <w:r>
          <w:tab/>
          <w:t>Domainname from User if Domainuser</w:t>
        </w:r>
      </w:ins>
    </w:p>
    <w:p w14:paraId="69161FE4" w14:textId="25C7D7E6" w:rsidR="001466DF" w:rsidRDefault="00885FA1" w:rsidP="00885FA1">
      <w:pPr>
        <w:pStyle w:val="ListParagraph"/>
        <w:numPr>
          <w:ilvl w:val="0"/>
          <w:numId w:val="20"/>
        </w:numPr>
        <w:rPr>
          <w:ins w:id="1531" w:author="Peter Arbogast [2]" w:date="2019-03-22T10:40:00Z"/>
        </w:rPr>
      </w:pPr>
      <w:ins w:id="1532" w:author="Peter Arbogast [2]" w:date="2019-03-22T10:36:00Z">
        <w:r>
          <w:t>User</w:t>
        </w:r>
      </w:ins>
      <w:ins w:id="1533" w:author="Peter Arbogast [2]" w:date="2019-03-22T10:40:00Z">
        <w:r w:rsidR="001466DF">
          <w:t>Name</w:t>
        </w:r>
        <w:r w:rsidR="001466DF">
          <w:tab/>
        </w:r>
        <w:r w:rsidR="001466DF">
          <w:tab/>
        </w:r>
        <w:r w:rsidR="001466DF">
          <w:tab/>
        </w:r>
        <w:r w:rsidR="001466DF">
          <w:tab/>
        </w:r>
      </w:ins>
    </w:p>
    <w:p w14:paraId="1D85C326" w14:textId="61BE3797" w:rsidR="00885FA1" w:rsidRDefault="00885FA1" w:rsidP="00885FA1">
      <w:pPr>
        <w:pStyle w:val="ListParagraph"/>
        <w:numPr>
          <w:ilvl w:val="0"/>
          <w:numId w:val="20"/>
        </w:numPr>
        <w:rPr>
          <w:ins w:id="1534" w:author="Peter Arbogast [2]" w:date="2019-03-22T10:36:00Z"/>
        </w:rPr>
      </w:pPr>
      <w:ins w:id="1535" w:author="Peter Arbogast [2]" w:date="2019-03-22T10:36:00Z">
        <w:r>
          <w:t>LastInventoryDate</w:t>
        </w:r>
      </w:ins>
    </w:p>
    <w:p w14:paraId="0B76A084" w14:textId="77777777" w:rsidR="00C9375F" w:rsidRDefault="00C9375F" w:rsidP="00C9375F">
      <w:pPr>
        <w:rPr>
          <w:ins w:id="1536" w:author="Peter Arbogast" w:date="2019-06-13T14:51:00Z"/>
        </w:rPr>
      </w:pPr>
      <w:ins w:id="1537" w:author="Peter Arbogast" w:date="2019-06-13T14:51:00Z">
        <w:r>
          <w:t>Used by:</w:t>
        </w:r>
      </w:ins>
    </w:p>
    <w:p w14:paraId="60F8A77E" w14:textId="77777777" w:rsidR="00C9375F" w:rsidRDefault="00C9375F" w:rsidP="00C9375F">
      <w:pPr>
        <w:pStyle w:val="ListParagraph"/>
        <w:numPr>
          <w:ilvl w:val="0"/>
          <w:numId w:val="13"/>
        </w:numPr>
        <w:rPr>
          <w:ins w:id="1538" w:author="Peter Arbogast" w:date="2019-06-13T14:51:00Z"/>
        </w:rPr>
      </w:pPr>
      <w:ins w:id="1539" w:author="Peter Arbogast" w:date="2019-06-13T14:51:00Z">
        <w:r>
          <w:t>f_GetDeviceOSInfo</w:t>
        </w:r>
      </w:ins>
    </w:p>
    <w:p w14:paraId="7234B2A9" w14:textId="3E3E67D0" w:rsidR="001466DF" w:rsidDel="00C9375F" w:rsidRDefault="001466DF" w:rsidP="00885FA1">
      <w:pPr>
        <w:rPr>
          <w:ins w:id="1540" w:author="Peter Arbogast [2]" w:date="2019-03-22T10:41:00Z"/>
          <w:del w:id="1541" w:author="Peter Arbogast" w:date="2019-06-13T14:52:00Z"/>
        </w:rPr>
      </w:pPr>
    </w:p>
    <w:p w14:paraId="2F9C44E6" w14:textId="3466FD14" w:rsidR="00885FA1" w:rsidRDefault="00885FA1" w:rsidP="00885FA1">
      <w:pPr>
        <w:rPr>
          <w:ins w:id="1542" w:author="Peter Arbogast [2]" w:date="2019-03-22T10:36:00Z"/>
          <w:rFonts w:asciiTheme="majorHAnsi" w:eastAsiaTheme="majorEastAsia" w:hAnsiTheme="majorHAnsi" w:cstheme="majorBidi"/>
          <w:color w:val="1F3763" w:themeColor="accent1" w:themeShade="7F"/>
          <w:sz w:val="24"/>
          <w:szCs w:val="24"/>
        </w:rPr>
      </w:pPr>
    </w:p>
    <w:p w14:paraId="2BD42F19" w14:textId="77777777" w:rsidR="00C9375F" w:rsidRDefault="00C9375F">
      <w:pPr>
        <w:rPr>
          <w:ins w:id="1543" w:author="Peter Arbogast" w:date="2019-06-13T14:52:00Z"/>
          <w:rFonts w:asciiTheme="majorHAnsi" w:eastAsiaTheme="majorEastAsia" w:hAnsiTheme="majorHAnsi" w:cstheme="majorBidi"/>
          <w:color w:val="1F3763" w:themeColor="accent1" w:themeShade="7F"/>
          <w:sz w:val="24"/>
          <w:szCs w:val="24"/>
        </w:rPr>
      </w:pPr>
      <w:bookmarkStart w:id="1544" w:name="_Ref4144889"/>
      <w:ins w:id="1545" w:author="Peter Arbogast" w:date="2019-06-13T14:52:00Z">
        <w:r>
          <w:br w:type="page"/>
        </w:r>
      </w:ins>
    </w:p>
    <w:p w14:paraId="190BF8F5" w14:textId="37A764D6" w:rsidR="00885FA1" w:rsidRDefault="00885FA1" w:rsidP="00885FA1">
      <w:pPr>
        <w:pStyle w:val="Heading3"/>
        <w:numPr>
          <w:ilvl w:val="2"/>
          <w:numId w:val="1"/>
        </w:numPr>
        <w:ind w:left="709"/>
        <w:rPr>
          <w:ins w:id="1546" w:author="Peter Arbogast [2]" w:date="2019-03-22T10:36:00Z"/>
        </w:rPr>
      </w:pPr>
      <w:bookmarkStart w:id="1547" w:name="_Toc11336920"/>
      <w:ins w:id="1548" w:author="Peter Arbogast [2]" w:date="2019-03-22T10:36:00Z">
        <w:r>
          <w:lastRenderedPageBreak/>
          <w:t>f_GetDeviceOSInfo()</w:t>
        </w:r>
        <w:bookmarkEnd w:id="1544"/>
        <w:bookmarkEnd w:id="1547"/>
      </w:ins>
    </w:p>
    <w:p w14:paraId="7B5A9AD4" w14:textId="07660B99" w:rsidR="00885FA1" w:rsidRDefault="001466DF" w:rsidP="00885FA1">
      <w:pPr>
        <w:rPr>
          <w:ins w:id="1549" w:author="Peter Arbogast [2]" w:date="2019-03-22T10:36:00Z"/>
        </w:rPr>
      </w:pPr>
      <w:ins w:id="1550" w:author="Peter Arbogast [2]" w:date="2019-03-22T10:42:00Z">
        <w:r>
          <w:t>Get OS Information per Device</w:t>
        </w:r>
      </w:ins>
    </w:p>
    <w:p w14:paraId="5DF2B053" w14:textId="77777777" w:rsidR="00885FA1" w:rsidRDefault="00885FA1" w:rsidP="00885FA1">
      <w:pPr>
        <w:rPr>
          <w:ins w:id="1551" w:author="Peter Arbogast [2]" w:date="2019-03-22T10:36:00Z"/>
        </w:rPr>
      </w:pPr>
      <w:ins w:id="1552" w:author="Peter Arbogast [2]" w:date="2019-03-22T10:36:00Z">
        <w:r>
          <w:t>Return:</w:t>
        </w:r>
      </w:ins>
    </w:p>
    <w:p w14:paraId="42633CFD" w14:textId="77777777" w:rsidR="00885FA1" w:rsidRDefault="00885FA1" w:rsidP="00885FA1">
      <w:pPr>
        <w:pStyle w:val="ListParagraph"/>
        <w:numPr>
          <w:ilvl w:val="0"/>
          <w:numId w:val="2"/>
        </w:numPr>
        <w:rPr>
          <w:ins w:id="1553" w:author="Peter Arbogast [2]" w:date="2019-03-22T10:36:00Z"/>
        </w:rPr>
      </w:pPr>
      <w:ins w:id="1554" w:author="Peter Arbogast [2]" w:date="2019-03-22T10:36:00Z">
        <w:r>
          <w:t>ComputerID</w:t>
        </w:r>
        <w:r>
          <w:tab/>
        </w:r>
        <w:r>
          <w:tab/>
        </w:r>
        <w:r>
          <w:tab/>
        </w:r>
        <w:r>
          <w:tab/>
        </w:r>
        <w:r>
          <w:tab/>
        </w:r>
      </w:ins>
    </w:p>
    <w:p w14:paraId="742791C5" w14:textId="77777777" w:rsidR="00885FA1" w:rsidRDefault="00885FA1" w:rsidP="00885FA1">
      <w:pPr>
        <w:pStyle w:val="ListParagraph"/>
        <w:numPr>
          <w:ilvl w:val="0"/>
          <w:numId w:val="2"/>
        </w:numPr>
        <w:rPr>
          <w:ins w:id="1555" w:author="Peter Arbogast [2]" w:date="2019-03-22T10:36:00Z"/>
        </w:rPr>
      </w:pPr>
      <w:ins w:id="1556" w:author="Peter Arbogast [2]" w:date="2019-03-22T10:36:00Z">
        <w:r>
          <w:t>SystemType</w:t>
        </w:r>
        <w:r>
          <w:tab/>
        </w:r>
        <w:r>
          <w:tab/>
        </w:r>
        <w:r>
          <w:tab/>
        </w:r>
        <w:r>
          <w:tab/>
        </w:r>
        <w:r>
          <w:tab/>
          <w:t>Server / Client</w:t>
        </w:r>
      </w:ins>
    </w:p>
    <w:p w14:paraId="2D1026EE" w14:textId="77777777" w:rsidR="00885FA1" w:rsidRDefault="00885FA1" w:rsidP="00885FA1">
      <w:pPr>
        <w:pStyle w:val="ListParagraph"/>
        <w:numPr>
          <w:ilvl w:val="0"/>
          <w:numId w:val="2"/>
        </w:numPr>
        <w:rPr>
          <w:ins w:id="1557" w:author="Peter Arbogast [2]" w:date="2019-03-22T10:36:00Z"/>
        </w:rPr>
      </w:pPr>
      <w:ins w:id="1558" w:author="Peter Arbogast [2]" w:date="2019-03-22T10:36:00Z">
        <w:r>
          <w:t>OSType</w:t>
        </w:r>
        <w:r>
          <w:tab/>
        </w:r>
        <w:r>
          <w:tab/>
        </w:r>
        <w:r>
          <w:tab/>
        </w:r>
        <w:r>
          <w:tab/>
        </w:r>
        <w:r>
          <w:tab/>
        </w:r>
        <w:r>
          <w:tab/>
          <w:t>Windows, Linux, HPUX</w:t>
        </w:r>
      </w:ins>
    </w:p>
    <w:p w14:paraId="5FB255BF" w14:textId="77777777" w:rsidR="00885FA1" w:rsidRDefault="00885FA1" w:rsidP="00885FA1">
      <w:pPr>
        <w:pStyle w:val="ListParagraph"/>
        <w:numPr>
          <w:ilvl w:val="0"/>
          <w:numId w:val="2"/>
        </w:numPr>
        <w:rPr>
          <w:ins w:id="1559" w:author="Peter Arbogast [2]" w:date="2019-03-22T10:36:00Z"/>
        </w:rPr>
      </w:pPr>
      <w:ins w:id="1560" w:author="Peter Arbogast [2]" w:date="2019-03-22T10:36:00Z">
        <w:r>
          <w:t>Manufacturer</w:t>
        </w:r>
        <w:r>
          <w:tab/>
        </w:r>
        <w:r>
          <w:tab/>
        </w:r>
        <w:r>
          <w:tab/>
        </w:r>
        <w:r>
          <w:tab/>
        </w:r>
        <w:r>
          <w:tab/>
        </w:r>
      </w:ins>
    </w:p>
    <w:p w14:paraId="57905FB2" w14:textId="77777777" w:rsidR="00885FA1" w:rsidRDefault="00885FA1" w:rsidP="00885FA1">
      <w:pPr>
        <w:pStyle w:val="ListParagraph"/>
        <w:numPr>
          <w:ilvl w:val="0"/>
          <w:numId w:val="2"/>
        </w:numPr>
        <w:rPr>
          <w:ins w:id="1561" w:author="Peter Arbogast [2]" w:date="2019-03-22T10:36:00Z"/>
        </w:rPr>
      </w:pPr>
      <w:ins w:id="1562" w:author="Peter Arbogast [2]" w:date="2019-03-22T10:36:00Z">
        <w:r>
          <w:t>ProductName</w:t>
        </w:r>
        <w:r>
          <w:tab/>
        </w:r>
        <w:r>
          <w:tab/>
        </w:r>
        <w:r>
          <w:tab/>
        </w:r>
        <w:r>
          <w:tab/>
        </w:r>
        <w:r>
          <w:tab/>
        </w:r>
      </w:ins>
    </w:p>
    <w:p w14:paraId="58B40B4D" w14:textId="77777777" w:rsidR="00885FA1" w:rsidRDefault="00885FA1" w:rsidP="00885FA1">
      <w:pPr>
        <w:pStyle w:val="ListParagraph"/>
        <w:numPr>
          <w:ilvl w:val="0"/>
          <w:numId w:val="2"/>
        </w:numPr>
        <w:rPr>
          <w:ins w:id="1563" w:author="Peter Arbogast [2]" w:date="2019-03-22T10:36:00Z"/>
        </w:rPr>
      </w:pPr>
      <w:ins w:id="1564" w:author="Peter Arbogast [2]" w:date="2019-03-22T10:36:00Z">
        <w:r>
          <w:t>Version</w:t>
        </w:r>
      </w:ins>
    </w:p>
    <w:p w14:paraId="0E22686F" w14:textId="71528F3E" w:rsidR="00885FA1" w:rsidRDefault="00885FA1" w:rsidP="00885FA1">
      <w:pPr>
        <w:pStyle w:val="ListParagraph"/>
        <w:numPr>
          <w:ilvl w:val="0"/>
          <w:numId w:val="2"/>
        </w:numPr>
        <w:rPr>
          <w:ins w:id="1565" w:author="Peter Arbogast [2]" w:date="2019-03-22T10:36:00Z"/>
        </w:rPr>
      </w:pPr>
      <w:ins w:id="1566" w:author="Peter Arbogast [2]" w:date="2019-03-22T10:36:00Z">
        <w:r>
          <w:t>Release</w:t>
        </w:r>
      </w:ins>
      <w:ins w:id="1567" w:author="Peter Arbogast [2]" w:date="2019-03-22T10:43:00Z">
        <w:r w:rsidR="001466DF">
          <w:tab/>
        </w:r>
        <w:r w:rsidR="001466DF">
          <w:tab/>
        </w:r>
        <w:r w:rsidR="001466DF">
          <w:tab/>
        </w:r>
        <w:r w:rsidR="001466DF">
          <w:tab/>
        </w:r>
        <w:r w:rsidR="001466DF">
          <w:tab/>
        </w:r>
        <w:r w:rsidR="001466DF">
          <w:tab/>
          <w:t xml:space="preserve">On </w:t>
        </w:r>
      </w:ins>
      <w:ins w:id="1568" w:author="Peter Arbogast [2]" w:date="2019-03-22T10:45:00Z">
        <w:r w:rsidR="001466DF">
          <w:t>Windows</w:t>
        </w:r>
      </w:ins>
      <w:ins w:id="1569" w:author="Peter Arbogast [2]" w:date="2019-03-22T10:43:00Z">
        <w:r w:rsidR="001466DF">
          <w:t xml:space="preserve"> like </w:t>
        </w:r>
      </w:ins>
      <w:ins w:id="1570" w:author="Peter Arbogast [2]" w:date="2019-03-22T10:44:00Z">
        <w:r w:rsidR="001466DF">
          <w:t>2000, 2012 R2</w:t>
        </w:r>
      </w:ins>
    </w:p>
    <w:p w14:paraId="590D2D89" w14:textId="14B9F8C8" w:rsidR="00885FA1" w:rsidRDefault="00885FA1" w:rsidP="00885FA1">
      <w:pPr>
        <w:pStyle w:val="ListParagraph"/>
        <w:numPr>
          <w:ilvl w:val="0"/>
          <w:numId w:val="2"/>
        </w:numPr>
        <w:rPr>
          <w:ins w:id="1571" w:author="Peter Arbogast [2]" w:date="2019-03-22T10:36:00Z"/>
        </w:rPr>
      </w:pPr>
      <w:ins w:id="1572" w:author="Peter Arbogast [2]" w:date="2019-03-22T10:36:00Z">
        <w:r>
          <w:t>KernelVersion</w:t>
        </w:r>
      </w:ins>
      <w:ins w:id="1573" w:author="Peter Arbogast [2]" w:date="2019-03-22T10:44:00Z">
        <w:r w:rsidR="001466DF">
          <w:tab/>
        </w:r>
        <w:r w:rsidR="001466DF">
          <w:tab/>
        </w:r>
        <w:r w:rsidR="001466DF">
          <w:tab/>
        </w:r>
        <w:r w:rsidR="001466DF">
          <w:tab/>
        </w:r>
        <w:r w:rsidR="001466DF">
          <w:tab/>
          <w:t>On Linux / Unix Systems</w:t>
        </w:r>
      </w:ins>
    </w:p>
    <w:p w14:paraId="6998B7FC" w14:textId="209285E9" w:rsidR="00885FA1" w:rsidRDefault="00885FA1" w:rsidP="00885FA1">
      <w:pPr>
        <w:pStyle w:val="ListParagraph"/>
        <w:numPr>
          <w:ilvl w:val="0"/>
          <w:numId w:val="2"/>
        </w:numPr>
        <w:rPr>
          <w:ins w:id="1574" w:author="Peter Arbogast [2]" w:date="2019-03-22T10:36:00Z"/>
        </w:rPr>
      </w:pPr>
      <w:ins w:id="1575" w:author="Peter Arbogast [2]" w:date="2019-03-22T10:36:00Z">
        <w:r>
          <w:t>Edition</w:t>
        </w:r>
      </w:ins>
      <w:ins w:id="1576" w:author="Peter Arbogast [2]" w:date="2019-03-22T10:44:00Z">
        <w:r w:rsidR="001466DF">
          <w:tab/>
        </w:r>
        <w:r w:rsidR="001466DF">
          <w:tab/>
        </w:r>
        <w:r w:rsidR="001466DF">
          <w:tab/>
        </w:r>
        <w:r w:rsidR="001466DF">
          <w:tab/>
        </w:r>
        <w:r w:rsidR="001466DF">
          <w:tab/>
        </w:r>
        <w:r w:rsidR="001466DF">
          <w:tab/>
        </w:r>
      </w:ins>
      <w:ins w:id="1577" w:author="Peter Arbogast [2]" w:date="2019-03-22T10:45:00Z">
        <w:r w:rsidR="001466DF">
          <w:t xml:space="preserve">On Windows like Profesional, Enterprise, </w:t>
        </w:r>
        <w:r w:rsidR="001466DF">
          <w:tab/>
        </w:r>
        <w:r w:rsidR="001466DF">
          <w:tab/>
        </w:r>
        <w:r w:rsidR="001466DF">
          <w:tab/>
        </w:r>
        <w:r w:rsidR="001466DF">
          <w:tab/>
        </w:r>
        <w:r w:rsidR="001466DF">
          <w:tab/>
        </w:r>
        <w:r w:rsidR="001466DF">
          <w:tab/>
        </w:r>
        <w:r w:rsidR="001466DF">
          <w:tab/>
          <w:t>Datacenter</w:t>
        </w:r>
      </w:ins>
    </w:p>
    <w:p w14:paraId="22D728DF" w14:textId="77777777" w:rsidR="00885FA1" w:rsidRDefault="00885FA1" w:rsidP="00885FA1">
      <w:pPr>
        <w:pStyle w:val="ListParagraph"/>
        <w:numPr>
          <w:ilvl w:val="0"/>
          <w:numId w:val="2"/>
        </w:numPr>
        <w:rPr>
          <w:ins w:id="1578" w:author="Peter Arbogast [2]" w:date="2019-03-22T10:36:00Z"/>
        </w:rPr>
      </w:pPr>
      <w:ins w:id="1579" w:author="Peter Arbogast [2]" w:date="2019-03-22T10:36:00Z">
        <w:r>
          <w:t>ServicePack</w:t>
        </w:r>
      </w:ins>
    </w:p>
    <w:p w14:paraId="0749A739" w14:textId="77777777" w:rsidR="001466DF" w:rsidRDefault="00885FA1" w:rsidP="00885FA1">
      <w:pPr>
        <w:pStyle w:val="ListParagraph"/>
        <w:numPr>
          <w:ilvl w:val="0"/>
          <w:numId w:val="2"/>
        </w:numPr>
        <w:rPr>
          <w:ins w:id="1580" w:author="Peter Arbogast [2]" w:date="2019-03-22T10:45:00Z"/>
        </w:rPr>
      </w:pPr>
      <w:ins w:id="1581" w:author="Peter Arbogast [2]" w:date="2019-03-22T10:36:00Z">
        <w:r>
          <w:t>Architecture</w:t>
        </w:r>
      </w:ins>
    </w:p>
    <w:p w14:paraId="3347C330" w14:textId="6AD6D9C0" w:rsidR="00885FA1" w:rsidRDefault="001466DF" w:rsidP="00885FA1">
      <w:pPr>
        <w:pStyle w:val="ListParagraph"/>
        <w:numPr>
          <w:ilvl w:val="0"/>
          <w:numId w:val="2"/>
        </w:numPr>
        <w:rPr>
          <w:ins w:id="1582" w:author="Peter Arbogast [2]" w:date="2019-03-22T10:36:00Z"/>
        </w:rPr>
      </w:pPr>
      <w:ins w:id="1583" w:author="Peter Arbogast [2]" w:date="2019-03-22T10:45:00Z">
        <w:r>
          <w:t>Language</w:t>
        </w:r>
      </w:ins>
      <w:ins w:id="1584" w:author="Peter Arbogast [2]" w:date="2019-03-22T10:36:00Z">
        <w:r w:rsidR="00885FA1">
          <w:tab/>
        </w:r>
        <w:r w:rsidR="00885FA1">
          <w:tab/>
        </w:r>
        <w:r w:rsidR="00885FA1">
          <w:tab/>
        </w:r>
        <w:r w:rsidR="00885FA1">
          <w:tab/>
        </w:r>
        <w:r w:rsidR="00885FA1">
          <w:tab/>
        </w:r>
      </w:ins>
      <w:ins w:id="1585" w:author="Peter Arbogast [2]" w:date="2019-03-22T10:46:00Z">
        <w:r>
          <w:t>Comes from f_GetDeviceOSLanguage</w:t>
        </w:r>
      </w:ins>
    </w:p>
    <w:p w14:paraId="6317C98C" w14:textId="77777777" w:rsidR="00885FA1" w:rsidRDefault="00885FA1" w:rsidP="00885FA1">
      <w:pPr>
        <w:pStyle w:val="ListParagraph"/>
        <w:numPr>
          <w:ilvl w:val="0"/>
          <w:numId w:val="2"/>
        </w:numPr>
        <w:rPr>
          <w:ins w:id="1586" w:author="Peter Arbogast [2]" w:date="2019-03-22T10:36:00Z"/>
        </w:rPr>
      </w:pPr>
      <w:ins w:id="1587" w:author="Peter Arbogast [2]" w:date="2019-03-22T10:36:00Z">
        <w:r>
          <w:t>LicenseKey</w:t>
        </w:r>
      </w:ins>
    </w:p>
    <w:p w14:paraId="229BFA25" w14:textId="77777777" w:rsidR="00885FA1" w:rsidRDefault="00885FA1" w:rsidP="00885FA1">
      <w:pPr>
        <w:pStyle w:val="ListParagraph"/>
        <w:numPr>
          <w:ilvl w:val="0"/>
          <w:numId w:val="2"/>
        </w:numPr>
        <w:rPr>
          <w:ins w:id="1588" w:author="Peter Arbogast [2]" w:date="2019-03-22T10:36:00Z"/>
        </w:rPr>
      </w:pPr>
      <w:ins w:id="1589" w:author="Peter Arbogast [2]" w:date="2019-03-22T10:36:00Z">
        <w:r>
          <w:t>InstallDate</w:t>
        </w:r>
        <w:r>
          <w:tab/>
        </w:r>
        <w:r>
          <w:tab/>
        </w:r>
        <w:r>
          <w:tab/>
        </w:r>
        <w:r>
          <w:tab/>
        </w:r>
        <w:r>
          <w:tab/>
          <w:t>DateTime</w:t>
        </w:r>
      </w:ins>
    </w:p>
    <w:p w14:paraId="54D821B3" w14:textId="77777777" w:rsidR="00885FA1" w:rsidRDefault="00885FA1" w:rsidP="00885FA1">
      <w:pPr>
        <w:pStyle w:val="ListParagraph"/>
        <w:numPr>
          <w:ilvl w:val="0"/>
          <w:numId w:val="2"/>
        </w:numPr>
        <w:rPr>
          <w:ins w:id="1590" w:author="Peter Arbogast [2]" w:date="2019-03-22T10:36:00Z"/>
        </w:rPr>
      </w:pPr>
      <w:ins w:id="1591" w:author="Peter Arbogast [2]" w:date="2019-03-22T10:36:00Z">
        <w:r>
          <w:t>LastBoot</w:t>
        </w:r>
        <w:r>
          <w:tab/>
        </w:r>
        <w:r>
          <w:tab/>
        </w:r>
        <w:r>
          <w:tab/>
        </w:r>
        <w:r>
          <w:tab/>
        </w:r>
        <w:r>
          <w:tab/>
          <w:t>DateTime</w:t>
        </w:r>
      </w:ins>
    </w:p>
    <w:p w14:paraId="0291BC14" w14:textId="5CED1010" w:rsidR="00885FA1" w:rsidRPr="00CF4502" w:rsidRDefault="00885FA1" w:rsidP="00885FA1">
      <w:pPr>
        <w:pStyle w:val="ListParagraph"/>
        <w:numPr>
          <w:ilvl w:val="0"/>
          <w:numId w:val="2"/>
        </w:numPr>
        <w:rPr>
          <w:ins w:id="1592" w:author="Peter Arbogast [2]" w:date="2019-03-22T10:36:00Z"/>
        </w:rPr>
      </w:pPr>
      <w:ins w:id="1593" w:author="Peter Arbogast [2]" w:date="2019-03-22T10:36:00Z">
        <w:r>
          <w:t>LastLogin</w:t>
        </w:r>
        <w:r>
          <w:tab/>
        </w:r>
        <w:r>
          <w:tab/>
        </w:r>
        <w:r>
          <w:tab/>
        </w:r>
        <w:r>
          <w:tab/>
        </w:r>
        <w:r>
          <w:tab/>
        </w:r>
      </w:ins>
      <w:ins w:id="1594" w:author="Peter Arbogast [2]" w:date="2019-03-22T10:46:00Z">
        <w:r w:rsidR="001466DF">
          <w:t>Comes from f_GetDeviceOSLastLoginUser</w:t>
        </w:r>
      </w:ins>
    </w:p>
    <w:p w14:paraId="494ADC8C" w14:textId="77777777" w:rsidR="001466DF" w:rsidRDefault="001466DF">
      <w:pPr>
        <w:rPr>
          <w:ins w:id="1595" w:author="Peter Arbogast [2]" w:date="2019-03-22T10:47:00Z"/>
        </w:rPr>
      </w:pPr>
    </w:p>
    <w:p w14:paraId="071379EC" w14:textId="77777777" w:rsidR="00C9375F" w:rsidRDefault="00B0514A">
      <w:pPr>
        <w:rPr>
          <w:ins w:id="1596" w:author="Peter Arbogast" w:date="2019-06-13T14:52:00Z"/>
        </w:rPr>
      </w:pPr>
      <w:ins w:id="1597" w:author="Peter Arbogast" w:date="2019-06-13T09:14:00Z">
        <w:r>
          <w:t>ProductName use first Caption, if Caption not exists it use Name</w:t>
        </w:r>
      </w:ins>
    </w:p>
    <w:p w14:paraId="1138F4E8" w14:textId="77777777" w:rsidR="00C9375F" w:rsidRDefault="00C9375F" w:rsidP="00C9375F">
      <w:pPr>
        <w:rPr>
          <w:ins w:id="1598" w:author="Peter Arbogast" w:date="2019-06-13T14:52:00Z"/>
        </w:rPr>
      </w:pPr>
      <w:ins w:id="1599" w:author="Peter Arbogast" w:date="2019-06-13T14:52:00Z">
        <w:r>
          <w:t>Used by:</w:t>
        </w:r>
      </w:ins>
    </w:p>
    <w:p w14:paraId="5118152A" w14:textId="62635099" w:rsidR="00C9375F" w:rsidRDefault="00C9375F" w:rsidP="00C9375F">
      <w:pPr>
        <w:pStyle w:val="ListParagraph"/>
        <w:numPr>
          <w:ilvl w:val="0"/>
          <w:numId w:val="8"/>
        </w:numPr>
        <w:rPr>
          <w:ins w:id="1600" w:author="Peter Arbogast" w:date="2019-06-13T14:54:00Z"/>
        </w:rPr>
      </w:pPr>
      <w:ins w:id="1601" w:author="Peter Arbogast" w:date="2019-06-13T14:52:00Z">
        <w:r w:rsidRPr="00175F84">
          <w:t>csp_aspera_connector_device</w:t>
        </w:r>
      </w:ins>
    </w:p>
    <w:p w14:paraId="1717E117" w14:textId="78A6C890" w:rsidR="00C9375F" w:rsidRDefault="00C9375F" w:rsidP="00C9375F">
      <w:pPr>
        <w:pStyle w:val="ListParagraph"/>
        <w:numPr>
          <w:ilvl w:val="0"/>
          <w:numId w:val="8"/>
        </w:numPr>
        <w:rPr>
          <w:ins w:id="1602" w:author="Peter Arbogast" w:date="2019-06-13T14:52:00Z"/>
        </w:rPr>
      </w:pPr>
      <w:ins w:id="1603" w:author="Peter Arbogast" w:date="2019-06-13T14:54:00Z">
        <w:r w:rsidRPr="00C9375F">
          <w:t>csp_aspera_connector_software_generic_os.sql</w:t>
        </w:r>
      </w:ins>
    </w:p>
    <w:p w14:paraId="23F0BE88" w14:textId="77777777" w:rsidR="00C9375F" w:rsidRDefault="00C9375F" w:rsidP="00C9375F">
      <w:pPr>
        <w:pStyle w:val="ListParagraph"/>
        <w:numPr>
          <w:ilvl w:val="0"/>
          <w:numId w:val="8"/>
        </w:numPr>
        <w:rPr>
          <w:ins w:id="1604" w:author="Peter Arbogast" w:date="2019-06-13T14:52:00Z"/>
        </w:rPr>
      </w:pPr>
      <w:ins w:id="1605" w:author="Peter Arbogast" w:date="2019-06-13T14:52:00Z">
        <w:r>
          <w:t>f_GetVirtualZoneHostInfo</w:t>
        </w:r>
      </w:ins>
    </w:p>
    <w:p w14:paraId="65CA2BD0" w14:textId="77777777" w:rsidR="00C9375F" w:rsidRDefault="00C9375F" w:rsidP="00C9375F">
      <w:pPr>
        <w:pStyle w:val="ListParagraph"/>
        <w:numPr>
          <w:ilvl w:val="0"/>
          <w:numId w:val="8"/>
        </w:numPr>
        <w:rPr>
          <w:ins w:id="1606" w:author="Peter Arbogast" w:date="2019-06-13T14:52:00Z"/>
        </w:rPr>
      </w:pPr>
      <w:ins w:id="1607" w:author="Peter Arbogast" w:date="2019-06-13T14:52:00Z">
        <w:r>
          <w:t>f_GetDeviceInfo</w:t>
        </w:r>
      </w:ins>
    </w:p>
    <w:p w14:paraId="4A23FD9C" w14:textId="77777777" w:rsidR="00C9375F" w:rsidRDefault="00C9375F" w:rsidP="00C9375F">
      <w:pPr>
        <w:pStyle w:val="ListParagraph"/>
        <w:numPr>
          <w:ilvl w:val="0"/>
          <w:numId w:val="8"/>
        </w:numPr>
        <w:rPr>
          <w:ins w:id="1608" w:author="Peter Arbogast" w:date="2019-06-13T14:52:00Z"/>
        </w:rPr>
      </w:pPr>
      <w:ins w:id="1609" w:author="Peter Arbogast" w:date="2019-06-13T14:52:00Z">
        <w:r>
          <w:t>later for use with f_GetVirtualLPARHostInfo</w:t>
        </w:r>
      </w:ins>
    </w:p>
    <w:p w14:paraId="61C51FD6" w14:textId="13944ACB" w:rsidR="00C9375F" w:rsidRDefault="00C9375F" w:rsidP="00C9375F">
      <w:pPr>
        <w:pStyle w:val="ListParagraph"/>
        <w:numPr>
          <w:ilvl w:val="0"/>
          <w:numId w:val="8"/>
        </w:numPr>
        <w:rPr>
          <w:ins w:id="1610" w:author="Peter Arbogast" w:date="2019-06-13T14:54:00Z"/>
        </w:rPr>
      </w:pPr>
      <w:ins w:id="1611" w:author="Peter Arbogast" w:date="2019-06-13T14:52:00Z">
        <w:r>
          <w:t>later for use with USU_Export</w:t>
        </w:r>
      </w:ins>
    </w:p>
    <w:p w14:paraId="3B060F9C" w14:textId="00695D09" w:rsidR="00C9375F" w:rsidRDefault="00C9375F" w:rsidP="00C9375F">
      <w:pPr>
        <w:pStyle w:val="ListParagraph"/>
        <w:numPr>
          <w:ilvl w:val="0"/>
          <w:numId w:val="8"/>
        </w:numPr>
        <w:rPr>
          <w:ins w:id="1612" w:author="Peter Arbogast" w:date="2019-06-13T14:52:00Z"/>
        </w:rPr>
      </w:pPr>
      <w:ins w:id="1613" w:author="Peter Arbogast" w:date="2019-06-13T14:54:00Z">
        <w:r>
          <w:t>later for use with sp_rp_infrastructure</w:t>
        </w:r>
      </w:ins>
    </w:p>
    <w:p w14:paraId="4912C969" w14:textId="061FA542" w:rsidR="00B2258D" w:rsidRDefault="00B2258D">
      <w:pPr>
        <w:rPr>
          <w:ins w:id="1614" w:author="Peter Arbogast [2]" w:date="2019-01-14T13:14:00Z"/>
          <w:rFonts w:asciiTheme="majorHAnsi" w:eastAsiaTheme="majorEastAsia" w:hAnsiTheme="majorHAnsi" w:cstheme="majorBidi"/>
          <w:color w:val="1F3763" w:themeColor="accent1" w:themeShade="7F"/>
          <w:sz w:val="24"/>
          <w:szCs w:val="24"/>
        </w:rPr>
      </w:pPr>
      <w:ins w:id="1615" w:author="Peter Arbogast [2]" w:date="2019-01-14T13:14:00Z">
        <w:r>
          <w:br w:type="page"/>
        </w:r>
      </w:ins>
    </w:p>
    <w:p w14:paraId="67690679" w14:textId="044971D6" w:rsidR="00B2258D" w:rsidRDefault="00B2258D" w:rsidP="005A0DC4">
      <w:pPr>
        <w:rPr>
          <w:ins w:id="1616" w:author="Peter Arbogast [2]" w:date="2019-01-14T13:17:00Z"/>
        </w:rPr>
      </w:pPr>
    </w:p>
    <w:p w14:paraId="208DB68A" w14:textId="4F19A333" w:rsidR="00C54D25" w:rsidRDefault="00C54D25">
      <w:pPr>
        <w:pStyle w:val="Heading3"/>
        <w:numPr>
          <w:ilvl w:val="2"/>
          <w:numId w:val="1"/>
        </w:numPr>
        <w:ind w:left="709"/>
        <w:rPr>
          <w:ins w:id="1617" w:author="Peter Arbogast [2]" w:date="2019-03-22T10:49:00Z"/>
        </w:rPr>
      </w:pPr>
      <w:bookmarkStart w:id="1618" w:name="_Toc11336921"/>
      <w:ins w:id="1619" w:author="Peter Arbogast [2]" w:date="2019-03-22T10:49:00Z">
        <w:r>
          <w:t>Deprec</w:t>
        </w:r>
      </w:ins>
      <w:ins w:id="1620" w:author="Peter Arbogast [2]" w:date="2019-03-22T10:50:00Z">
        <w:r>
          <w:t>ated Functions</w:t>
        </w:r>
      </w:ins>
      <w:bookmarkEnd w:id="1618"/>
      <w:ins w:id="1621" w:author="Peter Arbogast [2]" w:date="2019-03-22T10:49:00Z">
        <w:r>
          <w:t xml:space="preserve"> </w:t>
        </w:r>
      </w:ins>
    </w:p>
    <w:p w14:paraId="5175FA9F" w14:textId="2802B112" w:rsidR="00C54D25" w:rsidRDefault="00C54D25" w:rsidP="00C54D25">
      <w:pPr>
        <w:pStyle w:val="Heading4"/>
        <w:numPr>
          <w:ilvl w:val="3"/>
          <w:numId w:val="1"/>
        </w:numPr>
        <w:ind w:left="851" w:hanging="851"/>
        <w:rPr>
          <w:ins w:id="1622" w:author="Peter Arbogast [2]" w:date="2019-03-22T10:51:00Z"/>
        </w:rPr>
      </w:pPr>
      <w:ins w:id="1623" w:author="Peter Arbogast [2]" w:date="2019-03-22T10:51:00Z">
        <w:r>
          <w:t>f_System_MemoryDisk</w:t>
        </w:r>
      </w:ins>
      <w:ins w:id="1624" w:author="Peter Arbogast [2]" w:date="2019-03-22T10:59:00Z">
        <w:r>
          <w:t>()</w:t>
        </w:r>
      </w:ins>
    </w:p>
    <w:p w14:paraId="11B6C7CD" w14:textId="724AD14A" w:rsidR="00C54D25" w:rsidRDefault="00C54D25" w:rsidP="00C54D25">
      <w:pPr>
        <w:rPr>
          <w:ins w:id="1625" w:author="Peter Arbogast [2]" w:date="2019-03-22T10:56:00Z"/>
        </w:rPr>
      </w:pPr>
      <w:ins w:id="1626" w:author="Peter Arbogast [2]" w:date="2019-03-22T10:51:00Z">
        <w:r>
          <w:t xml:space="preserve">Give </w:t>
        </w:r>
      </w:ins>
      <w:ins w:id="1627" w:author="Peter Arbogast [2]" w:date="2019-03-22T10:52:00Z">
        <w:r>
          <w:t>Memory and Disk Capacity per Device in GB</w:t>
        </w:r>
      </w:ins>
    </w:p>
    <w:p w14:paraId="1D7D20D8" w14:textId="773A7EEC" w:rsidR="00C54D25" w:rsidRDefault="00C54D25" w:rsidP="00C54D25">
      <w:pPr>
        <w:rPr>
          <w:ins w:id="1628" w:author="Peter Arbogast [2]" w:date="2019-03-22T10:52:00Z"/>
        </w:rPr>
      </w:pPr>
      <w:ins w:id="1629" w:author="Peter Arbogast [2]" w:date="2019-03-22T10:56:00Z">
        <w:r>
          <w:t>Please use</w:t>
        </w:r>
      </w:ins>
      <w:ins w:id="1630" w:author="Peter Arbogast [2]" w:date="2019-03-22T10:59:00Z">
        <w:r>
          <w:t xml:space="preserve"> </w:t>
        </w:r>
        <w:r>
          <w:fldChar w:fldCharType="begin"/>
        </w:r>
        <w:r>
          <w:instrText xml:space="preserve"> REF _Ref4144726 \r \h </w:instrText>
        </w:r>
      </w:ins>
      <w:ins w:id="1631" w:author="Peter Arbogast [2]" w:date="2019-03-22T10:59:00Z">
        <w:r>
          <w:fldChar w:fldCharType="separate"/>
        </w:r>
        <w:r>
          <w:t>4.4.4</w:t>
        </w:r>
        <w:r>
          <w:fldChar w:fldCharType="end"/>
        </w:r>
        <w:r>
          <w:t xml:space="preserve"> </w:t>
        </w:r>
        <w:r>
          <w:fldChar w:fldCharType="begin"/>
        </w:r>
        <w:r>
          <w:instrText xml:space="preserve"> REF _Ref4144726 \h </w:instrText>
        </w:r>
      </w:ins>
      <w:ins w:id="1632" w:author="Peter Arbogast [2]" w:date="2019-03-22T10:59:00Z">
        <w:r>
          <w:fldChar w:fldCharType="separate"/>
        </w:r>
        <w:r>
          <w:t>f_GetDeviceDiskDrive() (erledigt)</w:t>
        </w:r>
        <w:r>
          <w:fldChar w:fldCharType="end"/>
        </w:r>
        <w:r>
          <w:t xml:space="preserve"> (Page </w:t>
        </w:r>
        <w:r>
          <w:fldChar w:fldCharType="begin"/>
        </w:r>
        <w:r>
          <w:instrText xml:space="preserve"> PAGEREF _Ref4144726 \h </w:instrText>
        </w:r>
      </w:ins>
      <w:ins w:id="1633" w:author="Peter Arbogast [2]" w:date="2019-03-22T10:59:00Z">
        <w:r>
          <w:fldChar w:fldCharType="separate"/>
        </w:r>
        <w:r>
          <w:rPr>
            <w:noProof/>
          </w:rPr>
          <w:t>11</w:t>
        </w:r>
        <w:r>
          <w:fldChar w:fldCharType="end"/>
        </w:r>
        <w:r>
          <w:t>)</w:t>
        </w:r>
        <w:r>
          <w:br/>
          <w:t>and</w:t>
        </w:r>
      </w:ins>
      <w:ins w:id="1634" w:author="Peter Arbogast [2]" w:date="2019-03-22T10:56:00Z">
        <w:r>
          <w:t xml:space="preserve"> </w:t>
        </w:r>
        <w:r>
          <w:fldChar w:fldCharType="begin"/>
        </w:r>
        <w:r>
          <w:instrText xml:space="preserve"> REF _Ref4144600 \r \h </w:instrText>
        </w:r>
      </w:ins>
      <w:r>
        <w:fldChar w:fldCharType="separate"/>
      </w:r>
      <w:ins w:id="1635" w:author="Peter Arbogast [2]" w:date="2019-03-22T10:56:00Z">
        <w:r>
          <w:t>4.4.6</w:t>
        </w:r>
        <w:r>
          <w:fldChar w:fldCharType="end"/>
        </w:r>
        <w:r>
          <w:t xml:space="preserve"> </w:t>
        </w:r>
        <w:r>
          <w:fldChar w:fldCharType="begin"/>
        </w:r>
        <w:r>
          <w:instrText xml:space="preserve"> REF _Ref4144600 \h </w:instrText>
        </w:r>
      </w:ins>
      <w:r>
        <w:fldChar w:fldCharType="separate"/>
      </w:r>
      <w:ins w:id="1636" w:author="Peter Arbogast [2]" w:date="2019-03-22T10:56:00Z">
        <w:r>
          <w:t>f_GetDeviceMemoryModul() (erledigt)</w:t>
        </w:r>
        <w:r>
          <w:fldChar w:fldCharType="end"/>
        </w:r>
        <w:r>
          <w:t xml:space="preserve"> (Page </w:t>
        </w:r>
        <w:r>
          <w:fldChar w:fldCharType="begin"/>
        </w:r>
        <w:r>
          <w:instrText xml:space="preserve"> PAGEREF _Ref4144600 \h </w:instrText>
        </w:r>
      </w:ins>
      <w:r>
        <w:fldChar w:fldCharType="separate"/>
      </w:r>
      <w:ins w:id="1637" w:author="Peter Arbogast [2]" w:date="2019-03-22T10:56:00Z">
        <w:r>
          <w:rPr>
            <w:noProof/>
          </w:rPr>
          <w:t>12</w:t>
        </w:r>
        <w:r>
          <w:fldChar w:fldCharType="end"/>
        </w:r>
        <w:r>
          <w:t>)</w:t>
        </w:r>
        <w:r>
          <w:br/>
        </w:r>
      </w:ins>
    </w:p>
    <w:p w14:paraId="0F8E761E" w14:textId="5F251A0E" w:rsidR="00C54D25" w:rsidRDefault="00C54D25">
      <w:pPr>
        <w:pStyle w:val="Heading4"/>
        <w:numPr>
          <w:ilvl w:val="3"/>
          <w:numId w:val="1"/>
        </w:numPr>
        <w:ind w:left="851" w:hanging="851"/>
        <w:rPr>
          <w:ins w:id="1638" w:author="Peter Arbogast [2]" w:date="2019-03-22T10:52:00Z"/>
        </w:rPr>
        <w:pPrChange w:id="1639" w:author="Peter Arbogast [2]" w:date="2019-03-22T10:52:00Z">
          <w:pPr/>
        </w:pPrChange>
      </w:pPr>
      <w:ins w:id="1640" w:author="Peter Arbogast [2]" w:date="2019-03-22T10:59:00Z">
        <w:r>
          <w:t>f</w:t>
        </w:r>
      </w:ins>
      <w:ins w:id="1641" w:author="Peter Arbogast [2]" w:date="2019-03-22T10:52:00Z">
        <w:r>
          <w:t>_System_Network</w:t>
        </w:r>
      </w:ins>
      <w:ins w:id="1642" w:author="Peter Arbogast [2]" w:date="2019-03-22T10:59:00Z">
        <w:r>
          <w:t>()</w:t>
        </w:r>
      </w:ins>
    </w:p>
    <w:p w14:paraId="1DC256A9" w14:textId="449D9090" w:rsidR="00C54D25" w:rsidRDefault="00C54D25" w:rsidP="00C54D25">
      <w:pPr>
        <w:rPr>
          <w:ins w:id="1643" w:author="Peter Arbogast [2]" w:date="2019-03-22T10:53:00Z"/>
        </w:rPr>
      </w:pPr>
      <w:ins w:id="1644" w:author="Peter Arbogast [2]" w:date="2019-03-22T10:52:00Z">
        <w:r>
          <w:t xml:space="preserve">Give all IP Addresses and MAC Addresses </w:t>
        </w:r>
      </w:ins>
      <w:ins w:id="1645" w:author="Peter Arbogast [2]" w:date="2019-03-22T10:53:00Z">
        <w:r>
          <w:t>space sperated.</w:t>
        </w:r>
      </w:ins>
    </w:p>
    <w:p w14:paraId="6BBFB3F5" w14:textId="1A24115B" w:rsidR="00C54D25" w:rsidRDefault="00C54D25" w:rsidP="00C54D25">
      <w:pPr>
        <w:rPr>
          <w:ins w:id="1646" w:author="Peter Arbogast [2]" w:date="2019-03-22T10:59:00Z"/>
        </w:rPr>
      </w:pPr>
      <w:ins w:id="1647" w:author="Peter Arbogast [2]" w:date="2019-03-22T10:53:00Z">
        <w:r>
          <w:t xml:space="preserve">Please use </w:t>
        </w:r>
      </w:ins>
      <w:ins w:id="1648" w:author="Peter Arbogast [2]" w:date="2019-03-22T10:55:00Z">
        <w:r>
          <w:fldChar w:fldCharType="begin"/>
        </w:r>
        <w:r>
          <w:instrText xml:space="preserve"> REF _Ref4144487 \r \h </w:instrText>
        </w:r>
      </w:ins>
      <w:r>
        <w:fldChar w:fldCharType="separate"/>
      </w:r>
      <w:ins w:id="1649" w:author="Peter Arbogast [2]" w:date="2019-03-22T10:55:00Z">
        <w:r>
          <w:t>4.4.8</w:t>
        </w:r>
        <w:r>
          <w:fldChar w:fldCharType="end"/>
        </w:r>
        <w:r>
          <w:t xml:space="preserve"> </w:t>
        </w:r>
        <w:r>
          <w:fldChar w:fldCharType="begin"/>
        </w:r>
        <w:r>
          <w:instrText xml:space="preserve"> REF _Ref4144487 \h </w:instrText>
        </w:r>
      </w:ins>
      <w:r>
        <w:fldChar w:fldCharType="separate"/>
      </w:r>
      <w:ins w:id="1650" w:author="Peter Arbogast [2]" w:date="2019-03-22T10:55:00Z">
        <w:r>
          <w:t>f_GetDeviceNetworkInfo()</w:t>
        </w:r>
        <w:r>
          <w:fldChar w:fldCharType="end"/>
        </w:r>
        <w:r>
          <w:t xml:space="preserve"> (Page </w:t>
        </w:r>
        <w:r>
          <w:fldChar w:fldCharType="begin"/>
        </w:r>
        <w:r>
          <w:instrText xml:space="preserve"> PAGEREF _Ref4144487 \h </w:instrText>
        </w:r>
      </w:ins>
      <w:r>
        <w:fldChar w:fldCharType="separate"/>
      </w:r>
      <w:ins w:id="1651" w:author="Peter Arbogast [2]" w:date="2019-03-22T10:55:00Z">
        <w:r>
          <w:rPr>
            <w:noProof/>
          </w:rPr>
          <w:t>13</w:t>
        </w:r>
        <w:r>
          <w:fldChar w:fldCharType="end"/>
        </w:r>
        <w:r>
          <w:t>)</w:t>
        </w:r>
      </w:ins>
    </w:p>
    <w:p w14:paraId="74BAA001" w14:textId="36993F4C" w:rsidR="00C54D25" w:rsidRDefault="00C54D25" w:rsidP="00C54D25">
      <w:pPr>
        <w:rPr>
          <w:ins w:id="1652" w:author="Peter Arbogast [2]" w:date="2019-03-22T10:59:00Z"/>
        </w:rPr>
      </w:pPr>
    </w:p>
    <w:p w14:paraId="301E270B" w14:textId="1BECB231" w:rsidR="00C54D25" w:rsidRDefault="00564998">
      <w:pPr>
        <w:pStyle w:val="Heading4"/>
        <w:numPr>
          <w:ilvl w:val="3"/>
          <w:numId w:val="1"/>
        </w:numPr>
        <w:ind w:left="851" w:hanging="851"/>
        <w:rPr>
          <w:ins w:id="1653" w:author="Peter Arbogast [2]" w:date="2019-03-22T11:00:00Z"/>
        </w:rPr>
        <w:pPrChange w:id="1654" w:author="Peter Arbogast [2]" w:date="2019-03-22T11:00:00Z">
          <w:pPr/>
        </w:pPrChange>
      </w:pPr>
      <w:ins w:id="1655" w:author="Peter Arbogast [2]" w:date="2019-03-22T11:00:00Z">
        <w:r>
          <w:t>f_System_Operatingsystem()</w:t>
        </w:r>
      </w:ins>
    </w:p>
    <w:p w14:paraId="667CAFFD" w14:textId="4A39909C" w:rsidR="00564998" w:rsidRDefault="00564998" w:rsidP="00C54D25">
      <w:pPr>
        <w:rPr>
          <w:ins w:id="1656" w:author="Peter Arbogast [2]" w:date="2019-03-22T11:00:00Z"/>
        </w:rPr>
      </w:pPr>
      <w:ins w:id="1657" w:author="Peter Arbogast [2]" w:date="2019-03-22T11:00:00Z">
        <w:r>
          <w:t>Give OS Informations</w:t>
        </w:r>
      </w:ins>
    </w:p>
    <w:p w14:paraId="1D6D8B1D" w14:textId="4E371FD2" w:rsidR="00564998" w:rsidRDefault="00564998" w:rsidP="00C54D25">
      <w:pPr>
        <w:rPr>
          <w:ins w:id="1658" w:author="Peter Arbogast [2]" w:date="2019-03-22T11:03:00Z"/>
        </w:rPr>
      </w:pPr>
      <w:ins w:id="1659" w:author="Peter Arbogast [2]" w:date="2019-03-22T11:00:00Z">
        <w:r>
          <w:t xml:space="preserve">Please use </w:t>
        </w:r>
      </w:ins>
      <w:ins w:id="1660" w:author="Peter Arbogast [2]" w:date="2019-03-22T11:01:00Z">
        <w:r>
          <w:fldChar w:fldCharType="begin"/>
        </w:r>
        <w:r>
          <w:instrText xml:space="preserve"> REF _Ref4144889 \r \h </w:instrText>
        </w:r>
      </w:ins>
      <w:r>
        <w:fldChar w:fldCharType="separate"/>
      </w:r>
      <w:ins w:id="1661" w:author="Peter Arbogast [2]" w:date="2019-03-22T11:01:00Z">
        <w:r>
          <w:t>4.4.17</w:t>
        </w:r>
        <w:r>
          <w:fldChar w:fldCharType="end"/>
        </w:r>
        <w:r>
          <w:t xml:space="preserve"> </w:t>
        </w:r>
        <w:r>
          <w:fldChar w:fldCharType="begin"/>
        </w:r>
        <w:r>
          <w:instrText xml:space="preserve"> REF _Ref4144889 \h </w:instrText>
        </w:r>
      </w:ins>
      <w:r>
        <w:fldChar w:fldCharType="separate"/>
      </w:r>
      <w:ins w:id="1662" w:author="Peter Arbogast [2]" w:date="2019-03-22T11:01:00Z">
        <w:r>
          <w:t>f_GetDeviceOSInfo()</w:t>
        </w:r>
        <w:r>
          <w:fldChar w:fldCharType="end"/>
        </w:r>
        <w:r>
          <w:t xml:space="preserve"> (Page </w:t>
        </w:r>
        <w:r>
          <w:fldChar w:fldCharType="begin"/>
        </w:r>
        <w:r>
          <w:instrText xml:space="preserve"> PAGEREF _Ref4144889 \h </w:instrText>
        </w:r>
      </w:ins>
      <w:r>
        <w:fldChar w:fldCharType="separate"/>
      </w:r>
      <w:ins w:id="1663" w:author="Peter Arbogast [2]" w:date="2019-03-22T11:01:00Z">
        <w:r>
          <w:rPr>
            <w:noProof/>
          </w:rPr>
          <w:t>16</w:t>
        </w:r>
        <w:r>
          <w:fldChar w:fldCharType="end"/>
        </w:r>
        <w:r>
          <w:t>)</w:t>
        </w:r>
        <w:r>
          <w:br/>
          <w:t xml:space="preserve">and for Computername </w:t>
        </w:r>
      </w:ins>
      <w:ins w:id="1664" w:author="Peter Arbogast [2]" w:date="2019-03-22T11:02:00Z">
        <w:r>
          <w:fldChar w:fldCharType="begin"/>
        </w:r>
        <w:r>
          <w:instrText xml:space="preserve"> REF _Ref4144955 \r \h </w:instrText>
        </w:r>
      </w:ins>
      <w:r>
        <w:fldChar w:fldCharType="separate"/>
      </w:r>
      <w:ins w:id="1665" w:author="Peter Arbogast [2]" w:date="2019-03-22T11:02:00Z">
        <w:r>
          <w:t>4.4.1</w:t>
        </w:r>
        <w:r>
          <w:fldChar w:fldCharType="end"/>
        </w:r>
        <w:r>
          <w:t xml:space="preserve"> </w:t>
        </w:r>
        <w:r>
          <w:fldChar w:fldCharType="begin"/>
        </w:r>
        <w:r>
          <w:instrText xml:space="preserve"> REF _Ref4144955 \h </w:instrText>
        </w:r>
      </w:ins>
      <w:r>
        <w:fldChar w:fldCharType="separate"/>
      </w:r>
      <w:ins w:id="1666" w:author="Peter Arbogast [2]" w:date="2019-03-22T11:02:00Z">
        <w:r>
          <w:t>f_GetDeviceFQDN(@bOnlyComputer) (erledigt)</w:t>
        </w:r>
        <w:r>
          <w:fldChar w:fldCharType="end"/>
        </w:r>
        <w:r>
          <w:t xml:space="preserve"> (Page </w:t>
        </w:r>
        <w:r>
          <w:fldChar w:fldCharType="begin"/>
        </w:r>
        <w:r>
          <w:instrText xml:space="preserve"> PAGEREF _Ref4144955 \h </w:instrText>
        </w:r>
      </w:ins>
      <w:r>
        <w:fldChar w:fldCharType="separate"/>
      </w:r>
      <w:ins w:id="1667" w:author="Peter Arbogast [2]" w:date="2019-03-22T11:02:00Z">
        <w:r>
          <w:rPr>
            <w:noProof/>
          </w:rPr>
          <w:t>10</w:t>
        </w:r>
        <w:r>
          <w:fldChar w:fldCharType="end"/>
        </w:r>
        <w:r>
          <w:t>)</w:t>
        </w:r>
      </w:ins>
    </w:p>
    <w:p w14:paraId="33CC8D69" w14:textId="4959D1FB" w:rsidR="00564998" w:rsidRDefault="00564998" w:rsidP="00C54D25">
      <w:pPr>
        <w:rPr>
          <w:ins w:id="1668" w:author="Peter Arbogast [2]" w:date="2019-03-22T11:03:00Z"/>
        </w:rPr>
      </w:pPr>
    </w:p>
    <w:p w14:paraId="15D9660C" w14:textId="3BBEC43B" w:rsidR="00564998" w:rsidRDefault="00564998">
      <w:pPr>
        <w:pStyle w:val="Heading4"/>
        <w:numPr>
          <w:ilvl w:val="3"/>
          <w:numId w:val="1"/>
        </w:numPr>
        <w:ind w:left="851" w:hanging="851"/>
        <w:rPr>
          <w:ins w:id="1669" w:author="Peter Arbogast [2]" w:date="2019-03-22T11:03:00Z"/>
        </w:rPr>
        <w:pPrChange w:id="1670" w:author="Peter Arbogast [2]" w:date="2019-03-22T11:04:00Z">
          <w:pPr/>
        </w:pPrChange>
      </w:pPr>
      <w:ins w:id="1671" w:author="Peter Arbogast [2]" w:date="2019-03-22T11:03:00Z">
        <w:r>
          <w:t>f_System_Processor()</w:t>
        </w:r>
      </w:ins>
    </w:p>
    <w:p w14:paraId="4F4F0CAA" w14:textId="099B9818" w:rsidR="00564998" w:rsidRDefault="00564998" w:rsidP="00C54D25">
      <w:pPr>
        <w:rPr>
          <w:ins w:id="1672" w:author="Peter Arbogast [2]" w:date="2019-03-22T11:03:00Z"/>
        </w:rPr>
      </w:pPr>
      <w:ins w:id="1673" w:author="Peter Arbogast [2]" w:date="2019-03-22T11:03:00Z">
        <w:r>
          <w:t>Give Processor Information</w:t>
        </w:r>
      </w:ins>
    </w:p>
    <w:p w14:paraId="312691C2" w14:textId="5A679D2C" w:rsidR="00564998" w:rsidRDefault="00564998" w:rsidP="00C54D25">
      <w:pPr>
        <w:rPr>
          <w:ins w:id="1674" w:author="Peter Arbogast [2]" w:date="2019-03-22T11:04:00Z"/>
        </w:rPr>
      </w:pPr>
      <w:ins w:id="1675" w:author="Peter Arbogast [2]" w:date="2019-03-22T11:03:00Z">
        <w:r>
          <w:t xml:space="preserve">Please use </w:t>
        </w:r>
        <w:r>
          <w:fldChar w:fldCharType="begin"/>
        </w:r>
        <w:r>
          <w:instrText xml:space="preserve"> REF _Ref4145034 \r \h </w:instrText>
        </w:r>
      </w:ins>
      <w:r>
        <w:fldChar w:fldCharType="separate"/>
      </w:r>
      <w:ins w:id="1676" w:author="Peter Arbogast [2]" w:date="2019-03-22T11:03:00Z">
        <w:r>
          <w:t>4.4.9</w:t>
        </w:r>
        <w:r>
          <w:fldChar w:fldCharType="end"/>
        </w:r>
        <w:r>
          <w:t xml:space="preserve"> </w:t>
        </w:r>
        <w:r>
          <w:fldChar w:fldCharType="begin"/>
        </w:r>
        <w:r>
          <w:instrText xml:space="preserve"> REF _Ref4145034 \h </w:instrText>
        </w:r>
      </w:ins>
      <w:r>
        <w:fldChar w:fldCharType="separate"/>
      </w:r>
      <w:ins w:id="1677" w:author="Peter Arbogast [2]" w:date="2019-03-22T11:03:00Z">
        <w:r>
          <w:t>f_GetDeviceProcessors() (erledigt)</w:t>
        </w:r>
        <w:r>
          <w:fldChar w:fldCharType="end"/>
        </w:r>
        <w:r>
          <w:t xml:space="preserve"> (Page </w:t>
        </w:r>
        <w:r>
          <w:fldChar w:fldCharType="begin"/>
        </w:r>
        <w:r>
          <w:instrText xml:space="preserve"> PAGEREF _Ref4145034 \h </w:instrText>
        </w:r>
      </w:ins>
      <w:r>
        <w:fldChar w:fldCharType="separate"/>
      </w:r>
      <w:ins w:id="1678" w:author="Peter Arbogast [2]" w:date="2019-03-22T11:03:00Z">
        <w:r>
          <w:rPr>
            <w:noProof/>
          </w:rPr>
          <w:t>14</w:t>
        </w:r>
        <w:r>
          <w:fldChar w:fldCharType="end"/>
        </w:r>
      </w:ins>
      <w:ins w:id="1679" w:author="Peter Arbogast [2]" w:date="2019-03-22T11:04:00Z">
        <w:r>
          <w:t>)</w:t>
        </w:r>
      </w:ins>
    </w:p>
    <w:p w14:paraId="54057E1F" w14:textId="1056F6BC" w:rsidR="00564998" w:rsidRDefault="00564998" w:rsidP="00C54D25">
      <w:pPr>
        <w:rPr>
          <w:ins w:id="1680" w:author="Peter Arbogast [2]" w:date="2019-03-22T11:04:00Z"/>
        </w:rPr>
      </w:pPr>
    </w:p>
    <w:p w14:paraId="734442B7" w14:textId="2D071011" w:rsidR="00564998" w:rsidRDefault="00564998">
      <w:pPr>
        <w:pStyle w:val="Heading4"/>
        <w:numPr>
          <w:ilvl w:val="3"/>
          <w:numId w:val="1"/>
        </w:numPr>
        <w:ind w:left="851" w:hanging="851"/>
        <w:rPr>
          <w:ins w:id="1681" w:author="Peter Arbogast [2]" w:date="2019-03-22T11:04:00Z"/>
        </w:rPr>
        <w:pPrChange w:id="1682" w:author="Peter Arbogast [2]" w:date="2019-03-22T11:04:00Z">
          <w:pPr/>
        </w:pPrChange>
      </w:pPr>
      <w:ins w:id="1683" w:author="Peter Arbogast [2]" w:date="2019-03-22T11:04:00Z">
        <w:r>
          <w:t>f_System_Chassis()</w:t>
        </w:r>
      </w:ins>
    </w:p>
    <w:p w14:paraId="03003412" w14:textId="5B0763AB" w:rsidR="00564998" w:rsidRDefault="00564998" w:rsidP="00C54D25">
      <w:pPr>
        <w:rPr>
          <w:ins w:id="1684" w:author="Peter Arbogast [2]" w:date="2019-03-22T11:04:00Z"/>
        </w:rPr>
      </w:pPr>
      <w:ins w:id="1685" w:author="Peter Arbogast [2]" w:date="2019-03-22T11:04:00Z">
        <w:r>
          <w:t>Give Chassis Information</w:t>
        </w:r>
      </w:ins>
    </w:p>
    <w:p w14:paraId="45878258" w14:textId="2880362F" w:rsidR="00564998" w:rsidRDefault="00564998" w:rsidP="00C54D25">
      <w:pPr>
        <w:rPr>
          <w:ins w:id="1686" w:author="Peter Arbogast [2]" w:date="2019-03-22T11:05:00Z"/>
        </w:rPr>
      </w:pPr>
      <w:ins w:id="1687" w:author="Peter Arbogast [2]" w:date="2019-03-22T11:04:00Z">
        <w:r>
          <w:t xml:space="preserve">Please use </w:t>
        </w:r>
      </w:ins>
      <w:ins w:id="1688" w:author="Peter Arbogast [2]" w:date="2019-03-22T11:05:00Z">
        <w:r>
          <w:fldChar w:fldCharType="begin"/>
        </w:r>
        <w:r>
          <w:instrText xml:space="preserve"> REF _Ref4145137 \r \h </w:instrText>
        </w:r>
      </w:ins>
      <w:r>
        <w:fldChar w:fldCharType="separate"/>
      </w:r>
      <w:ins w:id="1689" w:author="Peter Arbogast [2]" w:date="2019-03-22T11:05:00Z">
        <w:r>
          <w:t>4.4.2</w:t>
        </w:r>
        <w:r>
          <w:fldChar w:fldCharType="end"/>
        </w:r>
        <w:r>
          <w:t xml:space="preserve"> </w:t>
        </w:r>
        <w:r>
          <w:fldChar w:fldCharType="begin"/>
        </w:r>
        <w:r>
          <w:instrText xml:space="preserve"> REF _Ref4145137 \h </w:instrText>
        </w:r>
      </w:ins>
      <w:r>
        <w:fldChar w:fldCharType="separate"/>
      </w:r>
      <w:ins w:id="1690" w:author="Peter Arbogast [2]" w:date="2019-03-22T11:05:00Z">
        <w:r>
          <w:t>f_GetDeviceChassis(bAll) (erledigt)</w:t>
        </w:r>
        <w:r>
          <w:fldChar w:fldCharType="end"/>
        </w:r>
        <w:r>
          <w:t xml:space="preserve"> (Page </w:t>
        </w:r>
        <w:r>
          <w:fldChar w:fldCharType="begin"/>
        </w:r>
        <w:r>
          <w:instrText xml:space="preserve"> PAGEREF _Ref4145137 \h </w:instrText>
        </w:r>
      </w:ins>
      <w:r>
        <w:fldChar w:fldCharType="separate"/>
      </w:r>
      <w:ins w:id="1691" w:author="Peter Arbogast [2]" w:date="2019-03-22T11:05:00Z">
        <w:r>
          <w:rPr>
            <w:noProof/>
          </w:rPr>
          <w:t>10</w:t>
        </w:r>
        <w:r>
          <w:fldChar w:fldCharType="end"/>
        </w:r>
        <w:r>
          <w:t>)</w:t>
        </w:r>
      </w:ins>
    </w:p>
    <w:p w14:paraId="59AB6DB5" w14:textId="77777777" w:rsidR="00564998" w:rsidRPr="00C54D25" w:rsidRDefault="00564998">
      <w:pPr>
        <w:rPr>
          <w:ins w:id="1692" w:author="Peter Arbogast [2]" w:date="2019-03-22T10:51:00Z"/>
          <w:rPrChange w:id="1693" w:author="Peter Arbogast [2]" w:date="2019-03-22T10:51:00Z">
            <w:rPr>
              <w:ins w:id="1694" w:author="Peter Arbogast [2]" w:date="2019-03-22T10:51:00Z"/>
            </w:rPr>
          </w:rPrChange>
        </w:rPr>
        <w:pPrChange w:id="1695" w:author="Peter Arbogast [2]" w:date="2019-03-22T10:51:00Z">
          <w:pPr>
            <w:pStyle w:val="Heading4"/>
            <w:numPr>
              <w:ilvl w:val="3"/>
              <w:numId w:val="1"/>
            </w:numPr>
            <w:ind w:left="851" w:hanging="851"/>
          </w:pPr>
        </w:pPrChange>
      </w:pPr>
    </w:p>
    <w:p w14:paraId="10B39A62" w14:textId="77777777" w:rsidR="00564998" w:rsidRDefault="00564998">
      <w:pPr>
        <w:rPr>
          <w:ins w:id="1696" w:author="Peter Arbogast [2]" w:date="2019-03-22T11:08:00Z"/>
          <w:rFonts w:asciiTheme="majorHAnsi" w:eastAsiaTheme="majorEastAsia" w:hAnsiTheme="majorHAnsi" w:cstheme="majorBidi"/>
          <w:i/>
          <w:iCs/>
          <w:color w:val="2F5496" w:themeColor="accent1" w:themeShade="BF"/>
        </w:rPr>
      </w:pPr>
      <w:ins w:id="1697" w:author="Peter Arbogast [2]" w:date="2019-03-22T11:08:00Z">
        <w:r>
          <w:br w:type="page"/>
        </w:r>
      </w:ins>
    </w:p>
    <w:p w14:paraId="0CB4BE6F" w14:textId="5445B167" w:rsidR="007B1E67" w:rsidRDefault="007B1E67">
      <w:pPr>
        <w:pStyle w:val="Heading4"/>
        <w:numPr>
          <w:ilvl w:val="3"/>
          <w:numId w:val="1"/>
        </w:numPr>
        <w:ind w:left="851" w:hanging="851"/>
        <w:rPr>
          <w:ins w:id="1698" w:author="Peter Arbogast [2]" w:date="2019-01-14T09:45:00Z"/>
        </w:rPr>
        <w:pPrChange w:id="1699" w:author="Peter Arbogast [2]" w:date="2019-03-22T10:50:00Z">
          <w:pPr/>
        </w:pPrChange>
      </w:pPr>
      <w:ins w:id="1700" w:author="Peter Arbogast [2]" w:date="2019-01-14T09:45:00Z">
        <w:r>
          <w:lastRenderedPageBreak/>
          <w:t>f_System_Base</w:t>
        </w:r>
      </w:ins>
      <w:ins w:id="1701" w:author="Peter Arbogast [2]" w:date="2019-03-22T10:59:00Z">
        <w:r w:rsidR="00C54D25">
          <w:t>()</w:t>
        </w:r>
      </w:ins>
      <w:ins w:id="1702" w:author="Peter Arbogast [2]" w:date="2019-03-22T10:48:00Z">
        <w:r w:rsidR="00C54D25">
          <w:t xml:space="preserve"> </w:t>
        </w:r>
      </w:ins>
    </w:p>
    <w:p w14:paraId="31763BB8" w14:textId="209CA148" w:rsidR="007B1E67" w:rsidRDefault="007B1E67" w:rsidP="007B1E67">
      <w:pPr>
        <w:rPr>
          <w:ins w:id="1703" w:author="Peter Arbogast [2]" w:date="2019-03-22T11:06:00Z"/>
        </w:rPr>
      </w:pPr>
      <w:ins w:id="1704" w:author="Peter Arbogast [2]" w:date="2019-01-14T09:45:00Z">
        <w:r>
          <w:t>Function to get System Base Informationions, like Hardware Manufacturer, Model, usw.</w:t>
        </w:r>
      </w:ins>
    </w:p>
    <w:p w14:paraId="13CBC254" w14:textId="1646E9A0" w:rsidR="00564998" w:rsidRDefault="00564998" w:rsidP="007B1E67">
      <w:pPr>
        <w:rPr>
          <w:ins w:id="1705" w:author="Peter Arbogast [2]" w:date="2019-03-22T11:08:00Z"/>
        </w:rPr>
      </w:pPr>
      <w:ins w:id="1706" w:author="Peter Arbogast [2]" w:date="2019-03-22T11:06:00Z">
        <w:r>
          <w:t>We not more pro</w:t>
        </w:r>
      </w:ins>
      <w:ins w:id="1707" w:author="Peter Arbogast [2]" w:date="2019-03-22T11:07:00Z">
        <w:r>
          <w:t>vide or fix this function, for better performance use store procedure and the catalog of functions in front of this documentation</w:t>
        </w:r>
      </w:ins>
      <w:ins w:id="1708" w:author="Peter Arbogast [2]" w:date="2019-03-22T11:08:00Z">
        <w:r>
          <w:t>.</w:t>
        </w:r>
      </w:ins>
    </w:p>
    <w:p w14:paraId="397D6EB3" w14:textId="4509770C" w:rsidR="00564998" w:rsidRDefault="00564998" w:rsidP="007B1E67">
      <w:pPr>
        <w:rPr>
          <w:ins w:id="1709" w:author="Peter Arbogast [2]" w:date="2019-03-22T11:07:00Z"/>
        </w:rPr>
      </w:pPr>
      <w:ins w:id="1710" w:author="Peter Arbogast [2]" w:date="2019-03-22T11:08:00Z">
        <w:r>
          <w:t>As sample look in store proce</w:t>
        </w:r>
      </w:ins>
      <w:ins w:id="1711" w:author="Peter Arbogast [2]" w:date="2019-03-22T11:09:00Z">
        <w:r>
          <w:t xml:space="preserve">dure </w:t>
        </w:r>
        <w:r w:rsidRPr="00564998">
          <w:t>csp_aspera_connector_device</w:t>
        </w:r>
        <w:r>
          <w:t>.</w:t>
        </w:r>
      </w:ins>
    </w:p>
    <w:p w14:paraId="4E1871A8" w14:textId="77777777" w:rsidR="00564998" w:rsidRDefault="00564998">
      <w:pPr>
        <w:rPr>
          <w:ins w:id="1712" w:author="Peter Arbogast [2]" w:date="2019-03-22T11:09:00Z"/>
        </w:rPr>
      </w:pPr>
    </w:p>
    <w:p w14:paraId="2DF31624" w14:textId="77777777" w:rsidR="00564998" w:rsidRDefault="00564998">
      <w:pPr>
        <w:rPr>
          <w:ins w:id="1713" w:author="Peter Arbogast [2]" w:date="2019-03-22T11:09:00Z"/>
          <w:rFonts w:asciiTheme="majorHAnsi" w:eastAsiaTheme="majorEastAsia" w:hAnsiTheme="majorHAnsi" w:cstheme="majorBidi"/>
          <w:color w:val="2F5496" w:themeColor="accent1" w:themeShade="BF"/>
          <w:sz w:val="26"/>
          <w:szCs w:val="26"/>
        </w:rPr>
      </w:pPr>
      <w:ins w:id="1714" w:author="Peter Arbogast [2]" w:date="2019-03-22T11:09:00Z">
        <w:r>
          <w:br w:type="page"/>
        </w:r>
      </w:ins>
    </w:p>
    <w:p w14:paraId="2F4D553E" w14:textId="791B78B8" w:rsidR="00564998" w:rsidRDefault="00564998">
      <w:pPr>
        <w:pStyle w:val="Heading2"/>
        <w:numPr>
          <w:ilvl w:val="1"/>
          <w:numId w:val="1"/>
        </w:numPr>
        <w:ind w:left="709"/>
        <w:rPr>
          <w:ins w:id="1715" w:author="Peter Arbogast [2]" w:date="2019-03-22T11:09:00Z"/>
        </w:rPr>
        <w:pPrChange w:id="1716" w:author="Peter Arbogast [2]" w:date="2019-03-22T11:09:00Z">
          <w:pPr/>
        </w:pPrChange>
      </w:pPr>
      <w:bookmarkStart w:id="1717" w:name="_Toc11336922"/>
      <w:ins w:id="1718" w:author="Peter Arbogast [2]" w:date="2019-03-22T11:09:00Z">
        <w:r>
          <w:lastRenderedPageBreak/>
          <w:t>Virtualization</w:t>
        </w:r>
        <w:bookmarkEnd w:id="1717"/>
      </w:ins>
    </w:p>
    <w:p w14:paraId="1BBFCDCE" w14:textId="77777777" w:rsidR="00564998" w:rsidRDefault="00564998">
      <w:pPr>
        <w:rPr>
          <w:ins w:id="1719" w:author="Peter Arbogast [2]" w:date="2019-03-22T11:09:00Z"/>
        </w:rPr>
      </w:pPr>
    </w:p>
    <w:p w14:paraId="4CAED51D" w14:textId="77777777" w:rsidR="00564998" w:rsidRDefault="00564998">
      <w:pPr>
        <w:pStyle w:val="Heading3"/>
        <w:numPr>
          <w:ilvl w:val="2"/>
          <w:numId w:val="1"/>
        </w:numPr>
        <w:ind w:left="709"/>
        <w:rPr>
          <w:ins w:id="1720" w:author="Peter Arbogast [2]" w:date="2019-03-22T11:10:00Z"/>
        </w:rPr>
        <w:pPrChange w:id="1721" w:author="Peter Arbogast [2]" w:date="2019-03-22T11:10:00Z">
          <w:pPr/>
        </w:pPrChange>
      </w:pPr>
      <w:bookmarkStart w:id="1722" w:name="_Toc11336923"/>
      <w:ins w:id="1723" w:author="Peter Arbogast [2]" w:date="2019-03-22T11:10:00Z">
        <w:r>
          <w:t>VMware</w:t>
        </w:r>
        <w:bookmarkEnd w:id="1722"/>
      </w:ins>
    </w:p>
    <w:p w14:paraId="14CE81B7" w14:textId="77777777" w:rsidR="00EC27A3" w:rsidRDefault="00EC27A3">
      <w:pPr>
        <w:rPr>
          <w:ins w:id="1724" w:author="Peter Arbogast [2]" w:date="2019-03-22T11:10:00Z"/>
        </w:rPr>
      </w:pPr>
    </w:p>
    <w:p w14:paraId="776F78A5" w14:textId="32EEF4DF" w:rsidR="00EC27A3" w:rsidRDefault="00EC27A3">
      <w:pPr>
        <w:pStyle w:val="Heading4"/>
        <w:numPr>
          <w:ilvl w:val="3"/>
          <w:numId w:val="1"/>
        </w:numPr>
        <w:ind w:left="709" w:hanging="709"/>
        <w:rPr>
          <w:ins w:id="1725" w:author="Peter Arbogast [2]" w:date="2019-03-22T11:10:00Z"/>
        </w:rPr>
        <w:pPrChange w:id="1726" w:author="Peter Arbogast [2]" w:date="2019-03-22T11:11:00Z">
          <w:pPr/>
        </w:pPrChange>
      </w:pPr>
      <w:ins w:id="1727" w:author="Peter Arbogast [2]" w:date="2019-03-22T11:10:00Z">
        <w:r w:rsidRPr="00EC27A3">
          <w:t>f_GetVirtualVMwareGuestUUID</w:t>
        </w:r>
        <w:r>
          <w:t>()</w:t>
        </w:r>
      </w:ins>
    </w:p>
    <w:p w14:paraId="2A1BB73A" w14:textId="489A29D7" w:rsidR="00EC27A3" w:rsidRDefault="00EC27A3">
      <w:pPr>
        <w:rPr>
          <w:ins w:id="1728" w:author="Peter Arbogast [2]" w:date="2019-03-22T11:12:00Z"/>
        </w:rPr>
      </w:pPr>
      <w:ins w:id="1729" w:author="Peter Arbogast [2]" w:date="2019-03-22T11:11:00Z">
        <w:r>
          <w:t xml:space="preserve">Get UUID from </w:t>
        </w:r>
      </w:ins>
      <w:ins w:id="1730" w:author="Peter Arbogast [2]" w:date="2019-03-22T11:12:00Z">
        <w:r>
          <w:t>all Guest Machines from ESX Inventory</w:t>
        </w:r>
      </w:ins>
    </w:p>
    <w:p w14:paraId="5D43FE70" w14:textId="36B47FDB" w:rsidR="00EC27A3" w:rsidRDefault="00EC27A3">
      <w:pPr>
        <w:rPr>
          <w:ins w:id="1731" w:author="Peter Arbogast [2]" w:date="2019-03-22T11:12:00Z"/>
        </w:rPr>
      </w:pPr>
      <w:ins w:id="1732" w:author="Peter Arbogast [2]" w:date="2019-03-22T11:12:00Z">
        <w:r>
          <w:t>Return:</w:t>
        </w:r>
      </w:ins>
    </w:p>
    <w:p w14:paraId="4599BDEA" w14:textId="517B889A" w:rsidR="00EC27A3" w:rsidRDefault="00EC27A3" w:rsidP="00EC27A3">
      <w:pPr>
        <w:pStyle w:val="ListParagraph"/>
        <w:numPr>
          <w:ilvl w:val="0"/>
          <w:numId w:val="2"/>
        </w:numPr>
        <w:rPr>
          <w:ins w:id="1733" w:author="Peter Arbogast [2]" w:date="2019-03-22T11:12:00Z"/>
        </w:rPr>
      </w:pPr>
      <w:ins w:id="1734" w:author="Peter Arbogast [2]" w:date="2019-03-22T11:12:00Z">
        <w:r>
          <w:t>ESXHostID</w:t>
        </w:r>
      </w:ins>
      <w:ins w:id="1735" w:author="Peter Arbogast [2]" w:date="2019-03-22T11:15:00Z">
        <w:r>
          <w:tab/>
        </w:r>
        <w:r>
          <w:tab/>
        </w:r>
        <w:r>
          <w:tab/>
        </w:r>
        <w:r>
          <w:tab/>
          <w:t>ComputerID of ESX Host Inventory</w:t>
        </w:r>
      </w:ins>
    </w:p>
    <w:p w14:paraId="2D9AB8D3" w14:textId="4C36AF32" w:rsidR="00EC27A3" w:rsidRDefault="00EC27A3" w:rsidP="00EC27A3">
      <w:pPr>
        <w:pStyle w:val="ListParagraph"/>
        <w:numPr>
          <w:ilvl w:val="0"/>
          <w:numId w:val="2"/>
        </w:numPr>
        <w:rPr>
          <w:ins w:id="1736" w:author="Peter Arbogast [2]" w:date="2019-03-22T11:13:00Z"/>
        </w:rPr>
      </w:pPr>
      <w:ins w:id="1737" w:author="Peter Arbogast [2]" w:date="2019-03-22T11:13:00Z">
        <w:r w:rsidRPr="00EC27A3">
          <w:t>VMWAREVMComputerSystemID</w:t>
        </w:r>
        <w:r>
          <w:tab/>
          <w:t xml:space="preserve">HardwareObjectID from Class </w:t>
        </w:r>
        <w:r>
          <w:tab/>
        </w:r>
        <w:r>
          <w:tab/>
        </w:r>
        <w:r>
          <w:tab/>
        </w:r>
        <w:r>
          <w:tab/>
        </w:r>
        <w:r>
          <w:tab/>
        </w:r>
        <w:r>
          <w:tab/>
        </w:r>
        <w:r>
          <w:tab/>
        </w:r>
        <w:r>
          <w:tab/>
        </w:r>
        <w:r>
          <w:tab/>
        </w:r>
        <w:r w:rsidRPr="00EC27A3">
          <w:t>VMWARE_VMComputerSystem</w:t>
        </w:r>
      </w:ins>
    </w:p>
    <w:p w14:paraId="0532FC9E" w14:textId="47E62D50" w:rsidR="00EC27A3" w:rsidRDefault="00EC27A3" w:rsidP="00EC27A3">
      <w:pPr>
        <w:pStyle w:val="ListParagraph"/>
        <w:numPr>
          <w:ilvl w:val="0"/>
          <w:numId w:val="2"/>
        </w:numPr>
        <w:rPr>
          <w:ins w:id="1738" w:author="Peter Arbogast [2]" w:date="2019-03-22T11:13:00Z"/>
        </w:rPr>
      </w:pPr>
      <w:ins w:id="1739" w:author="Peter Arbogast [2]" w:date="2019-03-22T11:13:00Z">
        <w:r>
          <w:t>UUID</w:t>
        </w:r>
        <w:r>
          <w:tab/>
        </w:r>
        <w:r>
          <w:tab/>
        </w:r>
        <w:r>
          <w:tab/>
        </w:r>
        <w:r>
          <w:tab/>
        </w:r>
        <w:r>
          <w:tab/>
          <w:t>UUID of the Guestsystem</w:t>
        </w:r>
      </w:ins>
    </w:p>
    <w:p w14:paraId="646529FB" w14:textId="6522C33C" w:rsidR="00EC27A3" w:rsidRDefault="00EC27A3" w:rsidP="00EC27A3">
      <w:pPr>
        <w:rPr>
          <w:ins w:id="1740" w:author="Peter Arbogast" w:date="2019-06-13T14:55:00Z"/>
        </w:rPr>
      </w:pPr>
      <w:ins w:id="1741" w:author="Peter Arbogast [2]" w:date="2019-03-22T11:14:00Z">
        <w:r>
          <w:t>Need SQL Server 2012 or higher</w:t>
        </w:r>
      </w:ins>
    </w:p>
    <w:p w14:paraId="01A8D202" w14:textId="6F142876" w:rsidR="00C9375F" w:rsidRDefault="00C47AAE" w:rsidP="00EC27A3">
      <w:pPr>
        <w:rPr>
          <w:ins w:id="1742" w:author="Peter Arbogast" w:date="2019-06-13T14:55:00Z"/>
        </w:rPr>
      </w:pPr>
      <w:ins w:id="1743" w:author="Peter Arbogast" w:date="2019-06-13T14:55:00Z">
        <w:r>
          <w:t>Used by:</w:t>
        </w:r>
      </w:ins>
    </w:p>
    <w:p w14:paraId="73611B32" w14:textId="734FD59C" w:rsidR="00C47AAE" w:rsidRDefault="00C47AAE" w:rsidP="00C47AAE">
      <w:pPr>
        <w:pStyle w:val="ListParagraph"/>
        <w:numPr>
          <w:ilvl w:val="0"/>
          <w:numId w:val="2"/>
        </w:numPr>
        <w:rPr>
          <w:ins w:id="1744" w:author="Peter Arbogast" w:date="2019-06-13T14:56:00Z"/>
        </w:rPr>
      </w:pPr>
      <w:ins w:id="1745" w:author="Peter Arbogast" w:date="2019-06-13T14:56:00Z">
        <w:r w:rsidRPr="00C47AAE">
          <w:t>sp_GetVirtualVMwareLinkGuest</w:t>
        </w:r>
      </w:ins>
    </w:p>
    <w:p w14:paraId="58C2AD6B" w14:textId="51ED8DBD" w:rsidR="00C47AAE" w:rsidRDefault="00C47AAE" w:rsidP="00C47AAE">
      <w:pPr>
        <w:pStyle w:val="ListParagraph"/>
        <w:numPr>
          <w:ilvl w:val="0"/>
          <w:numId w:val="2"/>
        </w:numPr>
        <w:rPr>
          <w:ins w:id="1746" w:author="Peter Arbogast [2]" w:date="2019-03-22T11:14:00Z"/>
        </w:rPr>
        <w:pPrChange w:id="1747" w:author="Peter Arbogast" w:date="2019-06-13T14:55:00Z">
          <w:pPr/>
        </w:pPrChange>
      </w:pPr>
      <w:ins w:id="1748" w:author="Peter Arbogast" w:date="2019-06-13T14:56:00Z">
        <w:r>
          <w:t>sp_rp_OracleVirtual</w:t>
        </w:r>
      </w:ins>
      <w:ins w:id="1749" w:author="Peter Arbogast" w:date="2019-06-13T14:57:00Z">
        <w:r>
          <w:t>Infrastructure</w:t>
        </w:r>
      </w:ins>
    </w:p>
    <w:p w14:paraId="68033FB5" w14:textId="69F67A61" w:rsidR="00EC27A3" w:rsidRDefault="00EC27A3">
      <w:pPr>
        <w:pStyle w:val="Heading4"/>
        <w:numPr>
          <w:ilvl w:val="3"/>
          <w:numId w:val="1"/>
        </w:numPr>
        <w:ind w:left="709" w:hanging="709"/>
        <w:rPr>
          <w:ins w:id="1750" w:author="Peter Arbogast [2]" w:date="2019-03-22T11:14:00Z"/>
        </w:rPr>
        <w:pPrChange w:id="1751" w:author="Peter Arbogast [2]" w:date="2019-03-22T11:14:00Z">
          <w:pPr/>
        </w:pPrChange>
      </w:pPr>
      <w:ins w:id="1752" w:author="Peter Arbogast [2]" w:date="2019-03-22T11:14:00Z">
        <w:r w:rsidRPr="00EC27A3">
          <w:t>f_GetDeviceVirtualVMwareUUID</w:t>
        </w:r>
      </w:ins>
    </w:p>
    <w:p w14:paraId="636D0F72" w14:textId="79F527EC" w:rsidR="00EC27A3" w:rsidRDefault="00EC27A3" w:rsidP="00EC27A3">
      <w:pPr>
        <w:rPr>
          <w:ins w:id="1753" w:author="Peter Arbogast [2]" w:date="2019-03-22T11:15:00Z"/>
        </w:rPr>
      </w:pPr>
      <w:ins w:id="1754" w:author="Peter Arbogast [2]" w:date="2019-03-22T11:14:00Z">
        <w:r>
          <w:t xml:space="preserve">Get UUID from all Inventories out of the Serialnumber, where </w:t>
        </w:r>
      </w:ins>
      <w:ins w:id="1755" w:author="Peter Arbogast [2]" w:date="2019-03-22T11:15:00Z">
        <w:r>
          <w:t>the Serialnumber begins with VMWARE</w:t>
        </w:r>
      </w:ins>
    </w:p>
    <w:p w14:paraId="4D09747B" w14:textId="43DF3437" w:rsidR="00EC27A3" w:rsidRDefault="00EC27A3" w:rsidP="00EC27A3">
      <w:pPr>
        <w:rPr>
          <w:ins w:id="1756" w:author="Peter Arbogast [2]" w:date="2019-03-22T11:15:00Z"/>
        </w:rPr>
      </w:pPr>
      <w:ins w:id="1757" w:author="Peter Arbogast [2]" w:date="2019-03-22T11:15:00Z">
        <w:r>
          <w:t>Return:</w:t>
        </w:r>
      </w:ins>
    </w:p>
    <w:p w14:paraId="64E2F021" w14:textId="3280D168" w:rsidR="00EC27A3" w:rsidRDefault="00EC27A3" w:rsidP="00EC27A3">
      <w:pPr>
        <w:pStyle w:val="ListParagraph"/>
        <w:numPr>
          <w:ilvl w:val="0"/>
          <w:numId w:val="2"/>
        </w:numPr>
        <w:rPr>
          <w:ins w:id="1758" w:author="Peter Arbogast [2]" w:date="2019-03-22T11:15:00Z"/>
        </w:rPr>
      </w:pPr>
      <w:ins w:id="1759" w:author="Peter Arbogast [2]" w:date="2019-03-22T11:15:00Z">
        <w:r>
          <w:t>GuestID</w:t>
        </w:r>
        <w:r>
          <w:tab/>
        </w:r>
        <w:r>
          <w:tab/>
        </w:r>
        <w:r>
          <w:tab/>
        </w:r>
        <w:r>
          <w:tab/>
        </w:r>
        <w:r>
          <w:tab/>
          <w:t>ComputerID of Guest Inventory</w:t>
        </w:r>
      </w:ins>
    </w:p>
    <w:p w14:paraId="12EE3E6D" w14:textId="4FAE4E89" w:rsidR="00EC27A3" w:rsidRDefault="00EC27A3" w:rsidP="00EC27A3">
      <w:pPr>
        <w:pStyle w:val="ListParagraph"/>
        <w:numPr>
          <w:ilvl w:val="0"/>
          <w:numId w:val="2"/>
        </w:numPr>
        <w:rPr>
          <w:ins w:id="1760" w:author="Peter Arbogast [2]" w:date="2019-03-22T11:16:00Z"/>
        </w:rPr>
      </w:pPr>
      <w:ins w:id="1761" w:author="Peter Arbogast [2]" w:date="2019-03-22T11:16:00Z">
        <w:r w:rsidRPr="00EC27A3">
          <w:t>CIMBIOSElementID</w:t>
        </w:r>
        <w:r>
          <w:tab/>
        </w:r>
        <w:r>
          <w:tab/>
        </w:r>
        <w:r>
          <w:tab/>
          <w:t>HardwareObjectID from Class CIM_BIOSElement</w:t>
        </w:r>
      </w:ins>
    </w:p>
    <w:p w14:paraId="6D07AF10" w14:textId="0106F655" w:rsidR="00EC27A3" w:rsidRDefault="00EC27A3" w:rsidP="00EC27A3">
      <w:pPr>
        <w:pStyle w:val="ListParagraph"/>
        <w:numPr>
          <w:ilvl w:val="0"/>
          <w:numId w:val="2"/>
        </w:numPr>
        <w:rPr>
          <w:ins w:id="1762" w:author="Peter Arbogast [2]" w:date="2019-03-22T11:22:00Z"/>
        </w:rPr>
      </w:pPr>
      <w:ins w:id="1763" w:author="Peter Arbogast [2]" w:date="2019-03-22T11:16:00Z">
        <w:r>
          <w:t>UUID</w:t>
        </w:r>
        <w:r>
          <w:tab/>
        </w:r>
        <w:r>
          <w:tab/>
        </w:r>
        <w:r>
          <w:tab/>
        </w:r>
        <w:r>
          <w:tab/>
        </w:r>
        <w:r>
          <w:tab/>
          <w:t xml:space="preserve">UUID of the Guestsystem </w:t>
        </w:r>
      </w:ins>
      <w:ins w:id="1764" w:author="Peter Arbogast [2]" w:date="2019-03-22T11:21:00Z">
        <w:r w:rsidR="00147A34">
          <w:t>on the ESX Host</w:t>
        </w:r>
      </w:ins>
    </w:p>
    <w:p w14:paraId="0324D301" w14:textId="68B2F45E" w:rsidR="00147A34" w:rsidRDefault="00147A34" w:rsidP="00147A34">
      <w:pPr>
        <w:rPr>
          <w:ins w:id="1765" w:author="Peter Arbogast [2]" w:date="2019-03-22T11:22:00Z"/>
        </w:rPr>
      </w:pPr>
      <w:ins w:id="1766" w:author="Peter Arbogast [2]" w:date="2019-03-22T11:22:00Z">
        <w:r>
          <w:t>Need SQL Server 2012 or higher</w:t>
        </w:r>
      </w:ins>
    </w:p>
    <w:p w14:paraId="75FC88F8" w14:textId="77777777" w:rsidR="00C47AAE" w:rsidRDefault="00C47AAE" w:rsidP="00C47AAE">
      <w:pPr>
        <w:rPr>
          <w:ins w:id="1767" w:author="Peter Arbogast" w:date="2019-06-13T14:55:00Z"/>
        </w:rPr>
      </w:pPr>
      <w:ins w:id="1768" w:author="Peter Arbogast" w:date="2019-06-13T14:55:00Z">
        <w:r>
          <w:t>Used by:</w:t>
        </w:r>
      </w:ins>
    </w:p>
    <w:p w14:paraId="741F9238" w14:textId="60A09EFA" w:rsidR="00C47AAE" w:rsidRDefault="00C47AAE" w:rsidP="00C47AAE">
      <w:pPr>
        <w:pStyle w:val="ListParagraph"/>
        <w:numPr>
          <w:ilvl w:val="0"/>
          <w:numId w:val="2"/>
        </w:numPr>
        <w:rPr>
          <w:ins w:id="1769" w:author="Peter Arbogast" w:date="2019-06-13T14:57:00Z"/>
        </w:rPr>
      </w:pPr>
      <w:ins w:id="1770" w:author="Peter Arbogast" w:date="2019-06-13T14:56:00Z">
        <w:r w:rsidRPr="00C47AAE">
          <w:t>sp_GetVirtualVMwareLinkGuest</w:t>
        </w:r>
      </w:ins>
    </w:p>
    <w:p w14:paraId="0CFFD36F" w14:textId="01B8DE3C" w:rsidR="00C47AAE" w:rsidRDefault="00C47AAE" w:rsidP="00C47AAE">
      <w:pPr>
        <w:pStyle w:val="ListParagraph"/>
        <w:numPr>
          <w:ilvl w:val="0"/>
          <w:numId w:val="2"/>
        </w:numPr>
        <w:rPr>
          <w:ins w:id="1771" w:author="Peter Arbogast" w:date="2019-06-13T14:55:00Z"/>
        </w:rPr>
        <w:pPrChange w:id="1772" w:author="Peter Arbogast" w:date="2019-06-13T14:57:00Z">
          <w:pPr>
            <w:pStyle w:val="ListParagraph"/>
            <w:numPr>
              <w:numId w:val="2"/>
            </w:numPr>
            <w:ind w:hanging="360"/>
          </w:pPr>
        </w:pPrChange>
      </w:pPr>
      <w:ins w:id="1773" w:author="Peter Arbogast" w:date="2019-06-13T14:57:00Z">
        <w:r>
          <w:t>sp_rp_OracleVirtualInfrastructure</w:t>
        </w:r>
      </w:ins>
    </w:p>
    <w:p w14:paraId="3455ADD7" w14:textId="77777777" w:rsidR="00147A34" w:rsidRDefault="00147A34" w:rsidP="00147A34">
      <w:pPr>
        <w:rPr>
          <w:ins w:id="1774" w:author="Peter Arbogast [2]" w:date="2019-03-22T11:22:00Z"/>
        </w:rPr>
      </w:pPr>
    </w:p>
    <w:p w14:paraId="3F36098B" w14:textId="77777777" w:rsidR="00C47AAE" w:rsidRDefault="00C47AAE">
      <w:pPr>
        <w:rPr>
          <w:ins w:id="1775" w:author="Peter Arbogast" w:date="2019-06-13T14:57:00Z"/>
          <w:rFonts w:asciiTheme="majorHAnsi" w:eastAsiaTheme="majorEastAsia" w:hAnsiTheme="majorHAnsi" w:cstheme="majorBidi"/>
          <w:i/>
          <w:iCs/>
          <w:color w:val="2F5496" w:themeColor="accent1" w:themeShade="BF"/>
        </w:rPr>
      </w:pPr>
      <w:ins w:id="1776" w:author="Peter Arbogast" w:date="2019-06-13T14:57:00Z">
        <w:r>
          <w:br w:type="page"/>
        </w:r>
      </w:ins>
    </w:p>
    <w:p w14:paraId="0A7DAB1B" w14:textId="3D1A90E9" w:rsidR="00021A2F" w:rsidRDefault="00021A2F" w:rsidP="00147A34">
      <w:pPr>
        <w:pStyle w:val="Heading4"/>
        <w:numPr>
          <w:ilvl w:val="3"/>
          <w:numId w:val="1"/>
        </w:numPr>
        <w:ind w:left="709" w:hanging="709"/>
        <w:rPr>
          <w:ins w:id="1777" w:author="Peter Arbogast [2]" w:date="2019-03-22T11:41:00Z"/>
        </w:rPr>
      </w:pPr>
      <w:ins w:id="1778" w:author="Peter Arbogast [2]" w:date="2019-03-22T11:41:00Z">
        <w:r w:rsidRPr="00021A2F">
          <w:lastRenderedPageBreak/>
          <w:t>f_GetVirtualVMwareGuestInfo</w:t>
        </w:r>
        <w:r>
          <w:t>()</w:t>
        </w:r>
      </w:ins>
    </w:p>
    <w:p w14:paraId="392C803B" w14:textId="3782448D" w:rsidR="00021A2F" w:rsidRDefault="00021A2F" w:rsidP="00021A2F">
      <w:pPr>
        <w:rPr>
          <w:ins w:id="1779" w:author="Peter Arbogast [2]" w:date="2019-03-22T11:41:00Z"/>
        </w:rPr>
      </w:pPr>
      <w:ins w:id="1780" w:author="Peter Arbogast [2]" w:date="2019-03-22T11:41:00Z">
        <w:r>
          <w:t>Get all Guestinformation from ESX Inventory</w:t>
        </w:r>
      </w:ins>
    </w:p>
    <w:p w14:paraId="1B8CB6A2" w14:textId="57128DEA" w:rsidR="00021A2F" w:rsidRDefault="00021A2F" w:rsidP="00021A2F">
      <w:pPr>
        <w:rPr>
          <w:ins w:id="1781" w:author="Peter Arbogast [2]" w:date="2019-03-22T11:41:00Z"/>
        </w:rPr>
      </w:pPr>
      <w:ins w:id="1782" w:author="Peter Arbogast [2]" w:date="2019-03-22T11:41:00Z">
        <w:r>
          <w:t>Return:</w:t>
        </w:r>
      </w:ins>
    </w:p>
    <w:p w14:paraId="7DDB298A" w14:textId="7532DB61" w:rsidR="00021A2F" w:rsidRDefault="00021A2F">
      <w:pPr>
        <w:pStyle w:val="ListParagraph"/>
        <w:numPr>
          <w:ilvl w:val="0"/>
          <w:numId w:val="2"/>
        </w:numPr>
        <w:tabs>
          <w:tab w:val="left" w:pos="4253"/>
        </w:tabs>
        <w:rPr>
          <w:ins w:id="1783" w:author="Peter Arbogast [2]" w:date="2019-03-22T11:42:00Z"/>
        </w:rPr>
        <w:pPrChange w:id="1784" w:author="Peter Arbogast [2]" w:date="2019-03-22T11:44:00Z">
          <w:pPr>
            <w:pStyle w:val="ListParagraph"/>
            <w:numPr>
              <w:numId w:val="2"/>
            </w:numPr>
            <w:ind w:hanging="360"/>
          </w:pPr>
        </w:pPrChange>
      </w:pPr>
      <w:ins w:id="1785" w:author="Peter Arbogast [2]" w:date="2019-03-22T11:42:00Z">
        <w:r>
          <w:t>ESXHostID</w:t>
        </w:r>
        <w:r>
          <w:tab/>
          <w:t>ComputerID of ESX Host Inventory</w:t>
        </w:r>
      </w:ins>
    </w:p>
    <w:p w14:paraId="4D6B7492" w14:textId="430B1A2D" w:rsidR="00021A2F" w:rsidRDefault="00021A2F">
      <w:pPr>
        <w:pStyle w:val="ListParagraph"/>
        <w:numPr>
          <w:ilvl w:val="0"/>
          <w:numId w:val="2"/>
        </w:numPr>
        <w:tabs>
          <w:tab w:val="left" w:pos="4253"/>
        </w:tabs>
        <w:rPr>
          <w:ins w:id="1786" w:author="Peter Arbogast [2]" w:date="2019-03-22T11:42:00Z"/>
        </w:rPr>
        <w:pPrChange w:id="1787" w:author="Peter Arbogast [2]" w:date="2019-03-22T11:44:00Z">
          <w:pPr>
            <w:pStyle w:val="ListParagraph"/>
            <w:numPr>
              <w:numId w:val="2"/>
            </w:numPr>
            <w:ind w:hanging="360"/>
          </w:pPr>
        </w:pPrChange>
      </w:pPr>
      <w:ins w:id="1788" w:author="Peter Arbogast [2]" w:date="2019-03-22T11:42:00Z">
        <w:r w:rsidRPr="00021A2F">
          <w:t>VMWAREVMComputerSystemID</w:t>
        </w:r>
        <w:r>
          <w:tab/>
          <w:t xml:space="preserve">HardwareobjectID of class </w:t>
        </w:r>
        <w:r>
          <w:tab/>
        </w:r>
        <w:r>
          <w:tab/>
        </w:r>
        <w:r>
          <w:tab/>
        </w:r>
        <w:r>
          <w:tab/>
        </w:r>
        <w:r>
          <w:tab/>
        </w:r>
        <w:r w:rsidRPr="00021A2F">
          <w:t>VMWARE</w:t>
        </w:r>
        <w:r>
          <w:t>_</w:t>
        </w:r>
        <w:r w:rsidRPr="00021A2F">
          <w:t>VMComputerSystem</w:t>
        </w:r>
      </w:ins>
    </w:p>
    <w:p w14:paraId="15C51DCB" w14:textId="63AEF6EF" w:rsidR="00021A2F" w:rsidRDefault="00021A2F">
      <w:pPr>
        <w:pStyle w:val="ListParagraph"/>
        <w:numPr>
          <w:ilvl w:val="0"/>
          <w:numId w:val="2"/>
        </w:numPr>
        <w:tabs>
          <w:tab w:val="left" w:pos="4253"/>
        </w:tabs>
        <w:rPr>
          <w:ins w:id="1789" w:author="Peter Arbogast [2]" w:date="2019-03-22T11:43:00Z"/>
        </w:rPr>
        <w:pPrChange w:id="1790" w:author="Peter Arbogast [2]" w:date="2019-03-22T11:44:00Z">
          <w:pPr>
            <w:pStyle w:val="ListParagraph"/>
            <w:numPr>
              <w:numId w:val="2"/>
            </w:numPr>
            <w:ind w:hanging="360"/>
          </w:pPr>
        </w:pPrChange>
      </w:pPr>
      <w:ins w:id="1791" w:author="Peter Arbogast [2]" w:date="2019-03-22T11:42:00Z">
        <w:r>
          <w:t>ElementName</w:t>
        </w:r>
        <w:r>
          <w:tab/>
          <w:t>ElementName of t</w:t>
        </w:r>
      </w:ins>
      <w:ins w:id="1792" w:author="Peter Arbogast [2]" w:date="2019-03-22T11:43:00Z">
        <w:r>
          <w:t>he guest</w:t>
        </w:r>
      </w:ins>
    </w:p>
    <w:p w14:paraId="098C7FB5" w14:textId="4B16923F" w:rsidR="00021A2F" w:rsidRDefault="00021A2F" w:rsidP="00021A2F">
      <w:pPr>
        <w:pStyle w:val="ListParagraph"/>
        <w:numPr>
          <w:ilvl w:val="0"/>
          <w:numId w:val="2"/>
        </w:numPr>
        <w:tabs>
          <w:tab w:val="left" w:pos="4253"/>
          <w:tab w:val="right" w:pos="9356"/>
        </w:tabs>
        <w:ind w:left="709"/>
        <w:rPr>
          <w:ins w:id="1793" w:author="Peter Arbogast [2]" w:date="2019-03-22T11:45:00Z"/>
        </w:rPr>
      </w:pPr>
      <w:ins w:id="1794" w:author="Peter Arbogast [2]" w:date="2019-03-22T11:43:00Z">
        <w:r>
          <w:t>HostName</w:t>
        </w:r>
        <w:r>
          <w:tab/>
        </w:r>
      </w:ins>
      <w:ins w:id="1795" w:author="Peter Arbogast [2]" w:date="2019-03-22T11:45:00Z">
        <w:r>
          <w:tab/>
        </w:r>
      </w:ins>
      <w:ins w:id="1796" w:author="Peter Arbogast [2]" w:date="2019-03-22T11:44:00Z">
        <w:r>
          <w:t>(</w:t>
        </w:r>
      </w:ins>
      <w:ins w:id="1797" w:author="Peter Arbogast [2]" w:date="2019-03-22T11:43:00Z">
        <w:r>
          <w:t xml:space="preserve">normally only if VMware Tools are </w:t>
        </w:r>
      </w:ins>
      <w:ins w:id="1798" w:author="Peter Arbogast [2]" w:date="2019-03-22T11:44:00Z">
        <w:r>
          <w:t>i</w:t>
        </w:r>
      </w:ins>
      <w:ins w:id="1799" w:author="Peter Arbogast [2]" w:date="2019-03-22T11:43:00Z">
        <w:r>
          <w:t>nstalled</w:t>
        </w:r>
      </w:ins>
      <w:ins w:id="1800" w:author="Peter Arbogast [2]" w:date="2019-03-22T11:44:00Z">
        <w:r>
          <w:t>)</w:t>
        </w:r>
      </w:ins>
    </w:p>
    <w:p w14:paraId="440799E1" w14:textId="20714399" w:rsidR="00021A2F" w:rsidRDefault="00021A2F" w:rsidP="00021A2F">
      <w:pPr>
        <w:pStyle w:val="ListParagraph"/>
        <w:numPr>
          <w:ilvl w:val="0"/>
          <w:numId w:val="2"/>
        </w:numPr>
        <w:tabs>
          <w:tab w:val="left" w:pos="4253"/>
          <w:tab w:val="right" w:pos="9356"/>
        </w:tabs>
        <w:ind w:left="709"/>
        <w:rPr>
          <w:ins w:id="1801" w:author="Peter Arbogast [2]" w:date="2019-03-22T11:45:00Z"/>
        </w:rPr>
      </w:pPr>
      <w:ins w:id="1802" w:author="Peter Arbogast [2]" w:date="2019-03-22T11:45:00Z">
        <w:r>
          <w:t>IPAddress</w:t>
        </w:r>
        <w:r>
          <w:tab/>
        </w:r>
        <w:r>
          <w:tab/>
          <w:t>(normally only if VMware Tools are installed)</w:t>
        </w:r>
      </w:ins>
    </w:p>
    <w:p w14:paraId="343B0672" w14:textId="08D1FDC3" w:rsidR="00021A2F" w:rsidRDefault="00021A2F" w:rsidP="00021A2F">
      <w:pPr>
        <w:pStyle w:val="ListParagraph"/>
        <w:numPr>
          <w:ilvl w:val="0"/>
          <w:numId w:val="2"/>
        </w:numPr>
        <w:tabs>
          <w:tab w:val="left" w:pos="4253"/>
          <w:tab w:val="right" w:pos="9356"/>
        </w:tabs>
        <w:ind w:left="709"/>
        <w:rPr>
          <w:ins w:id="1803" w:author="Peter Arbogast [2]" w:date="2019-03-22T11:45:00Z"/>
        </w:rPr>
      </w:pPr>
      <w:ins w:id="1804" w:author="Peter Arbogast [2]" w:date="2019-03-22T11:45:00Z">
        <w:r>
          <w:t>Memory</w:t>
        </w:r>
        <w:r>
          <w:tab/>
        </w:r>
      </w:ins>
      <w:ins w:id="1805" w:author="Peter Arbogast [2]" w:date="2019-03-22T11:46:00Z">
        <w:r>
          <w:t xml:space="preserve">max </w:t>
        </w:r>
      </w:ins>
      <w:ins w:id="1806" w:author="Peter Arbogast [2]" w:date="2019-03-22T11:45:00Z">
        <w:r>
          <w:t xml:space="preserve">Memory </w:t>
        </w:r>
      </w:ins>
      <w:ins w:id="1807" w:author="Peter Arbogast [2]" w:date="2019-03-22T11:46:00Z">
        <w:r>
          <w:t xml:space="preserve">usage </w:t>
        </w:r>
      </w:ins>
      <w:ins w:id="1808" w:author="Peter Arbogast [2]" w:date="2019-03-22T11:45:00Z">
        <w:r>
          <w:t>what is assigned</w:t>
        </w:r>
      </w:ins>
    </w:p>
    <w:p w14:paraId="2C94F6D3" w14:textId="7B00CE0B" w:rsidR="00021A2F" w:rsidRDefault="00021A2F" w:rsidP="00021A2F">
      <w:pPr>
        <w:pStyle w:val="ListParagraph"/>
        <w:numPr>
          <w:ilvl w:val="0"/>
          <w:numId w:val="2"/>
        </w:numPr>
        <w:tabs>
          <w:tab w:val="left" w:pos="4253"/>
          <w:tab w:val="right" w:pos="9356"/>
        </w:tabs>
        <w:ind w:left="709"/>
        <w:rPr>
          <w:ins w:id="1809" w:author="Peter Arbogast [2]" w:date="2019-03-22T11:46:00Z"/>
        </w:rPr>
      </w:pPr>
      <w:ins w:id="1810" w:author="Peter Arbogast [2]" w:date="2019-03-22T11:45:00Z">
        <w:r w:rsidRPr="00021A2F">
          <w:t>CPUs</w:t>
        </w:r>
        <w:r w:rsidRPr="00021A2F">
          <w:tab/>
        </w:r>
      </w:ins>
      <w:ins w:id="1811" w:author="Peter Arbogast [2]" w:date="2019-03-22T11:46:00Z">
        <w:r w:rsidRPr="00021A2F">
          <w:t>max CPU usage w</w:t>
        </w:r>
        <w:r w:rsidRPr="00021A2F">
          <w:rPr>
            <w:rPrChange w:id="1812" w:author="Peter Arbogast [2]" w:date="2019-03-22T11:46:00Z">
              <w:rPr>
                <w:lang w:val="de-DE"/>
              </w:rPr>
            </w:rPrChange>
          </w:rPr>
          <w:t>ha</w:t>
        </w:r>
        <w:r>
          <w:t>t is assigned</w:t>
        </w:r>
      </w:ins>
    </w:p>
    <w:p w14:paraId="68ED82A4" w14:textId="7F3788EC" w:rsidR="00021A2F" w:rsidRDefault="00021A2F" w:rsidP="00021A2F">
      <w:pPr>
        <w:pStyle w:val="ListParagraph"/>
        <w:numPr>
          <w:ilvl w:val="0"/>
          <w:numId w:val="2"/>
        </w:numPr>
        <w:tabs>
          <w:tab w:val="left" w:pos="4253"/>
          <w:tab w:val="right" w:pos="9356"/>
        </w:tabs>
        <w:ind w:left="709"/>
        <w:rPr>
          <w:ins w:id="1813" w:author="Peter Arbogast [2]" w:date="2019-03-22T11:47:00Z"/>
        </w:rPr>
      </w:pPr>
      <w:ins w:id="1814" w:author="Peter Arbogast [2]" w:date="2019-03-22T11:46:00Z">
        <w:r>
          <w:t>GuestOS</w:t>
        </w:r>
        <w:r>
          <w:tab/>
          <w:t xml:space="preserve">assigned OS, if VMware Tools installed and the machine </w:t>
        </w:r>
      </w:ins>
      <w:ins w:id="1815" w:author="Peter Arbogast [2]" w:date="2019-03-22T11:47:00Z">
        <w:r>
          <w:tab/>
        </w:r>
      </w:ins>
      <w:ins w:id="1816" w:author="Peter Arbogast [2]" w:date="2019-03-22T11:46:00Z">
        <w:r>
          <w:t>is</w:t>
        </w:r>
      </w:ins>
      <w:ins w:id="1817" w:author="Peter Arbogast [2]" w:date="2019-03-22T11:47:00Z">
        <w:r>
          <w:t xml:space="preserve"> powerd on then it get the correct OS</w:t>
        </w:r>
      </w:ins>
    </w:p>
    <w:p w14:paraId="108CB96D" w14:textId="45BE74B1" w:rsidR="00021A2F" w:rsidRDefault="00021A2F" w:rsidP="00021A2F">
      <w:pPr>
        <w:pStyle w:val="ListParagraph"/>
        <w:numPr>
          <w:ilvl w:val="0"/>
          <w:numId w:val="2"/>
        </w:numPr>
        <w:tabs>
          <w:tab w:val="left" w:pos="4253"/>
          <w:tab w:val="right" w:pos="9356"/>
        </w:tabs>
        <w:ind w:left="709"/>
        <w:rPr>
          <w:ins w:id="1818" w:author="Peter Arbogast [2]" w:date="2019-03-22T11:47:00Z"/>
        </w:rPr>
      </w:pPr>
      <w:ins w:id="1819" w:author="Peter Arbogast [2]" w:date="2019-03-22T11:47:00Z">
        <w:r>
          <w:t>PowerState</w:t>
        </w:r>
        <w:r>
          <w:tab/>
        </w:r>
      </w:ins>
    </w:p>
    <w:p w14:paraId="368F90A7" w14:textId="1718FD9A" w:rsidR="00021A2F" w:rsidRDefault="00021A2F">
      <w:pPr>
        <w:pStyle w:val="ListParagraph"/>
        <w:numPr>
          <w:ilvl w:val="0"/>
          <w:numId w:val="2"/>
        </w:numPr>
        <w:tabs>
          <w:tab w:val="left" w:pos="4253"/>
          <w:tab w:val="right" w:pos="9356"/>
        </w:tabs>
        <w:ind w:left="709"/>
        <w:rPr>
          <w:ins w:id="1820" w:author="Peter Arbogast" w:date="2019-06-13T14:58:00Z"/>
        </w:rPr>
      </w:pPr>
      <w:ins w:id="1821" w:author="Peter Arbogast [2]" w:date="2019-03-22T11:47:00Z">
        <w:r>
          <w:t>Annotation</w:t>
        </w:r>
      </w:ins>
    </w:p>
    <w:p w14:paraId="0E7737EE" w14:textId="77777777" w:rsidR="00C47AAE" w:rsidRDefault="00C47AAE" w:rsidP="00C47AAE">
      <w:pPr>
        <w:rPr>
          <w:ins w:id="1822" w:author="Peter Arbogast" w:date="2019-06-13T14:58:00Z"/>
        </w:rPr>
      </w:pPr>
      <w:ins w:id="1823" w:author="Peter Arbogast" w:date="2019-06-13T14:58:00Z">
        <w:r>
          <w:t>Used by:</w:t>
        </w:r>
      </w:ins>
    </w:p>
    <w:p w14:paraId="34C5CA33" w14:textId="2B217AD4" w:rsidR="00C47AAE" w:rsidRPr="00021A2F" w:rsidRDefault="00C47AAE" w:rsidP="00C47AAE">
      <w:pPr>
        <w:pStyle w:val="ListParagraph"/>
        <w:numPr>
          <w:ilvl w:val="0"/>
          <w:numId w:val="2"/>
        </w:numPr>
        <w:tabs>
          <w:tab w:val="left" w:pos="4253"/>
          <w:tab w:val="right" w:pos="9356"/>
        </w:tabs>
        <w:rPr>
          <w:ins w:id="1824" w:author="Peter Arbogast [2]" w:date="2019-03-22T11:41:00Z"/>
          <w:rPrChange w:id="1825" w:author="Peter Arbogast [2]" w:date="2019-03-22T11:46:00Z">
            <w:rPr>
              <w:ins w:id="1826" w:author="Peter Arbogast [2]" w:date="2019-03-22T11:41:00Z"/>
            </w:rPr>
          </w:rPrChange>
        </w:rPr>
        <w:pPrChange w:id="1827" w:author="Peter Arbogast" w:date="2019-06-13T14:58:00Z">
          <w:pPr>
            <w:pStyle w:val="Heading4"/>
            <w:numPr>
              <w:ilvl w:val="3"/>
              <w:numId w:val="1"/>
            </w:numPr>
            <w:ind w:left="709" w:hanging="709"/>
          </w:pPr>
        </w:pPrChange>
      </w:pPr>
      <w:ins w:id="1828" w:author="Peter Arbogast" w:date="2019-06-13T14:58:00Z">
        <w:r w:rsidRPr="00C47AAE">
          <w:t>csp_aspera_connector_device_relation</w:t>
        </w:r>
      </w:ins>
    </w:p>
    <w:p w14:paraId="7F023722" w14:textId="3FC88406" w:rsidR="00147A34" w:rsidRDefault="00147A34">
      <w:pPr>
        <w:pStyle w:val="Heading4"/>
        <w:numPr>
          <w:ilvl w:val="3"/>
          <w:numId w:val="1"/>
        </w:numPr>
        <w:ind w:left="709" w:hanging="709"/>
        <w:rPr>
          <w:ins w:id="1829" w:author="Peter Arbogast [2]" w:date="2019-03-22T11:22:00Z"/>
        </w:rPr>
        <w:pPrChange w:id="1830" w:author="Peter Arbogast [2]" w:date="2019-03-22T11:22:00Z">
          <w:pPr/>
        </w:pPrChange>
      </w:pPr>
      <w:ins w:id="1831" w:author="Peter Arbogast [2]" w:date="2019-03-22T11:22:00Z">
        <w:r w:rsidRPr="00147A34">
          <w:t>f_GetVirtualVMwareLinkClusterName</w:t>
        </w:r>
        <w:r>
          <w:t>()</w:t>
        </w:r>
      </w:ins>
    </w:p>
    <w:p w14:paraId="6D9F298D" w14:textId="2387A027" w:rsidR="00147A34" w:rsidRDefault="00147A34" w:rsidP="00147A34">
      <w:pPr>
        <w:rPr>
          <w:ins w:id="1832" w:author="Peter Arbogast [2]" w:date="2019-03-22T11:23:00Z"/>
        </w:rPr>
      </w:pPr>
      <w:ins w:id="1833" w:author="Peter Arbogast [2]" w:date="2019-03-22T11:22:00Z">
        <w:r>
          <w:t xml:space="preserve">Get </w:t>
        </w:r>
      </w:ins>
      <w:ins w:id="1834" w:author="Peter Arbogast [2]" w:date="2019-03-22T11:23:00Z">
        <w:r>
          <w:t xml:space="preserve">link between ESX </w:t>
        </w:r>
      </w:ins>
      <w:ins w:id="1835" w:author="Peter Arbogast [2]" w:date="2019-03-22T11:26:00Z">
        <w:r>
          <w:t xml:space="preserve">Inventory </w:t>
        </w:r>
      </w:ins>
      <w:ins w:id="1836" w:author="Peter Arbogast [2]" w:date="2019-03-22T11:23:00Z">
        <w:r>
          <w:t>and ClusterName</w:t>
        </w:r>
      </w:ins>
    </w:p>
    <w:p w14:paraId="31B5247E" w14:textId="5B84A534" w:rsidR="00147A34" w:rsidRDefault="00147A34" w:rsidP="00147A34">
      <w:pPr>
        <w:rPr>
          <w:ins w:id="1837" w:author="Peter Arbogast [2]" w:date="2019-03-22T11:23:00Z"/>
        </w:rPr>
      </w:pPr>
      <w:ins w:id="1838" w:author="Peter Arbogast [2]" w:date="2019-03-22T11:23:00Z">
        <w:r>
          <w:t>Return:</w:t>
        </w:r>
      </w:ins>
    </w:p>
    <w:p w14:paraId="0AC2AFBC" w14:textId="1CDB92AA" w:rsidR="00147A34" w:rsidRDefault="00147A34" w:rsidP="00147A34">
      <w:pPr>
        <w:pStyle w:val="ListParagraph"/>
        <w:numPr>
          <w:ilvl w:val="0"/>
          <w:numId w:val="2"/>
        </w:numPr>
        <w:rPr>
          <w:ins w:id="1839" w:author="Peter Arbogast [2]" w:date="2019-03-22T11:23:00Z"/>
        </w:rPr>
      </w:pPr>
      <w:ins w:id="1840" w:author="Peter Arbogast [2]" w:date="2019-03-22T11:23:00Z">
        <w:r>
          <w:t>ESXHostID</w:t>
        </w:r>
        <w:r>
          <w:tab/>
        </w:r>
        <w:r>
          <w:tab/>
        </w:r>
        <w:r>
          <w:tab/>
        </w:r>
        <w:r>
          <w:tab/>
          <w:t>ComputerID of ESX Host Inventory</w:t>
        </w:r>
      </w:ins>
    </w:p>
    <w:p w14:paraId="2E963955" w14:textId="0EE40392" w:rsidR="00147A34" w:rsidRDefault="00147A34" w:rsidP="00147A34">
      <w:pPr>
        <w:pStyle w:val="ListParagraph"/>
        <w:numPr>
          <w:ilvl w:val="0"/>
          <w:numId w:val="2"/>
        </w:numPr>
        <w:rPr>
          <w:ins w:id="1841" w:author="Peter Arbogast [2]" w:date="2019-03-22T11:24:00Z"/>
        </w:rPr>
      </w:pPr>
      <w:ins w:id="1842" w:author="Peter Arbogast [2]" w:date="2019-03-22T11:23:00Z">
        <w:r>
          <w:t>vCenter</w:t>
        </w:r>
      </w:ins>
      <w:ins w:id="1843" w:author="Peter Arbogast [2]" w:date="2019-03-22T11:24:00Z">
        <w:r>
          <w:t>UUID</w:t>
        </w:r>
        <w:r>
          <w:tab/>
        </w:r>
        <w:r>
          <w:tab/>
        </w:r>
        <w:r>
          <w:tab/>
        </w:r>
        <w:r>
          <w:tab/>
          <w:t>UUID of the vCenter Object Element</w:t>
        </w:r>
      </w:ins>
    </w:p>
    <w:p w14:paraId="5C69A2D2" w14:textId="633C1C27" w:rsidR="00147A34" w:rsidRDefault="00147A34" w:rsidP="00147A34">
      <w:pPr>
        <w:pStyle w:val="ListParagraph"/>
        <w:numPr>
          <w:ilvl w:val="0"/>
          <w:numId w:val="2"/>
        </w:numPr>
        <w:rPr>
          <w:ins w:id="1844" w:author="Peter Arbogast [2]" w:date="2019-03-22T11:25:00Z"/>
        </w:rPr>
      </w:pPr>
      <w:ins w:id="1845" w:author="Peter Arbogast [2]" w:date="2019-03-22T11:24:00Z">
        <w:r>
          <w:t>ParentID</w:t>
        </w:r>
        <w:r>
          <w:tab/>
        </w:r>
        <w:r>
          <w:tab/>
        </w:r>
        <w:r>
          <w:tab/>
        </w:r>
        <w:r>
          <w:tab/>
        </w:r>
      </w:ins>
      <w:ins w:id="1846" w:author="Peter Arbogast [2]" w:date="2019-03-22T11:25:00Z">
        <w:r>
          <w:t>Parent ObjectID in vCenter</w:t>
        </w:r>
      </w:ins>
    </w:p>
    <w:p w14:paraId="23DB7990" w14:textId="18BB899D" w:rsidR="00147A34" w:rsidRDefault="00147A34" w:rsidP="00147A34">
      <w:pPr>
        <w:pStyle w:val="ListParagraph"/>
        <w:numPr>
          <w:ilvl w:val="0"/>
          <w:numId w:val="2"/>
        </w:numPr>
        <w:rPr>
          <w:ins w:id="1847" w:author="Peter Arbogast [2]" w:date="2019-03-22T11:25:00Z"/>
        </w:rPr>
      </w:pPr>
      <w:ins w:id="1848" w:author="Peter Arbogast [2]" w:date="2019-03-22T11:25:00Z">
        <w:r>
          <w:t>ClusterName</w:t>
        </w:r>
        <w:r>
          <w:tab/>
        </w:r>
        <w:r>
          <w:tab/>
        </w:r>
        <w:r>
          <w:tab/>
        </w:r>
        <w:r>
          <w:tab/>
          <w:t>Name of the Cluster Object</w:t>
        </w:r>
      </w:ins>
    </w:p>
    <w:p w14:paraId="6D9B1457" w14:textId="03C2D15C" w:rsidR="00147A34" w:rsidRDefault="00147A34" w:rsidP="00147A34">
      <w:pPr>
        <w:rPr>
          <w:ins w:id="1849" w:author="Peter Arbogast [2]" w:date="2019-03-22T11:48:00Z"/>
        </w:rPr>
      </w:pPr>
      <w:ins w:id="1850" w:author="Peter Arbogast [2]" w:date="2019-03-22T11:30:00Z">
        <w:r>
          <w:t>Need SQL Server 2012 or higher</w:t>
        </w:r>
      </w:ins>
    </w:p>
    <w:p w14:paraId="63E6761C" w14:textId="1CA704C9" w:rsidR="00021A2F" w:rsidRDefault="00C47AAE" w:rsidP="00147A34">
      <w:pPr>
        <w:rPr>
          <w:ins w:id="1851" w:author="Peter Arbogast" w:date="2019-06-13T14:59:00Z"/>
        </w:rPr>
      </w:pPr>
      <w:ins w:id="1852" w:author="Peter Arbogast" w:date="2019-06-13T14:59:00Z">
        <w:r>
          <w:t>Used by:</w:t>
        </w:r>
      </w:ins>
    </w:p>
    <w:p w14:paraId="4E6F41ED" w14:textId="20E5E05B" w:rsidR="00C47AAE" w:rsidRDefault="00C47AAE" w:rsidP="00C47AAE">
      <w:pPr>
        <w:pStyle w:val="ListParagraph"/>
        <w:numPr>
          <w:ilvl w:val="0"/>
          <w:numId w:val="2"/>
        </w:numPr>
        <w:rPr>
          <w:ins w:id="1853" w:author="Peter Arbogast" w:date="2019-06-13T14:59:00Z"/>
        </w:rPr>
      </w:pPr>
      <w:ins w:id="1854" w:author="Peter Arbogast" w:date="2019-06-13T14:59:00Z">
        <w:r w:rsidRPr="00C47AAE">
          <w:t>csp_aspera_connector_device</w:t>
        </w:r>
      </w:ins>
    </w:p>
    <w:p w14:paraId="2DDCC286" w14:textId="711D0E95" w:rsidR="00C47AAE" w:rsidRDefault="00C47AAE" w:rsidP="00C47AAE">
      <w:pPr>
        <w:pStyle w:val="ListParagraph"/>
        <w:numPr>
          <w:ilvl w:val="0"/>
          <w:numId w:val="2"/>
        </w:numPr>
        <w:rPr>
          <w:ins w:id="1855" w:author="Peter Arbogast" w:date="2019-06-13T14:59:00Z"/>
        </w:rPr>
      </w:pPr>
      <w:ins w:id="1856" w:author="Peter Arbogast" w:date="2019-06-13T14:59:00Z">
        <w:r w:rsidRPr="00C47AAE">
          <w:t>csp_aspera_connector_device_relation</w:t>
        </w:r>
      </w:ins>
    </w:p>
    <w:p w14:paraId="4990802F" w14:textId="7C8A9228" w:rsidR="00C47AAE" w:rsidRDefault="00C47AAE" w:rsidP="00C47AAE">
      <w:pPr>
        <w:pStyle w:val="ListParagraph"/>
        <w:numPr>
          <w:ilvl w:val="0"/>
          <w:numId w:val="2"/>
        </w:numPr>
        <w:rPr>
          <w:ins w:id="1857" w:author="Peter Arbogast" w:date="2019-06-13T15:00:00Z"/>
        </w:rPr>
      </w:pPr>
      <w:ins w:id="1858" w:author="Peter Arbogast" w:date="2019-06-13T15:00:00Z">
        <w:r w:rsidRPr="00C47AAE">
          <w:t>sp_rp_OracleVirtualInfrastructure</w:t>
        </w:r>
      </w:ins>
    </w:p>
    <w:p w14:paraId="6B15FE17" w14:textId="409611C0" w:rsidR="00C47AAE" w:rsidRDefault="00C47AAE" w:rsidP="00C47AAE">
      <w:pPr>
        <w:pStyle w:val="ListParagraph"/>
        <w:numPr>
          <w:ilvl w:val="0"/>
          <w:numId w:val="2"/>
        </w:numPr>
        <w:rPr>
          <w:ins w:id="1859" w:author="Peter Arbogast [2]" w:date="2019-03-22T11:26:00Z"/>
        </w:rPr>
        <w:pPrChange w:id="1860" w:author="Peter Arbogast" w:date="2019-06-13T15:00:00Z">
          <w:pPr/>
        </w:pPrChange>
      </w:pPr>
      <w:ins w:id="1861" w:author="Peter Arbogast" w:date="2019-06-13T15:00:00Z">
        <w:r>
          <w:t>Used later in sp_rp_infrastructure</w:t>
        </w:r>
      </w:ins>
    </w:p>
    <w:p w14:paraId="53962D0C" w14:textId="77777777" w:rsidR="00C47AAE" w:rsidRDefault="00C47AAE">
      <w:pPr>
        <w:rPr>
          <w:ins w:id="1862" w:author="Peter Arbogast" w:date="2019-06-13T15:00:00Z"/>
          <w:rFonts w:asciiTheme="majorHAnsi" w:eastAsiaTheme="majorEastAsia" w:hAnsiTheme="majorHAnsi" w:cstheme="majorBidi"/>
          <w:i/>
          <w:iCs/>
          <w:color w:val="2F5496" w:themeColor="accent1" w:themeShade="BF"/>
        </w:rPr>
      </w:pPr>
      <w:ins w:id="1863" w:author="Peter Arbogast" w:date="2019-06-13T15:00:00Z">
        <w:r>
          <w:br w:type="page"/>
        </w:r>
      </w:ins>
    </w:p>
    <w:p w14:paraId="72A73024" w14:textId="5833BAE8" w:rsidR="00147A34" w:rsidRDefault="00147A34">
      <w:pPr>
        <w:pStyle w:val="Heading4"/>
        <w:numPr>
          <w:ilvl w:val="3"/>
          <w:numId w:val="1"/>
        </w:numPr>
        <w:ind w:left="709" w:hanging="709"/>
        <w:rPr>
          <w:ins w:id="1864" w:author="Peter Arbogast [2]" w:date="2019-03-22T11:22:00Z"/>
        </w:rPr>
        <w:pPrChange w:id="1865" w:author="Peter Arbogast [2]" w:date="2019-03-22T11:48:00Z">
          <w:pPr/>
        </w:pPrChange>
      </w:pPr>
      <w:ins w:id="1866" w:author="Peter Arbogast [2]" w:date="2019-03-22T11:26:00Z">
        <w:r w:rsidRPr="00147A34">
          <w:lastRenderedPageBreak/>
          <w:t>f_GetVirtualVMwareLinkVCenter</w:t>
        </w:r>
      </w:ins>
      <w:ins w:id="1867" w:author="Peter Arbogast [2]" w:date="2019-03-22T11:31:00Z">
        <w:r w:rsidR="00A7169F">
          <w:t>()</w:t>
        </w:r>
      </w:ins>
    </w:p>
    <w:p w14:paraId="09C35D7D" w14:textId="7993861C" w:rsidR="00147A34" w:rsidRDefault="00A7169F">
      <w:pPr>
        <w:rPr>
          <w:ins w:id="1868" w:author="Peter Arbogast [2]" w:date="2019-03-22T11:10:00Z"/>
        </w:rPr>
      </w:pPr>
      <w:ins w:id="1869" w:author="Peter Arbogast [2]" w:date="2019-03-22T11:32:00Z">
        <w:r>
          <w:t>For</w:t>
        </w:r>
      </w:ins>
      <w:ins w:id="1870" w:author="Peter Arbogast [2]" w:date="2019-03-22T11:26:00Z">
        <w:r w:rsidR="00147A34">
          <w:t xml:space="preserve"> link between ESX Inventory and VCenter Inventory</w:t>
        </w:r>
      </w:ins>
    </w:p>
    <w:p w14:paraId="500DAB90" w14:textId="77777777" w:rsidR="00147A34" w:rsidRDefault="00147A34">
      <w:pPr>
        <w:rPr>
          <w:ins w:id="1871" w:author="Peter Arbogast [2]" w:date="2019-03-22T11:26:00Z"/>
        </w:rPr>
      </w:pPr>
      <w:ins w:id="1872" w:author="Peter Arbogast [2]" w:date="2019-03-22T11:26:00Z">
        <w:r>
          <w:t>Return:</w:t>
        </w:r>
      </w:ins>
    </w:p>
    <w:p w14:paraId="585B049E" w14:textId="36CD073A" w:rsidR="00147A34" w:rsidRPr="00147A34" w:rsidRDefault="00147A34" w:rsidP="00147A34">
      <w:pPr>
        <w:pStyle w:val="ListParagraph"/>
        <w:numPr>
          <w:ilvl w:val="0"/>
          <w:numId w:val="2"/>
        </w:numPr>
        <w:rPr>
          <w:ins w:id="1873" w:author="Peter Arbogast [2]" w:date="2019-03-22T11:27:00Z"/>
          <w:rFonts w:asciiTheme="majorHAnsi" w:eastAsiaTheme="majorEastAsia" w:hAnsiTheme="majorHAnsi" w:cstheme="majorBidi"/>
          <w:color w:val="2F5496" w:themeColor="accent1" w:themeShade="BF"/>
          <w:sz w:val="26"/>
          <w:szCs w:val="26"/>
          <w:rPrChange w:id="1874" w:author="Peter Arbogast [2]" w:date="2019-03-22T11:27:00Z">
            <w:rPr>
              <w:ins w:id="1875" w:author="Peter Arbogast [2]" w:date="2019-03-22T11:27:00Z"/>
            </w:rPr>
          </w:rPrChange>
        </w:rPr>
      </w:pPr>
      <w:ins w:id="1876" w:author="Peter Arbogast [2]" w:date="2019-03-22T11:27:00Z">
        <w:r w:rsidRPr="00147A34">
          <w:t>vCenterID</w:t>
        </w:r>
        <w:r>
          <w:tab/>
        </w:r>
        <w:r>
          <w:tab/>
        </w:r>
        <w:r>
          <w:tab/>
        </w:r>
        <w:r>
          <w:tab/>
          <w:t>ComputerID of vCenter Server Inventory</w:t>
        </w:r>
      </w:ins>
    </w:p>
    <w:p w14:paraId="729B1023" w14:textId="2CFAAB6C" w:rsidR="00147A34" w:rsidRPr="00147A34" w:rsidRDefault="00147A34" w:rsidP="00147A34">
      <w:pPr>
        <w:pStyle w:val="ListParagraph"/>
        <w:numPr>
          <w:ilvl w:val="0"/>
          <w:numId w:val="2"/>
        </w:numPr>
        <w:rPr>
          <w:ins w:id="1877" w:author="Peter Arbogast [2]" w:date="2019-03-22T11:28:00Z"/>
          <w:rFonts w:asciiTheme="majorHAnsi" w:eastAsiaTheme="majorEastAsia" w:hAnsiTheme="majorHAnsi" w:cstheme="majorBidi"/>
          <w:color w:val="2F5496" w:themeColor="accent1" w:themeShade="BF"/>
          <w:sz w:val="26"/>
          <w:szCs w:val="26"/>
          <w:rPrChange w:id="1878" w:author="Peter Arbogast [2]" w:date="2019-03-22T11:28:00Z">
            <w:rPr>
              <w:ins w:id="1879" w:author="Peter Arbogast [2]" w:date="2019-03-22T11:28:00Z"/>
            </w:rPr>
          </w:rPrChange>
        </w:rPr>
      </w:pPr>
      <w:ins w:id="1880" w:author="Peter Arbogast [2]" w:date="2019-03-22T11:27:00Z">
        <w:r>
          <w:t>vCenterCN</w:t>
        </w:r>
        <w:r>
          <w:tab/>
        </w:r>
        <w:r>
          <w:tab/>
        </w:r>
        <w:r>
          <w:tab/>
        </w:r>
        <w:r>
          <w:tab/>
        </w:r>
      </w:ins>
      <w:ins w:id="1881" w:author="Peter Arbogast [2]" w:date="2019-03-22T11:28:00Z">
        <w:r>
          <w:t>Computername of vCenter Server</w:t>
        </w:r>
      </w:ins>
    </w:p>
    <w:p w14:paraId="278F0CBA" w14:textId="6AC4EF49" w:rsidR="00147A34" w:rsidRPr="00147A34" w:rsidRDefault="00147A34" w:rsidP="00147A34">
      <w:pPr>
        <w:pStyle w:val="ListParagraph"/>
        <w:numPr>
          <w:ilvl w:val="0"/>
          <w:numId w:val="2"/>
        </w:numPr>
        <w:rPr>
          <w:ins w:id="1882" w:author="Peter Arbogast [2]" w:date="2019-03-22T11:28:00Z"/>
          <w:rFonts w:asciiTheme="majorHAnsi" w:eastAsiaTheme="majorEastAsia" w:hAnsiTheme="majorHAnsi" w:cstheme="majorBidi"/>
          <w:color w:val="2F5496" w:themeColor="accent1" w:themeShade="BF"/>
          <w:sz w:val="26"/>
          <w:szCs w:val="26"/>
          <w:rPrChange w:id="1883" w:author="Peter Arbogast [2]" w:date="2019-03-22T11:28:00Z">
            <w:rPr>
              <w:ins w:id="1884" w:author="Peter Arbogast [2]" w:date="2019-03-22T11:28:00Z"/>
            </w:rPr>
          </w:rPrChange>
        </w:rPr>
      </w:pPr>
      <w:ins w:id="1885" w:author="Peter Arbogast [2]" w:date="2019-03-22T11:28:00Z">
        <w:r>
          <w:t>vCenterFQDN</w:t>
        </w:r>
        <w:r>
          <w:tab/>
        </w:r>
        <w:r>
          <w:tab/>
        </w:r>
        <w:r>
          <w:tab/>
        </w:r>
        <w:r>
          <w:tab/>
          <w:t>FQDN of vCenter Server</w:t>
        </w:r>
      </w:ins>
    </w:p>
    <w:p w14:paraId="201CA6F4" w14:textId="26B9C73A" w:rsidR="00147A34" w:rsidRPr="00147A34" w:rsidRDefault="00147A34" w:rsidP="00147A34">
      <w:pPr>
        <w:pStyle w:val="ListParagraph"/>
        <w:numPr>
          <w:ilvl w:val="0"/>
          <w:numId w:val="2"/>
        </w:numPr>
        <w:rPr>
          <w:ins w:id="1886" w:author="Peter Arbogast [2]" w:date="2019-03-22T11:29:00Z"/>
          <w:rFonts w:asciiTheme="majorHAnsi" w:eastAsiaTheme="majorEastAsia" w:hAnsiTheme="majorHAnsi" w:cstheme="majorBidi"/>
          <w:color w:val="2F5496" w:themeColor="accent1" w:themeShade="BF"/>
          <w:sz w:val="26"/>
          <w:szCs w:val="26"/>
          <w:rPrChange w:id="1887" w:author="Peter Arbogast [2]" w:date="2019-03-22T11:29:00Z">
            <w:rPr>
              <w:ins w:id="1888" w:author="Peter Arbogast [2]" w:date="2019-03-22T11:29:00Z"/>
            </w:rPr>
          </w:rPrChange>
        </w:rPr>
      </w:pPr>
      <w:ins w:id="1889" w:author="Peter Arbogast [2]" w:date="2019-03-22T11:29:00Z">
        <w:r>
          <w:t>vCenterURLAddress</w:t>
        </w:r>
        <w:r>
          <w:tab/>
        </w:r>
        <w:r>
          <w:tab/>
        </w:r>
        <w:r>
          <w:tab/>
          <w:t>SDK URL of vCenter</w:t>
        </w:r>
      </w:ins>
    </w:p>
    <w:p w14:paraId="401CB098" w14:textId="75195E9C" w:rsidR="00147A34" w:rsidRPr="00147A34" w:rsidRDefault="00147A34" w:rsidP="00147A34">
      <w:pPr>
        <w:pStyle w:val="ListParagraph"/>
        <w:numPr>
          <w:ilvl w:val="0"/>
          <w:numId w:val="2"/>
        </w:numPr>
        <w:rPr>
          <w:ins w:id="1890" w:author="Peter Arbogast [2]" w:date="2019-03-22T11:31:00Z"/>
          <w:rFonts w:asciiTheme="majorHAnsi" w:eastAsiaTheme="majorEastAsia" w:hAnsiTheme="majorHAnsi" w:cstheme="majorBidi"/>
          <w:color w:val="2F5496" w:themeColor="accent1" w:themeShade="BF"/>
          <w:sz w:val="26"/>
          <w:szCs w:val="26"/>
          <w:rPrChange w:id="1891" w:author="Peter Arbogast [2]" w:date="2019-03-22T11:31:00Z">
            <w:rPr>
              <w:ins w:id="1892" w:author="Peter Arbogast [2]" w:date="2019-03-22T11:31:00Z"/>
            </w:rPr>
          </w:rPrChange>
        </w:rPr>
      </w:pPr>
      <w:ins w:id="1893" w:author="Peter Arbogast [2]" w:date="2019-03-22T11:29:00Z">
        <w:r>
          <w:t>vCenterUUID</w:t>
        </w:r>
        <w:r>
          <w:tab/>
        </w:r>
        <w:r>
          <w:tab/>
        </w:r>
        <w:r>
          <w:tab/>
        </w:r>
        <w:r>
          <w:tab/>
          <w:t>UUID of the vCenter</w:t>
        </w:r>
      </w:ins>
    </w:p>
    <w:p w14:paraId="694F8EAA" w14:textId="38FD1447" w:rsidR="00147A34" w:rsidRDefault="00147A34" w:rsidP="00A7169F">
      <w:pPr>
        <w:rPr>
          <w:ins w:id="1894" w:author="Peter Arbogast [2]" w:date="2019-03-22T11:31:00Z"/>
        </w:rPr>
      </w:pPr>
      <w:ins w:id="1895" w:author="Peter Arbogast [2]" w:date="2019-03-22T11:31:00Z">
        <w:r>
          <w:t xml:space="preserve">Need </w:t>
        </w:r>
        <w:r w:rsidR="00A7169F">
          <w:t>SQL Server 2012 or higher</w:t>
        </w:r>
      </w:ins>
    </w:p>
    <w:p w14:paraId="5FFFB9B0" w14:textId="46D1DED3" w:rsidR="00A7169F" w:rsidRDefault="00C47AAE" w:rsidP="00A7169F">
      <w:pPr>
        <w:rPr>
          <w:ins w:id="1896" w:author="Peter Arbogast" w:date="2019-06-13T15:01:00Z"/>
        </w:rPr>
      </w:pPr>
      <w:ins w:id="1897" w:author="Peter Arbogast" w:date="2019-06-13T15:01:00Z">
        <w:r>
          <w:t>Used by:</w:t>
        </w:r>
      </w:ins>
    </w:p>
    <w:p w14:paraId="7C5E13EC" w14:textId="6944CE9E" w:rsidR="00C47AAE" w:rsidRDefault="00C47AAE" w:rsidP="00C47AAE">
      <w:pPr>
        <w:pStyle w:val="ListParagraph"/>
        <w:numPr>
          <w:ilvl w:val="0"/>
          <w:numId w:val="2"/>
        </w:numPr>
        <w:rPr>
          <w:ins w:id="1898" w:author="Peter Arbogast" w:date="2019-06-13T15:01:00Z"/>
        </w:rPr>
      </w:pPr>
      <w:ins w:id="1899" w:author="Peter Arbogast" w:date="2019-06-13T15:01:00Z">
        <w:r>
          <w:t>Used later for sp_rp_infrastructure</w:t>
        </w:r>
      </w:ins>
    </w:p>
    <w:p w14:paraId="0FB77C09" w14:textId="20B20856" w:rsidR="00C47AAE" w:rsidRDefault="00C47AAE" w:rsidP="00C47AAE">
      <w:pPr>
        <w:pStyle w:val="ListParagraph"/>
        <w:numPr>
          <w:ilvl w:val="0"/>
          <w:numId w:val="2"/>
        </w:numPr>
        <w:rPr>
          <w:ins w:id="1900" w:author="Peter Arbogast [2]" w:date="2019-03-22T11:31:00Z"/>
        </w:rPr>
        <w:pPrChange w:id="1901" w:author="Peter Arbogast" w:date="2019-06-13T15:01:00Z">
          <w:pPr/>
        </w:pPrChange>
      </w:pPr>
      <w:ins w:id="1902" w:author="Peter Arbogast" w:date="2019-06-13T15:01:00Z">
        <w:r>
          <w:t>Used later for USU Export</w:t>
        </w:r>
      </w:ins>
    </w:p>
    <w:p w14:paraId="1B8349DE" w14:textId="65ADADEF" w:rsidR="00021A2F" w:rsidDel="00387764" w:rsidRDefault="00021A2F">
      <w:pPr>
        <w:rPr>
          <w:ins w:id="1903" w:author="Peter Arbogast [2]" w:date="2019-03-22T11:48:00Z"/>
          <w:del w:id="1904" w:author="Peter Arbogast" w:date="2019-06-13T09:22:00Z"/>
          <w:rFonts w:asciiTheme="majorHAnsi" w:eastAsiaTheme="majorEastAsia" w:hAnsiTheme="majorHAnsi" w:cstheme="majorBidi"/>
          <w:i/>
          <w:iCs/>
          <w:color w:val="2F5496" w:themeColor="accent1" w:themeShade="BF"/>
        </w:rPr>
      </w:pPr>
      <w:ins w:id="1905" w:author="Peter Arbogast [2]" w:date="2019-03-22T11:48:00Z">
        <w:del w:id="1906" w:author="Peter Arbogast" w:date="2019-06-13T09:22:00Z">
          <w:r w:rsidDel="00387764">
            <w:br w:type="page"/>
          </w:r>
        </w:del>
      </w:ins>
    </w:p>
    <w:p w14:paraId="004E56AA" w14:textId="4B3C6D08" w:rsidR="00A7169F" w:rsidDel="00387764" w:rsidRDefault="00A7169F">
      <w:pPr>
        <w:pStyle w:val="Heading4"/>
        <w:numPr>
          <w:ilvl w:val="3"/>
          <w:numId w:val="1"/>
        </w:numPr>
        <w:ind w:left="709" w:hanging="709"/>
        <w:rPr>
          <w:ins w:id="1907" w:author="Peter Arbogast [2]" w:date="2019-03-22T11:31:00Z"/>
          <w:del w:id="1908" w:author="Peter Arbogast" w:date="2019-06-13T09:22:00Z"/>
        </w:rPr>
        <w:pPrChange w:id="1909" w:author="Peter Arbogast [2]" w:date="2019-03-22T11:31:00Z">
          <w:pPr/>
        </w:pPrChange>
      </w:pPr>
      <w:ins w:id="1910" w:author="Peter Arbogast [2]" w:date="2019-03-22T11:31:00Z">
        <w:del w:id="1911" w:author="Peter Arbogast" w:date="2019-06-13T09:22:00Z">
          <w:r w:rsidRPr="00A7169F" w:rsidDel="00387764">
            <w:delText>f_GetVirtualVMwareLinkGuest</w:delText>
          </w:r>
          <w:r w:rsidDel="00387764">
            <w:delText>()</w:delText>
          </w:r>
        </w:del>
      </w:ins>
    </w:p>
    <w:p w14:paraId="57E464E6" w14:textId="6E403B53" w:rsidR="00A7169F" w:rsidDel="00541E1D" w:rsidRDefault="00A7169F" w:rsidP="00A7169F">
      <w:pPr>
        <w:rPr>
          <w:ins w:id="1912" w:author="Peter Arbogast [2]" w:date="2019-03-22T11:32:00Z"/>
          <w:del w:id="1913" w:author="Peter Arbogast" w:date="2019-06-13T14:12:00Z"/>
        </w:rPr>
      </w:pPr>
      <w:ins w:id="1914" w:author="Peter Arbogast [2]" w:date="2019-03-22T11:32:00Z">
        <w:del w:id="1915" w:author="Peter Arbogast" w:date="2019-06-13T14:12:00Z">
          <w:r w:rsidDel="00541E1D">
            <w:delText>For link between ESX, Guest, vCenter and Cluster</w:delText>
          </w:r>
        </w:del>
      </w:ins>
    </w:p>
    <w:p w14:paraId="46AF836A" w14:textId="39436B42" w:rsidR="00A7169F" w:rsidDel="00541E1D" w:rsidRDefault="00A7169F" w:rsidP="00A7169F">
      <w:pPr>
        <w:rPr>
          <w:ins w:id="1916" w:author="Peter Arbogast [2]" w:date="2019-03-22T11:32:00Z"/>
          <w:del w:id="1917" w:author="Peter Arbogast" w:date="2019-06-13T14:12:00Z"/>
        </w:rPr>
      </w:pPr>
      <w:ins w:id="1918" w:author="Peter Arbogast [2]" w:date="2019-03-22T11:32:00Z">
        <w:del w:id="1919" w:author="Peter Arbogast" w:date="2019-06-13T14:12:00Z">
          <w:r w:rsidDel="00541E1D">
            <w:delText>Return:</w:delText>
          </w:r>
        </w:del>
      </w:ins>
    </w:p>
    <w:p w14:paraId="2D2F7522" w14:textId="022A1962" w:rsidR="00A7169F" w:rsidDel="00541E1D" w:rsidRDefault="00A7169F" w:rsidP="00A7169F">
      <w:pPr>
        <w:pStyle w:val="ListParagraph"/>
        <w:numPr>
          <w:ilvl w:val="0"/>
          <w:numId w:val="2"/>
        </w:numPr>
        <w:rPr>
          <w:ins w:id="1920" w:author="Peter Arbogast [2]" w:date="2019-03-22T11:33:00Z"/>
          <w:del w:id="1921" w:author="Peter Arbogast" w:date="2019-06-13T14:12:00Z"/>
        </w:rPr>
      </w:pPr>
      <w:ins w:id="1922" w:author="Peter Arbogast [2]" w:date="2019-03-22T11:33:00Z">
        <w:del w:id="1923" w:author="Peter Arbogast" w:date="2019-06-13T14:12:00Z">
          <w:r w:rsidRPr="00A7169F" w:rsidDel="00541E1D">
            <w:delText>ESXHostID</w:delText>
          </w:r>
          <w:r w:rsidDel="00541E1D">
            <w:tab/>
          </w:r>
          <w:r w:rsidDel="00541E1D">
            <w:tab/>
          </w:r>
          <w:r w:rsidDel="00541E1D">
            <w:tab/>
          </w:r>
          <w:r w:rsidDel="00541E1D">
            <w:tab/>
            <w:delText>ComputerID of the ESX Inventory</w:delText>
          </w:r>
        </w:del>
      </w:ins>
    </w:p>
    <w:p w14:paraId="11B93938" w14:textId="7220957B" w:rsidR="00A7169F" w:rsidDel="00541E1D" w:rsidRDefault="00A7169F" w:rsidP="00A7169F">
      <w:pPr>
        <w:pStyle w:val="ListParagraph"/>
        <w:numPr>
          <w:ilvl w:val="0"/>
          <w:numId w:val="2"/>
        </w:numPr>
        <w:rPr>
          <w:ins w:id="1924" w:author="Peter Arbogast [2]" w:date="2019-03-22T11:33:00Z"/>
          <w:del w:id="1925" w:author="Peter Arbogast" w:date="2019-06-13T14:12:00Z"/>
        </w:rPr>
      </w:pPr>
      <w:ins w:id="1926" w:author="Peter Arbogast [2]" w:date="2019-03-22T11:33:00Z">
        <w:del w:id="1927" w:author="Peter Arbogast" w:date="2019-06-13T14:12:00Z">
          <w:r w:rsidDel="00541E1D">
            <w:delText>GuestID</w:delText>
          </w:r>
          <w:r w:rsidDel="00541E1D">
            <w:tab/>
          </w:r>
          <w:r w:rsidDel="00541E1D">
            <w:tab/>
          </w:r>
          <w:r w:rsidDel="00541E1D">
            <w:tab/>
          </w:r>
          <w:r w:rsidDel="00541E1D">
            <w:tab/>
          </w:r>
          <w:r w:rsidDel="00541E1D">
            <w:tab/>
            <w:delText>ComputerID of the Guest Inventory</w:delText>
          </w:r>
        </w:del>
      </w:ins>
    </w:p>
    <w:p w14:paraId="02144FA2" w14:textId="748F48B1" w:rsidR="00A7169F" w:rsidDel="00541E1D" w:rsidRDefault="00A7169F" w:rsidP="00A7169F">
      <w:pPr>
        <w:pStyle w:val="ListParagraph"/>
        <w:numPr>
          <w:ilvl w:val="0"/>
          <w:numId w:val="2"/>
        </w:numPr>
        <w:rPr>
          <w:ins w:id="1928" w:author="Peter Arbogast [2]" w:date="2019-03-22T11:33:00Z"/>
          <w:del w:id="1929" w:author="Peter Arbogast" w:date="2019-06-13T14:12:00Z"/>
        </w:rPr>
      </w:pPr>
      <w:ins w:id="1930" w:author="Peter Arbogast [2]" w:date="2019-03-22T11:33:00Z">
        <w:del w:id="1931" w:author="Peter Arbogast" w:date="2019-06-13T14:12:00Z">
          <w:r w:rsidDel="00541E1D">
            <w:delText>GuestUUID</w:delText>
          </w:r>
          <w:r w:rsidDel="00541E1D">
            <w:tab/>
          </w:r>
          <w:r w:rsidDel="00541E1D">
            <w:tab/>
          </w:r>
          <w:r w:rsidDel="00541E1D">
            <w:tab/>
          </w:r>
          <w:r w:rsidDel="00541E1D">
            <w:tab/>
            <w:delText>Guest UUID in ESX</w:delText>
          </w:r>
        </w:del>
      </w:ins>
    </w:p>
    <w:p w14:paraId="1B98B60A" w14:textId="01E5696C" w:rsidR="00A7169F" w:rsidDel="00541E1D" w:rsidRDefault="00A7169F" w:rsidP="00A7169F">
      <w:pPr>
        <w:pStyle w:val="ListParagraph"/>
        <w:numPr>
          <w:ilvl w:val="0"/>
          <w:numId w:val="2"/>
        </w:numPr>
        <w:rPr>
          <w:ins w:id="1932" w:author="Peter Arbogast [2]" w:date="2019-03-22T11:34:00Z"/>
          <w:del w:id="1933" w:author="Peter Arbogast" w:date="2019-06-13T14:12:00Z"/>
        </w:rPr>
      </w:pPr>
      <w:ins w:id="1934" w:author="Peter Arbogast [2]" w:date="2019-03-22T11:33:00Z">
        <w:del w:id="1935" w:author="Peter Arbogast" w:date="2019-06-13T14:12:00Z">
          <w:r w:rsidRPr="00A7169F" w:rsidDel="00541E1D">
            <w:delText>VMWAREVMComputerSystemID</w:delText>
          </w:r>
          <w:r w:rsidDel="00541E1D">
            <w:tab/>
          </w:r>
        </w:del>
      </w:ins>
      <w:ins w:id="1936" w:author="Peter Arbogast [2]" w:date="2019-03-22T11:34:00Z">
        <w:del w:id="1937" w:author="Peter Arbogast" w:date="2019-06-13T14:12:00Z">
          <w:r w:rsidDel="00541E1D">
            <w:delText xml:space="preserve">HardwareObjectID from Class </w:delText>
          </w:r>
          <w:r w:rsidDel="00541E1D">
            <w:tab/>
          </w:r>
          <w:r w:rsidDel="00541E1D">
            <w:tab/>
          </w:r>
          <w:r w:rsidDel="00541E1D">
            <w:tab/>
          </w:r>
          <w:r w:rsidDel="00541E1D">
            <w:tab/>
          </w:r>
          <w:r w:rsidDel="00541E1D">
            <w:tab/>
          </w:r>
          <w:r w:rsidDel="00541E1D">
            <w:tab/>
          </w:r>
          <w:r w:rsidDel="00541E1D">
            <w:tab/>
          </w:r>
          <w:r w:rsidDel="00541E1D">
            <w:tab/>
          </w:r>
          <w:r w:rsidDel="00541E1D">
            <w:tab/>
            <w:delText>VMWARE_VMComputerSystemID</w:delText>
          </w:r>
        </w:del>
      </w:ins>
    </w:p>
    <w:p w14:paraId="75B58F05" w14:textId="655D5DBA" w:rsidR="00A7169F" w:rsidDel="00541E1D" w:rsidRDefault="00A7169F" w:rsidP="00A7169F">
      <w:pPr>
        <w:pStyle w:val="ListParagraph"/>
        <w:numPr>
          <w:ilvl w:val="0"/>
          <w:numId w:val="2"/>
        </w:numPr>
        <w:rPr>
          <w:ins w:id="1938" w:author="Peter Arbogast [2]" w:date="2019-03-22T11:34:00Z"/>
          <w:del w:id="1939" w:author="Peter Arbogast" w:date="2019-06-13T14:12:00Z"/>
        </w:rPr>
      </w:pPr>
      <w:ins w:id="1940" w:author="Peter Arbogast [2]" w:date="2019-03-22T11:34:00Z">
        <w:del w:id="1941" w:author="Peter Arbogast" w:date="2019-06-13T14:12:00Z">
          <w:r w:rsidRPr="00A7169F" w:rsidDel="00541E1D">
            <w:delText>vCenterURLAddress</w:delText>
          </w:r>
          <w:r w:rsidDel="00541E1D">
            <w:tab/>
          </w:r>
          <w:r w:rsidDel="00541E1D">
            <w:tab/>
          </w:r>
          <w:r w:rsidDel="00541E1D">
            <w:tab/>
            <w:delText>SDK URL of vCenter</w:delText>
          </w:r>
        </w:del>
      </w:ins>
    </w:p>
    <w:p w14:paraId="45FC19C6" w14:textId="37F623DC" w:rsidR="00363399" w:rsidDel="00363399" w:rsidRDefault="00A7169F" w:rsidP="00363399">
      <w:pPr>
        <w:rPr>
          <w:ins w:id="1942" w:author="Peter Arbogast [2]" w:date="2019-03-22T11:35:00Z"/>
          <w:del w:id="1943" w:author="Peter Arbogast" w:date="2019-06-13T09:42:00Z"/>
        </w:rPr>
        <w:pPrChange w:id="1944" w:author="Peter Arbogast" w:date="2019-06-13T09:38:00Z">
          <w:pPr>
            <w:pStyle w:val="ListParagraph"/>
            <w:numPr>
              <w:numId w:val="2"/>
            </w:numPr>
            <w:ind w:hanging="360"/>
          </w:pPr>
        </w:pPrChange>
      </w:pPr>
      <w:ins w:id="1945" w:author="Peter Arbogast [2]" w:date="2019-03-22T11:34:00Z">
        <w:del w:id="1946" w:author="Peter Arbogast" w:date="2019-06-13T14:12:00Z">
          <w:r w:rsidDel="00541E1D">
            <w:delText>vCenterUUID</w:delText>
          </w:r>
          <w:r w:rsidDel="00541E1D">
            <w:tab/>
          </w:r>
          <w:r w:rsidDel="00541E1D">
            <w:tab/>
          </w:r>
          <w:r w:rsidDel="00541E1D">
            <w:tab/>
          </w:r>
          <w:r w:rsidDel="00541E1D">
            <w:tab/>
            <w:delText>UUID of vCenter</w:delText>
          </w:r>
        </w:del>
      </w:ins>
    </w:p>
    <w:p w14:paraId="3850DF74" w14:textId="09611B62" w:rsidR="00A7169F" w:rsidDel="00541E1D" w:rsidRDefault="00A7169F" w:rsidP="00A7169F">
      <w:pPr>
        <w:rPr>
          <w:ins w:id="1947" w:author="Peter Arbogast [2]" w:date="2019-03-22T11:35:00Z"/>
          <w:del w:id="1948" w:author="Peter Arbogast" w:date="2019-06-13T14:12:00Z"/>
        </w:rPr>
      </w:pPr>
      <w:ins w:id="1949" w:author="Peter Arbogast [2]" w:date="2019-03-22T11:35:00Z">
        <w:del w:id="1950" w:author="Peter Arbogast" w:date="2019-06-13T14:12:00Z">
          <w:r w:rsidDel="00541E1D">
            <w:delText>Need SQL Server 2012 or higher</w:delText>
          </w:r>
        </w:del>
      </w:ins>
    </w:p>
    <w:p w14:paraId="3F50712E" w14:textId="6259D5FE" w:rsidR="00387764" w:rsidDel="00541E1D" w:rsidRDefault="00A7169F" w:rsidP="00A7169F">
      <w:pPr>
        <w:rPr>
          <w:ins w:id="1951" w:author="Peter Arbogast [2]" w:date="2019-03-22T11:35:00Z"/>
          <w:del w:id="1952" w:author="Peter Arbogast" w:date="2019-06-13T14:12:00Z"/>
        </w:rPr>
      </w:pPr>
      <w:ins w:id="1953" w:author="Peter Arbogast [2]" w:date="2019-03-22T11:35:00Z">
        <w:del w:id="1954" w:author="Peter Arbogast" w:date="2019-06-13T14:12:00Z">
          <w:r w:rsidDel="00541E1D">
            <w:delText>Sample:</w:delText>
          </w:r>
        </w:del>
      </w:ins>
    </w:p>
    <w:p w14:paraId="4FCA15BA" w14:textId="7D8C3F82" w:rsidR="00A7169F" w:rsidRPr="00A7169F" w:rsidDel="00387764" w:rsidRDefault="00A7169F">
      <w:pPr>
        <w:autoSpaceDE w:val="0"/>
        <w:autoSpaceDN w:val="0"/>
        <w:adjustRightInd w:val="0"/>
        <w:spacing w:after="0" w:line="240" w:lineRule="auto"/>
        <w:ind w:left="284"/>
        <w:rPr>
          <w:ins w:id="1955" w:author="Peter Arbogast [2]" w:date="2019-03-22T11:40:00Z"/>
          <w:del w:id="1956" w:author="Peter Arbogast" w:date="2019-06-13T09:30:00Z"/>
          <w:rFonts w:ascii="Courier New" w:hAnsi="Courier New" w:cs="Courier New"/>
          <w:color w:val="000000"/>
          <w:sz w:val="19"/>
          <w:szCs w:val="19"/>
          <w:highlight w:val="white"/>
          <w:rPrChange w:id="1957" w:author="Peter Arbogast [2]" w:date="2019-03-22T11:40:00Z">
            <w:rPr>
              <w:ins w:id="1958" w:author="Peter Arbogast [2]" w:date="2019-03-22T11:40:00Z"/>
              <w:del w:id="1959" w:author="Peter Arbogast" w:date="2019-06-13T09:30:00Z"/>
              <w:rFonts w:ascii="Consolas" w:hAnsi="Consolas" w:cs="Consolas"/>
              <w:color w:val="000000"/>
              <w:sz w:val="19"/>
              <w:szCs w:val="19"/>
              <w:highlight w:val="white"/>
              <w:lang w:val="de-DE"/>
            </w:rPr>
          </w:rPrChange>
        </w:rPr>
        <w:pPrChange w:id="1960" w:author="Peter Arbogast [2]" w:date="2019-03-22T11:40:00Z">
          <w:pPr>
            <w:autoSpaceDE w:val="0"/>
            <w:autoSpaceDN w:val="0"/>
            <w:adjustRightInd w:val="0"/>
            <w:spacing w:after="0" w:line="240" w:lineRule="auto"/>
          </w:pPr>
        </w:pPrChange>
      </w:pPr>
      <w:ins w:id="1961" w:author="Peter Arbogast [2]" w:date="2019-03-22T11:40:00Z">
        <w:del w:id="1962" w:author="Peter Arbogast" w:date="2019-06-13T09:30:00Z">
          <w:r w:rsidRPr="00A7169F" w:rsidDel="00387764">
            <w:rPr>
              <w:rFonts w:ascii="Courier New" w:hAnsi="Courier New" w:cs="Courier New"/>
              <w:color w:val="0000FF"/>
              <w:sz w:val="19"/>
              <w:szCs w:val="19"/>
              <w:highlight w:val="white"/>
              <w:rPrChange w:id="1963" w:author="Peter Arbogast [2]" w:date="2019-03-22T11:40:00Z">
                <w:rPr>
                  <w:rFonts w:ascii="Consolas" w:hAnsi="Consolas" w:cs="Consolas"/>
                  <w:color w:val="0000FF"/>
                  <w:sz w:val="19"/>
                  <w:szCs w:val="19"/>
                  <w:highlight w:val="white"/>
                  <w:lang w:val="de-DE"/>
                </w:rPr>
              </w:rPrChange>
            </w:rPr>
            <w:delText>SELECT</w:delText>
          </w:r>
        </w:del>
      </w:ins>
    </w:p>
    <w:p w14:paraId="16B0716A" w14:textId="120C8E1B" w:rsidR="00A7169F" w:rsidRPr="00A7169F" w:rsidDel="00387764" w:rsidRDefault="00A7169F">
      <w:pPr>
        <w:autoSpaceDE w:val="0"/>
        <w:autoSpaceDN w:val="0"/>
        <w:adjustRightInd w:val="0"/>
        <w:spacing w:after="0" w:line="240" w:lineRule="auto"/>
        <w:ind w:left="284"/>
        <w:rPr>
          <w:ins w:id="1964" w:author="Peter Arbogast [2]" w:date="2019-03-22T11:40:00Z"/>
          <w:del w:id="1965" w:author="Peter Arbogast" w:date="2019-06-13T09:30:00Z"/>
          <w:rFonts w:ascii="Courier New" w:hAnsi="Courier New" w:cs="Courier New"/>
          <w:color w:val="000000"/>
          <w:sz w:val="19"/>
          <w:szCs w:val="19"/>
          <w:highlight w:val="white"/>
          <w:rPrChange w:id="1966" w:author="Peter Arbogast [2]" w:date="2019-03-22T11:40:00Z">
            <w:rPr>
              <w:ins w:id="1967" w:author="Peter Arbogast [2]" w:date="2019-03-22T11:40:00Z"/>
              <w:del w:id="1968" w:author="Peter Arbogast" w:date="2019-06-13T09:30:00Z"/>
              <w:rFonts w:ascii="Consolas" w:hAnsi="Consolas" w:cs="Consolas"/>
              <w:color w:val="000000"/>
              <w:sz w:val="19"/>
              <w:szCs w:val="19"/>
              <w:highlight w:val="white"/>
              <w:lang w:val="de-DE"/>
            </w:rPr>
          </w:rPrChange>
        </w:rPr>
        <w:pPrChange w:id="1969" w:author="Peter Arbogast [2]" w:date="2019-03-22T11:40:00Z">
          <w:pPr>
            <w:autoSpaceDE w:val="0"/>
            <w:autoSpaceDN w:val="0"/>
            <w:adjustRightInd w:val="0"/>
            <w:spacing w:after="0" w:line="240" w:lineRule="auto"/>
          </w:pPr>
        </w:pPrChange>
      </w:pPr>
      <w:ins w:id="1970" w:author="Peter Arbogast [2]" w:date="2019-03-22T11:40:00Z">
        <w:del w:id="1971" w:author="Peter Arbogast" w:date="2019-06-13T09:30:00Z">
          <w:r w:rsidRPr="00A7169F" w:rsidDel="00387764">
            <w:rPr>
              <w:rFonts w:ascii="Courier New" w:hAnsi="Courier New" w:cs="Courier New"/>
              <w:color w:val="000000"/>
              <w:sz w:val="19"/>
              <w:szCs w:val="19"/>
              <w:highlight w:val="white"/>
              <w:rPrChange w:id="1972" w:author="Peter Arbogast [2]" w:date="2019-03-22T11:40:00Z">
                <w:rPr>
                  <w:rFonts w:ascii="Consolas" w:hAnsi="Consolas" w:cs="Consolas"/>
                  <w:color w:val="000000"/>
                  <w:sz w:val="19"/>
                  <w:szCs w:val="19"/>
                  <w:highlight w:val="white"/>
                  <w:lang w:val="de-DE"/>
                </w:rPr>
              </w:rPrChange>
            </w:rPr>
            <w:delText xml:space="preserve">    e</w:delText>
          </w:r>
          <w:r w:rsidRPr="00A7169F" w:rsidDel="00387764">
            <w:rPr>
              <w:rFonts w:ascii="Courier New" w:hAnsi="Courier New" w:cs="Courier New"/>
              <w:color w:val="808080"/>
              <w:sz w:val="19"/>
              <w:szCs w:val="19"/>
              <w:highlight w:val="white"/>
              <w:rPrChange w:id="1973" w:author="Peter Arbogast [2]" w:date="2019-03-22T11:40:00Z">
                <w:rPr>
                  <w:rFonts w:ascii="Consolas" w:hAnsi="Consolas" w:cs="Consolas"/>
                  <w:color w:val="808080"/>
                  <w:sz w:val="19"/>
                  <w:szCs w:val="19"/>
                  <w:highlight w:val="white"/>
                  <w:lang w:val="de-DE"/>
                </w:rPr>
              </w:rPrChange>
            </w:rPr>
            <w:delText>.</w:delText>
          </w:r>
          <w:r w:rsidRPr="00A7169F" w:rsidDel="00387764">
            <w:rPr>
              <w:rFonts w:ascii="Courier New" w:hAnsi="Courier New" w:cs="Courier New"/>
              <w:color w:val="000000"/>
              <w:sz w:val="19"/>
              <w:szCs w:val="19"/>
              <w:highlight w:val="white"/>
              <w:rPrChange w:id="1974" w:author="Peter Arbogast [2]" w:date="2019-03-22T11:40:00Z">
                <w:rPr>
                  <w:rFonts w:ascii="Consolas" w:hAnsi="Consolas" w:cs="Consolas"/>
                  <w:color w:val="000000"/>
                  <w:sz w:val="19"/>
                  <w:szCs w:val="19"/>
                  <w:highlight w:val="white"/>
                  <w:lang w:val="de-DE"/>
                </w:rPr>
              </w:rPrChange>
            </w:rPr>
            <w:delText>ESXHostID</w:delText>
          </w:r>
          <w:r w:rsidRPr="00A7169F" w:rsidDel="00387764">
            <w:rPr>
              <w:rFonts w:ascii="Courier New" w:hAnsi="Courier New" w:cs="Courier New"/>
              <w:color w:val="808080"/>
              <w:sz w:val="19"/>
              <w:szCs w:val="19"/>
              <w:highlight w:val="white"/>
              <w:rPrChange w:id="1975" w:author="Peter Arbogast [2]" w:date="2019-03-22T11:40:00Z">
                <w:rPr>
                  <w:rFonts w:ascii="Consolas" w:hAnsi="Consolas" w:cs="Consolas"/>
                  <w:color w:val="808080"/>
                  <w:sz w:val="19"/>
                  <w:szCs w:val="19"/>
                  <w:highlight w:val="white"/>
                  <w:lang w:val="de-DE"/>
                </w:rPr>
              </w:rPrChange>
            </w:rPr>
            <w:delText>,</w:delText>
          </w:r>
        </w:del>
      </w:ins>
    </w:p>
    <w:p w14:paraId="09FBB81E" w14:textId="4F417BE7" w:rsidR="00A7169F" w:rsidRPr="00A7169F" w:rsidDel="00387764" w:rsidRDefault="00A7169F">
      <w:pPr>
        <w:autoSpaceDE w:val="0"/>
        <w:autoSpaceDN w:val="0"/>
        <w:adjustRightInd w:val="0"/>
        <w:spacing w:after="0" w:line="240" w:lineRule="auto"/>
        <w:ind w:left="284"/>
        <w:rPr>
          <w:ins w:id="1976" w:author="Peter Arbogast [2]" w:date="2019-03-22T11:40:00Z"/>
          <w:del w:id="1977" w:author="Peter Arbogast" w:date="2019-06-13T09:30:00Z"/>
          <w:rFonts w:ascii="Courier New" w:hAnsi="Courier New" w:cs="Courier New"/>
          <w:color w:val="000000"/>
          <w:sz w:val="19"/>
          <w:szCs w:val="19"/>
          <w:highlight w:val="white"/>
          <w:rPrChange w:id="1978" w:author="Peter Arbogast [2]" w:date="2019-03-22T11:40:00Z">
            <w:rPr>
              <w:ins w:id="1979" w:author="Peter Arbogast [2]" w:date="2019-03-22T11:40:00Z"/>
              <w:del w:id="1980" w:author="Peter Arbogast" w:date="2019-06-13T09:30:00Z"/>
              <w:rFonts w:ascii="Consolas" w:hAnsi="Consolas" w:cs="Consolas"/>
              <w:color w:val="000000"/>
              <w:sz w:val="19"/>
              <w:szCs w:val="19"/>
              <w:highlight w:val="white"/>
              <w:lang w:val="de-DE"/>
            </w:rPr>
          </w:rPrChange>
        </w:rPr>
        <w:pPrChange w:id="1981" w:author="Peter Arbogast [2]" w:date="2019-03-22T11:40:00Z">
          <w:pPr>
            <w:autoSpaceDE w:val="0"/>
            <w:autoSpaceDN w:val="0"/>
            <w:adjustRightInd w:val="0"/>
            <w:spacing w:after="0" w:line="240" w:lineRule="auto"/>
          </w:pPr>
        </w:pPrChange>
      </w:pPr>
      <w:ins w:id="1982" w:author="Peter Arbogast [2]" w:date="2019-03-22T11:40:00Z">
        <w:del w:id="1983" w:author="Peter Arbogast" w:date="2019-06-13T09:30:00Z">
          <w:r w:rsidRPr="00A7169F" w:rsidDel="00387764">
            <w:rPr>
              <w:rFonts w:ascii="Courier New" w:hAnsi="Courier New" w:cs="Courier New"/>
              <w:color w:val="000000"/>
              <w:sz w:val="19"/>
              <w:szCs w:val="19"/>
              <w:highlight w:val="white"/>
              <w:rPrChange w:id="1984" w:author="Peter Arbogast [2]" w:date="2019-03-22T11:40:00Z">
                <w:rPr>
                  <w:rFonts w:ascii="Consolas" w:hAnsi="Consolas" w:cs="Consolas"/>
                  <w:color w:val="000000"/>
                  <w:sz w:val="19"/>
                  <w:szCs w:val="19"/>
                  <w:highlight w:val="white"/>
                  <w:lang w:val="de-DE"/>
                </w:rPr>
              </w:rPrChange>
            </w:rPr>
            <w:tab/>
            <w:delText>cl</w:delText>
          </w:r>
          <w:r w:rsidRPr="00A7169F" w:rsidDel="00387764">
            <w:rPr>
              <w:rFonts w:ascii="Courier New" w:hAnsi="Courier New" w:cs="Courier New"/>
              <w:color w:val="808080"/>
              <w:sz w:val="19"/>
              <w:szCs w:val="19"/>
              <w:highlight w:val="white"/>
              <w:rPrChange w:id="1985" w:author="Peter Arbogast [2]" w:date="2019-03-22T11:40:00Z">
                <w:rPr>
                  <w:rFonts w:ascii="Consolas" w:hAnsi="Consolas" w:cs="Consolas"/>
                  <w:color w:val="808080"/>
                  <w:sz w:val="19"/>
                  <w:szCs w:val="19"/>
                  <w:highlight w:val="white"/>
                  <w:lang w:val="de-DE"/>
                </w:rPr>
              </w:rPrChange>
            </w:rPr>
            <w:delText>.</w:delText>
          </w:r>
          <w:r w:rsidRPr="00A7169F" w:rsidDel="00387764">
            <w:rPr>
              <w:rFonts w:ascii="Courier New" w:hAnsi="Courier New" w:cs="Courier New"/>
              <w:color w:val="000000"/>
              <w:sz w:val="19"/>
              <w:szCs w:val="19"/>
              <w:highlight w:val="white"/>
              <w:rPrChange w:id="1986" w:author="Peter Arbogast [2]" w:date="2019-03-22T11:40:00Z">
                <w:rPr>
                  <w:rFonts w:ascii="Consolas" w:hAnsi="Consolas" w:cs="Consolas"/>
                  <w:color w:val="000000"/>
                  <w:sz w:val="19"/>
                  <w:szCs w:val="19"/>
                  <w:highlight w:val="white"/>
                  <w:lang w:val="de-DE"/>
                </w:rPr>
              </w:rPrChange>
            </w:rPr>
            <w:delText>ClusterName</w:delText>
          </w:r>
          <w:r w:rsidRPr="00A7169F" w:rsidDel="00387764">
            <w:rPr>
              <w:rFonts w:ascii="Courier New" w:hAnsi="Courier New" w:cs="Courier New"/>
              <w:color w:val="808080"/>
              <w:sz w:val="19"/>
              <w:szCs w:val="19"/>
              <w:highlight w:val="white"/>
              <w:rPrChange w:id="1987" w:author="Peter Arbogast [2]" w:date="2019-03-22T11:40:00Z">
                <w:rPr>
                  <w:rFonts w:ascii="Consolas" w:hAnsi="Consolas" w:cs="Consolas"/>
                  <w:color w:val="808080"/>
                  <w:sz w:val="19"/>
                  <w:szCs w:val="19"/>
                  <w:highlight w:val="white"/>
                  <w:lang w:val="de-DE"/>
                </w:rPr>
              </w:rPrChange>
            </w:rPr>
            <w:delText>,</w:delText>
          </w:r>
        </w:del>
      </w:ins>
    </w:p>
    <w:p w14:paraId="18D30AC0" w14:textId="67E39F9D" w:rsidR="00A7169F" w:rsidRPr="00A7169F" w:rsidDel="00387764" w:rsidRDefault="00A7169F">
      <w:pPr>
        <w:autoSpaceDE w:val="0"/>
        <w:autoSpaceDN w:val="0"/>
        <w:adjustRightInd w:val="0"/>
        <w:spacing w:after="0" w:line="240" w:lineRule="auto"/>
        <w:ind w:left="284"/>
        <w:rPr>
          <w:ins w:id="1988" w:author="Peter Arbogast [2]" w:date="2019-03-22T11:40:00Z"/>
          <w:del w:id="1989" w:author="Peter Arbogast" w:date="2019-06-13T09:30:00Z"/>
          <w:rFonts w:ascii="Courier New" w:hAnsi="Courier New" w:cs="Courier New"/>
          <w:color w:val="000000"/>
          <w:sz w:val="19"/>
          <w:szCs w:val="19"/>
          <w:highlight w:val="white"/>
          <w:rPrChange w:id="1990" w:author="Peter Arbogast [2]" w:date="2019-03-22T11:40:00Z">
            <w:rPr>
              <w:ins w:id="1991" w:author="Peter Arbogast [2]" w:date="2019-03-22T11:40:00Z"/>
              <w:del w:id="1992" w:author="Peter Arbogast" w:date="2019-06-13T09:30:00Z"/>
              <w:rFonts w:ascii="Consolas" w:hAnsi="Consolas" w:cs="Consolas"/>
              <w:color w:val="000000"/>
              <w:sz w:val="19"/>
              <w:szCs w:val="19"/>
              <w:highlight w:val="white"/>
              <w:lang w:val="de-DE"/>
            </w:rPr>
          </w:rPrChange>
        </w:rPr>
        <w:pPrChange w:id="1993" w:author="Peter Arbogast [2]" w:date="2019-03-22T11:40:00Z">
          <w:pPr>
            <w:autoSpaceDE w:val="0"/>
            <w:autoSpaceDN w:val="0"/>
            <w:adjustRightInd w:val="0"/>
            <w:spacing w:after="0" w:line="240" w:lineRule="auto"/>
          </w:pPr>
        </w:pPrChange>
      </w:pPr>
      <w:ins w:id="1994" w:author="Peter Arbogast [2]" w:date="2019-03-22T11:40:00Z">
        <w:del w:id="1995" w:author="Peter Arbogast" w:date="2019-06-13T09:30:00Z">
          <w:r w:rsidRPr="00A7169F" w:rsidDel="00387764">
            <w:rPr>
              <w:rFonts w:ascii="Courier New" w:hAnsi="Courier New" w:cs="Courier New"/>
              <w:color w:val="000000"/>
              <w:sz w:val="19"/>
              <w:szCs w:val="19"/>
              <w:highlight w:val="white"/>
              <w:rPrChange w:id="1996" w:author="Peter Arbogast [2]" w:date="2019-03-22T11:40:00Z">
                <w:rPr>
                  <w:rFonts w:ascii="Consolas" w:hAnsi="Consolas" w:cs="Consolas"/>
                  <w:color w:val="000000"/>
                  <w:sz w:val="19"/>
                  <w:szCs w:val="19"/>
                  <w:highlight w:val="white"/>
                  <w:lang w:val="de-DE"/>
                </w:rPr>
              </w:rPrChange>
            </w:rPr>
            <w:tab/>
            <w:delText>vc</w:delText>
          </w:r>
          <w:r w:rsidRPr="00A7169F" w:rsidDel="00387764">
            <w:rPr>
              <w:rFonts w:ascii="Courier New" w:hAnsi="Courier New" w:cs="Courier New"/>
              <w:color w:val="808080"/>
              <w:sz w:val="19"/>
              <w:szCs w:val="19"/>
              <w:highlight w:val="white"/>
              <w:rPrChange w:id="1997" w:author="Peter Arbogast [2]" w:date="2019-03-22T11:40:00Z">
                <w:rPr>
                  <w:rFonts w:ascii="Consolas" w:hAnsi="Consolas" w:cs="Consolas"/>
                  <w:color w:val="808080"/>
                  <w:sz w:val="19"/>
                  <w:szCs w:val="19"/>
                  <w:highlight w:val="white"/>
                  <w:lang w:val="de-DE"/>
                </w:rPr>
              </w:rPrChange>
            </w:rPr>
            <w:delText>.</w:delText>
          </w:r>
          <w:r w:rsidRPr="00A7169F" w:rsidDel="00387764">
            <w:rPr>
              <w:rFonts w:ascii="Courier New" w:hAnsi="Courier New" w:cs="Courier New"/>
              <w:color w:val="000000"/>
              <w:sz w:val="19"/>
              <w:szCs w:val="19"/>
              <w:highlight w:val="white"/>
              <w:rPrChange w:id="1998" w:author="Peter Arbogast [2]" w:date="2019-03-22T11:40:00Z">
                <w:rPr>
                  <w:rFonts w:ascii="Consolas" w:hAnsi="Consolas" w:cs="Consolas"/>
                  <w:color w:val="000000"/>
                  <w:sz w:val="19"/>
                  <w:szCs w:val="19"/>
                  <w:highlight w:val="white"/>
                  <w:lang w:val="de-DE"/>
                </w:rPr>
              </w:rPrChange>
            </w:rPr>
            <w:delText>vCenterID</w:delText>
          </w:r>
          <w:r w:rsidRPr="00A7169F" w:rsidDel="00387764">
            <w:rPr>
              <w:rFonts w:ascii="Courier New" w:hAnsi="Courier New" w:cs="Courier New"/>
              <w:color w:val="808080"/>
              <w:sz w:val="19"/>
              <w:szCs w:val="19"/>
              <w:highlight w:val="white"/>
              <w:rPrChange w:id="1999" w:author="Peter Arbogast [2]" w:date="2019-03-22T11:40:00Z">
                <w:rPr>
                  <w:rFonts w:ascii="Consolas" w:hAnsi="Consolas" w:cs="Consolas"/>
                  <w:color w:val="808080"/>
                  <w:sz w:val="19"/>
                  <w:szCs w:val="19"/>
                  <w:highlight w:val="white"/>
                  <w:lang w:val="de-DE"/>
                </w:rPr>
              </w:rPrChange>
            </w:rPr>
            <w:delText>,</w:delText>
          </w:r>
        </w:del>
      </w:ins>
    </w:p>
    <w:p w14:paraId="735035E6" w14:textId="3ED54B66" w:rsidR="00A7169F" w:rsidRPr="00A7169F" w:rsidDel="00387764" w:rsidRDefault="00A7169F">
      <w:pPr>
        <w:autoSpaceDE w:val="0"/>
        <w:autoSpaceDN w:val="0"/>
        <w:adjustRightInd w:val="0"/>
        <w:spacing w:after="0" w:line="240" w:lineRule="auto"/>
        <w:ind w:left="284"/>
        <w:rPr>
          <w:ins w:id="2000" w:author="Peter Arbogast [2]" w:date="2019-03-22T11:40:00Z"/>
          <w:del w:id="2001" w:author="Peter Arbogast" w:date="2019-06-13T09:30:00Z"/>
          <w:rFonts w:ascii="Courier New" w:hAnsi="Courier New" w:cs="Courier New"/>
          <w:color w:val="000000"/>
          <w:sz w:val="19"/>
          <w:szCs w:val="19"/>
          <w:highlight w:val="white"/>
          <w:rPrChange w:id="2002" w:author="Peter Arbogast [2]" w:date="2019-03-22T11:40:00Z">
            <w:rPr>
              <w:ins w:id="2003" w:author="Peter Arbogast [2]" w:date="2019-03-22T11:40:00Z"/>
              <w:del w:id="2004" w:author="Peter Arbogast" w:date="2019-06-13T09:30:00Z"/>
              <w:rFonts w:ascii="Consolas" w:hAnsi="Consolas" w:cs="Consolas"/>
              <w:color w:val="000000"/>
              <w:sz w:val="19"/>
              <w:szCs w:val="19"/>
              <w:highlight w:val="white"/>
              <w:lang w:val="de-DE"/>
            </w:rPr>
          </w:rPrChange>
        </w:rPr>
        <w:pPrChange w:id="2005" w:author="Peter Arbogast [2]" w:date="2019-03-22T11:40:00Z">
          <w:pPr>
            <w:autoSpaceDE w:val="0"/>
            <w:autoSpaceDN w:val="0"/>
            <w:adjustRightInd w:val="0"/>
            <w:spacing w:after="0" w:line="240" w:lineRule="auto"/>
          </w:pPr>
        </w:pPrChange>
      </w:pPr>
      <w:ins w:id="2006" w:author="Peter Arbogast [2]" w:date="2019-03-22T11:40:00Z">
        <w:del w:id="2007" w:author="Peter Arbogast" w:date="2019-06-13T09:30:00Z">
          <w:r w:rsidRPr="00A7169F" w:rsidDel="00387764">
            <w:rPr>
              <w:rFonts w:ascii="Courier New" w:hAnsi="Courier New" w:cs="Courier New"/>
              <w:color w:val="000000"/>
              <w:sz w:val="19"/>
              <w:szCs w:val="19"/>
              <w:highlight w:val="white"/>
              <w:rPrChange w:id="2008" w:author="Peter Arbogast [2]" w:date="2019-03-22T11:40:00Z">
                <w:rPr>
                  <w:rFonts w:ascii="Consolas" w:hAnsi="Consolas" w:cs="Consolas"/>
                  <w:color w:val="000000"/>
                  <w:sz w:val="19"/>
                  <w:szCs w:val="19"/>
                  <w:highlight w:val="white"/>
                  <w:lang w:val="de-DE"/>
                </w:rPr>
              </w:rPrChange>
            </w:rPr>
            <w:tab/>
            <w:delText>e</w:delText>
          </w:r>
          <w:r w:rsidRPr="00A7169F" w:rsidDel="00387764">
            <w:rPr>
              <w:rFonts w:ascii="Courier New" w:hAnsi="Courier New" w:cs="Courier New"/>
              <w:color w:val="808080"/>
              <w:sz w:val="19"/>
              <w:szCs w:val="19"/>
              <w:highlight w:val="white"/>
              <w:rPrChange w:id="2009" w:author="Peter Arbogast [2]" w:date="2019-03-22T11:40:00Z">
                <w:rPr>
                  <w:rFonts w:ascii="Consolas" w:hAnsi="Consolas" w:cs="Consolas"/>
                  <w:color w:val="808080"/>
                  <w:sz w:val="19"/>
                  <w:szCs w:val="19"/>
                  <w:highlight w:val="white"/>
                  <w:lang w:val="de-DE"/>
                </w:rPr>
              </w:rPrChange>
            </w:rPr>
            <w:delText>.</w:delText>
          </w:r>
          <w:r w:rsidRPr="00A7169F" w:rsidDel="00387764">
            <w:rPr>
              <w:rFonts w:ascii="Courier New" w:hAnsi="Courier New" w:cs="Courier New"/>
              <w:color w:val="000000"/>
              <w:sz w:val="19"/>
              <w:szCs w:val="19"/>
              <w:highlight w:val="white"/>
              <w:rPrChange w:id="2010" w:author="Peter Arbogast [2]" w:date="2019-03-22T11:40:00Z">
                <w:rPr>
                  <w:rFonts w:ascii="Consolas" w:hAnsi="Consolas" w:cs="Consolas"/>
                  <w:color w:val="000000"/>
                  <w:sz w:val="19"/>
                  <w:szCs w:val="19"/>
                  <w:highlight w:val="white"/>
                  <w:lang w:val="de-DE"/>
                </w:rPr>
              </w:rPrChange>
            </w:rPr>
            <w:delText>GuestID</w:delText>
          </w:r>
        </w:del>
      </w:ins>
    </w:p>
    <w:p w14:paraId="6730A3B3" w14:textId="1CF8648A" w:rsidR="00A7169F" w:rsidRPr="00A7169F" w:rsidDel="00387764" w:rsidRDefault="00A7169F">
      <w:pPr>
        <w:autoSpaceDE w:val="0"/>
        <w:autoSpaceDN w:val="0"/>
        <w:adjustRightInd w:val="0"/>
        <w:spacing w:after="0" w:line="240" w:lineRule="auto"/>
        <w:ind w:left="284"/>
        <w:rPr>
          <w:ins w:id="2011" w:author="Peter Arbogast [2]" w:date="2019-03-22T11:40:00Z"/>
          <w:del w:id="2012" w:author="Peter Arbogast" w:date="2019-06-13T09:30:00Z"/>
          <w:rFonts w:ascii="Courier New" w:hAnsi="Courier New" w:cs="Courier New"/>
          <w:color w:val="000000"/>
          <w:sz w:val="19"/>
          <w:szCs w:val="19"/>
          <w:highlight w:val="white"/>
          <w:rPrChange w:id="2013" w:author="Peter Arbogast [2]" w:date="2019-03-22T11:40:00Z">
            <w:rPr>
              <w:ins w:id="2014" w:author="Peter Arbogast [2]" w:date="2019-03-22T11:40:00Z"/>
              <w:del w:id="2015" w:author="Peter Arbogast" w:date="2019-06-13T09:30:00Z"/>
              <w:rFonts w:ascii="Consolas" w:hAnsi="Consolas" w:cs="Consolas"/>
              <w:color w:val="000000"/>
              <w:sz w:val="19"/>
              <w:szCs w:val="19"/>
              <w:highlight w:val="white"/>
              <w:lang w:val="de-DE"/>
            </w:rPr>
          </w:rPrChange>
        </w:rPr>
        <w:pPrChange w:id="2016" w:author="Peter Arbogast [2]" w:date="2019-03-22T11:40:00Z">
          <w:pPr>
            <w:autoSpaceDE w:val="0"/>
            <w:autoSpaceDN w:val="0"/>
            <w:adjustRightInd w:val="0"/>
            <w:spacing w:after="0" w:line="240" w:lineRule="auto"/>
          </w:pPr>
        </w:pPrChange>
      </w:pPr>
      <w:ins w:id="2017" w:author="Peter Arbogast [2]" w:date="2019-03-22T11:40:00Z">
        <w:del w:id="2018" w:author="Peter Arbogast" w:date="2019-06-13T09:30:00Z">
          <w:r w:rsidRPr="00A7169F" w:rsidDel="00387764">
            <w:rPr>
              <w:rFonts w:ascii="Courier New" w:hAnsi="Courier New" w:cs="Courier New"/>
              <w:color w:val="000000"/>
              <w:sz w:val="19"/>
              <w:szCs w:val="19"/>
              <w:highlight w:val="white"/>
              <w:rPrChange w:id="2019" w:author="Peter Arbogast [2]" w:date="2019-03-22T11:40:00Z">
                <w:rPr>
                  <w:rFonts w:ascii="Consolas" w:hAnsi="Consolas" w:cs="Consolas"/>
                  <w:color w:val="000000"/>
                  <w:sz w:val="19"/>
                  <w:szCs w:val="19"/>
                  <w:highlight w:val="white"/>
                  <w:lang w:val="de-DE"/>
                </w:rPr>
              </w:rPrChange>
            </w:rPr>
            <w:delText xml:space="preserve">  </w:delText>
          </w:r>
          <w:r w:rsidRPr="00A7169F" w:rsidDel="00387764">
            <w:rPr>
              <w:rFonts w:ascii="Courier New" w:hAnsi="Courier New" w:cs="Courier New"/>
              <w:color w:val="0000FF"/>
              <w:sz w:val="19"/>
              <w:szCs w:val="19"/>
              <w:highlight w:val="white"/>
              <w:rPrChange w:id="2020" w:author="Peter Arbogast [2]" w:date="2019-03-22T11:40:00Z">
                <w:rPr>
                  <w:rFonts w:ascii="Consolas" w:hAnsi="Consolas" w:cs="Consolas"/>
                  <w:color w:val="0000FF"/>
                  <w:sz w:val="19"/>
                  <w:szCs w:val="19"/>
                  <w:highlight w:val="white"/>
                  <w:lang w:val="de-DE"/>
                </w:rPr>
              </w:rPrChange>
            </w:rPr>
            <w:delText>FROM</w:delText>
          </w:r>
          <w:r w:rsidRPr="00A7169F" w:rsidDel="00387764">
            <w:rPr>
              <w:rFonts w:ascii="Courier New" w:hAnsi="Courier New" w:cs="Courier New"/>
              <w:color w:val="000000"/>
              <w:sz w:val="19"/>
              <w:szCs w:val="19"/>
              <w:highlight w:val="white"/>
              <w:rPrChange w:id="2021" w:author="Peter Arbogast [2]" w:date="2019-03-22T11:40:00Z">
                <w:rPr>
                  <w:rFonts w:ascii="Consolas" w:hAnsi="Consolas" w:cs="Consolas"/>
                  <w:color w:val="000000"/>
                  <w:sz w:val="19"/>
                  <w:szCs w:val="19"/>
                  <w:highlight w:val="white"/>
                  <w:lang w:val="de-DE"/>
                </w:rPr>
              </w:rPrChange>
            </w:rPr>
            <w:delText xml:space="preserve"> f_GetVirtualVMwareLinkGuest</w:delText>
          </w:r>
          <w:r w:rsidRPr="00A7169F" w:rsidDel="00387764">
            <w:rPr>
              <w:rFonts w:ascii="Courier New" w:hAnsi="Courier New" w:cs="Courier New"/>
              <w:color w:val="808080"/>
              <w:sz w:val="19"/>
              <w:szCs w:val="19"/>
              <w:highlight w:val="white"/>
              <w:rPrChange w:id="2022" w:author="Peter Arbogast [2]" w:date="2019-03-22T11:40:00Z">
                <w:rPr>
                  <w:rFonts w:ascii="Consolas" w:hAnsi="Consolas" w:cs="Consolas"/>
                  <w:color w:val="808080"/>
                  <w:sz w:val="19"/>
                  <w:szCs w:val="19"/>
                  <w:highlight w:val="white"/>
                  <w:lang w:val="de-DE"/>
                </w:rPr>
              </w:rPrChange>
            </w:rPr>
            <w:delText>()</w:delText>
          </w:r>
          <w:r w:rsidRPr="00A7169F" w:rsidDel="00387764">
            <w:rPr>
              <w:rFonts w:ascii="Courier New" w:hAnsi="Courier New" w:cs="Courier New"/>
              <w:color w:val="000000"/>
              <w:sz w:val="19"/>
              <w:szCs w:val="19"/>
              <w:highlight w:val="white"/>
              <w:rPrChange w:id="2023" w:author="Peter Arbogast [2]" w:date="2019-03-22T11:40:00Z">
                <w:rPr>
                  <w:rFonts w:ascii="Consolas" w:hAnsi="Consolas" w:cs="Consolas"/>
                  <w:color w:val="000000"/>
                  <w:sz w:val="19"/>
                  <w:szCs w:val="19"/>
                  <w:highlight w:val="white"/>
                  <w:lang w:val="de-DE"/>
                </w:rPr>
              </w:rPrChange>
            </w:rPr>
            <w:delText xml:space="preserve"> e</w:delText>
          </w:r>
        </w:del>
      </w:ins>
    </w:p>
    <w:p w14:paraId="500500A3" w14:textId="74C10B97" w:rsidR="00A7169F" w:rsidRPr="00A7169F" w:rsidDel="00387764" w:rsidRDefault="00A7169F">
      <w:pPr>
        <w:autoSpaceDE w:val="0"/>
        <w:autoSpaceDN w:val="0"/>
        <w:adjustRightInd w:val="0"/>
        <w:spacing w:after="0" w:line="240" w:lineRule="auto"/>
        <w:ind w:left="284"/>
        <w:rPr>
          <w:ins w:id="2024" w:author="Peter Arbogast [2]" w:date="2019-03-22T11:40:00Z"/>
          <w:del w:id="2025" w:author="Peter Arbogast" w:date="2019-06-13T09:30:00Z"/>
          <w:rFonts w:ascii="Courier New" w:hAnsi="Courier New" w:cs="Courier New"/>
          <w:color w:val="000000"/>
          <w:sz w:val="19"/>
          <w:szCs w:val="19"/>
          <w:highlight w:val="white"/>
          <w:rPrChange w:id="2026" w:author="Peter Arbogast [2]" w:date="2019-03-22T11:40:00Z">
            <w:rPr>
              <w:ins w:id="2027" w:author="Peter Arbogast [2]" w:date="2019-03-22T11:40:00Z"/>
              <w:del w:id="2028" w:author="Peter Arbogast" w:date="2019-06-13T09:30:00Z"/>
              <w:rFonts w:ascii="Consolas" w:hAnsi="Consolas" w:cs="Consolas"/>
              <w:color w:val="000000"/>
              <w:sz w:val="19"/>
              <w:szCs w:val="19"/>
              <w:highlight w:val="white"/>
              <w:lang w:val="de-DE"/>
            </w:rPr>
          </w:rPrChange>
        </w:rPr>
        <w:pPrChange w:id="2029" w:author="Peter Arbogast [2]" w:date="2019-03-22T11:40:00Z">
          <w:pPr>
            <w:autoSpaceDE w:val="0"/>
            <w:autoSpaceDN w:val="0"/>
            <w:adjustRightInd w:val="0"/>
            <w:spacing w:after="0" w:line="240" w:lineRule="auto"/>
          </w:pPr>
        </w:pPrChange>
      </w:pPr>
      <w:ins w:id="2030" w:author="Peter Arbogast [2]" w:date="2019-03-22T11:40:00Z">
        <w:del w:id="2031" w:author="Peter Arbogast" w:date="2019-06-13T09:30:00Z">
          <w:r w:rsidRPr="00A7169F" w:rsidDel="00387764">
            <w:rPr>
              <w:rFonts w:ascii="Courier New" w:hAnsi="Courier New" w:cs="Courier New"/>
              <w:color w:val="000000"/>
              <w:sz w:val="19"/>
              <w:szCs w:val="19"/>
              <w:highlight w:val="white"/>
              <w:rPrChange w:id="2032" w:author="Peter Arbogast [2]" w:date="2019-03-22T11:40:00Z">
                <w:rPr>
                  <w:rFonts w:ascii="Consolas" w:hAnsi="Consolas" w:cs="Consolas"/>
                  <w:color w:val="000000"/>
                  <w:sz w:val="19"/>
                  <w:szCs w:val="19"/>
                  <w:highlight w:val="white"/>
                  <w:lang w:val="de-DE"/>
                </w:rPr>
              </w:rPrChange>
            </w:rPr>
            <w:delText xml:space="preserve">    </w:delText>
          </w:r>
          <w:r w:rsidRPr="00A7169F" w:rsidDel="00387764">
            <w:rPr>
              <w:rFonts w:ascii="Courier New" w:hAnsi="Courier New" w:cs="Courier New"/>
              <w:color w:val="808080"/>
              <w:sz w:val="19"/>
              <w:szCs w:val="19"/>
              <w:highlight w:val="white"/>
              <w:rPrChange w:id="2033" w:author="Peter Arbogast [2]" w:date="2019-03-22T11:40:00Z">
                <w:rPr>
                  <w:rFonts w:ascii="Consolas" w:hAnsi="Consolas" w:cs="Consolas"/>
                  <w:color w:val="808080"/>
                  <w:sz w:val="19"/>
                  <w:szCs w:val="19"/>
                  <w:highlight w:val="white"/>
                  <w:lang w:val="de-DE"/>
                </w:rPr>
              </w:rPrChange>
            </w:rPr>
            <w:delText>LEFT</w:delText>
          </w:r>
          <w:r w:rsidRPr="00A7169F" w:rsidDel="00387764">
            <w:rPr>
              <w:rFonts w:ascii="Courier New" w:hAnsi="Courier New" w:cs="Courier New"/>
              <w:color w:val="000000"/>
              <w:sz w:val="19"/>
              <w:szCs w:val="19"/>
              <w:highlight w:val="white"/>
              <w:rPrChange w:id="2034" w:author="Peter Arbogast [2]" w:date="2019-03-22T11:40:00Z">
                <w:rPr>
                  <w:rFonts w:ascii="Consolas" w:hAnsi="Consolas" w:cs="Consolas"/>
                  <w:color w:val="000000"/>
                  <w:sz w:val="19"/>
                  <w:szCs w:val="19"/>
                  <w:highlight w:val="white"/>
                  <w:lang w:val="de-DE"/>
                </w:rPr>
              </w:rPrChange>
            </w:rPr>
            <w:delText xml:space="preserve"> </w:delText>
          </w:r>
          <w:r w:rsidRPr="00A7169F" w:rsidDel="00387764">
            <w:rPr>
              <w:rFonts w:ascii="Courier New" w:hAnsi="Courier New" w:cs="Courier New"/>
              <w:color w:val="808080"/>
              <w:sz w:val="19"/>
              <w:szCs w:val="19"/>
              <w:highlight w:val="white"/>
              <w:rPrChange w:id="2035" w:author="Peter Arbogast [2]" w:date="2019-03-22T11:40:00Z">
                <w:rPr>
                  <w:rFonts w:ascii="Consolas" w:hAnsi="Consolas" w:cs="Consolas"/>
                  <w:color w:val="808080"/>
                  <w:sz w:val="19"/>
                  <w:szCs w:val="19"/>
                  <w:highlight w:val="white"/>
                  <w:lang w:val="de-DE"/>
                </w:rPr>
              </w:rPrChange>
            </w:rPr>
            <w:delText>JOIN</w:delText>
          </w:r>
          <w:r w:rsidRPr="00A7169F" w:rsidDel="00387764">
            <w:rPr>
              <w:rFonts w:ascii="Courier New" w:hAnsi="Courier New" w:cs="Courier New"/>
              <w:color w:val="000000"/>
              <w:sz w:val="19"/>
              <w:szCs w:val="19"/>
              <w:highlight w:val="white"/>
              <w:rPrChange w:id="2036" w:author="Peter Arbogast [2]" w:date="2019-03-22T11:40:00Z">
                <w:rPr>
                  <w:rFonts w:ascii="Consolas" w:hAnsi="Consolas" w:cs="Consolas"/>
                  <w:color w:val="000000"/>
                  <w:sz w:val="19"/>
                  <w:szCs w:val="19"/>
                  <w:highlight w:val="white"/>
                  <w:lang w:val="de-DE"/>
                </w:rPr>
              </w:rPrChange>
            </w:rPr>
            <w:delText xml:space="preserve"> f_GetVirtualVMwareLinkClusterName</w:delText>
          </w:r>
          <w:r w:rsidRPr="00A7169F" w:rsidDel="00387764">
            <w:rPr>
              <w:rFonts w:ascii="Courier New" w:hAnsi="Courier New" w:cs="Courier New"/>
              <w:color w:val="808080"/>
              <w:sz w:val="19"/>
              <w:szCs w:val="19"/>
              <w:highlight w:val="white"/>
              <w:rPrChange w:id="2037" w:author="Peter Arbogast [2]" w:date="2019-03-22T11:40:00Z">
                <w:rPr>
                  <w:rFonts w:ascii="Consolas" w:hAnsi="Consolas" w:cs="Consolas"/>
                  <w:color w:val="808080"/>
                  <w:sz w:val="19"/>
                  <w:szCs w:val="19"/>
                  <w:highlight w:val="white"/>
                  <w:lang w:val="de-DE"/>
                </w:rPr>
              </w:rPrChange>
            </w:rPr>
            <w:delText>()</w:delText>
          </w:r>
          <w:r w:rsidRPr="00A7169F" w:rsidDel="00387764">
            <w:rPr>
              <w:rFonts w:ascii="Courier New" w:hAnsi="Courier New" w:cs="Courier New"/>
              <w:color w:val="000000"/>
              <w:sz w:val="19"/>
              <w:szCs w:val="19"/>
              <w:highlight w:val="white"/>
              <w:rPrChange w:id="2038" w:author="Peter Arbogast [2]" w:date="2019-03-22T11:40:00Z">
                <w:rPr>
                  <w:rFonts w:ascii="Consolas" w:hAnsi="Consolas" w:cs="Consolas"/>
                  <w:color w:val="000000"/>
                  <w:sz w:val="19"/>
                  <w:szCs w:val="19"/>
                  <w:highlight w:val="white"/>
                  <w:lang w:val="de-DE"/>
                </w:rPr>
              </w:rPrChange>
            </w:rPr>
            <w:delText xml:space="preserve"> cl</w:delText>
          </w:r>
        </w:del>
      </w:ins>
    </w:p>
    <w:p w14:paraId="6AF65BA8" w14:textId="2EFC051E" w:rsidR="00A7169F" w:rsidRPr="00A7169F" w:rsidDel="00387764" w:rsidRDefault="00A7169F">
      <w:pPr>
        <w:autoSpaceDE w:val="0"/>
        <w:autoSpaceDN w:val="0"/>
        <w:adjustRightInd w:val="0"/>
        <w:spacing w:after="0" w:line="240" w:lineRule="auto"/>
        <w:ind w:left="284"/>
        <w:rPr>
          <w:ins w:id="2039" w:author="Peter Arbogast [2]" w:date="2019-03-22T11:40:00Z"/>
          <w:del w:id="2040" w:author="Peter Arbogast" w:date="2019-06-13T09:30:00Z"/>
          <w:rFonts w:ascii="Courier New" w:hAnsi="Courier New" w:cs="Courier New"/>
          <w:color w:val="000000"/>
          <w:sz w:val="19"/>
          <w:szCs w:val="19"/>
          <w:highlight w:val="white"/>
          <w:rPrChange w:id="2041" w:author="Peter Arbogast [2]" w:date="2019-03-22T11:40:00Z">
            <w:rPr>
              <w:ins w:id="2042" w:author="Peter Arbogast [2]" w:date="2019-03-22T11:40:00Z"/>
              <w:del w:id="2043" w:author="Peter Arbogast" w:date="2019-06-13T09:30:00Z"/>
              <w:rFonts w:ascii="Consolas" w:hAnsi="Consolas" w:cs="Consolas"/>
              <w:color w:val="000000"/>
              <w:sz w:val="19"/>
              <w:szCs w:val="19"/>
              <w:highlight w:val="white"/>
              <w:lang w:val="de-DE"/>
            </w:rPr>
          </w:rPrChange>
        </w:rPr>
        <w:pPrChange w:id="2044" w:author="Peter Arbogast [2]" w:date="2019-03-22T11:40:00Z">
          <w:pPr>
            <w:autoSpaceDE w:val="0"/>
            <w:autoSpaceDN w:val="0"/>
            <w:adjustRightInd w:val="0"/>
            <w:spacing w:after="0" w:line="240" w:lineRule="auto"/>
          </w:pPr>
        </w:pPrChange>
      </w:pPr>
      <w:ins w:id="2045" w:author="Peter Arbogast [2]" w:date="2019-03-22T11:40:00Z">
        <w:del w:id="2046" w:author="Peter Arbogast" w:date="2019-06-13T09:30:00Z">
          <w:r w:rsidRPr="00A7169F" w:rsidDel="00387764">
            <w:rPr>
              <w:rFonts w:ascii="Courier New" w:hAnsi="Courier New" w:cs="Courier New"/>
              <w:color w:val="000000"/>
              <w:sz w:val="19"/>
              <w:szCs w:val="19"/>
              <w:highlight w:val="white"/>
              <w:rPrChange w:id="2047" w:author="Peter Arbogast [2]" w:date="2019-03-22T11:40:00Z">
                <w:rPr>
                  <w:rFonts w:ascii="Consolas" w:hAnsi="Consolas" w:cs="Consolas"/>
                  <w:color w:val="000000"/>
                  <w:sz w:val="19"/>
                  <w:szCs w:val="19"/>
                  <w:highlight w:val="white"/>
                  <w:lang w:val="de-DE"/>
                </w:rPr>
              </w:rPrChange>
            </w:rPr>
            <w:delText xml:space="preserve">      </w:delText>
          </w:r>
          <w:r w:rsidRPr="00A7169F" w:rsidDel="00387764">
            <w:rPr>
              <w:rFonts w:ascii="Courier New" w:hAnsi="Courier New" w:cs="Courier New"/>
              <w:color w:val="0000FF"/>
              <w:sz w:val="19"/>
              <w:szCs w:val="19"/>
              <w:highlight w:val="white"/>
              <w:rPrChange w:id="2048" w:author="Peter Arbogast [2]" w:date="2019-03-22T11:40:00Z">
                <w:rPr>
                  <w:rFonts w:ascii="Consolas" w:hAnsi="Consolas" w:cs="Consolas"/>
                  <w:color w:val="0000FF"/>
                  <w:sz w:val="19"/>
                  <w:szCs w:val="19"/>
                  <w:highlight w:val="white"/>
                  <w:lang w:val="de-DE"/>
                </w:rPr>
              </w:rPrChange>
            </w:rPr>
            <w:delText>ON</w:delText>
          </w:r>
          <w:r w:rsidRPr="00A7169F" w:rsidDel="00387764">
            <w:rPr>
              <w:rFonts w:ascii="Courier New" w:hAnsi="Courier New" w:cs="Courier New"/>
              <w:color w:val="000000"/>
              <w:sz w:val="19"/>
              <w:szCs w:val="19"/>
              <w:highlight w:val="white"/>
              <w:rPrChange w:id="2049" w:author="Peter Arbogast [2]" w:date="2019-03-22T11:40:00Z">
                <w:rPr>
                  <w:rFonts w:ascii="Consolas" w:hAnsi="Consolas" w:cs="Consolas"/>
                  <w:color w:val="000000"/>
                  <w:sz w:val="19"/>
                  <w:szCs w:val="19"/>
                  <w:highlight w:val="white"/>
                  <w:lang w:val="de-DE"/>
                </w:rPr>
              </w:rPrChange>
            </w:rPr>
            <w:delText xml:space="preserve"> e</w:delText>
          </w:r>
          <w:r w:rsidRPr="00A7169F" w:rsidDel="00387764">
            <w:rPr>
              <w:rFonts w:ascii="Courier New" w:hAnsi="Courier New" w:cs="Courier New"/>
              <w:color w:val="808080"/>
              <w:sz w:val="19"/>
              <w:szCs w:val="19"/>
              <w:highlight w:val="white"/>
              <w:rPrChange w:id="2050" w:author="Peter Arbogast [2]" w:date="2019-03-22T11:40:00Z">
                <w:rPr>
                  <w:rFonts w:ascii="Consolas" w:hAnsi="Consolas" w:cs="Consolas"/>
                  <w:color w:val="808080"/>
                  <w:sz w:val="19"/>
                  <w:szCs w:val="19"/>
                  <w:highlight w:val="white"/>
                  <w:lang w:val="de-DE"/>
                </w:rPr>
              </w:rPrChange>
            </w:rPr>
            <w:delText>.</w:delText>
          </w:r>
          <w:r w:rsidRPr="00A7169F" w:rsidDel="00387764">
            <w:rPr>
              <w:rFonts w:ascii="Courier New" w:hAnsi="Courier New" w:cs="Courier New"/>
              <w:color w:val="000000"/>
              <w:sz w:val="19"/>
              <w:szCs w:val="19"/>
              <w:highlight w:val="white"/>
              <w:rPrChange w:id="2051" w:author="Peter Arbogast [2]" w:date="2019-03-22T11:40:00Z">
                <w:rPr>
                  <w:rFonts w:ascii="Consolas" w:hAnsi="Consolas" w:cs="Consolas"/>
                  <w:color w:val="000000"/>
                  <w:sz w:val="19"/>
                  <w:szCs w:val="19"/>
                  <w:highlight w:val="white"/>
                  <w:lang w:val="de-DE"/>
                </w:rPr>
              </w:rPrChange>
            </w:rPr>
            <w:delText xml:space="preserve">ESXHostID </w:delText>
          </w:r>
          <w:r w:rsidRPr="00A7169F" w:rsidDel="00387764">
            <w:rPr>
              <w:rFonts w:ascii="Courier New" w:hAnsi="Courier New" w:cs="Courier New"/>
              <w:color w:val="808080"/>
              <w:sz w:val="19"/>
              <w:szCs w:val="19"/>
              <w:highlight w:val="white"/>
              <w:rPrChange w:id="2052" w:author="Peter Arbogast [2]" w:date="2019-03-22T11:40:00Z">
                <w:rPr>
                  <w:rFonts w:ascii="Consolas" w:hAnsi="Consolas" w:cs="Consolas"/>
                  <w:color w:val="808080"/>
                  <w:sz w:val="19"/>
                  <w:szCs w:val="19"/>
                  <w:highlight w:val="white"/>
                  <w:lang w:val="de-DE"/>
                </w:rPr>
              </w:rPrChange>
            </w:rPr>
            <w:delText>=</w:delText>
          </w:r>
          <w:r w:rsidRPr="00A7169F" w:rsidDel="00387764">
            <w:rPr>
              <w:rFonts w:ascii="Courier New" w:hAnsi="Courier New" w:cs="Courier New"/>
              <w:color w:val="000000"/>
              <w:sz w:val="19"/>
              <w:szCs w:val="19"/>
              <w:highlight w:val="white"/>
              <w:rPrChange w:id="2053" w:author="Peter Arbogast [2]" w:date="2019-03-22T11:40:00Z">
                <w:rPr>
                  <w:rFonts w:ascii="Consolas" w:hAnsi="Consolas" w:cs="Consolas"/>
                  <w:color w:val="000000"/>
                  <w:sz w:val="19"/>
                  <w:szCs w:val="19"/>
                  <w:highlight w:val="white"/>
                  <w:lang w:val="de-DE"/>
                </w:rPr>
              </w:rPrChange>
            </w:rPr>
            <w:delText xml:space="preserve"> cl</w:delText>
          </w:r>
          <w:r w:rsidRPr="00A7169F" w:rsidDel="00387764">
            <w:rPr>
              <w:rFonts w:ascii="Courier New" w:hAnsi="Courier New" w:cs="Courier New"/>
              <w:color w:val="808080"/>
              <w:sz w:val="19"/>
              <w:szCs w:val="19"/>
              <w:highlight w:val="white"/>
              <w:rPrChange w:id="2054" w:author="Peter Arbogast [2]" w:date="2019-03-22T11:40:00Z">
                <w:rPr>
                  <w:rFonts w:ascii="Consolas" w:hAnsi="Consolas" w:cs="Consolas"/>
                  <w:color w:val="808080"/>
                  <w:sz w:val="19"/>
                  <w:szCs w:val="19"/>
                  <w:highlight w:val="white"/>
                  <w:lang w:val="de-DE"/>
                </w:rPr>
              </w:rPrChange>
            </w:rPr>
            <w:delText>.</w:delText>
          </w:r>
          <w:r w:rsidRPr="00A7169F" w:rsidDel="00387764">
            <w:rPr>
              <w:rFonts w:ascii="Courier New" w:hAnsi="Courier New" w:cs="Courier New"/>
              <w:color w:val="000000"/>
              <w:sz w:val="19"/>
              <w:szCs w:val="19"/>
              <w:highlight w:val="white"/>
              <w:rPrChange w:id="2055" w:author="Peter Arbogast [2]" w:date="2019-03-22T11:40:00Z">
                <w:rPr>
                  <w:rFonts w:ascii="Consolas" w:hAnsi="Consolas" w:cs="Consolas"/>
                  <w:color w:val="000000"/>
                  <w:sz w:val="19"/>
                  <w:szCs w:val="19"/>
                  <w:highlight w:val="white"/>
                  <w:lang w:val="de-DE"/>
                </w:rPr>
              </w:rPrChange>
            </w:rPr>
            <w:delText>ESXHostID</w:delText>
          </w:r>
        </w:del>
      </w:ins>
    </w:p>
    <w:p w14:paraId="08273232" w14:textId="0E07B612" w:rsidR="00A7169F" w:rsidRPr="00A7169F" w:rsidDel="00387764" w:rsidRDefault="00A7169F">
      <w:pPr>
        <w:autoSpaceDE w:val="0"/>
        <w:autoSpaceDN w:val="0"/>
        <w:adjustRightInd w:val="0"/>
        <w:spacing w:after="0" w:line="240" w:lineRule="auto"/>
        <w:ind w:left="284"/>
        <w:rPr>
          <w:ins w:id="2056" w:author="Peter Arbogast [2]" w:date="2019-03-22T11:40:00Z"/>
          <w:del w:id="2057" w:author="Peter Arbogast" w:date="2019-06-13T09:30:00Z"/>
          <w:rFonts w:ascii="Courier New" w:hAnsi="Courier New" w:cs="Courier New"/>
          <w:color w:val="000000"/>
          <w:sz w:val="19"/>
          <w:szCs w:val="19"/>
          <w:highlight w:val="white"/>
          <w:rPrChange w:id="2058" w:author="Peter Arbogast [2]" w:date="2019-03-22T11:40:00Z">
            <w:rPr>
              <w:ins w:id="2059" w:author="Peter Arbogast [2]" w:date="2019-03-22T11:40:00Z"/>
              <w:del w:id="2060" w:author="Peter Arbogast" w:date="2019-06-13T09:30:00Z"/>
              <w:rFonts w:ascii="Consolas" w:hAnsi="Consolas" w:cs="Consolas"/>
              <w:color w:val="000000"/>
              <w:sz w:val="19"/>
              <w:szCs w:val="19"/>
              <w:highlight w:val="white"/>
              <w:lang w:val="de-DE"/>
            </w:rPr>
          </w:rPrChange>
        </w:rPr>
        <w:pPrChange w:id="2061" w:author="Peter Arbogast [2]" w:date="2019-03-22T11:40:00Z">
          <w:pPr>
            <w:autoSpaceDE w:val="0"/>
            <w:autoSpaceDN w:val="0"/>
            <w:adjustRightInd w:val="0"/>
            <w:spacing w:after="0" w:line="240" w:lineRule="auto"/>
          </w:pPr>
        </w:pPrChange>
      </w:pPr>
      <w:ins w:id="2062" w:author="Peter Arbogast [2]" w:date="2019-03-22T11:40:00Z">
        <w:del w:id="2063" w:author="Peter Arbogast" w:date="2019-06-13T09:30:00Z">
          <w:r w:rsidRPr="00A7169F" w:rsidDel="00387764">
            <w:rPr>
              <w:rFonts w:ascii="Courier New" w:hAnsi="Courier New" w:cs="Courier New"/>
              <w:color w:val="000000"/>
              <w:sz w:val="19"/>
              <w:szCs w:val="19"/>
              <w:highlight w:val="white"/>
              <w:rPrChange w:id="2064" w:author="Peter Arbogast [2]" w:date="2019-03-22T11:40:00Z">
                <w:rPr>
                  <w:rFonts w:ascii="Consolas" w:hAnsi="Consolas" w:cs="Consolas"/>
                  <w:color w:val="000000"/>
                  <w:sz w:val="19"/>
                  <w:szCs w:val="19"/>
                  <w:highlight w:val="white"/>
                  <w:lang w:val="de-DE"/>
                </w:rPr>
              </w:rPrChange>
            </w:rPr>
            <w:delText xml:space="preserve">    </w:delText>
          </w:r>
          <w:r w:rsidRPr="00A7169F" w:rsidDel="00387764">
            <w:rPr>
              <w:rFonts w:ascii="Courier New" w:hAnsi="Courier New" w:cs="Courier New"/>
              <w:color w:val="808080"/>
              <w:sz w:val="19"/>
              <w:szCs w:val="19"/>
              <w:highlight w:val="white"/>
              <w:rPrChange w:id="2065" w:author="Peter Arbogast [2]" w:date="2019-03-22T11:40:00Z">
                <w:rPr>
                  <w:rFonts w:ascii="Consolas" w:hAnsi="Consolas" w:cs="Consolas"/>
                  <w:color w:val="808080"/>
                  <w:sz w:val="19"/>
                  <w:szCs w:val="19"/>
                  <w:highlight w:val="white"/>
                  <w:lang w:val="de-DE"/>
                </w:rPr>
              </w:rPrChange>
            </w:rPr>
            <w:delText>LEFT</w:delText>
          </w:r>
          <w:r w:rsidRPr="00A7169F" w:rsidDel="00387764">
            <w:rPr>
              <w:rFonts w:ascii="Courier New" w:hAnsi="Courier New" w:cs="Courier New"/>
              <w:color w:val="000000"/>
              <w:sz w:val="19"/>
              <w:szCs w:val="19"/>
              <w:highlight w:val="white"/>
              <w:rPrChange w:id="2066" w:author="Peter Arbogast [2]" w:date="2019-03-22T11:40:00Z">
                <w:rPr>
                  <w:rFonts w:ascii="Consolas" w:hAnsi="Consolas" w:cs="Consolas"/>
                  <w:color w:val="000000"/>
                  <w:sz w:val="19"/>
                  <w:szCs w:val="19"/>
                  <w:highlight w:val="white"/>
                  <w:lang w:val="de-DE"/>
                </w:rPr>
              </w:rPrChange>
            </w:rPr>
            <w:delText xml:space="preserve"> </w:delText>
          </w:r>
          <w:r w:rsidRPr="00A7169F" w:rsidDel="00387764">
            <w:rPr>
              <w:rFonts w:ascii="Courier New" w:hAnsi="Courier New" w:cs="Courier New"/>
              <w:color w:val="808080"/>
              <w:sz w:val="19"/>
              <w:szCs w:val="19"/>
              <w:highlight w:val="white"/>
              <w:rPrChange w:id="2067" w:author="Peter Arbogast [2]" w:date="2019-03-22T11:40:00Z">
                <w:rPr>
                  <w:rFonts w:ascii="Consolas" w:hAnsi="Consolas" w:cs="Consolas"/>
                  <w:color w:val="808080"/>
                  <w:sz w:val="19"/>
                  <w:szCs w:val="19"/>
                  <w:highlight w:val="white"/>
                  <w:lang w:val="de-DE"/>
                </w:rPr>
              </w:rPrChange>
            </w:rPr>
            <w:delText>JOIN</w:delText>
          </w:r>
          <w:r w:rsidRPr="00A7169F" w:rsidDel="00387764">
            <w:rPr>
              <w:rFonts w:ascii="Courier New" w:hAnsi="Courier New" w:cs="Courier New"/>
              <w:color w:val="000000"/>
              <w:sz w:val="19"/>
              <w:szCs w:val="19"/>
              <w:highlight w:val="white"/>
              <w:rPrChange w:id="2068" w:author="Peter Arbogast [2]" w:date="2019-03-22T11:40:00Z">
                <w:rPr>
                  <w:rFonts w:ascii="Consolas" w:hAnsi="Consolas" w:cs="Consolas"/>
                  <w:color w:val="000000"/>
                  <w:sz w:val="19"/>
                  <w:szCs w:val="19"/>
                  <w:highlight w:val="white"/>
                  <w:lang w:val="de-DE"/>
                </w:rPr>
              </w:rPrChange>
            </w:rPr>
            <w:delText xml:space="preserve"> f_GetVirtualVMwareLinkVCenter</w:delText>
          </w:r>
          <w:r w:rsidRPr="00A7169F" w:rsidDel="00387764">
            <w:rPr>
              <w:rFonts w:ascii="Courier New" w:hAnsi="Courier New" w:cs="Courier New"/>
              <w:color w:val="808080"/>
              <w:sz w:val="19"/>
              <w:szCs w:val="19"/>
              <w:highlight w:val="white"/>
              <w:rPrChange w:id="2069" w:author="Peter Arbogast [2]" w:date="2019-03-22T11:40:00Z">
                <w:rPr>
                  <w:rFonts w:ascii="Consolas" w:hAnsi="Consolas" w:cs="Consolas"/>
                  <w:color w:val="808080"/>
                  <w:sz w:val="19"/>
                  <w:szCs w:val="19"/>
                  <w:highlight w:val="white"/>
                  <w:lang w:val="de-DE"/>
                </w:rPr>
              </w:rPrChange>
            </w:rPr>
            <w:delText>()</w:delText>
          </w:r>
          <w:r w:rsidRPr="00A7169F" w:rsidDel="00387764">
            <w:rPr>
              <w:rFonts w:ascii="Courier New" w:hAnsi="Courier New" w:cs="Courier New"/>
              <w:color w:val="000000"/>
              <w:sz w:val="19"/>
              <w:szCs w:val="19"/>
              <w:highlight w:val="white"/>
              <w:rPrChange w:id="2070" w:author="Peter Arbogast [2]" w:date="2019-03-22T11:40:00Z">
                <w:rPr>
                  <w:rFonts w:ascii="Consolas" w:hAnsi="Consolas" w:cs="Consolas"/>
                  <w:color w:val="000000"/>
                  <w:sz w:val="19"/>
                  <w:szCs w:val="19"/>
                  <w:highlight w:val="white"/>
                  <w:lang w:val="de-DE"/>
                </w:rPr>
              </w:rPrChange>
            </w:rPr>
            <w:delText xml:space="preserve"> vc</w:delText>
          </w:r>
        </w:del>
      </w:ins>
    </w:p>
    <w:p w14:paraId="62BD6CDF" w14:textId="45931999" w:rsidR="00A7169F" w:rsidRPr="00A7169F" w:rsidDel="00387764" w:rsidRDefault="00A7169F">
      <w:pPr>
        <w:autoSpaceDE w:val="0"/>
        <w:autoSpaceDN w:val="0"/>
        <w:adjustRightInd w:val="0"/>
        <w:spacing w:after="0" w:line="240" w:lineRule="auto"/>
        <w:ind w:left="284"/>
        <w:rPr>
          <w:ins w:id="2071" w:author="Peter Arbogast [2]" w:date="2019-03-22T11:40:00Z"/>
          <w:del w:id="2072" w:author="Peter Arbogast" w:date="2019-06-13T09:30:00Z"/>
          <w:rFonts w:ascii="Courier New" w:hAnsi="Courier New" w:cs="Courier New"/>
          <w:color w:val="000000"/>
          <w:sz w:val="19"/>
          <w:szCs w:val="19"/>
          <w:highlight w:val="white"/>
          <w:rPrChange w:id="2073" w:author="Peter Arbogast [2]" w:date="2019-03-22T11:40:00Z">
            <w:rPr>
              <w:ins w:id="2074" w:author="Peter Arbogast [2]" w:date="2019-03-22T11:40:00Z"/>
              <w:del w:id="2075" w:author="Peter Arbogast" w:date="2019-06-13T09:30:00Z"/>
              <w:rFonts w:ascii="Consolas" w:hAnsi="Consolas" w:cs="Consolas"/>
              <w:color w:val="000000"/>
              <w:sz w:val="19"/>
              <w:szCs w:val="19"/>
              <w:highlight w:val="white"/>
              <w:lang w:val="de-DE"/>
            </w:rPr>
          </w:rPrChange>
        </w:rPr>
        <w:pPrChange w:id="2076" w:author="Peter Arbogast [2]" w:date="2019-03-22T11:40:00Z">
          <w:pPr>
            <w:autoSpaceDE w:val="0"/>
            <w:autoSpaceDN w:val="0"/>
            <w:adjustRightInd w:val="0"/>
            <w:spacing w:after="0" w:line="240" w:lineRule="auto"/>
          </w:pPr>
        </w:pPrChange>
      </w:pPr>
      <w:ins w:id="2077" w:author="Peter Arbogast [2]" w:date="2019-03-22T11:40:00Z">
        <w:del w:id="2078" w:author="Peter Arbogast" w:date="2019-06-13T09:30:00Z">
          <w:r w:rsidRPr="00A7169F" w:rsidDel="00387764">
            <w:rPr>
              <w:rFonts w:ascii="Courier New" w:hAnsi="Courier New" w:cs="Courier New"/>
              <w:color w:val="000000"/>
              <w:sz w:val="19"/>
              <w:szCs w:val="19"/>
              <w:highlight w:val="white"/>
              <w:rPrChange w:id="2079" w:author="Peter Arbogast [2]" w:date="2019-03-22T11:40:00Z">
                <w:rPr>
                  <w:rFonts w:ascii="Consolas" w:hAnsi="Consolas" w:cs="Consolas"/>
                  <w:color w:val="000000"/>
                  <w:sz w:val="19"/>
                  <w:szCs w:val="19"/>
                  <w:highlight w:val="white"/>
                  <w:lang w:val="de-DE"/>
                </w:rPr>
              </w:rPrChange>
            </w:rPr>
            <w:delText xml:space="preserve">      </w:delText>
          </w:r>
          <w:r w:rsidRPr="00A7169F" w:rsidDel="00387764">
            <w:rPr>
              <w:rFonts w:ascii="Courier New" w:hAnsi="Courier New" w:cs="Courier New"/>
              <w:color w:val="0000FF"/>
              <w:sz w:val="19"/>
              <w:szCs w:val="19"/>
              <w:highlight w:val="white"/>
              <w:rPrChange w:id="2080" w:author="Peter Arbogast [2]" w:date="2019-03-22T11:40:00Z">
                <w:rPr>
                  <w:rFonts w:ascii="Consolas" w:hAnsi="Consolas" w:cs="Consolas"/>
                  <w:color w:val="0000FF"/>
                  <w:sz w:val="19"/>
                  <w:szCs w:val="19"/>
                  <w:highlight w:val="white"/>
                  <w:lang w:val="de-DE"/>
                </w:rPr>
              </w:rPrChange>
            </w:rPr>
            <w:delText>ON</w:delText>
          </w:r>
          <w:r w:rsidRPr="00A7169F" w:rsidDel="00387764">
            <w:rPr>
              <w:rFonts w:ascii="Courier New" w:hAnsi="Courier New" w:cs="Courier New"/>
              <w:color w:val="000000"/>
              <w:sz w:val="19"/>
              <w:szCs w:val="19"/>
              <w:highlight w:val="white"/>
              <w:rPrChange w:id="2081" w:author="Peter Arbogast [2]" w:date="2019-03-22T11:40:00Z">
                <w:rPr>
                  <w:rFonts w:ascii="Consolas" w:hAnsi="Consolas" w:cs="Consolas"/>
                  <w:color w:val="000000"/>
                  <w:sz w:val="19"/>
                  <w:szCs w:val="19"/>
                  <w:highlight w:val="white"/>
                  <w:lang w:val="de-DE"/>
                </w:rPr>
              </w:rPrChange>
            </w:rPr>
            <w:delText xml:space="preserve"> e</w:delText>
          </w:r>
          <w:r w:rsidRPr="00A7169F" w:rsidDel="00387764">
            <w:rPr>
              <w:rFonts w:ascii="Courier New" w:hAnsi="Courier New" w:cs="Courier New"/>
              <w:color w:val="808080"/>
              <w:sz w:val="19"/>
              <w:szCs w:val="19"/>
              <w:highlight w:val="white"/>
              <w:rPrChange w:id="2082" w:author="Peter Arbogast [2]" w:date="2019-03-22T11:40:00Z">
                <w:rPr>
                  <w:rFonts w:ascii="Consolas" w:hAnsi="Consolas" w:cs="Consolas"/>
                  <w:color w:val="808080"/>
                  <w:sz w:val="19"/>
                  <w:szCs w:val="19"/>
                  <w:highlight w:val="white"/>
                  <w:lang w:val="de-DE"/>
                </w:rPr>
              </w:rPrChange>
            </w:rPr>
            <w:delText>.</w:delText>
          </w:r>
          <w:r w:rsidRPr="00A7169F" w:rsidDel="00387764">
            <w:rPr>
              <w:rFonts w:ascii="Courier New" w:hAnsi="Courier New" w:cs="Courier New"/>
              <w:color w:val="000000"/>
              <w:sz w:val="19"/>
              <w:szCs w:val="19"/>
              <w:highlight w:val="white"/>
              <w:rPrChange w:id="2083" w:author="Peter Arbogast [2]" w:date="2019-03-22T11:40:00Z">
                <w:rPr>
                  <w:rFonts w:ascii="Consolas" w:hAnsi="Consolas" w:cs="Consolas"/>
                  <w:color w:val="000000"/>
                  <w:sz w:val="19"/>
                  <w:szCs w:val="19"/>
                  <w:highlight w:val="white"/>
                  <w:lang w:val="de-DE"/>
                </w:rPr>
              </w:rPrChange>
            </w:rPr>
            <w:delText xml:space="preserve">vCenterURLAddress </w:delText>
          </w:r>
          <w:r w:rsidRPr="00A7169F" w:rsidDel="00387764">
            <w:rPr>
              <w:rFonts w:ascii="Courier New" w:hAnsi="Courier New" w:cs="Courier New"/>
              <w:color w:val="808080"/>
              <w:sz w:val="19"/>
              <w:szCs w:val="19"/>
              <w:highlight w:val="white"/>
              <w:rPrChange w:id="2084" w:author="Peter Arbogast [2]" w:date="2019-03-22T11:40:00Z">
                <w:rPr>
                  <w:rFonts w:ascii="Consolas" w:hAnsi="Consolas" w:cs="Consolas"/>
                  <w:color w:val="808080"/>
                  <w:sz w:val="19"/>
                  <w:szCs w:val="19"/>
                  <w:highlight w:val="white"/>
                  <w:lang w:val="de-DE"/>
                </w:rPr>
              </w:rPrChange>
            </w:rPr>
            <w:delText>=</w:delText>
          </w:r>
          <w:r w:rsidRPr="00A7169F" w:rsidDel="00387764">
            <w:rPr>
              <w:rFonts w:ascii="Courier New" w:hAnsi="Courier New" w:cs="Courier New"/>
              <w:color w:val="000000"/>
              <w:sz w:val="19"/>
              <w:szCs w:val="19"/>
              <w:highlight w:val="white"/>
              <w:rPrChange w:id="2085" w:author="Peter Arbogast [2]" w:date="2019-03-22T11:40:00Z">
                <w:rPr>
                  <w:rFonts w:ascii="Consolas" w:hAnsi="Consolas" w:cs="Consolas"/>
                  <w:color w:val="000000"/>
                  <w:sz w:val="19"/>
                  <w:szCs w:val="19"/>
                  <w:highlight w:val="white"/>
                  <w:lang w:val="de-DE"/>
                </w:rPr>
              </w:rPrChange>
            </w:rPr>
            <w:delText xml:space="preserve"> vc</w:delText>
          </w:r>
          <w:r w:rsidRPr="00A7169F" w:rsidDel="00387764">
            <w:rPr>
              <w:rFonts w:ascii="Courier New" w:hAnsi="Courier New" w:cs="Courier New"/>
              <w:color w:val="808080"/>
              <w:sz w:val="19"/>
              <w:szCs w:val="19"/>
              <w:highlight w:val="white"/>
              <w:rPrChange w:id="2086" w:author="Peter Arbogast [2]" w:date="2019-03-22T11:40:00Z">
                <w:rPr>
                  <w:rFonts w:ascii="Consolas" w:hAnsi="Consolas" w:cs="Consolas"/>
                  <w:color w:val="808080"/>
                  <w:sz w:val="19"/>
                  <w:szCs w:val="19"/>
                  <w:highlight w:val="white"/>
                  <w:lang w:val="de-DE"/>
                </w:rPr>
              </w:rPrChange>
            </w:rPr>
            <w:delText>.</w:delText>
          </w:r>
          <w:r w:rsidRPr="00A7169F" w:rsidDel="00387764">
            <w:rPr>
              <w:rFonts w:ascii="Courier New" w:hAnsi="Courier New" w:cs="Courier New"/>
              <w:color w:val="000000"/>
              <w:sz w:val="19"/>
              <w:szCs w:val="19"/>
              <w:highlight w:val="white"/>
              <w:rPrChange w:id="2087" w:author="Peter Arbogast [2]" w:date="2019-03-22T11:40:00Z">
                <w:rPr>
                  <w:rFonts w:ascii="Consolas" w:hAnsi="Consolas" w:cs="Consolas"/>
                  <w:color w:val="000000"/>
                  <w:sz w:val="19"/>
                  <w:szCs w:val="19"/>
                  <w:highlight w:val="white"/>
                  <w:lang w:val="de-DE"/>
                </w:rPr>
              </w:rPrChange>
            </w:rPr>
            <w:delText>vCenterURLAddress</w:delText>
          </w:r>
        </w:del>
      </w:ins>
    </w:p>
    <w:p w14:paraId="299C25F6" w14:textId="68F68FE0" w:rsidR="00A7169F" w:rsidRDefault="00A7169F">
      <w:pPr>
        <w:rPr>
          <w:ins w:id="2088" w:author="Peter Arbogast [2]" w:date="2019-03-22T11:40:00Z"/>
        </w:rPr>
      </w:pPr>
      <w:ins w:id="2089" w:author="Peter Arbogast [2]" w:date="2019-03-22T11:40:00Z">
        <w:del w:id="2090" w:author="Peter Arbogast" w:date="2019-06-13T15:01:00Z">
          <w:r w:rsidDel="00C47AAE">
            <w:br w:type="page"/>
          </w:r>
        </w:del>
      </w:ins>
    </w:p>
    <w:p w14:paraId="03309C4F" w14:textId="77777777" w:rsidR="00C47AAE" w:rsidRDefault="00C47AAE">
      <w:pPr>
        <w:rPr>
          <w:ins w:id="2091" w:author="Peter Arbogast" w:date="2019-06-13T15:01:00Z"/>
          <w:rFonts w:asciiTheme="majorHAnsi" w:eastAsiaTheme="majorEastAsia" w:hAnsiTheme="majorHAnsi" w:cstheme="majorBidi"/>
          <w:color w:val="1F3763" w:themeColor="accent1" w:themeShade="7F"/>
          <w:sz w:val="24"/>
          <w:szCs w:val="24"/>
        </w:rPr>
      </w:pPr>
      <w:ins w:id="2092" w:author="Peter Arbogast" w:date="2019-06-13T15:01:00Z">
        <w:r>
          <w:br w:type="page"/>
        </w:r>
      </w:ins>
    </w:p>
    <w:p w14:paraId="500877AD" w14:textId="55FA6CE6" w:rsidR="00A7169F" w:rsidRDefault="00B57017">
      <w:pPr>
        <w:pStyle w:val="Heading3"/>
        <w:numPr>
          <w:ilvl w:val="2"/>
          <w:numId w:val="1"/>
        </w:numPr>
        <w:ind w:left="709"/>
        <w:rPr>
          <w:ins w:id="2093" w:author="Peter Arbogast [2]" w:date="2019-03-22T12:30:00Z"/>
        </w:rPr>
        <w:pPrChange w:id="2094" w:author="Peter Arbogast [2]" w:date="2019-03-22T12:31:00Z">
          <w:pPr/>
        </w:pPrChange>
      </w:pPr>
      <w:bookmarkStart w:id="2095" w:name="_Toc11336924"/>
      <w:ins w:id="2096" w:author="Peter Arbogast [2]" w:date="2019-03-22T12:30:00Z">
        <w:r>
          <w:lastRenderedPageBreak/>
          <w:t>Hyper-V</w:t>
        </w:r>
        <w:bookmarkEnd w:id="2095"/>
      </w:ins>
    </w:p>
    <w:p w14:paraId="02102A54" w14:textId="4134967B" w:rsidR="00B57017" w:rsidRDefault="00B57017" w:rsidP="00A7169F">
      <w:pPr>
        <w:rPr>
          <w:ins w:id="2097" w:author="Peter Arbogast [2]" w:date="2019-03-22T12:31:00Z"/>
        </w:rPr>
      </w:pPr>
    </w:p>
    <w:p w14:paraId="197DCED8" w14:textId="7D2394BC" w:rsidR="00B57017" w:rsidRDefault="00E476A6">
      <w:pPr>
        <w:pStyle w:val="Heading4"/>
        <w:numPr>
          <w:ilvl w:val="3"/>
          <w:numId w:val="1"/>
        </w:numPr>
        <w:ind w:left="709" w:hanging="709"/>
        <w:rPr>
          <w:ins w:id="2098" w:author="Peter Arbogast [2]" w:date="2019-03-22T12:31:00Z"/>
        </w:rPr>
        <w:pPrChange w:id="2099" w:author="Peter Arbogast [2]" w:date="2019-03-22T12:31:00Z">
          <w:pPr/>
        </w:pPrChange>
      </w:pPr>
      <w:ins w:id="2100" w:author="Peter Arbogast [2]" w:date="2019-03-22T12:31:00Z">
        <w:r w:rsidRPr="00E476A6">
          <w:t>f_GetVirtualHyperVGuestInfo</w:t>
        </w:r>
        <w:r>
          <w:t>()</w:t>
        </w:r>
      </w:ins>
    </w:p>
    <w:p w14:paraId="590DDFA4" w14:textId="236DCAC3" w:rsidR="00E476A6" w:rsidRDefault="00E476A6" w:rsidP="00A7169F">
      <w:pPr>
        <w:rPr>
          <w:ins w:id="2101" w:author="Peter Arbogast [2]" w:date="2019-03-22T12:31:00Z"/>
        </w:rPr>
      </w:pPr>
      <w:ins w:id="2102" w:author="Peter Arbogast [2]" w:date="2019-03-22T12:31:00Z">
        <w:r>
          <w:t>Get all Guest information from HyperV Host</w:t>
        </w:r>
      </w:ins>
    </w:p>
    <w:p w14:paraId="46085968" w14:textId="1D884764" w:rsidR="00E476A6" w:rsidRDefault="00E476A6" w:rsidP="00A7169F">
      <w:pPr>
        <w:rPr>
          <w:ins w:id="2103" w:author="Peter Arbogast [2]" w:date="2019-03-22T12:32:00Z"/>
        </w:rPr>
      </w:pPr>
      <w:ins w:id="2104" w:author="Peter Arbogast [2]" w:date="2019-03-22T12:32:00Z">
        <w:r>
          <w:t>Return:</w:t>
        </w:r>
      </w:ins>
    </w:p>
    <w:p w14:paraId="10278BBE" w14:textId="5718398F" w:rsidR="00E476A6" w:rsidRDefault="00E476A6" w:rsidP="00E476A6">
      <w:pPr>
        <w:pStyle w:val="ListParagraph"/>
        <w:numPr>
          <w:ilvl w:val="0"/>
          <w:numId w:val="2"/>
        </w:numPr>
        <w:rPr>
          <w:ins w:id="2105" w:author="Peter Arbogast [2]" w:date="2019-03-22T12:32:00Z"/>
        </w:rPr>
      </w:pPr>
      <w:ins w:id="2106" w:author="Peter Arbogast [2]" w:date="2019-03-22T12:32:00Z">
        <w:r>
          <w:t>HyperVHostID</w:t>
        </w:r>
        <w:r>
          <w:tab/>
        </w:r>
        <w:r>
          <w:tab/>
        </w:r>
        <w:r>
          <w:tab/>
        </w:r>
        <w:r>
          <w:tab/>
          <w:t>ComputerID from HyperV Host</w:t>
        </w:r>
      </w:ins>
    </w:p>
    <w:p w14:paraId="57650D7F" w14:textId="459168C5" w:rsidR="00E476A6" w:rsidRDefault="00E476A6" w:rsidP="00E476A6">
      <w:pPr>
        <w:pStyle w:val="ListParagraph"/>
        <w:numPr>
          <w:ilvl w:val="0"/>
          <w:numId w:val="2"/>
        </w:numPr>
        <w:rPr>
          <w:ins w:id="2107" w:author="Peter Arbogast [2]" w:date="2019-03-22T12:33:00Z"/>
        </w:rPr>
      </w:pPr>
      <w:ins w:id="2108" w:author="Peter Arbogast [2]" w:date="2019-03-22T12:32:00Z">
        <w:r>
          <w:t>SystemGuid</w:t>
        </w:r>
        <w:r>
          <w:tab/>
        </w:r>
        <w:r>
          <w:tab/>
        </w:r>
        <w:r>
          <w:tab/>
        </w:r>
        <w:r>
          <w:tab/>
        </w:r>
      </w:ins>
      <w:ins w:id="2109" w:author="Peter Arbogast [2]" w:date="2019-03-22T12:33:00Z">
        <w:r>
          <w:t>UUID of the Guest in HyperV</w:t>
        </w:r>
      </w:ins>
    </w:p>
    <w:p w14:paraId="766D3617" w14:textId="0768775E" w:rsidR="00E476A6" w:rsidRDefault="00E476A6" w:rsidP="00E476A6">
      <w:pPr>
        <w:pStyle w:val="ListParagraph"/>
        <w:numPr>
          <w:ilvl w:val="0"/>
          <w:numId w:val="2"/>
        </w:numPr>
        <w:rPr>
          <w:ins w:id="2110" w:author="Peter Arbogast [2]" w:date="2019-03-22T12:33:00Z"/>
        </w:rPr>
      </w:pPr>
      <w:ins w:id="2111" w:author="Peter Arbogast [2]" w:date="2019-03-22T12:33:00Z">
        <w:r>
          <w:t>ElementName</w:t>
        </w:r>
      </w:ins>
    </w:p>
    <w:p w14:paraId="4DB80AB1" w14:textId="0975DFDA" w:rsidR="00E476A6" w:rsidRDefault="00E476A6" w:rsidP="00E476A6">
      <w:pPr>
        <w:pStyle w:val="ListParagraph"/>
        <w:numPr>
          <w:ilvl w:val="0"/>
          <w:numId w:val="2"/>
        </w:numPr>
        <w:rPr>
          <w:ins w:id="2112" w:author="Peter Arbogast [2]" w:date="2019-03-22T12:33:00Z"/>
        </w:rPr>
      </w:pPr>
      <w:ins w:id="2113" w:author="Peter Arbogast [2]" w:date="2019-03-22T12:33:00Z">
        <w:r>
          <w:t>Description</w:t>
        </w:r>
      </w:ins>
    </w:p>
    <w:p w14:paraId="0A197322" w14:textId="4E909670" w:rsidR="00E476A6" w:rsidRDefault="00E476A6" w:rsidP="00E476A6">
      <w:pPr>
        <w:pStyle w:val="ListParagraph"/>
        <w:numPr>
          <w:ilvl w:val="0"/>
          <w:numId w:val="2"/>
        </w:numPr>
        <w:rPr>
          <w:ins w:id="2114" w:author="Peter Arbogast [2]" w:date="2019-03-22T12:33:00Z"/>
        </w:rPr>
      </w:pPr>
      <w:ins w:id="2115" w:author="Peter Arbogast [2]" w:date="2019-03-22T12:33:00Z">
        <w:r>
          <w:t>FQDN</w:t>
        </w:r>
      </w:ins>
    </w:p>
    <w:p w14:paraId="1BE83609" w14:textId="4991C697" w:rsidR="00E476A6" w:rsidRDefault="00E476A6" w:rsidP="00E476A6">
      <w:pPr>
        <w:pStyle w:val="ListParagraph"/>
        <w:numPr>
          <w:ilvl w:val="0"/>
          <w:numId w:val="2"/>
        </w:numPr>
        <w:rPr>
          <w:ins w:id="2116" w:author="Peter Arbogast [2]" w:date="2019-03-22T12:33:00Z"/>
        </w:rPr>
      </w:pPr>
      <w:ins w:id="2117" w:author="Peter Arbogast [2]" w:date="2019-03-22T12:33:00Z">
        <w:r>
          <w:t>InstallDate</w:t>
        </w:r>
        <w:r>
          <w:tab/>
        </w:r>
        <w:r>
          <w:tab/>
        </w:r>
        <w:r>
          <w:tab/>
        </w:r>
        <w:r>
          <w:tab/>
          <w:t>(DATETIME)</w:t>
        </w:r>
      </w:ins>
    </w:p>
    <w:p w14:paraId="787C635F" w14:textId="7845E995" w:rsidR="00E476A6" w:rsidRDefault="00E476A6" w:rsidP="00E476A6">
      <w:pPr>
        <w:pStyle w:val="ListParagraph"/>
        <w:numPr>
          <w:ilvl w:val="0"/>
          <w:numId w:val="2"/>
        </w:numPr>
        <w:rPr>
          <w:ins w:id="2118" w:author="Peter Arbogast [2]" w:date="2019-03-22T12:34:00Z"/>
        </w:rPr>
      </w:pPr>
      <w:ins w:id="2119" w:author="Peter Arbogast [2]" w:date="2019-03-22T12:34:00Z">
        <w:r>
          <w:t>PowerState</w:t>
        </w:r>
        <w:r>
          <w:tab/>
        </w:r>
        <w:r>
          <w:tab/>
        </w:r>
        <w:r>
          <w:tab/>
        </w:r>
        <w:r>
          <w:tab/>
          <w:t>PowerState as string</w:t>
        </w:r>
      </w:ins>
    </w:p>
    <w:p w14:paraId="4E01C898" w14:textId="65088FAE" w:rsidR="00E476A6" w:rsidRDefault="00E476A6" w:rsidP="00E476A6">
      <w:pPr>
        <w:pStyle w:val="ListParagraph"/>
        <w:numPr>
          <w:ilvl w:val="0"/>
          <w:numId w:val="2"/>
        </w:numPr>
        <w:rPr>
          <w:ins w:id="2120" w:author="Peter Arbogast [2]" w:date="2019-03-22T12:34:00Z"/>
        </w:rPr>
      </w:pPr>
      <w:ins w:id="2121" w:author="Peter Arbogast [2]" w:date="2019-03-22T12:34:00Z">
        <w:r>
          <w:t>PowerStateID</w:t>
        </w:r>
        <w:r>
          <w:tab/>
        </w:r>
        <w:r>
          <w:tab/>
        </w:r>
        <w:r>
          <w:tab/>
        </w:r>
        <w:r>
          <w:tab/>
          <w:t>PowerState ID from Microsoft</w:t>
        </w:r>
      </w:ins>
    </w:p>
    <w:p w14:paraId="147CE440" w14:textId="238E7042" w:rsidR="00E476A6" w:rsidRDefault="00E476A6" w:rsidP="00E476A6">
      <w:pPr>
        <w:pStyle w:val="ListParagraph"/>
        <w:numPr>
          <w:ilvl w:val="0"/>
          <w:numId w:val="2"/>
        </w:numPr>
        <w:rPr>
          <w:ins w:id="2122" w:author="Peter Arbogast [2]" w:date="2019-03-22T12:35:00Z"/>
        </w:rPr>
      </w:pPr>
      <w:ins w:id="2123" w:author="Peter Arbogast [2]" w:date="2019-03-22T12:34:00Z">
        <w:r>
          <w:t>BIOSGuid</w:t>
        </w:r>
        <w:r>
          <w:tab/>
        </w:r>
        <w:r>
          <w:tab/>
        </w:r>
        <w:r>
          <w:tab/>
        </w:r>
        <w:r>
          <w:tab/>
          <w:t>UUID in t</w:t>
        </w:r>
      </w:ins>
      <w:ins w:id="2124" w:author="Peter Arbogast [2]" w:date="2019-03-22T12:35:00Z">
        <w:r>
          <w:t>he Guestsystem BIOS Information</w:t>
        </w:r>
      </w:ins>
    </w:p>
    <w:p w14:paraId="2A7547C1" w14:textId="2C44B649" w:rsidR="00E476A6" w:rsidRDefault="00E476A6" w:rsidP="00E476A6">
      <w:pPr>
        <w:pStyle w:val="ListParagraph"/>
        <w:numPr>
          <w:ilvl w:val="0"/>
          <w:numId w:val="2"/>
        </w:numPr>
        <w:rPr>
          <w:ins w:id="2125" w:author="Peter Arbogast [2]" w:date="2019-03-22T12:35:00Z"/>
          <w:lang w:val="de-DE"/>
        </w:rPr>
      </w:pPr>
      <w:ins w:id="2126" w:author="Peter Arbogast [2]" w:date="2019-03-22T12:35:00Z">
        <w:r w:rsidRPr="00E476A6">
          <w:rPr>
            <w:lang w:val="de-DE"/>
            <w:rPrChange w:id="2127" w:author="Peter Arbogast [2]" w:date="2019-03-22T12:35:00Z">
              <w:rPr/>
            </w:rPrChange>
          </w:rPr>
          <w:t>BIOSSerialNumber</w:t>
        </w:r>
        <w:r w:rsidRPr="00E476A6">
          <w:rPr>
            <w:lang w:val="de-DE"/>
            <w:rPrChange w:id="2128" w:author="Peter Arbogast [2]" w:date="2019-03-22T12:35:00Z">
              <w:rPr/>
            </w:rPrChange>
          </w:rPr>
          <w:tab/>
        </w:r>
        <w:r w:rsidRPr="00E476A6">
          <w:rPr>
            <w:lang w:val="de-DE"/>
            <w:rPrChange w:id="2129" w:author="Peter Arbogast [2]" w:date="2019-03-22T12:35:00Z">
              <w:rPr/>
            </w:rPrChange>
          </w:rPr>
          <w:tab/>
        </w:r>
        <w:r w:rsidRPr="00E476A6">
          <w:rPr>
            <w:lang w:val="de-DE"/>
            <w:rPrChange w:id="2130" w:author="Peter Arbogast [2]" w:date="2019-03-22T12:35:00Z">
              <w:rPr/>
            </w:rPrChange>
          </w:rPr>
          <w:tab/>
          <w:t>Seriennummer im Guestsystem B</w:t>
        </w:r>
        <w:r>
          <w:rPr>
            <w:lang w:val="de-DE"/>
          </w:rPr>
          <w:t>IOS</w:t>
        </w:r>
      </w:ins>
    </w:p>
    <w:p w14:paraId="6311DD91" w14:textId="14A68FB5" w:rsidR="00E476A6" w:rsidRDefault="00E476A6" w:rsidP="00E476A6">
      <w:pPr>
        <w:pStyle w:val="ListParagraph"/>
        <w:numPr>
          <w:ilvl w:val="0"/>
          <w:numId w:val="2"/>
        </w:numPr>
        <w:rPr>
          <w:ins w:id="2131" w:author="Peter Arbogast [2]" w:date="2019-03-22T12:35:00Z"/>
          <w:lang w:val="de-DE"/>
        </w:rPr>
      </w:pPr>
      <w:ins w:id="2132" w:author="Peter Arbogast [2]" w:date="2019-03-22T12:35:00Z">
        <w:r>
          <w:rPr>
            <w:lang w:val="de-DE"/>
          </w:rPr>
          <w:t>Memory</w:t>
        </w:r>
        <w:r>
          <w:rPr>
            <w:lang w:val="de-DE"/>
          </w:rPr>
          <w:tab/>
        </w:r>
        <w:r>
          <w:rPr>
            <w:lang w:val="de-DE"/>
          </w:rPr>
          <w:tab/>
        </w:r>
        <w:r>
          <w:rPr>
            <w:lang w:val="de-DE"/>
          </w:rPr>
          <w:tab/>
        </w:r>
        <w:r>
          <w:rPr>
            <w:lang w:val="de-DE"/>
          </w:rPr>
          <w:tab/>
          <w:t>Assigned start Memory</w:t>
        </w:r>
      </w:ins>
    </w:p>
    <w:p w14:paraId="54E3CBB3" w14:textId="3519C5A0" w:rsidR="00E476A6" w:rsidRDefault="00E476A6" w:rsidP="00E476A6">
      <w:pPr>
        <w:pStyle w:val="ListParagraph"/>
        <w:numPr>
          <w:ilvl w:val="0"/>
          <w:numId w:val="2"/>
        </w:numPr>
        <w:rPr>
          <w:ins w:id="2133" w:author="Peter Arbogast [2]" w:date="2019-03-22T12:35:00Z"/>
          <w:lang w:val="de-DE"/>
        </w:rPr>
      </w:pPr>
      <w:ins w:id="2134" w:author="Peter Arbogast [2]" w:date="2019-03-22T12:35:00Z">
        <w:r>
          <w:rPr>
            <w:lang w:val="de-DE"/>
          </w:rPr>
          <w:t>MemoryMin</w:t>
        </w:r>
        <w:r>
          <w:rPr>
            <w:lang w:val="de-DE"/>
          </w:rPr>
          <w:tab/>
        </w:r>
        <w:r>
          <w:rPr>
            <w:lang w:val="de-DE"/>
          </w:rPr>
          <w:tab/>
        </w:r>
        <w:r>
          <w:rPr>
            <w:lang w:val="de-DE"/>
          </w:rPr>
          <w:tab/>
        </w:r>
        <w:r>
          <w:rPr>
            <w:lang w:val="de-DE"/>
          </w:rPr>
          <w:tab/>
          <w:t>Minimum Memory</w:t>
        </w:r>
      </w:ins>
    </w:p>
    <w:p w14:paraId="38BF5694" w14:textId="01B11118" w:rsidR="00E476A6" w:rsidRDefault="00E476A6" w:rsidP="00E476A6">
      <w:pPr>
        <w:pStyle w:val="ListParagraph"/>
        <w:numPr>
          <w:ilvl w:val="0"/>
          <w:numId w:val="2"/>
        </w:numPr>
        <w:rPr>
          <w:ins w:id="2135" w:author="Peter Arbogast [2]" w:date="2019-03-22T12:36:00Z"/>
        </w:rPr>
      </w:pPr>
      <w:ins w:id="2136" w:author="Peter Arbogast [2]" w:date="2019-03-22T12:35:00Z">
        <w:r w:rsidRPr="00E476A6">
          <w:rPr>
            <w:rPrChange w:id="2137" w:author="Peter Arbogast [2]" w:date="2019-03-22T12:36:00Z">
              <w:rPr>
                <w:lang w:val="de-DE"/>
              </w:rPr>
            </w:rPrChange>
          </w:rPr>
          <w:t>MemoryMax</w:t>
        </w:r>
        <w:r w:rsidRPr="00E476A6">
          <w:rPr>
            <w:rPrChange w:id="2138" w:author="Peter Arbogast [2]" w:date="2019-03-22T12:36:00Z">
              <w:rPr>
                <w:lang w:val="de-DE"/>
              </w:rPr>
            </w:rPrChange>
          </w:rPr>
          <w:tab/>
        </w:r>
        <w:r w:rsidRPr="00E476A6">
          <w:rPr>
            <w:rPrChange w:id="2139" w:author="Peter Arbogast [2]" w:date="2019-03-22T12:36:00Z">
              <w:rPr>
                <w:lang w:val="de-DE"/>
              </w:rPr>
            </w:rPrChange>
          </w:rPr>
          <w:tab/>
        </w:r>
        <w:r w:rsidRPr="00E476A6">
          <w:rPr>
            <w:rPrChange w:id="2140" w:author="Peter Arbogast [2]" w:date="2019-03-22T12:36:00Z">
              <w:rPr>
                <w:lang w:val="de-DE"/>
              </w:rPr>
            </w:rPrChange>
          </w:rPr>
          <w:tab/>
        </w:r>
        <w:r w:rsidRPr="00E476A6">
          <w:rPr>
            <w:rPrChange w:id="2141" w:author="Peter Arbogast [2]" w:date="2019-03-22T12:36:00Z">
              <w:rPr>
                <w:lang w:val="de-DE"/>
              </w:rPr>
            </w:rPrChange>
          </w:rPr>
          <w:tab/>
        </w:r>
      </w:ins>
      <w:ins w:id="2142" w:author="Peter Arbogast [2]" w:date="2019-03-22T12:36:00Z">
        <w:r w:rsidRPr="00E476A6">
          <w:rPr>
            <w:rPrChange w:id="2143" w:author="Peter Arbogast [2]" w:date="2019-03-22T12:36:00Z">
              <w:rPr>
                <w:lang w:val="de-DE"/>
              </w:rPr>
            </w:rPrChange>
          </w:rPr>
          <w:t>Maximum of Dynamic M</w:t>
        </w:r>
        <w:r>
          <w:t>emory</w:t>
        </w:r>
      </w:ins>
    </w:p>
    <w:p w14:paraId="00E97BE5" w14:textId="59A404BD" w:rsidR="00E476A6" w:rsidRDefault="00E476A6" w:rsidP="00E476A6">
      <w:pPr>
        <w:pStyle w:val="ListParagraph"/>
        <w:numPr>
          <w:ilvl w:val="0"/>
          <w:numId w:val="2"/>
        </w:numPr>
        <w:rPr>
          <w:ins w:id="2144" w:author="Peter Arbogast [2]" w:date="2019-03-22T12:36:00Z"/>
        </w:rPr>
      </w:pPr>
      <w:ins w:id="2145" w:author="Peter Arbogast [2]" w:date="2019-03-22T12:36:00Z">
        <w:r>
          <w:t>CPUs</w:t>
        </w:r>
        <w:r>
          <w:tab/>
        </w:r>
        <w:r>
          <w:tab/>
        </w:r>
        <w:r>
          <w:tab/>
        </w:r>
        <w:r>
          <w:tab/>
        </w:r>
        <w:r>
          <w:tab/>
          <w:t>Assigned CPUs</w:t>
        </w:r>
      </w:ins>
    </w:p>
    <w:p w14:paraId="76127213" w14:textId="007D935E" w:rsidR="00E476A6" w:rsidRDefault="00C573B8" w:rsidP="00E476A6">
      <w:pPr>
        <w:rPr>
          <w:ins w:id="2146" w:author="Peter Arbogast [2]" w:date="2019-03-22T12:36:00Z"/>
        </w:rPr>
      </w:pPr>
      <w:ins w:id="2147" w:author="Peter Arbogast [2]" w:date="2019-03-22T12:42:00Z">
        <w:r>
          <w:t>Need Microsoft SQL 2012 or highe</w:t>
        </w:r>
      </w:ins>
      <w:ins w:id="2148" w:author="Peter Arbogast [2]" w:date="2019-03-22T12:43:00Z">
        <w:r>
          <w:t>r</w:t>
        </w:r>
      </w:ins>
    </w:p>
    <w:p w14:paraId="43D29C01" w14:textId="2D007037" w:rsidR="00E476A6" w:rsidRDefault="00E476A6" w:rsidP="00E476A6">
      <w:pPr>
        <w:rPr>
          <w:ins w:id="2149" w:author="Peter Arbogast" w:date="2019-06-13T15:02:00Z"/>
        </w:rPr>
      </w:pPr>
      <w:ins w:id="2150" w:author="Peter Arbogast [2]" w:date="2019-03-22T12:36:00Z">
        <w:r>
          <w:t>Warning: BIOSGued and BIOSSerialNumber are</w:t>
        </w:r>
      </w:ins>
      <w:ins w:id="2151" w:author="Peter Arbogast [2]" w:date="2019-03-22T12:37:00Z">
        <w:r>
          <w:t xml:space="preserve"> only unique if you set this with powershell or create new Machines. By</w:t>
        </w:r>
      </w:ins>
      <w:ins w:id="2152" w:author="Peter Arbogast [2]" w:date="2019-03-22T12:38:00Z">
        <w:r>
          <w:t xml:space="preserve"> cloned machines, this will not changed by default.</w:t>
        </w:r>
      </w:ins>
    </w:p>
    <w:p w14:paraId="4AC07B0A" w14:textId="77777777" w:rsidR="00C47AAE" w:rsidRDefault="00C47AAE" w:rsidP="00C47AAE">
      <w:pPr>
        <w:rPr>
          <w:ins w:id="2153" w:author="Peter Arbogast" w:date="2019-06-13T15:02:00Z"/>
        </w:rPr>
      </w:pPr>
      <w:ins w:id="2154" w:author="Peter Arbogast" w:date="2019-06-13T15:02:00Z">
        <w:r>
          <w:t>Used by:</w:t>
        </w:r>
      </w:ins>
    </w:p>
    <w:p w14:paraId="553D09E5" w14:textId="5C367CCA" w:rsidR="00C47AAE" w:rsidRDefault="00C47AAE" w:rsidP="00C47AAE">
      <w:pPr>
        <w:pStyle w:val="ListParagraph"/>
        <w:numPr>
          <w:ilvl w:val="0"/>
          <w:numId w:val="2"/>
        </w:numPr>
        <w:rPr>
          <w:ins w:id="2155" w:author="Peter Arbogast" w:date="2019-06-13T15:02:00Z"/>
        </w:rPr>
      </w:pPr>
      <w:ins w:id="2156" w:author="Peter Arbogast" w:date="2019-06-13T15:02:00Z">
        <w:r w:rsidRPr="00C47AAE">
          <w:t>sp_GetVirtual</w:t>
        </w:r>
        <w:r>
          <w:t>HyperV</w:t>
        </w:r>
        <w:r w:rsidRPr="00C47AAE">
          <w:t>LinkGuest</w:t>
        </w:r>
      </w:ins>
    </w:p>
    <w:p w14:paraId="21B1792D" w14:textId="77777777" w:rsidR="00C47AAE" w:rsidRDefault="00C47AAE" w:rsidP="00C47AAE">
      <w:pPr>
        <w:pStyle w:val="ListParagraph"/>
        <w:numPr>
          <w:ilvl w:val="0"/>
          <w:numId w:val="2"/>
        </w:numPr>
        <w:rPr>
          <w:ins w:id="2157" w:author="Peter Arbogast" w:date="2019-06-13T15:02:00Z"/>
        </w:rPr>
      </w:pPr>
      <w:ins w:id="2158" w:author="Peter Arbogast" w:date="2019-06-13T15:02:00Z">
        <w:r>
          <w:t>sp_rp_OracleVirtualInfrastructure</w:t>
        </w:r>
      </w:ins>
    </w:p>
    <w:p w14:paraId="04DDC44D" w14:textId="77777777" w:rsidR="00C47AAE" w:rsidRDefault="00C47AAE" w:rsidP="00E476A6">
      <w:pPr>
        <w:rPr>
          <w:ins w:id="2159" w:author="Peter Arbogast [2]" w:date="2019-03-22T12:38:00Z"/>
        </w:rPr>
      </w:pPr>
    </w:p>
    <w:p w14:paraId="39058E5D" w14:textId="753D430F" w:rsidR="00E476A6" w:rsidRDefault="00E476A6" w:rsidP="00E476A6">
      <w:pPr>
        <w:pStyle w:val="Heading4"/>
        <w:numPr>
          <w:ilvl w:val="3"/>
          <w:numId w:val="1"/>
        </w:numPr>
        <w:ind w:left="709" w:hanging="709"/>
        <w:rPr>
          <w:ins w:id="2160" w:author="Peter Arbogast [2]" w:date="2019-03-22T12:39:00Z"/>
        </w:rPr>
      </w:pPr>
      <w:ins w:id="2161" w:author="Peter Arbogast [2]" w:date="2019-03-22T12:39:00Z">
        <w:r w:rsidRPr="00E476A6">
          <w:t>f_GetVirtualHyperVHostInfo</w:t>
        </w:r>
        <w:r>
          <w:t>()</w:t>
        </w:r>
      </w:ins>
    </w:p>
    <w:p w14:paraId="4A429C45" w14:textId="04746F40" w:rsidR="00E476A6" w:rsidRDefault="00E476A6" w:rsidP="00E476A6">
      <w:pPr>
        <w:rPr>
          <w:ins w:id="2162" w:author="Peter Arbogast [2]" w:date="2019-03-22T12:40:00Z"/>
        </w:rPr>
      </w:pPr>
      <w:ins w:id="2163" w:author="Peter Arbogast [2]" w:date="2019-03-22T12:39:00Z">
        <w:r>
          <w:t>Get all HyperV Host Information from HyperV Guest sys</w:t>
        </w:r>
      </w:ins>
      <w:ins w:id="2164" w:author="Peter Arbogast [2]" w:date="2019-03-22T12:40:00Z">
        <w:r>
          <w:t>tems</w:t>
        </w:r>
      </w:ins>
    </w:p>
    <w:p w14:paraId="17C0A486" w14:textId="39756F29" w:rsidR="00E476A6" w:rsidRDefault="00E476A6" w:rsidP="00E476A6">
      <w:pPr>
        <w:rPr>
          <w:ins w:id="2165" w:author="Peter Arbogast [2]" w:date="2019-03-22T12:41:00Z"/>
        </w:rPr>
      </w:pPr>
      <w:ins w:id="2166" w:author="Peter Arbogast [2]" w:date="2019-03-22T12:41:00Z">
        <w:r>
          <w:t>Return:</w:t>
        </w:r>
      </w:ins>
    </w:p>
    <w:p w14:paraId="6936528E" w14:textId="307104B0" w:rsidR="00E476A6" w:rsidRDefault="00E476A6" w:rsidP="00E476A6">
      <w:pPr>
        <w:pStyle w:val="ListParagraph"/>
        <w:numPr>
          <w:ilvl w:val="0"/>
          <w:numId w:val="2"/>
        </w:numPr>
        <w:rPr>
          <w:ins w:id="2167" w:author="Peter Arbogast [2]" w:date="2019-03-22T12:41:00Z"/>
        </w:rPr>
      </w:pPr>
      <w:ins w:id="2168" w:author="Peter Arbogast [2]" w:date="2019-03-22T12:41:00Z">
        <w:r>
          <w:t>HyperVGuestID</w:t>
        </w:r>
        <w:r>
          <w:tab/>
        </w:r>
        <w:r>
          <w:tab/>
        </w:r>
        <w:r>
          <w:tab/>
        </w:r>
        <w:r>
          <w:tab/>
          <w:t>ComputerID form Guest Computer</w:t>
        </w:r>
      </w:ins>
    </w:p>
    <w:p w14:paraId="7ACDAC46" w14:textId="16E017F8" w:rsidR="00E476A6" w:rsidRDefault="00E476A6" w:rsidP="00E476A6">
      <w:pPr>
        <w:pStyle w:val="ListParagraph"/>
        <w:numPr>
          <w:ilvl w:val="0"/>
          <w:numId w:val="2"/>
        </w:numPr>
        <w:rPr>
          <w:ins w:id="2169" w:author="Peter Arbogast [2]" w:date="2019-03-22T12:42:00Z"/>
        </w:rPr>
      </w:pPr>
      <w:ins w:id="2170" w:author="Peter Arbogast [2]" w:date="2019-03-22T12:41:00Z">
        <w:r>
          <w:t>SystemGuid</w:t>
        </w:r>
      </w:ins>
      <w:ins w:id="2171" w:author="Peter Arbogast [2]" w:date="2019-03-22T12:42:00Z">
        <w:r>
          <w:tab/>
        </w:r>
        <w:r>
          <w:tab/>
        </w:r>
        <w:r>
          <w:tab/>
        </w:r>
        <w:r>
          <w:tab/>
          <w:t>UUID of the Guest on the HyperV</w:t>
        </w:r>
      </w:ins>
    </w:p>
    <w:p w14:paraId="105A043A" w14:textId="5AAB9665" w:rsidR="00E476A6" w:rsidRDefault="00E476A6">
      <w:pPr>
        <w:pStyle w:val="ListParagraph"/>
        <w:numPr>
          <w:ilvl w:val="0"/>
          <w:numId w:val="2"/>
        </w:numPr>
        <w:rPr>
          <w:ins w:id="2172" w:author="Peter Arbogast [2]" w:date="2019-03-22T12:43:00Z"/>
        </w:rPr>
        <w:pPrChange w:id="2173" w:author="Peter Arbogast [2]" w:date="2019-03-22T12:42:00Z">
          <w:pPr/>
        </w:pPrChange>
      </w:pPr>
      <w:ins w:id="2174" w:author="Peter Arbogast [2]" w:date="2019-03-22T12:42:00Z">
        <w:r>
          <w:t>FQDN</w:t>
        </w:r>
        <w:r>
          <w:tab/>
        </w:r>
        <w:r>
          <w:tab/>
        </w:r>
        <w:r>
          <w:tab/>
        </w:r>
        <w:r>
          <w:tab/>
        </w:r>
        <w:r>
          <w:tab/>
          <w:t>FQDN of the HyperV Host</w:t>
        </w:r>
      </w:ins>
    </w:p>
    <w:p w14:paraId="1275A57D" w14:textId="77777777" w:rsidR="00C573B8" w:rsidRDefault="00C573B8" w:rsidP="00C573B8">
      <w:pPr>
        <w:rPr>
          <w:ins w:id="2175" w:author="Peter Arbogast [2]" w:date="2019-03-22T12:43:00Z"/>
        </w:rPr>
      </w:pPr>
      <w:ins w:id="2176" w:author="Peter Arbogast [2]" w:date="2019-03-22T12:43:00Z">
        <w:r>
          <w:t>Need Microsoft SQL 2012 or higher</w:t>
        </w:r>
      </w:ins>
    </w:p>
    <w:p w14:paraId="554FAB80" w14:textId="77777777" w:rsidR="00C47AAE" w:rsidRDefault="00C47AAE" w:rsidP="00C47AAE">
      <w:pPr>
        <w:rPr>
          <w:ins w:id="2177" w:author="Peter Arbogast" w:date="2019-06-13T15:03:00Z"/>
        </w:rPr>
      </w:pPr>
      <w:ins w:id="2178" w:author="Peter Arbogast" w:date="2019-06-13T15:03:00Z">
        <w:r>
          <w:t>Used by:</w:t>
        </w:r>
      </w:ins>
    </w:p>
    <w:p w14:paraId="6C7330A1" w14:textId="77777777" w:rsidR="00C47AAE" w:rsidRDefault="00C47AAE" w:rsidP="00C47AAE">
      <w:pPr>
        <w:pStyle w:val="ListParagraph"/>
        <w:numPr>
          <w:ilvl w:val="0"/>
          <w:numId w:val="2"/>
        </w:numPr>
        <w:rPr>
          <w:ins w:id="2179" w:author="Peter Arbogast" w:date="2019-06-13T15:03:00Z"/>
        </w:rPr>
      </w:pPr>
      <w:ins w:id="2180" w:author="Peter Arbogast" w:date="2019-06-13T15:03:00Z">
        <w:r w:rsidRPr="00C47AAE">
          <w:t>sp_GetVirtual</w:t>
        </w:r>
        <w:r>
          <w:t>HyperV</w:t>
        </w:r>
        <w:r w:rsidRPr="00C47AAE">
          <w:t>LinkGuest</w:t>
        </w:r>
      </w:ins>
    </w:p>
    <w:p w14:paraId="1A1D8D3F" w14:textId="77777777" w:rsidR="00C47AAE" w:rsidRDefault="00C47AAE" w:rsidP="00C47AAE">
      <w:pPr>
        <w:pStyle w:val="ListParagraph"/>
        <w:numPr>
          <w:ilvl w:val="0"/>
          <w:numId w:val="2"/>
        </w:numPr>
        <w:rPr>
          <w:ins w:id="2181" w:author="Peter Arbogast" w:date="2019-06-13T15:03:00Z"/>
        </w:rPr>
      </w:pPr>
      <w:ins w:id="2182" w:author="Peter Arbogast" w:date="2019-06-13T15:03:00Z">
        <w:r>
          <w:t>sp_rp_OracleVirtualInfrastructure</w:t>
        </w:r>
      </w:ins>
    </w:p>
    <w:p w14:paraId="3E16F9B0" w14:textId="7AC06DFE" w:rsidR="00C573B8" w:rsidDel="00C47AAE" w:rsidRDefault="00C573B8" w:rsidP="00E476A6">
      <w:pPr>
        <w:rPr>
          <w:ins w:id="2183" w:author="Peter Arbogast [2]" w:date="2019-03-22T12:43:00Z"/>
          <w:del w:id="2184" w:author="Peter Arbogast" w:date="2019-06-13T15:03:00Z"/>
        </w:rPr>
      </w:pPr>
    </w:p>
    <w:p w14:paraId="680198D9" w14:textId="33673985" w:rsidR="00C573B8" w:rsidRDefault="00C573B8" w:rsidP="00C573B8">
      <w:pPr>
        <w:pStyle w:val="Heading4"/>
        <w:numPr>
          <w:ilvl w:val="3"/>
          <w:numId w:val="1"/>
        </w:numPr>
        <w:ind w:left="709" w:hanging="709"/>
        <w:rPr>
          <w:ins w:id="2185" w:author="Peter Arbogast [2]" w:date="2019-03-22T12:43:00Z"/>
        </w:rPr>
      </w:pPr>
      <w:ins w:id="2186" w:author="Peter Arbogast [2]" w:date="2019-03-22T12:43:00Z">
        <w:r w:rsidRPr="00C573B8">
          <w:t>f_GetVirtualHyperVLinkClusterName</w:t>
        </w:r>
        <w:r>
          <w:t>()</w:t>
        </w:r>
      </w:ins>
    </w:p>
    <w:p w14:paraId="1A166AE0" w14:textId="22F28A58" w:rsidR="00C573B8" w:rsidRDefault="00C573B8" w:rsidP="00C573B8">
      <w:pPr>
        <w:rPr>
          <w:ins w:id="2187" w:author="Peter Arbogast [2]" w:date="2019-03-22T12:44:00Z"/>
        </w:rPr>
      </w:pPr>
      <w:ins w:id="2188" w:author="Peter Arbogast [2]" w:date="2019-03-22T12:43:00Z">
        <w:r>
          <w:t>Get Clusterinformation t</w:t>
        </w:r>
      </w:ins>
      <w:ins w:id="2189" w:author="Peter Arbogast [2]" w:date="2019-03-22T12:44:00Z">
        <w:r>
          <w:t>o the HyperV Host</w:t>
        </w:r>
      </w:ins>
    </w:p>
    <w:p w14:paraId="4DB2273D" w14:textId="0C29A1D6" w:rsidR="00C573B8" w:rsidRDefault="00C573B8" w:rsidP="00C573B8">
      <w:pPr>
        <w:rPr>
          <w:ins w:id="2190" w:author="Peter Arbogast [2]" w:date="2019-03-22T12:44:00Z"/>
        </w:rPr>
      </w:pPr>
      <w:ins w:id="2191" w:author="Peter Arbogast [2]" w:date="2019-03-22T12:44:00Z">
        <w:r>
          <w:t>Return:</w:t>
        </w:r>
      </w:ins>
    </w:p>
    <w:p w14:paraId="343237F4" w14:textId="2EE80034" w:rsidR="00C573B8" w:rsidRDefault="00C573B8" w:rsidP="00C573B8">
      <w:pPr>
        <w:pStyle w:val="ListParagraph"/>
        <w:numPr>
          <w:ilvl w:val="0"/>
          <w:numId w:val="2"/>
        </w:numPr>
        <w:rPr>
          <w:ins w:id="2192" w:author="Peter Arbogast [2]" w:date="2019-03-22T12:44:00Z"/>
        </w:rPr>
      </w:pPr>
      <w:ins w:id="2193" w:author="Peter Arbogast [2]" w:date="2019-03-22T12:44:00Z">
        <w:r>
          <w:t>HyperVHostID</w:t>
        </w:r>
        <w:r>
          <w:tab/>
        </w:r>
        <w:r>
          <w:tab/>
        </w:r>
        <w:r>
          <w:tab/>
        </w:r>
        <w:r>
          <w:tab/>
          <w:t>ComputerID from the HyperV Host</w:t>
        </w:r>
      </w:ins>
    </w:p>
    <w:p w14:paraId="155C9BBE" w14:textId="188725EE" w:rsidR="00C573B8" w:rsidRDefault="00C573B8" w:rsidP="00C573B8">
      <w:pPr>
        <w:pStyle w:val="ListParagraph"/>
        <w:numPr>
          <w:ilvl w:val="0"/>
          <w:numId w:val="2"/>
        </w:numPr>
        <w:rPr>
          <w:ins w:id="2194" w:author="Peter Arbogast [2]" w:date="2019-03-22T12:44:00Z"/>
        </w:rPr>
      </w:pPr>
      <w:ins w:id="2195" w:author="Peter Arbogast [2]" w:date="2019-03-22T12:44:00Z">
        <w:r>
          <w:t>ClusterName</w:t>
        </w:r>
        <w:r>
          <w:tab/>
        </w:r>
        <w:r>
          <w:tab/>
        </w:r>
        <w:r>
          <w:tab/>
        </w:r>
        <w:r>
          <w:tab/>
          <w:t>Clustername on witch the HyperV Host run</w:t>
        </w:r>
      </w:ins>
    </w:p>
    <w:p w14:paraId="13C6EB90" w14:textId="76DB99D5" w:rsidR="00C573B8" w:rsidDel="00C47AAE" w:rsidRDefault="00C573B8" w:rsidP="00C47AAE">
      <w:pPr>
        <w:pStyle w:val="ListParagraph"/>
        <w:numPr>
          <w:ilvl w:val="0"/>
          <w:numId w:val="2"/>
        </w:numPr>
        <w:rPr>
          <w:del w:id="2196" w:author="Peter Arbogast" w:date="2019-06-13T14:11:00Z"/>
        </w:rPr>
        <w:pPrChange w:id="2197" w:author="Peter Arbogast" w:date="2019-06-13T15:04:00Z">
          <w:pPr>
            <w:pStyle w:val="ListParagraph"/>
            <w:numPr>
              <w:numId w:val="2"/>
            </w:numPr>
            <w:ind w:hanging="360"/>
          </w:pPr>
        </w:pPrChange>
      </w:pPr>
      <w:ins w:id="2198" w:author="Peter Arbogast [2]" w:date="2019-03-22T12:44:00Z">
        <w:r>
          <w:t>IsFailover</w:t>
        </w:r>
        <w:r>
          <w:tab/>
        </w:r>
        <w:r>
          <w:tab/>
        </w:r>
        <w:r>
          <w:tab/>
        </w:r>
        <w:r>
          <w:tab/>
          <w:t>Is a Fail</w:t>
        </w:r>
      </w:ins>
      <w:ins w:id="2199" w:author="Peter Arbogast [2]" w:date="2019-03-22T12:45:00Z">
        <w:r>
          <w:t>over Cluster</w:t>
        </w:r>
      </w:ins>
    </w:p>
    <w:p w14:paraId="0E8BB68B" w14:textId="61430D49" w:rsidR="00C47AAE" w:rsidRDefault="00C47AAE" w:rsidP="00C47AAE">
      <w:pPr>
        <w:pStyle w:val="ListParagraph"/>
        <w:numPr>
          <w:ilvl w:val="0"/>
          <w:numId w:val="2"/>
        </w:numPr>
        <w:rPr>
          <w:ins w:id="2200" w:author="Peter Arbogast" w:date="2019-06-13T15:04:00Z"/>
        </w:rPr>
        <w:pPrChange w:id="2201" w:author="Peter Arbogast" w:date="2019-06-13T15:04:00Z">
          <w:pPr/>
        </w:pPrChange>
      </w:pPr>
    </w:p>
    <w:p w14:paraId="0E787DA5" w14:textId="77777777" w:rsidR="00C47AAE" w:rsidRDefault="00C47AAE" w:rsidP="00C47AAE">
      <w:pPr>
        <w:rPr>
          <w:ins w:id="2202" w:author="Peter Arbogast" w:date="2019-06-13T15:04:00Z"/>
        </w:rPr>
      </w:pPr>
      <w:ins w:id="2203" w:author="Peter Arbogast" w:date="2019-06-13T15:04:00Z">
        <w:r>
          <w:t>Used by:</w:t>
        </w:r>
      </w:ins>
    </w:p>
    <w:p w14:paraId="1ECFE1EA" w14:textId="77777777" w:rsidR="00C47AAE" w:rsidRDefault="00C47AAE" w:rsidP="00C47AAE">
      <w:pPr>
        <w:pStyle w:val="ListParagraph"/>
        <w:numPr>
          <w:ilvl w:val="0"/>
          <w:numId w:val="2"/>
        </w:numPr>
        <w:rPr>
          <w:ins w:id="2204" w:author="Peter Arbogast" w:date="2019-06-13T15:05:00Z"/>
        </w:rPr>
      </w:pPr>
      <w:ins w:id="2205" w:author="Peter Arbogast" w:date="2019-06-13T15:05:00Z">
        <w:r w:rsidRPr="00C47AAE">
          <w:t>csp_aspera_connector_device</w:t>
        </w:r>
      </w:ins>
    </w:p>
    <w:p w14:paraId="367F0BA1" w14:textId="77777777" w:rsidR="00C47AAE" w:rsidRDefault="00C47AAE" w:rsidP="00C47AAE">
      <w:pPr>
        <w:pStyle w:val="ListParagraph"/>
        <w:numPr>
          <w:ilvl w:val="0"/>
          <w:numId w:val="2"/>
        </w:numPr>
        <w:rPr>
          <w:ins w:id="2206" w:author="Peter Arbogast" w:date="2019-06-13T15:05:00Z"/>
        </w:rPr>
      </w:pPr>
      <w:ins w:id="2207" w:author="Peter Arbogast" w:date="2019-06-13T15:05:00Z">
        <w:r w:rsidRPr="00C47AAE">
          <w:t>csp_aspera_connector_device</w:t>
        </w:r>
        <w:r>
          <w:t>_relation</w:t>
        </w:r>
      </w:ins>
    </w:p>
    <w:p w14:paraId="1D6EEE22" w14:textId="2FDDDD2B" w:rsidR="00C573B8" w:rsidDel="00541E1D" w:rsidRDefault="00C47AAE" w:rsidP="00C47AAE">
      <w:pPr>
        <w:pStyle w:val="ListParagraph"/>
        <w:numPr>
          <w:ilvl w:val="0"/>
          <w:numId w:val="2"/>
        </w:numPr>
        <w:rPr>
          <w:ins w:id="2208" w:author="Peter Arbogast [2]" w:date="2019-03-22T12:45:00Z"/>
          <w:del w:id="2209" w:author="Peter Arbogast" w:date="2019-06-13T14:10:00Z"/>
        </w:rPr>
        <w:pPrChange w:id="2210" w:author="Peter Arbogast" w:date="2019-06-13T15:05:00Z">
          <w:pPr/>
        </w:pPrChange>
      </w:pPr>
      <w:ins w:id="2211" w:author="Peter Arbogast" w:date="2019-06-13T15:05:00Z">
        <w:r w:rsidRPr="00C47AAE">
          <w:t>sp_rp_OracleVirtualInfrastructure</w:t>
        </w:r>
      </w:ins>
      <w:ins w:id="2212" w:author="Peter Arbogast" w:date="2019-06-13T15:04:00Z">
        <w:r w:rsidRPr="00C573B8" w:rsidDel="002A791C">
          <w:t xml:space="preserve"> </w:t>
        </w:r>
      </w:ins>
      <w:ins w:id="2213" w:author="Peter Arbogast [2]" w:date="2019-03-22T12:45:00Z">
        <w:del w:id="2214" w:author="Peter Arbogast" w:date="2019-06-13T09:45:00Z">
          <w:r w:rsidR="00C573B8" w:rsidRPr="00C573B8" w:rsidDel="002A791C">
            <w:delText>f</w:delText>
          </w:r>
        </w:del>
        <w:del w:id="2215" w:author="Peter Arbogast" w:date="2019-06-13T14:10:00Z">
          <w:r w:rsidR="00C573B8" w:rsidRPr="00C573B8" w:rsidDel="00541E1D">
            <w:delText>_GetVirtualHyperVLinkGuest</w:delText>
          </w:r>
        </w:del>
        <w:del w:id="2216" w:author="Peter Arbogast" w:date="2019-06-13T09:45:00Z">
          <w:r w:rsidR="00C573B8" w:rsidDel="002A791C">
            <w:delText>(</w:delText>
          </w:r>
        </w:del>
        <w:del w:id="2217" w:author="Peter Arbogast" w:date="2019-06-13T14:10:00Z">
          <w:r w:rsidR="00C573B8" w:rsidDel="00541E1D">
            <w:delText>@bWithSerial</w:delText>
          </w:r>
        </w:del>
        <w:del w:id="2218" w:author="Peter Arbogast" w:date="2019-06-13T09:45:00Z">
          <w:r w:rsidR="00C573B8" w:rsidDel="002A791C">
            <w:delText>)</w:delText>
          </w:r>
        </w:del>
      </w:ins>
    </w:p>
    <w:p w14:paraId="53B291BA" w14:textId="08952030" w:rsidR="00C573B8" w:rsidDel="00541E1D" w:rsidRDefault="00C573B8" w:rsidP="00C47AAE">
      <w:pPr>
        <w:pStyle w:val="ListParagraph"/>
        <w:numPr>
          <w:ilvl w:val="0"/>
          <w:numId w:val="2"/>
        </w:numPr>
        <w:rPr>
          <w:ins w:id="2219" w:author="Peter Arbogast [2]" w:date="2019-03-22T12:47:00Z"/>
          <w:del w:id="2220" w:author="Peter Arbogast" w:date="2019-06-13T14:10:00Z"/>
        </w:rPr>
        <w:pPrChange w:id="2221" w:author="Peter Arbogast" w:date="2019-06-13T15:05:00Z">
          <w:pPr/>
        </w:pPrChange>
      </w:pPr>
      <w:ins w:id="2222" w:author="Peter Arbogast [2]" w:date="2019-03-22T12:46:00Z">
        <w:del w:id="2223" w:author="Peter Arbogast" w:date="2019-06-13T14:10:00Z">
          <w:r w:rsidDel="00541E1D">
            <w:delText xml:space="preserve">Get Relation between </w:delText>
          </w:r>
        </w:del>
      </w:ins>
      <w:ins w:id="2224" w:author="Peter Arbogast [2]" w:date="2019-03-22T12:47:00Z">
        <w:del w:id="2225" w:author="Peter Arbogast" w:date="2019-06-13T14:10:00Z">
          <w:r w:rsidDel="00541E1D">
            <w:delText>HyperV Host and Guests</w:delText>
          </w:r>
        </w:del>
      </w:ins>
    </w:p>
    <w:p w14:paraId="1A3F13DE" w14:textId="11100C4D" w:rsidR="00C573B8" w:rsidDel="00541E1D" w:rsidRDefault="00C573B8" w:rsidP="00C47AAE">
      <w:pPr>
        <w:pStyle w:val="ListParagraph"/>
        <w:numPr>
          <w:ilvl w:val="0"/>
          <w:numId w:val="2"/>
        </w:numPr>
        <w:rPr>
          <w:ins w:id="2226" w:author="Peter Arbogast [2]" w:date="2019-03-22T12:47:00Z"/>
          <w:del w:id="2227" w:author="Peter Arbogast" w:date="2019-06-13T14:10:00Z"/>
        </w:rPr>
        <w:pPrChange w:id="2228" w:author="Peter Arbogast" w:date="2019-06-13T15:05:00Z">
          <w:pPr/>
        </w:pPrChange>
      </w:pPr>
      <w:ins w:id="2229" w:author="Peter Arbogast [2]" w:date="2019-03-22T12:47:00Z">
        <w:del w:id="2230" w:author="Peter Arbogast" w:date="2019-06-13T14:10:00Z">
          <w:r w:rsidDel="00541E1D">
            <w:delText>Parameter @bWithSerial:</w:delText>
          </w:r>
        </w:del>
      </w:ins>
      <w:ins w:id="2231" w:author="Peter Arbogast [2]" w:date="2019-03-22T12:48:00Z">
        <w:del w:id="2232" w:author="Peter Arbogast" w:date="2019-06-13T14:10:00Z">
          <w:r w:rsidDel="00541E1D">
            <w:delText xml:space="preserve"> (Set the art to create the relation)</w:delText>
          </w:r>
        </w:del>
      </w:ins>
    </w:p>
    <w:p w14:paraId="484F0E99" w14:textId="4E7D16EA" w:rsidR="00C573B8" w:rsidDel="00541E1D" w:rsidRDefault="00C573B8" w:rsidP="00C47AAE">
      <w:pPr>
        <w:pStyle w:val="ListParagraph"/>
        <w:numPr>
          <w:ilvl w:val="0"/>
          <w:numId w:val="2"/>
        </w:numPr>
        <w:rPr>
          <w:ins w:id="2233" w:author="Peter Arbogast [2]" w:date="2019-03-22T12:48:00Z"/>
          <w:del w:id="2234" w:author="Peter Arbogast" w:date="2019-06-13T14:10:00Z"/>
        </w:rPr>
        <w:pPrChange w:id="2235" w:author="Peter Arbogast" w:date="2019-06-13T15:05:00Z">
          <w:pPr>
            <w:pStyle w:val="ListParagraph"/>
            <w:numPr>
              <w:numId w:val="2"/>
            </w:numPr>
            <w:ind w:hanging="360"/>
          </w:pPr>
        </w:pPrChange>
      </w:pPr>
      <w:ins w:id="2236" w:author="Peter Arbogast [2]" w:date="2019-03-22T12:47:00Z">
        <w:del w:id="2237" w:author="Peter Arbogast" w:date="2019-06-13T14:10:00Z">
          <w:r w:rsidDel="00541E1D">
            <w:delText>0 or null</w:delText>
          </w:r>
          <w:r w:rsidDel="00541E1D">
            <w:tab/>
            <w:delText>GuestFQDN</w:delText>
          </w:r>
        </w:del>
      </w:ins>
      <w:ins w:id="2238" w:author="Peter Arbogast [2]" w:date="2019-03-22T12:49:00Z">
        <w:del w:id="2239" w:author="Peter Arbogast" w:date="2019-06-13T14:10:00Z">
          <w:r w:rsidDel="00541E1D">
            <w:tab/>
          </w:r>
        </w:del>
      </w:ins>
      <w:ins w:id="2240" w:author="Peter Arbogast [2]" w:date="2019-03-22T12:47:00Z">
        <w:del w:id="2241" w:author="Peter Arbogast" w:date="2019-06-13T14:10:00Z">
          <w:r w:rsidDel="00541E1D">
            <w:delText>= GuestFQ</w:delText>
          </w:r>
        </w:del>
      </w:ins>
      <w:ins w:id="2242" w:author="Peter Arbogast [2]" w:date="2019-03-22T12:48:00Z">
        <w:del w:id="2243" w:author="Peter Arbogast" w:date="2019-06-13T14:10:00Z">
          <w:r w:rsidDel="00541E1D">
            <w:delText>DN</w:delText>
          </w:r>
          <w:r w:rsidDel="00541E1D">
            <w:tab/>
            <w:delText>(From Host Inventory)</w:delText>
          </w:r>
        </w:del>
      </w:ins>
    </w:p>
    <w:p w14:paraId="09F80A9A" w14:textId="38196A1C" w:rsidR="00C573B8" w:rsidDel="00541E1D" w:rsidRDefault="00C573B8" w:rsidP="00C47AAE">
      <w:pPr>
        <w:pStyle w:val="ListParagraph"/>
        <w:numPr>
          <w:ilvl w:val="0"/>
          <w:numId w:val="2"/>
        </w:numPr>
        <w:rPr>
          <w:ins w:id="2244" w:author="Peter Arbogast [2]" w:date="2019-03-22T12:49:00Z"/>
          <w:del w:id="2245" w:author="Peter Arbogast" w:date="2019-06-13T14:10:00Z"/>
        </w:rPr>
        <w:pPrChange w:id="2246" w:author="Peter Arbogast" w:date="2019-06-13T15:05:00Z">
          <w:pPr>
            <w:pStyle w:val="ListParagraph"/>
            <w:tabs>
              <w:tab w:val="left" w:pos="3261"/>
            </w:tabs>
            <w:ind w:left="2127"/>
          </w:pPr>
        </w:pPrChange>
      </w:pPr>
      <w:ins w:id="2247" w:author="Peter Arbogast [2]" w:date="2019-03-22T12:48:00Z">
        <w:del w:id="2248" w:author="Peter Arbogast" w:date="2019-06-13T14:10:00Z">
          <w:r w:rsidDel="00541E1D">
            <w:delText>HostFQDN</w:delText>
          </w:r>
          <w:r w:rsidDel="00541E1D">
            <w:tab/>
            <w:delText>=</w:delText>
          </w:r>
        </w:del>
      </w:ins>
      <w:ins w:id="2249" w:author="Peter Arbogast [2]" w:date="2019-03-22T12:49:00Z">
        <w:del w:id="2250" w:author="Peter Arbogast" w:date="2019-06-13T14:10:00Z">
          <w:r w:rsidDel="00541E1D">
            <w:delText xml:space="preserve"> HostFQDN</w:delText>
          </w:r>
          <w:r w:rsidDel="00541E1D">
            <w:tab/>
            <w:delText>(From Guest Inventory)</w:delText>
          </w:r>
        </w:del>
      </w:ins>
    </w:p>
    <w:p w14:paraId="39134C37" w14:textId="5C0668BA" w:rsidR="00C573B8" w:rsidDel="00541E1D" w:rsidRDefault="00C573B8" w:rsidP="00C47AAE">
      <w:pPr>
        <w:pStyle w:val="ListParagraph"/>
        <w:numPr>
          <w:ilvl w:val="0"/>
          <w:numId w:val="2"/>
        </w:numPr>
        <w:rPr>
          <w:ins w:id="2251" w:author="Peter Arbogast [2]" w:date="2019-03-22T12:50:00Z"/>
          <w:del w:id="2252" w:author="Peter Arbogast" w:date="2019-06-13T14:10:00Z"/>
        </w:rPr>
        <w:pPrChange w:id="2253" w:author="Peter Arbogast" w:date="2019-06-13T15:05:00Z">
          <w:pPr>
            <w:pStyle w:val="ListParagraph"/>
            <w:tabs>
              <w:tab w:val="left" w:pos="3261"/>
            </w:tabs>
            <w:ind w:left="2127"/>
          </w:pPr>
        </w:pPrChange>
      </w:pPr>
      <w:ins w:id="2254" w:author="Peter Arbogast [2]" w:date="2019-03-22T12:50:00Z">
        <w:del w:id="2255" w:author="Peter Arbogast" w:date="2019-06-13T14:10:00Z">
          <w:r w:rsidDel="00541E1D">
            <w:delText>BIOSSerialnumber only if one SerialNumber in Guest Inventories</w:delText>
          </w:r>
        </w:del>
      </w:ins>
    </w:p>
    <w:p w14:paraId="2AF3E9BD" w14:textId="274430CC" w:rsidR="002A791C" w:rsidDel="00541E1D" w:rsidRDefault="00C573B8" w:rsidP="00C47AAE">
      <w:pPr>
        <w:pStyle w:val="ListParagraph"/>
        <w:numPr>
          <w:ilvl w:val="0"/>
          <w:numId w:val="2"/>
        </w:numPr>
        <w:rPr>
          <w:ins w:id="2256" w:author="Peter Arbogast [2]" w:date="2019-03-22T12:52:00Z"/>
          <w:del w:id="2257" w:author="Peter Arbogast" w:date="2019-06-13T14:10:00Z"/>
        </w:rPr>
        <w:pPrChange w:id="2258" w:author="Peter Arbogast" w:date="2019-06-13T15:05:00Z">
          <w:pPr>
            <w:pStyle w:val="ListParagraph"/>
            <w:numPr>
              <w:numId w:val="2"/>
            </w:numPr>
            <w:tabs>
              <w:tab w:val="left" w:pos="2127"/>
              <w:tab w:val="left" w:pos="3261"/>
            </w:tabs>
            <w:ind w:hanging="360"/>
          </w:pPr>
        </w:pPrChange>
      </w:pPr>
      <w:ins w:id="2259" w:author="Peter Arbogast [2]" w:date="2019-03-22T12:50:00Z">
        <w:del w:id="2260" w:author="Peter Arbogast" w:date="2019-06-13T14:10:00Z">
          <w:r w:rsidDel="00541E1D">
            <w:delText>1</w:delText>
          </w:r>
          <w:r w:rsidDel="00541E1D">
            <w:tab/>
            <w:delText>Match all systems with Serialnumber</w:delText>
          </w:r>
        </w:del>
      </w:ins>
      <w:ins w:id="2261" w:author="Peter Arbogast [2]" w:date="2019-03-22T12:51:00Z">
        <w:del w:id="2262" w:author="Peter Arbogast" w:date="2019-06-13T14:10:00Z">
          <w:r w:rsidDel="00541E1D">
            <w:br/>
          </w:r>
          <w:r w:rsidDel="00541E1D">
            <w:tab/>
            <w:delText>(Should only be used if you are 100% secure that your systems have a unique</w:delText>
          </w:r>
          <w:r w:rsidDel="00541E1D">
            <w:br/>
          </w:r>
          <w:r w:rsidDel="00541E1D">
            <w:tab/>
            <w:delText>serial</w:delText>
          </w:r>
        </w:del>
      </w:ins>
      <w:ins w:id="2263" w:author="Peter Arbogast [2]" w:date="2019-03-22T12:52:00Z">
        <w:del w:id="2264" w:author="Peter Arbogast" w:date="2019-06-13T14:10:00Z">
          <w:r w:rsidDel="00541E1D">
            <w:delText>number</w:delText>
          </w:r>
          <w:r w:rsidR="00082992" w:rsidDel="00541E1D">
            <w:delText>)</w:delText>
          </w:r>
        </w:del>
      </w:ins>
    </w:p>
    <w:p w14:paraId="3AA175CE" w14:textId="66FE1484" w:rsidR="00082992" w:rsidDel="00541E1D" w:rsidRDefault="00082992" w:rsidP="00C47AAE">
      <w:pPr>
        <w:pStyle w:val="ListParagraph"/>
        <w:numPr>
          <w:ilvl w:val="0"/>
          <w:numId w:val="2"/>
        </w:numPr>
        <w:rPr>
          <w:ins w:id="2265" w:author="Peter Arbogast [2]" w:date="2019-03-22T12:52:00Z"/>
          <w:del w:id="2266" w:author="Peter Arbogast" w:date="2019-06-13T14:10:00Z"/>
        </w:rPr>
        <w:pPrChange w:id="2267" w:author="Peter Arbogast" w:date="2019-06-13T15:05:00Z">
          <w:pPr>
            <w:tabs>
              <w:tab w:val="left" w:pos="2127"/>
              <w:tab w:val="left" w:pos="3261"/>
            </w:tabs>
          </w:pPr>
        </w:pPrChange>
      </w:pPr>
      <w:ins w:id="2268" w:author="Peter Arbogast [2]" w:date="2019-03-22T12:52:00Z">
        <w:del w:id="2269" w:author="Peter Arbogast" w:date="2019-06-13T14:10:00Z">
          <w:r w:rsidDel="00541E1D">
            <w:delText>Return:</w:delText>
          </w:r>
        </w:del>
      </w:ins>
    </w:p>
    <w:p w14:paraId="37530ACF" w14:textId="3918B1E5" w:rsidR="00082992" w:rsidDel="00541E1D" w:rsidRDefault="00082992" w:rsidP="00C47AAE">
      <w:pPr>
        <w:pStyle w:val="ListParagraph"/>
        <w:numPr>
          <w:ilvl w:val="0"/>
          <w:numId w:val="2"/>
        </w:numPr>
        <w:rPr>
          <w:ins w:id="2270" w:author="Peter Arbogast [2]" w:date="2019-03-22T12:53:00Z"/>
          <w:del w:id="2271" w:author="Peter Arbogast" w:date="2019-06-13T14:10:00Z"/>
        </w:rPr>
        <w:pPrChange w:id="2272" w:author="Peter Arbogast" w:date="2019-06-13T15:05:00Z">
          <w:pPr>
            <w:pStyle w:val="ListParagraph"/>
            <w:numPr>
              <w:numId w:val="2"/>
            </w:numPr>
            <w:tabs>
              <w:tab w:val="left" w:pos="2127"/>
              <w:tab w:val="left" w:pos="3261"/>
            </w:tabs>
            <w:ind w:hanging="360"/>
          </w:pPr>
        </w:pPrChange>
      </w:pPr>
      <w:ins w:id="2273" w:author="Peter Arbogast [2]" w:date="2019-03-22T12:52:00Z">
        <w:del w:id="2274" w:author="Peter Arbogast" w:date="2019-06-13T14:10:00Z">
          <w:r w:rsidDel="00541E1D">
            <w:delText>HyperVHostID</w:delText>
          </w:r>
        </w:del>
      </w:ins>
      <w:ins w:id="2275" w:author="Peter Arbogast [2]" w:date="2019-03-22T12:53:00Z">
        <w:del w:id="2276" w:author="Peter Arbogast" w:date="2019-06-13T14:10:00Z">
          <w:r w:rsidDel="00541E1D">
            <w:tab/>
          </w:r>
          <w:r w:rsidDel="00541E1D">
            <w:tab/>
          </w:r>
          <w:r w:rsidDel="00541E1D">
            <w:tab/>
          </w:r>
          <w:r w:rsidDel="00541E1D">
            <w:tab/>
            <w:delText>ComputerID of the HyperV Host</w:delText>
          </w:r>
        </w:del>
      </w:ins>
    </w:p>
    <w:p w14:paraId="72A59464" w14:textId="172A3908" w:rsidR="00082992" w:rsidDel="00541E1D" w:rsidRDefault="00082992" w:rsidP="00C47AAE">
      <w:pPr>
        <w:pStyle w:val="ListParagraph"/>
        <w:numPr>
          <w:ilvl w:val="0"/>
          <w:numId w:val="2"/>
        </w:numPr>
        <w:rPr>
          <w:ins w:id="2277" w:author="Peter Arbogast [2]" w:date="2019-03-22T12:53:00Z"/>
          <w:del w:id="2278" w:author="Peter Arbogast" w:date="2019-06-13T14:10:00Z"/>
        </w:rPr>
        <w:pPrChange w:id="2279" w:author="Peter Arbogast" w:date="2019-06-13T15:05:00Z">
          <w:pPr>
            <w:pStyle w:val="ListParagraph"/>
            <w:numPr>
              <w:numId w:val="2"/>
            </w:numPr>
            <w:tabs>
              <w:tab w:val="left" w:pos="2127"/>
              <w:tab w:val="left" w:pos="3261"/>
            </w:tabs>
            <w:ind w:hanging="360"/>
          </w:pPr>
        </w:pPrChange>
      </w:pPr>
      <w:ins w:id="2280" w:author="Peter Arbogast [2]" w:date="2019-03-22T12:53:00Z">
        <w:del w:id="2281" w:author="Peter Arbogast" w:date="2019-06-13T14:10:00Z">
          <w:r w:rsidDel="00541E1D">
            <w:delText>HyperVHostCN</w:delText>
          </w:r>
          <w:r w:rsidDel="00541E1D">
            <w:tab/>
          </w:r>
          <w:r w:rsidDel="00541E1D">
            <w:tab/>
          </w:r>
          <w:r w:rsidDel="00541E1D">
            <w:tab/>
          </w:r>
          <w:r w:rsidDel="00541E1D">
            <w:tab/>
            <w:delText>Computername of the HyperV Host</w:delText>
          </w:r>
        </w:del>
      </w:ins>
    </w:p>
    <w:p w14:paraId="77B805A8" w14:textId="6619E725" w:rsidR="00082992" w:rsidDel="00541E1D" w:rsidRDefault="00082992" w:rsidP="00C47AAE">
      <w:pPr>
        <w:pStyle w:val="ListParagraph"/>
        <w:numPr>
          <w:ilvl w:val="0"/>
          <w:numId w:val="2"/>
        </w:numPr>
        <w:rPr>
          <w:ins w:id="2282" w:author="Peter Arbogast [2]" w:date="2019-03-22T12:53:00Z"/>
          <w:del w:id="2283" w:author="Peter Arbogast" w:date="2019-06-13T14:10:00Z"/>
        </w:rPr>
        <w:pPrChange w:id="2284" w:author="Peter Arbogast" w:date="2019-06-13T15:05:00Z">
          <w:pPr>
            <w:pStyle w:val="ListParagraph"/>
            <w:numPr>
              <w:numId w:val="2"/>
            </w:numPr>
            <w:tabs>
              <w:tab w:val="left" w:pos="2127"/>
              <w:tab w:val="left" w:pos="3261"/>
            </w:tabs>
            <w:ind w:hanging="360"/>
          </w:pPr>
        </w:pPrChange>
      </w:pPr>
      <w:ins w:id="2285" w:author="Peter Arbogast [2]" w:date="2019-03-22T12:53:00Z">
        <w:del w:id="2286" w:author="Peter Arbogast" w:date="2019-06-13T14:10:00Z">
          <w:r w:rsidDel="00541E1D">
            <w:delText>HyperVHostFQDN</w:delText>
          </w:r>
          <w:r w:rsidDel="00541E1D">
            <w:tab/>
          </w:r>
          <w:r w:rsidDel="00541E1D">
            <w:tab/>
          </w:r>
          <w:r w:rsidDel="00541E1D">
            <w:tab/>
            <w:delText>FQDN of the HyperV Host</w:delText>
          </w:r>
        </w:del>
      </w:ins>
    </w:p>
    <w:p w14:paraId="211C093A" w14:textId="536874FE" w:rsidR="00082992" w:rsidDel="00541E1D" w:rsidRDefault="00082992" w:rsidP="00C47AAE">
      <w:pPr>
        <w:pStyle w:val="ListParagraph"/>
        <w:numPr>
          <w:ilvl w:val="0"/>
          <w:numId w:val="2"/>
        </w:numPr>
        <w:rPr>
          <w:ins w:id="2287" w:author="Peter Arbogast [2]" w:date="2019-03-22T12:54:00Z"/>
          <w:del w:id="2288" w:author="Peter Arbogast" w:date="2019-06-13T14:10:00Z"/>
        </w:rPr>
        <w:pPrChange w:id="2289" w:author="Peter Arbogast" w:date="2019-06-13T15:05:00Z">
          <w:pPr>
            <w:pStyle w:val="ListParagraph"/>
            <w:numPr>
              <w:numId w:val="2"/>
            </w:numPr>
            <w:tabs>
              <w:tab w:val="left" w:pos="2127"/>
              <w:tab w:val="left" w:pos="3261"/>
            </w:tabs>
            <w:ind w:hanging="360"/>
          </w:pPr>
        </w:pPrChange>
      </w:pPr>
      <w:ins w:id="2290" w:author="Peter Arbogast [2]" w:date="2019-03-22T12:53:00Z">
        <w:del w:id="2291" w:author="Peter Arbogast" w:date="2019-06-13T14:10:00Z">
          <w:r w:rsidDel="00541E1D">
            <w:delText>GuestID</w:delText>
          </w:r>
          <w:r w:rsidDel="00541E1D">
            <w:tab/>
          </w:r>
          <w:r w:rsidDel="00541E1D">
            <w:tab/>
          </w:r>
          <w:r w:rsidDel="00541E1D">
            <w:tab/>
          </w:r>
          <w:r w:rsidDel="00541E1D">
            <w:tab/>
            <w:delText>ComputerID of the Guest System</w:delText>
          </w:r>
        </w:del>
      </w:ins>
    </w:p>
    <w:p w14:paraId="4E48746D" w14:textId="347CE2FB" w:rsidR="00082992" w:rsidDel="00541E1D" w:rsidRDefault="00082992" w:rsidP="00C47AAE">
      <w:pPr>
        <w:pStyle w:val="ListParagraph"/>
        <w:numPr>
          <w:ilvl w:val="0"/>
          <w:numId w:val="2"/>
        </w:numPr>
        <w:rPr>
          <w:ins w:id="2292" w:author="Peter Arbogast [2]" w:date="2019-03-22T12:53:00Z"/>
          <w:del w:id="2293" w:author="Peter Arbogast" w:date="2019-06-13T14:10:00Z"/>
        </w:rPr>
        <w:pPrChange w:id="2294" w:author="Peter Arbogast" w:date="2019-06-13T15:05:00Z">
          <w:pPr>
            <w:pStyle w:val="ListParagraph"/>
            <w:numPr>
              <w:numId w:val="2"/>
            </w:numPr>
            <w:tabs>
              <w:tab w:val="left" w:pos="2127"/>
              <w:tab w:val="left" w:pos="3261"/>
            </w:tabs>
            <w:ind w:hanging="360"/>
          </w:pPr>
        </w:pPrChange>
      </w:pPr>
      <w:ins w:id="2295" w:author="Peter Arbogast [2]" w:date="2019-03-22T12:54:00Z">
        <w:del w:id="2296" w:author="Peter Arbogast" w:date="2019-06-13T14:10:00Z">
          <w:r w:rsidDel="00541E1D">
            <w:delText>GuestCN</w:delText>
          </w:r>
          <w:r w:rsidDel="00541E1D">
            <w:tab/>
          </w:r>
          <w:r w:rsidDel="00541E1D">
            <w:tab/>
          </w:r>
          <w:r w:rsidDel="00541E1D">
            <w:tab/>
          </w:r>
          <w:r w:rsidDel="00541E1D">
            <w:tab/>
            <w:delText>Computername of the Guest System</w:delText>
          </w:r>
        </w:del>
      </w:ins>
    </w:p>
    <w:p w14:paraId="64E838E5" w14:textId="7A18A0C3" w:rsidR="00082992" w:rsidDel="00541E1D" w:rsidRDefault="00082992" w:rsidP="00C47AAE">
      <w:pPr>
        <w:pStyle w:val="ListParagraph"/>
        <w:numPr>
          <w:ilvl w:val="0"/>
          <w:numId w:val="2"/>
        </w:numPr>
        <w:rPr>
          <w:ins w:id="2297" w:author="Peter Arbogast [2]" w:date="2019-03-22T12:54:00Z"/>
          <w:del w:id="2298" w:author="Peter Arbogast" w:date="2019-06-13T14:10:00Z"/>
        </w:rPr>
        <w:pPrChange w:id="2299" w:author="Peter Arbogast" w:date="2019-06-13T15:05:00Z">
          <w:pPr>
            <w:pStyle w:val="ListParagraph"/>
            <w:numPr>
              <w:numId w:val="2"/>
            </w:numPr>
            <w:tabs>
              <w:tab w:val="left" w:pos="2127"/>
              <w:tab w:val="left" w:pos="3261"/>
            </w:tabs>
            <w:ind w:hanging="360"/>
          </w:pPr>
        </w:pPrChange>
      </w:pPr>
      <w:ins w:id="2300" w:author="Peter Arbogast [2]" w:date="2019-03-22T12:54:00Z">
        <w:del w:id="2301" w:author="Peter Arbogast" w:date="2019-06-13T14:10:00Z">
          <w:r w:rsidDel="00541E1D">
            <w:delText>GuestFQDN</w:delText>
          </w:r>
          <w:r w:rsidDel="00541E1D">
            <w:tab/>
          </w:r>
          <w:r w:rsidDel="00541E1D">
            <w:tab/>
          </w:r>
          <w:r w:rsidDel="00541E1D">
            <w:tab/>
          </w:r>
          <w:r w:rsidDel="00541E1D">
            <w:tab/>
            <w:delText>FQDN of the Guest System</w:delText>
          </w:r>
        </w:del>
      </w:ins>
    </w:p>
    <w:p w14:paraId="2A21CE10" w14:textId="1423B511" w:rsidR="00082992" w:rsidDel="00541E1D" w:rsidRDefault="00082992" w:rsidP="00C47AAE">
      <w:pPr>
        <w:pStyle w:val="ListParagraph"/>
        <w:numPr>
          <w:ilvl w:val="0"/>
          <w:numId w:val="2"/>
        </w:numPr>
        <w:rPr>
          <w:ins w:id="2302" w:author="Peter Arbogast [2]" w:date="2019-03-22T12:55:00Z"/>
          <w:del w:id="2303" w:author="Peter Arbogast" w:date="2019-06-13T14:10:00Z"/>
        </w:rPr>
        <w:pPrChange w:id="2304" w:author="Peter Arbogast" w:date="2019-06-13T15:05:00Z">
          <w:pPr>
            <w:pStyle w:val="ListParagraph"/>
            <w:numPr>
              <w:numId w:val="2"/>
            </w:numPr>
            <w:tabs>
              <w:tab w:val="left" w:pos="2127"/>
              <w:tab w:val="left" w:pos="3261"/>
            </w:tabs>
            <w:ind w:hanging="360"/>
          </w:pPr>
        </w:pPrChange>
      </w:pPr>
      <w:ins w:id="2305" w:author="Peter Arbogast [2]" w:date="2019-03-22T12:54:00Z">
        <w:del w:id="2306" w:author="Peter Arbogast" w:date="2019-06-13T14:10:00Z">
          <w:r w:rsidDel="00541E1D">
            <w:delText>PowerState</w:delText>
          </w:r>
          <w:r w:rsidDel="00541E1D">
            <w:tab/>
          </w:r>
          <w:r w:rsidDel="00541E1D">
            <w:tab/>
          </w:r>
          <w:r w:rsidDel="00541E1D">
            <w:tab/>
          </w:r>
          <w:r w:rsidDel="00541E1D">
            <w:tab/>
            <w:delText>(Running, Off or N</w:delText>
          </w:r>
        </w:del>
      </w:ins>
      <w:ins w:id="2307" w:author="Peter Arbogast [2]" w:date="2019-03-22T12:55:00Z">
        <w:del w:id="2308" w:author="Peter Arbogast" w:date="2019-06-13T14:10:00Z">
          <w:r w:rsidDel="00541E1D">
            <w:delText>ULL)</w:delText>
          </w:r>
        </w:del>
      </w:ins>
    </w:p>
    <w:p w14:paraId="629CDDF2" w14:textId="38E61BDA" w:rsidR="00082992" w:rsidDel="00541E1D" w:rsidRDefault="00082992" w:rsidP="00C47AAE">
      <w:pPr>
        <w:pStyle w:val="ListParagraph"/>
        <w:numPr>
          <w:ilvl w:val="0"/>
          <w:numId w:val="2"/>
        </w:numPr>
        <w:rPr>
          <w:ins w:id="2309" w:author="Peter Arbogast [2]" w:date="2019-03-22T12:55:00Z"/>
          <w:del w:id="2310" w:author="Peter Arbogast" w:date="2019-06-13T14:10:00Z"/>
        </w:rPr>
        <w:pPrChange w:id="2311" w:author="Peter Arbogast" w:date="2019-06-13T15:05:00Z">
          <w:pPr>
            <w:tabs>
              <w:tab w:val="left" w:pos="2127"/>
              <w:tab w:val="left" w:pos="3261"/>
            </w:tabs>
          </w:pPr>
        </w:pPrChange>
      </w:pPr>
    </w:p>
    <w:p w14:paraId="6BA8664E" w14:textId="5EB5D5C9" w:rsidR="00082992" w:rsidRDefault="00082992" w:rsidP="00C47AAE">
      <w:pPr>
        <w:pStyle w:val="ListParagraph"/>
        <w:numPr>
          <w:ilvl w:val="0"/>
          <w:numId w:val="2"/>
        </w:numPr>
        <w:rPr>
          <w:ins w:id="2312" w:author="Peter Arbogast [2]" w:date="2019-03-22T12:56:00Z"/>
          <w:rFonts w:asciiTheme="majorHAnsi" w:eastAsiaTheme="majorEastAsia" w:hAnsiTheme="majorHAnsi" w:cstheme="majorBidi"/>
          <w:color w:val="1F3763" w:themeColor="accent1" w:themeShade="7F"/>
          <w:sz w:val="24"/>
          <w:szCs w:val="24"/>
        </w:rPr>
        <w:pPrChange w:id="2313" w:author="Peter Arbogast" w:date="2019-06-13T15:05:00Z">
          <w:pPr/>
        </w:pPrChange>
      </w:pPr>
      <w:ins w:id="2314" w:author="Peter Arbogast [2]" w:date="2019-03-22T12:56:00Z">
        <w:r>
          <w:br w:type="page"/>
        </w:r>
      </w:ins>
    </w:p>
    <w:p w14:paraId="371DE8A4" w14:textId="70477036" w:rsidR="00082992" w:rsidRDefault="00082992" w:rsidP="00082992">
      <w:pPr>
        <w:pStyle w:val="Heading3"/>
        <w:numPr>
          <w:ilvl w:val="2"/>
          <w:numId w:val="1"/>
        </w:numPr>
        <w:ind w:left="709"/>
        <w:rPr>
          <w:ins w:id="2315" w:author="Peter Arbogast [2]" w:date="2019-03-22T12:56:00Z"/>
        </w:rPr>
      </w:pPr>
      <w:bookmarkStart w:id="2316" w:name="_Toc11336925"/>
      <w:ins w:id="2317" w:author="Peter Arbogast [2]" w:date="2019-03-22T12:56:00Z">
        <w:r>
          <w:lastRenderedPageBreak/>
          <w:t>Sun/Oracle</w:t>
        </w:r>
      </w:ins>
      <w:ins w:id="2318" w:author="Peter Arbogast [2]" w:date="2019-03-22T13:03:00Z">
        <w:r w:rsidR="002944D6">
          <w:t xml:space="preserve"> Solaris</w:t>
        </w:r>
      </w:ins>
      <w:ins w:id="2319" w:author="Peter Arbogast [2]" w:date="2019-03-22T12:56:00Z">
        <w:r>
          <w:t xml:space="preserve"> Zone</w:t>
        </w:r>
        <w:bookmarkEnd w:id="2316"/>
      </w:ins>
    </w:p>
    <w:p w14:paraId="6A0498CA" w14:textId="77777777" w:rsidR="00082992" w:rsidRPr="00082992" w:rsidRDefault="00082992">
      <w:pPr>
        <w:rPr>
          <w:ins w:id="2320" w:author="Peter Arbogast [2]" w:date="2019-03-22T12:55:00Z"/>
        </w:rPr>
        <w:pPrChange w:id="2321" w:author="Peter Arbogast [2]" w:date="2019-03-22T12:56:00Z">
          <w:pPr>
            <w:tabs>
              <w:tab w:val="left" w:pos="2127"/>
              <w:tab w:val="left" w:pos="3261"/>
            </w:tabs>
          </w:pPr>
        </w:pPrChange>
      </w:pPr>
    </w:p>
    <w:p w14:paraId="34F1A4C7" w14:textId="3669B732" w:rsidR="00082992" w:rsidRDefault="00082992" w:rsidP="00082992">
      <w:pPr>
        <w:pStyle w:val="Heading4"/>
        <w:numPr>
          <w:ilvl w:val="3"/>
          <w:numId w:val="1"/>
        </w:numPr>
        <w:ind w:left="709" w:hanging="709"/>
        <w:rPr>
          <w:ins w:id="2322" w:author="Peter Arbogast [2]" w:date="2019-03-22T12:56:00Z"/>
        </w:rPr>
      </w:pPr>
      <w:ins w:id="2323" w:author="Peter Arbogast [2]" w:date="2019-03-22T12:55:00Z">
        <w:r w:rsidRPr="00082992">
          <w:t>f_GetVirtualZoneLinkGuest</w:t>
        </w:r>
        <w:r>
          <w:t>()</w:t>
        </w:r>
      </w:ins>
    </w:p>
    <w:p w14:paraId="10A5D28F" w14:textId="3ADB72BD" w:rsidR="00082992" w:rsidRDefault="00082992" w:rsidP="00082992">
      <w:pPr>
        <w:rPr>
          <w:ins w:id="2324" w:author="Peter Arbogast [2]" w:date="2019-03-22T12:57:00Z"/>
        </w:rPr>
      </w:pPr>
      <w:ins w:id="2325" w:author="Peter Arbogast [2]" w:date="2019-03-22T12:56:00Z">
        <w:r>
          <w:t xml:space="preserve">Get link information between Zone </w:t>
        </w:r>
      </w:ins>
      <w:ins w:id="2326" w:author="Peter Arbogast [2]" w:date="2019-03-22T12:57:00Z">
        <w:r>
          <w:t>Host and Zone Guest</w:t>
        </w:r>
      </w:ins>
    </w:p>
    <w:p w14:paraId="0FCDA005" w14:textId="44810BA8" w:rsidR="00082992" w:rsidRDefault="00082992" w:rsidP="00082992">
      <w:pPr>
        <w:rPr>
          <w:ins w:id="2327" w:author="Peter Arbogast [2]" w:date="2019-03-22T12:57:00Z"/>
        </w:rPr>
      </w:pPr>
      <w:ins w:id="2328" w:author="Peter Arbogast [2]" w:date="2019-03-22T12:57:00Z">
        <w:r>
          <w:t>Return:</w:t>
        </w:r>
      </w:ins>
    </w:p>
    <w:p w14:paraId="25A8FBD5" w14:textId="0F8263F7" w:rsidR="00082992" w:rsidRDefault="00082992" w:rsidP="00082992">
      <w:pPr>
        <w:pStyle w:val="ListParagraph"/>
        <w:numPr>
          <w:ilvl w:val="0"/>
          <w:numId w:val="2"/>
        </w:numPr>
        <w:rPr>
          <w:ins w:id="2329" w:author="Peter Arbogast [2]" w:date="2019-03-22T12:57:00Z"/>
        </w:rPr>
      </w:pPr>
      <w:ins w:id="2330" w:author="Peter Arbogast [2]" w:date="2019-03-22T12:57:00Z">
        <w:r>
          <w:t>ZoneHostID</w:t>
        </w:r>
        <w:r>
          <w:tab/>
        </w:r>
        <w:r>
          <w:tab/>
        </w:r>
        <w:r>
          <w:tab/>
        </w:r>
        <w:r>
          <w:tab/>
          <w:t>ComputerID from Zone Host</w:t>
        </w:r>
      </w:ins>
    </w:p>
    <w:p w14:paraId="1841C2E4" w14:textId="5DC3D03C" w:rsidR="00082992" w:rsidRDefault="00082992" w:rsidP="00082992">
      <w:pPr>
        <w:pStyle w:val="ListParagraph"/>
        <w:numPr>
          <w:ilvl w:val="0"/>
          <w:numId w:val="2"/>
        </w:numPr>
        <w:rPr>
          <w:ins w:id="2331" w:author="Peter Arbogast [2]" w:date="2019-03-22T12:58:00Z"/>
        </w:rPr>
      </w:pPr>
      <w:ins w:id="2332" w:author="Peter Arbogast [2]" w:date="2019-03-22T12:57:00Z">
        <w:r w:rsidRPr="00082992">
          <w:t>ZoneHostUnitaryComputerSystemID</w:t>
        </w:r>
        <w:r>
          <w:tab/>
        </w:r>
      </w:ins>
      <w:ins w:id="2333" w:author="Peter Arbogast [2]" w:date="2019-03-22T12:58:00Z">
        <w:r>
          <w:t xml:space="preserve">HardwareObjectID from Zone Host Class </w:t>
        </w:r>
        <w:r>
          <w:tab/>
        </w:r>
        <w:r>
          <w:tab/>
        </w:r>
        <w:r>
          <w:tab/>
        </w:r>
        <w:r>
          <w:tab/>
        </w:r>
        <w:r>
          <w:tab/>
        </w:r>
        <w:r>
          <w:tab/>
        </w:r>
        <w:r>
          <w:tab/>
          <w:t>CIM_UnitaryComputerSystem</w:t>
        </w:r>
      </w:ins>
    </w:p>
    <w:p w14:paraId="142297A4" w14:textId="49289A9F" w:rsidR="00082992" w:rsidRDefault="00082992" w:rsidP="00082992">
      <w:pPr>
        <w:pStyle w:val="ListParagraph"/>
        <w:numPr>
          <w:ilvl w:val="0"/>
          <w:numId w:val="2"/>
        </w:numPr>
        <w:rPr>
          <w:ins w:id="2334" w:author="Peter Arbogast [2]" w:date="2019-03-22T12:59:00Z"/>
        </w:rPr>
      </w:pPr>
      <w:ins w:id="2335" w:author="Peter Arbogast [2]" w:date="2019-03-22T12:59:00Z">
        <w:r>
          <w:t>ProductHostID</w:t>
        </w:r>
        <w:r>
          <w:tab/>
        </w:r>
        <w:r>
          <w:tab/>
        </w:r>
        <w:r>
          <w:tab/>
        </w:r>
        <w:r>
          <w:tab/>
          <w:t>ProductHostID from Zone for the Host</w:t>
        </w:r>
      </w:ins>
      <w:ins w:id="2336" w:author="Peter Arbogast [2]" w:date="2019-03-22T13:00:00Z">
        <w:r>
          <w:br/>
        </w:r>
        <w:r>
          <w:tab/>
        </w:r>
        <w:r>
          <w:tab/>
        </w:r>
        <w:r>
          <w:tab/>
        </w:r>
        <w:r>
          <w:tab/>
        </w:r>
        <w:r>
          <w:tab/>
          <w:t>(Matcher between Guests and Host)</w:t>
        </w:r>
      </w:ins>
    </w:p>
    <w:p w14:paraId="23FB6568" w14:textId="362D3A3C" w:rsidR="00082992" w:rsidRDefault="00082992" w:rsidP="00082992">
      <w:pPr>
        <w:pStyle w:val="ListParagraph"/>
        <w:numPr>
          <w:ilvl w:val="0"/>
          <w:numId w:val="2"/>
        </w:numPr>
        <w:rPr>
          <w:ins w:id="2337" w:author="Peter Arbogast [2]" w:date="2019-03-22T13:00:00Z"/>
        </w:rPr>
      </w:pPr>
      <w:ins w:id="2338" w:author="Peter Arbogast [2]" w:date="2019-03-22T13:00:00Z">
        <w:r>
          <w:t>GuestID</w:t>
        </w:r>
        <w:r>
          <w:tab/>
        </w:r>
        <w:r>
          <w:tab/>
        </w:r>
        <w:r>
          <w:tab/>
        </w:r>
        <w:r>
          <w:tab/>
        </w:r>
        <w:r>
          <w:tab/>
          <w:t>ComputerID from Guest System</w:t>
        </w:r>
      </w:ins>
    </w:p>
    <w:p w14:paraId="001FE97E" w14:textId="3242C26C" w:rsidR="00082992" w:rsidRDefault="00082992" w:rsidP="00082992">
      <w:pPr>
        <w:pStyle w:val="ListParagraph"/>
        <w:numPr>
          <w:ilvl w:val="0"/>
          <w:numId w:val="2"/>
        </w:numPr>
        <w:rPr>
          <w:ins w:id="2339" w:author="Peter Arbogast [2]" w:date="2019-03-22T13:01:00Z"/>
        </w:rPr>
      </w:pPr>
      <w:ins w:id="2340" w:author="Peter Arbogast [2]" w:date="2019-03-22T13:00:00Z">
        <w:r w:rsidRPr="00082992">
          <w:t>GuestUnitaryComputerSystemID</w:t>
        </w:r>
        <w:r>
          <w:tab/>
        </w:r>
      </w:ins>
      <w:ins w:id="2341" w:author="Peter Arbogast [2]" w:date="2019-03-22T13:01:00Z">
        <w:r>
          <w:t>HardwareObjectID from Zone Guest Class</w:t>
        </w:r>
      </w:ins>
    </w:p>
    <w:p w14:paraId="4629694C" w14:textId="0E348E92" w:rsidR="00082992" w:rsidRDefault="00082992" w:rsidP="00082992">
      <w:pPr>
        <w:pStyle w:val="ListParagraph"/>
        <w:ind w:left="4320"/>
        <w:rPr>
          <w:ins w:id="2342" w:author="Peter Arbogast" w:date="2019-06-13T15:05:00Z"/>
        </w:rPr>
      </w:pPr>
      <w:ins w:id="2343" w:author="Peter Arbogast [2]" w:date="2019-03-22T13:01:00Z">
        <w:r>
          <w:t>CIM_UnitaryComputerSystem</w:t>
        </w:r>
      </w:ins>
    </w:p>
    <w:p w14:paraId="63B72272" w14:textId="317F3580" w:rsidR="00206067" w:rsidRDefault="00206067" w:rsidP="00206067">
      <w:pPr>
        <w:rPr>
          <w:ins w:id="2344" w:author="Peter Arbogast" w:date="2019-06-13T15:05:00Z"/>
        </w:rPr>
      </w:pPr>
      <w:ins w:id="2345" w:author="Peter Arbogast" w:date="2019-06-13T15:05:00Z">
        <w:r>
          <w:t>Used by:</w:t>
        </w:r>
      </w:ins>
    </w:p>
    <w:p w14:paraId="504D90E6" w14:textId="77777777" w:rsidR="00206067" w:rsidRDefault="00206067" w:rsidP="00206067">
      <w:pPr>
        <w:pStyle w:val="ListParagraph"/>
        <w:numPr>
          <w:ilvl w:val="0"/>
          <w:numId w:val="2"/>
        </w:numPr>
        <w:rPr>
          <w:ins w:id="2346" w:author="Peter Arbogast" w:date="2019-06-13T15:05:00Z"/>
        </w:rPr>
      </w:pPr>
      <w:ins w:id="2347" w:author="Peter Arbogast" w:date="2019-06-13T15:05:00Z">
        <w:r w:rsidRPr="00C47AAE">
          <w:t>csp_aspera_connector_device</w:t>
        </w:r>
      </w:ins>
    </w:p>
    <w:p w14:paraId="4ABC97E1" w14:textId="77777777" w:rsidR="00206067" w:rsidRDefault="00206067" w:rsidP="00206067">
      <w:pPr>
        <w:pStyle w:val="ListParagraph"/>
        <w:numPr>
          <w:ilvl w:val="0"/>
          <w:numId w:val="2"/>
        </w:numPr>
        <w:rPr>
          <w:ins w:id="2348" w:author="Peter Arbogast" w:date="2019-06-13T15:05:00Z"/>
        </w:rPr>
      </w:pPr>
      <w:ins w:id="2349" w:author="Peter Arbogast" w:date="2019-06-13T15:05:00Z">
        <w:r w:rsidRPr="00C47AAE">
          <w:t>csp_aspera_connector_device</w:t>
        </w:r>
        <w:r>
          <w:t>_relation</w:t>
        </w:r>
      </w:ins>
    </w:p>
    <w:p w14:paraId="78343E06" w14:textId="77777777" w:rsidR="00206067" w:rsidRDefault="00206067" w:rsidP="00206067">
      <w:pPr>
        <w:rPr>
          <w:ins w:id="2350" w:author="Peter Arbogast [2]" w:date="2019-03-22T13:01:00Z"/>
        </w:rPr>
        <w:pPrChange w:id="2351" w:author="Peter Arbogast" w:date="2019-06-13T15:05:00Z">
          <w:pPr>
            <w:pStyle w:val="ListParagraph"/>
            <w:ind w:left="4320"/>
          </w:pPr>
        </w:pPrChange>
      </w:pPr>
    </w:p>
    <w:p w14:paraId="6F9F2A8F" w14:textId="15B6B3EB" w:rsidR="00082992" w:rsidRDefault="00082992" w:rsidP="00082992">
      <w:pPr>
        <w:rPr>
          <w:ins w:id="2352" w:author="Peter Arbogast [2]" w:date="2019-03-22T13:01:00Z"/>
        </w:rPr>
      </w:pPr>
    </w:p>
    <w:p w14:paraId="01713A44" w14:textId="77777777" w:rsidR="00206067" w:rsidRDefault="00206067">
      <w:pPr>
        <w:rPr>
          <w:ins w:id="2353" w:author="Peter Arbogast" w:date="2019-06-13T15:06:00Z"/>
          <w:rFonts w:asciiTheme="majorHAnsi" w:eastAsiaTheme="majorEastAsia" w:hAnsiTheme="majorHAnsi" w:cstheme="majorBidi"/>
          <w:i/>
          <w:iCs/>
          <w:color w:val="2F5496" w:themeColor="accent1" w:themeShade="BF"/>
        </w:rPr>
      </w:pPr>
      <w:ins w:id="2354" w:author="Peter Arbogast" w:date="2019-06-13T15:06:00Z">
        <w:r>
          <w:br w:type="page"/>
        </w:r>
      </w:ins>
    </w:p>
    <w:p w14:paraId="1D20FB11" w14:textId="1698DD5F" w:rsidR="00082992" w:rsidRPr="00082992" w:rsidRDefault="00082992">
      <w:pPr>
        <w:pStyle w:val="Heading4"/>
        <w:numPr>
          <w:ilvl w:val="3"/>
          <w:numId w:val="1"/>
        </w:numPr>
        <w:ind w:left="709" w:hanging="709"/>
        <w:rPr>
          <w:ins w:id="2355" w:author="Peter Arbogast [2]" w:date="2019-03-22T12:55:00Z"/>
          <w:rPrChange w:id="2356" w:author="Peter Arbogast [2]" w:date="2019-03-22T12:56:00Z">
            <w:rPr>
              <w:ins w:id="2357" w:author="Peter Arbogast [2]" w:date="2019-03-22T12:55:00Z"/>
            </w:rPr>
          </w:rPrChange>
        </w:rPr>
        <w:pPrChange w:id="2358" w:author="Peter Arbogast [2]" w:date="2019-03-22T13:01:00Z">
          <w:pPr>
            <w:tabs>
              <w:tab w:val="left" w:pos="2127"/>
              <w:tab w:val="left" w:pos="3261"/>
            </w:tabs>
          </w:pPr>
        </w:pPrChange>
      </w:pPr>
      <w:ins w:id="2359" w:author="Peter Arbogast [2]" w:date="2019-03-22T13:01:00Z">
        <w:r w:rsidRPr="00082992">
          <w:lastRenderedPageBreak/>
          <w:t>f_GetVirtualZoneHostInfo</w:t>
        </w:r>
        <w:r>
          <w:t>()</w:t>
        </w:r>
      </w:ins>
    </w:p>
    <w:p w14:paraId="00BAD1B0" w14:textId="7AF94FFF" w:rsidR="00082992" w:rsidRDefault="00082992" w:rsidP="00082992">
      <w:pPr>
        <w:tabs>
          <w:tab w:val="left" w:pos="2127"/>
          <w:tab w:val="left" w:pos="3261"/>
        </w:tabs>
        <w:rPr>
          <w:ins w:id="2360" w:author="Peter Arbogast [2]" w:date="2019-03-22T13:03:00Z"/>
        </w:rPr>
      </w:pPr>
      <w:ins w:id="2361" w:author="Peter Arbogast [2]" w:date="2019-03-22T13:02:00Z">
        <w:r>
          <w:t xml:space="preserve">Get System Informations of </w:t>
        </w:r>
      </w:ins>
      <w:ins w:id="2362" w:author="Peter Arbogast [2]" w:date="2019-03-22T13:03:00Z">
        <w:r w:rsidR="002944D6">
          <w:t>Solaris Zone Host</w:t>
        </w:r>
      </w:ins>
    </w:p>
    <w:p w14:paraId="05C4FA8B" w14:textId="473CDFCE" w:rsidR="002944D6" w:rsidRDefault="002944D6" w:rsidP="00082992">
      <w:pPr>
        <w:tabs>
          <w:tab w:val="left" w:pos="2127"/>
          <w:tab w:val="left" w:pos="3261"/>
        </w:tabs>
        <w:rPr>
          <w:ins w:id="2363" w:author="Peter Arbogast [2]" w:date="2019-03-22T13:03:00Z"/>
        </w:rPr>
      </w:pPr>
      <w:ins w:id="2364" w:author="Peter Arbogast [2]" w:date="2019-03-22T13:03:00Z">
        <w:r>
          <w:t>Return:</w:t>
        </w:r>
      </w:ins>
    </w:p>
    <w:p w14:paraId="35C9E469" w14:textId="6CB9D4AA" w:rsidR="002944D6" w:rsidRDefault="002944D6" w:rsidP="002944D6">
      <w:pPr>
        <w:pStyle w:val="ListParagraph"/>
        <w:numPr>
          <w:ilvl w:val="0"/>
          <w:numId w:val="2"/>
        </w:numPr>
        <w:rPr>
          <w:ins w:id="2365" w:author="Peter Arbogast [2]" w:date="2019-03-22T13:03:00Z"/>
        </w:rPr>
      </w:pPr>
      <w:ins w:id="2366" w:author="Peter Arbogast [2]" w:date="2019-03-22T13:03:00Z">
        <w:r>
          <w:t>ZoneHostID</w:t>
        </w:r>
        <w:r>
          <w:tab/>
        </w:r>
        <w:r>
          <w:tab/>
        </w:r>
        <w:r>
          <w:tab/>
        </w:r>
        <w:r>
          <w:tab/>
          <w:t>ComputerID from Zone Host</w:t>
        </w:r>
      </w:ins>
      <w:ins w:id="2367" w:author="Peter Arbogast [2]" w:date="2019-03-22T13:04:00Z">
        <w:r>
          <w:t xml:space="preserve"> </w:t>
        </w:r>
      </w:ins>
      <w:ins w:id="2368" w:author="Peter Arbogast [2]" w:date="2019-03-22T13:05:00Z">
        <w:r>
          <w:br/>
        </w:r>
        <w:r>
          <w:tab/>
        </w:r>
        <w:r>
          <w:tab/>
        </w:r>
        <w:r>
          <w:tab/>
        </w:r>
        <w:r>
          <w:tab/>
        </w:r>
        <w:r>
          <w:tab/>
        </w:r>
      </w:ins>
      <w:ins w:id="2369" w:author="Peter Arbogast [2]" w:date="2019-03-22T13:04:00Z">
        <w:r>
          <w:t>(can be null, if no Hostsystem Inventory exists)</w:t>
        </w:r>
      </w:ins>
    </w:p>
    <w:p w14:paraId="178D9A18" w14:textId="30207725" w:rsidR="002944D6" w:rsidRDefault="002944D6" w:rsidP="002944D6">
      <w:pPr>
        <w:pStyle w:val="ListParagraph"/>
        <w:numPr>
          <w:ilvl w:val="0"/>
          <w:numId w:val="2"/>
        </w:numPr>
        <w:rPr>
          <w:ins w:id="2370" w:author="Peter Arbogast [2]" w:date="2019-03-22T13:05:00Z"/>
        </w:rPr>
      </w:pPr>
      <w:ins w:id="2371" w:author="Peter Arbogast [2]" w:date="2019-03-22T13:03:00Z">
        <w:r>
          <w:t>ProductHostID</w:t>
        </w:r>
        <w:r>
          <w:tab/>
        </w:r>
        <w:r>
          <w:tab/>
        </w:r>
        <w:r>
          <w:tab/>
        </w:r>
        <w:r>
          <w:tab/>
          <w:t>ProductHostID from Zone for the Host</w:t>
        </w:r>
        <w:r>
          <w:br/>
        </w:r>
        <w:r>
          <w:tab/>
        </w:r>
        <w:r>
          <w:tab/>
        </w:r>
        <w:r>
          <w:tab/>
        </w:r>
        <w:r>
          <w:tab/>
        </w:r>
        <w:r>
          <w:tab/>
          <w:t>(Matcher between Guests and Host)</w:t>
        </w:r>
      </w:ins>
    </w:p>
    <w:p w14:paraId="688783CE" w14:textId="10E7F417" w:rsidR="002944D6" w:rsidRDefault="002944D6" w:rsidP="002944D6">
      <w:pPr>
        <w:pStyle w:val="ListParagraph"/>
        <w:numPr>
          <w:ilvl w:val="0"/>
          <w:numId w:val="2"/>
        </w:numPr>
        <w:rPr>
          <w:ins w:id="2372" w:author="Peter Arbogast [2]" w:date="2019-03-22T13:05:00Z"/>
        </w:rPr>
      </w:pPr>
      <w:ins w:id="2373" w:author="Peter Arbogast [2]" w:date="2019-03-22T13:05:00Z">
        <w:r>
          <w:t>Manufacturer</w:t>
        </w:r>
      </w:ins>
    </w:p>
    <w:p w14:paraId="2D8BD90B" w14:textId="51DA9771" w:rsidR="002944D6" w:rsidRDefault="002944D6" w:rsidP="002944D6">
      <w:pPr>
        <w:pStyle w:val="ListParagraph"/>
        <w:numPr>
          <w:ilvl w:val="0"/>
          <w:numId w:val="2"/>
        </w:numPr>
        <w:rPr>
          <w:ins w:id="2374" w:author="Peter Arbogast [2]" w:date="2019-03-22T13:05:00Z"/>
        </w:rPr>
      </w:pPr>
      <w:ins w:id="2375" w:author="Peter Arbogast [2]" w:date="2019-03-22T13:05:00Z">
        <w:r>
          <w:t>Model</w:t>
        </w:r>
      </w:ins>
    </w:p>
    <w:p w14:paraId="49F0A636" w14:textId="2AEE2181" w:rsidR="002944D6" w:rsidRDefault="002944D6" w:rsidP="002944D6">
      <w:pPr>
        <w:pStyle w:val="ListParagraph"/>
        <w:numPr>
          <w:ilvl w:val="0"/>
          <w:numId w:val="2"/>
        </w:numPr>
        <w:rPr>
          <w:ins w:id="2376" w:author="Peter Arbogast [2]" w:date="2019-03-22T13:05:00Z"/>
        </w:rPr>
      </w:pPr>
      <w:ins w:id="2377" w:author="Peter Arbogast [2]" w:date="2019-03-22T13:05:00Z">
        <w:r>
          <w:t>CPUName</w:t>
        </w:r>
      </w:ins>
    </w:p>
    <w:p w14:paraId="0C88172D" w14:textId="7F88F9AE" w:rsidR="002944D6" w:rsidRDefault="002944D6" w:rsidP="002944D6">
      <w:pPr>
        <w:pStyle w:val="ListParagraph"/>
        <w:numPr>
          <w:ilvl w:val="0"/>
          <w:numId w:val="2"/>
        </w:numPr>
        <w:rPr>
          <w:ins w:id="2378" w:author="Peter Arbogast [2]" w:date="2019-03-22T13:05:00Z"/>
        </w:rPr>
      </w:pPr>
      <w:ins w:id="2379" w:author="Peter Arbogast [2]" w:date="2019-03-22T13:05:00Z">
        <w:r>
          <w:t>TotalCPUs</w:t>
        </w:r>
      </w:ins>
      <w:ins w:id="2380" w:author="Peter Arbogast [2]" w:date="2019-03-22T13:06:00Z">
        <w:r>
          <w:tab/>
        </w:r>
        <w:r>
          <w:tab/>
        </w:r>
        <w:r>
          <w:tab/>
        </w:r>
        <w:r>
          <w:tab/>
          <w:t>Total Number of CPUs</w:t>
        </w:r>
      </w:ins>
    </w:p>
    <w:p w14:paraId="244757D8" w14:textId="1CE6883B" w:rsidR="002944D6" w:rsidRDefault="002944D6" w:rsidP="002944D6">
      <w:pPr>
        <w:pStyle w:val="ListParagraph"/>
        <w:numPr>
          <w:ilvl w:val="0"/>
          <w:numId w:val="2"/>
        </w:numPr>
        <w:rPr>
          <w:ins w:id="2381" w:author="Peter Arbogast [2]" w:date="2019-03-22T13:05:00Z"/>
        </w:rPr>
      </w:pPr>
      <w:ins w:id="2382" w:author="Peter Arbogast [2]" w:date="2019-03-22T13:05:00Z">
        <w:r>
          <w:t>TotalCores</w:t>
        </w:r>
      </w:ins>
      <w:ins w:id="2383" w:author="Peter Arbogast [2]" w:date="2019-03-22T13:06:00Z">
        <w:r>
          <w:tab/>
        </w:r>
        <w:r>
          <w:tab/>
        </w:r>
        <w:r>
          <w:tab/>
        </w:r>
        <w:r>
          <w:tab/>
          <w:t>Total Number of Cores (Over all CPU’s)</w:t>
        </w:r>
      </w:ins>
    </w:p>
    <w:p w14:paraId="154F2800" w14:textId="6AD9E54D" w:rsidR="002944D6" w:rsidRDefault="002944D6" w:rsidP="002944D6">
      <w:pPr>
        <w:pStyle w:val="ListParagraph"/>
        <w:numPr>
          <w:ilvl w:val="0"/>
          <w:numId w:val="2"/>
        </w:numPr>
        <w:rPr>
          <w:ins w:id="2384" w:author="Peter Arbogast [2]" w:date="2019-03-22T13:05:00Z"/>
        </w:rPr>
      </w:pPr>
      <w:ins w:id="2385" w:author="Peter Arbogast [2]" w:date="2019-03-22T13:05:00Z">
        <w:r>
          <w:t>TotalLogical</w:t>
        </w:r>
      </w:ins>
      <w:ins w:id="2386" w:author="Peter Arbogast [2]" w:date="2019-03-22T13:06:00Z">
        <w:r>
          <w:tab/>
        </w:r>
        <w:r>
          <w:tab/>
        </w:r>
        <w:r>
          <w:tab/>
        </w:r>
        <w:r>
          <w:tab/>
          <w:t>Total Number of Logical Cores (Over all CPU</w:t>
        </w:r>
      </w:ins>
      <w:ins w:id="2387" w:author="Peter Arbogast [2]" w:date="2019-03-22T13:07:00Z">
        <w:r>
          <w:t>’s)</w:t>
        </w:r>
      </w:ins>
    </w:p>
    <w:p w14:paraId="21B4F134" w14:textId="24AA3312" w:rsidR="002944D6" w:rsidRDefault="002944D6" w:rsidP="002944D6">
      <w:pPr>
        <w:pStyle w:val="ListParagraph"/>
        <w:numPr>
          <w:ilvl w:val="0"/>
          <w:numId w:val="2"/>
        </w:numPr>
        <w:rPr>
          <w:ins w:id="2388" w:author="Peter Arbogast [2]" w:date="2019-03-22T13:05:00Z"/>
        </w:rPr>
      </w:pPr>
      <w:ins w:id="2389" w:author="Peter Arbogast [2]" w:date="2019-03-22T13:05:00Z">
        <w:r>
          <w:t>ClockSpeed</w:t>
        </w:r>
      </w:ins>
      <w:ins w:id="2390" w:author="Peter Arbogast [2]" w:date="2019-03-22T13:06:00Z">
        <w:r>
          <w:tab/>
        </w:r>
        <w:r>
          <w:tab/>
        </w:r>
        <w:r>
          <w:tab/>
        </w:r>
        <w:r>
          <w:tab/>
          <w:t>CPU ClockSpeed</w:t>
        </w:r>
      </w:ins>
      <w:ins w:id="2391" w:author="Peter Arbogast [2]" w:date="2019-03-22T13:07:00Z">
        <w:r>
          <w:t xml:space="preserve"> (in kHz)</w:t>
        </w:r>
      </w:ins>
    </w:p>
    <w:p w14:paraId="73BA1151" w14:textId="30091B30" w:rsidR="002944D6" w:rsidRDefault="002944D6" w:rsidP="002944D6">
      <w:pPr>
        <w:pStyle w:val="ListParagraph"/>
        <w:numPr>
          <w:ilvl w:val="0"/>
          <w:numId w:val="2"/>
        </w:numPr>
        <w:rPr>
          <w:ins w:id="2392" w:author="Peter Arbogast [2]" w:date="2019-03-22T13:06:00Z"/>
        </w:rPr>
      </w:pPr>
      <w:ins w:id="2393" w:author="Peter Arbogast [2]" w:date="2019-03-22T13:06:00Z">
        <w:r>
          <w:t>Memory</w:t>
        </w:r>
      </w:ins>
      <w:ins w:id="2394" w:author="Peter Arbogast [2]" w:date="2019-03-22T13:07:00Z">
        <w:r>
          <w:tab/>
        </w:r>
        <w:r>
          <w:tab/>
        </w:r>
        <w:r>
          <w:tab/>
        </w:r>
        <w:r>
          <w:tab/>
          <w:t>(in Bytes)</w:t>
        </w:r>
      </w:ins>
    </w:p>
    <w:p w14:paraId="1F4E14D8" w14:textId="3BBB8218" w:rsidR="002944D6" w:rsidRDefault="002944D6" w:rsidP="002944D6">
      <w:pPr>
        <w:pStyle w:val="ListParagraph"/>
        <w:numPr>
          <w:ilvl w:val="0"/>
          <w:numId w:val="2"/>
        </w:numPr>
        <w:rPr>
          <w:ins w:id="2395" w:author="Peter Arbogast [2]" w:date="2019-03-22T13:06:00Z"/>
        </w:rPr>
      </w:pPr>
      <w:ins w:id="2396" w:author="Peter Arbogast [2]" w:date="2019-03-22T13:06:00Z">
        <w:r>
          <w:t>OperatingSystem</w:t>
        </w:r>
      </w:ins>
    </w:p>
    <w:p w14:paraId="237AB421" w14:textId="3B3ECE9B" w:rsidR="002944D6" w:rsidRDefault="002944D6" w:rsidP="002944D6">
      <w:pPr>
        <w:pStyle w:val="ListParagraph"/>
        <w:numPr>
          <w:ilvl w:val="0"/>
          <w:numId w:val="2"/>
        </w:numPr>
        <w:rPr>
          <w:ins w:id="2397" w:author="Peter Arbogast [2]" w:date="2019-03-22T13:03:00Z"/>
        </w:rPr>
      </w:pPr>
      <w:ins w:id="2398" w:author="Peter Arbogast [2]" w:date="2019-03-22T13:06:00Z">
        <w:r>
          <w:t>LastInventoryDate</w:t>
        </w:r>
      </w:ins>
    </w:p>
    <w:p w14:paraId="0562AE6B" w14:textId="77777777" w:rsidR="002944D6" w:rsidRDefault="002944D6" w:rsidP="00082992">
      <w:pPr>
        <w:tabs>
          <w:tab w:val="left" w:pos="2127"/>
          <w:tab w:val="left" w:pos="3261"/>
        </w:tabs>
        <w:rPr>
          <w:ins w:id="2399" w:author="Peter Arbogast [2]" w:date="2019-03-22T12:55:00Z"/>
        </w:rPr>
      </w:pPr>
    </w:p>
    <w:p w14:paraId="34D0A086" w14:textId="175A562B" w:rsidR="00082992" w:rsidRDefault="00321A49">
      <w:pPr>
        <w:tabs>
          <w:tab w:val="left" w:pos="2127"/>
          <w:tab w:val="left" w:pos="3261"/>
        </w:tabs>
        <w:rPr>
          <w:ins w:id="2400" w:author="Peter Arbogast" w:date="2019-06-13T09:56:00Z"/>
        </w:rPr>
      </w:pPr>
      <w:ins w:id="2401" w:author="Peter Arbogast" w:date="2019-06-13T09:56:00Z">
        <w:r>
          <w:t>Note:</w:t>
        </w:r>
      </w:ins>
    </w:p>
    <w:p w14:paraId="7FA85F1F" w14:textId="6FD4F162" w:rsidR="00321A49" w:rsidRDefault="00321A49">
      <w:pPr>
        <w:tabs>
          <w:tab w:val="left" w:pos="2127"/>
          <w:tab w:val="left" w:pos="3261"/>
        </w:tabs>
        <w:rPr>
          <w:ins w:id="2402" w:author="Peter Arbogast" w:date="2019-06-13T15:06:00Z"/>
        </w:rPr>
      </w:pPr>
      <w:ins w:id="2403" w:author="Peter Arbogast" w:date="2019-06-13T09:56:00Z">
        <w:r>
          <w:t xml:space="preserve">If </w:t>
        </w:r>
      </w:ins>
      <w:ins w:id="2404" w:author="Peter Arbogast" w:date="2019-06-13T09:57:00Z">
        <w:r>
          <w:t xml:space="preserve">no Inventory from Hostsystem exists, it create a sum of all virtual guest systems for the TotalCPUs, TotalCores </w:t>
        </w:r>
      </w:ins>
      <w:ins w:id="2405" w:author="Peter Arbogast" w:date="2019-06-13T09:58:00Z">
        <w:r>
          <w:t>, TotalLogical, Memory</w:t>
        </w:r>
      </w:ins>
    </w:p>
    <w:p w14:paraId="5E815F87" w14:textId="77777777" w:rsidR="00206067" w:rsidRDefault="00206067" w:rsidP="00206067">
      <w:pPr>
        <w:rPr>
          <w:ins w:id="2406" w:author="Peter Arbogast" w:date="2019-06-13T15:06:00Z"/>
        </w:rPr>
      </w:pPr>
      <w:ins w:id="2407" w:author="Peter Arbogast" w:date="2019-06-13T15:06:00Z">
        <w:r>
          <w:t>Used by:</w:t>
        </w:r>
      </w:ins>
    </w:p>
    <w:p w14:paraId="243A999B" w14:textId="77777777" w:rsidR="00206067" w:rsidRDefault="00206067" w:rsidP="00206067">
      <w:pPr>
        <w:pStyle w:val="ListParagraph"/>
        <w:numPr>
          <w:ilvl w:val="0"/>
          <w:numId w:val="2"/>
        </w:numPr>
        <w:rPr>
          <w:ins w:id="2408" w:author="Peter Arbogast" w:date="2019-06-13T15:06:00Z"/>
        </w:rPr>
      </w:pPr>
      <w:ins w:id="2409" w:author="Peter Arbogast" w:date="2019-06-13T15:06:00Z">
        <w:r w:rsidRPr="00C47AAE">
          <w:t>csp_aspera_connector_device</w:t>
        </w:r>
      </w:ins>
    </w:p>
    <w:p w14:paraId="7723A7CC" w14:textId="77777777" w:rsidR="00206067" w:rsidRDefault="00206067" w:rsidP="00206067">
      <w:pPr>
        <w:pStyle w:val="ListParagraph"/>
        <w:numPr>
          <w:ilvl w:val="0"/>
          <w:numId w:val="2"/>
        </w:numPr>
        <w:rPr>
          <w:ins w:id="2410" w:author="Peter Arbogast" w:date="2019-06-13T15:06:00Z"/>
        </w:rPr>
      </w:pPr>
      <w:ins w:id="2411" w:author="Peter Arbogast" w:date="2019-06-13T15:06:00Z">
        <w:r w:rsidRPr="00C47AAE">
          <w:t>csp_aspera_connector_device</w:t>
        </w:r>
        <w:r>
          <w:t>_relation</w:t>
        </w:r>
      </w:ins>
    </w:p>
    <w:p w14:paraId="573D1CA9" w14:textId="2DE92ACE" w:rsidR="00206067" w:rsidDel="00206067" w:rsidRDefault="00206067">
      <w:pPr>
        <w:tabs>
          <w:tab w:val="left" w:pos="2127"/>
          <w:tab w:val="left" w:pos="3261"/>
        </w:tabs>
        <w:rPr>
          <w:ins w:id="2412" w:author="Peter Arbogast [2]" w:date="2019-03-22T12:50:00Z"/>
          <w:del w:id="2413" w:author="Peter Arbogast" w:date="2019-06-13T15:06:00Z"/>
        </w:rPr>
        <w:pPrChange w:id="2414" w:author="Peter Arbogast [2]" w:date="2019-03-22T12:55:00Z">
          <w:pPr>
            <w:pStyle w:val="ListParagraph"/>
            <w:numPr>
              <w:numId w:val="2"/>
            </w:numPr>
            <w:tabs>
              <w:tab w:val="left" w:pos="2127"/>
              <w:tab w:val="left" w:pos="3261"/>
            </w:tabs>
            <w:ind w:hanging="360"/>
          </w:pPr>
        </w:pPrChange>
      </w:pPr>
    </w:p>
    <w:p w14:paraId="32ADACA1" w14:textId="7CF995B0" w:rsidR="00587B57" w:rsidRPr="002944D6" w:rsidDel="00206067" w:rsidRDefault="00147A34">
      <w:pPr>
        <w:ind w:left="360"/>
        <w:rPr>
          <w:ins w:id="2415" w:author="Peter Arbogast [2]" w:date="2019-01-14T09:54:00Z"/>
          <w:del w:id="2416" w:author="Peter Arbogast" w:date="2019-06-13T15:06:00Z"/>
          <w:rFonts w:asciiTheme="majorHAnsi" w:eastAsiaTheme="majorEastAsia" w:hAnsiTheme="majorHAnsi" w:cstheme="majorBidi"/>
          <w:color w:val="2F5496" w:themeColor="accent1" w:themeShade="BF"/>
          <w:sz w:val="26"/>
          <w:szCs w:val="26"/>
        </w:rPr>
        <w:pPrChange w:id="2417" w:author="Peter Arbogast [2]" w:date="2019-03-22T13:08:00Z">
          <w:pPr/>
        </w:pPrChange>
      </w:pPr>
      <w:ins w:id="2418" w:author="Peter Arbogast [2]" w:date="2019-03-22T11:27:00Z">
        <w:del w:id="2419" w:author="Peter Arbogast" w:date="2019-06-13T15:06:00Z">
          <w:r w:rsidRPr="00E476A6" w:rsidDel="00206067">
            <w:tab/>
          </w:r>
        </w:del>
      </w:ins>
    </w:p>
    <w:p w14:paraId="4763C984" w14:textId="77777777" w:rsidR="002944D6" w:rsidRDefault="002944D6" w:rsidP="00206067">
      <w:pPr>
        <w:rPr>
          <w:ins w:id="2420" w:author="Peter Arbogast [2]" w:date="2019-03-22T13:08:00Z"/>
          <w:rFonts w:asciiTheme="majorHAnsi" w:eastAsiaTheme="majorEastAsia" w:hAnsiTheme="majorHAnsi" w:cstheme="majorBidi"/>
          <w:color w:val="2F5496" w:themeColor="accent1" w:themeShade="BF"/>
          <w:sz w:val="26"/>
          <w:szCs w:val="26"/>
        </w:rPr>
        <w:pPrChange w:id="2421" w:author="Peter Arbogast" w:date="2019-06-13T15:06:00Z">
          <w:pPr/>
        </w:pPrChange>
      </w:pPr>
      <w:ins w:id="2422" w:author="Peter Arbogast [2]" w:date="2019-03-22T13:08:00Z">
        <w:r>
          <w:br w:type="page"/>
        </w:r>
      </w:ins>
    </w:p>
    <w:p w14:paraId="45C729A7" w14:textId="3E39B865" w:rsidR="00EA594A" w:rsidRDefault="00EA594A">
      <w:pPr>
        <w:pStyle w:val="Heading2"/>
        <w:numPr>
          <w:ilvl w:val="1"/>
          <w:numId w:val="1"/>
        </w:numPr>
        <w:ind w:left="709"/>
        <w:rPr>
          <w:ins w:id="2423" w:author="Peter Arbogast [2]" w:date="2019-01-14T09:29:00Z"/>
        </w:rPr>
        <w:pPrChange w:id="2424" w:author="Peter Arbogast [2]" w:date="2019-01-14T09:29:00Z">
          <w:pPr/>
        </w:pPrChange>
      </w:pPr>
      <w:bookmarkStart w:id="2425" w:name="_Toc11336926"/>
      <w:ins w:id="2426" w:author="Peter Arbogast [2]" w:date="2019-01-14T09:35:00Z">
        <w:r>
          <w:lastRenderedPageBreak/>
          <w:t>Software</w:t>
        </w:r>
      </w:ins>
      <w:bookmarkEnd w:id="2425"/>
    </w:p>
    <w:p w14:paraId="7E2805B9" w14:textId="3E69DA8F" w:rsidR="002944D6" w:rsidRDefault="002944D6">
      <w:pPr>
        <w:pStyle w:val="Heading3"/>
        <w:numPr>
          <w:ilvl w:val="2"/>
          <w:numId w:val="1"/>
        </w:numPr>
        <w:ind w:left="709"/>
        <w:rPr>
          <w:ins w:id="2427" w:author="Peter Arbogast [2]" w:date="2019-03-22T13:10:00Z"/>
        </w:rPr>
      </w:pPr>
      <w:bookmarkStart w:id="2428" w:name="_Toc11336927"/>
      <w:ins w:id="2429" w:author="Peter Arbogast [2]" w:date="2019-03-22T13:09:00Z">
        <w:r w:rsidRPr="002944D6">
          <w:t>f_SoftwareValuesByPropertyName</w:t>
        </w:r>
        <w:r>
          <w:t>(</w:t>
        </w:r>
      </w:ins>
      <w:ins w:id="2430" w:author="Peter Arbogast [2]" w:date="2019-03-22T13:10:00Z">
        <w:r>
          <w:t>@sProperty)</w:t>
        </w:r>
        <w:bookmarkEnd w:id="2428"/>
      </w:ins>
    </w:p>
    <w:p w14:paraId="7DF26FF8" w14:textId="58F005EB" w:rsidR="002944D6" w:rsidRDefault="002944D6" w:rsidP="002944D6">
      <w:pPr>
        <w:rPr>
          <w:ins w:id="2431" w:author="Peter Arbogast [2]" w:date="2019-03-22T13:11:00Z"/>
        </w:rPr>
      </w:pPr>
      <w:ins w:id="2432" w:author="Peter Arbogast [2]" w:date="2019-03-22T13:10:00Z">
        <w:r>
          <w:t xml:space="preserve">Get all SoftwareValues from a </w:t>
        </w:r>
      </w:ins>
      <w:ins w:id="2433" w:author="Peter Arbogast [2]" w:date="2019-03-22T13:11:00Z">
        <w:r>
          <w:t>property name.</w:t>
        </w:r>
      </w:ins>
    </w:p>
    <w:p w14:paraId="0B1FDE2B" w14:textId="5F231F4D" w:rsidR="002944D6" w:rsidRDefault="002944D6" w:rsidP="002944D6">
      <w:pPr>
        <w:rPr>
          <w:ins w:id="2434" w:author="Peter Arbogast [2]" w:date="2019-03-22T13:11:00Z"/>
        </w:rPr>
      </w:pPr>
      <w:ins w:id="2435" w:author="Peter Arbogast [2]" w:date="2019-03-22T13:11:00Z">
        <w:r>
          <w:t>Return:</w:t>
        </w:r>
      </w:ins>
    </w:p>
    <w:p w14:paraId="6174B75E" w14:textId="73AB8D3C" w:rsidR="002944D6" w:rsidRDefault="002944D6" w:rsidP="002944D6">
      <w:pPr>
        <w:pStyle w:val="ListParagraph"/>
        <w:numPr>
          <w:ilvl w:val="0"/>
          <w:numId w:val="2"/>
        </w:numPr>
        <w:rPr>
          <w:ins w:id="2436" w:author="Peter Arbogast [2]" w:date="2019-03-22T13:11:00Z"/>
        </w:rPr>
      </w:pPr>
      <w:ins w:id="2437" w:author="Peter Arbogast [2]" w:date="2019-03-22T13:11:00Z">
        <w:r>
          <w:t>SoftwareOccurenceID</w:t>
        </w:r>
      </w:ins>
    </w:p>
    <w:p w14:paraId="17562B8A" w14:textId="6BF8896F" w:rsidR="002944D6" w:rsidRDefault="002944D6" w:rsidP="002944D6">
      <w:pPr>
        <w:pStyle w:val="ListParagraph"/>
        <w:numPr>
          <w:ilvl w:val="0"/>
          <w:numId w:val="2"/>
        </w:numPr>
        <w:rPr>
          <w:ins w:id="2438" w:author="Peter Arbogast [2]" w:date="2019-03-22T13:11:00Z"/>
        </w:rPr>
      </w:pPr>
      <w:ins w:id="2439" w:author="Peter Arbogast [2]" w:date="2019-03-22T13:11:00Z">
        <w:r>
          <w:t>Property</w:t>
        </w:r>
      </w:ins>
    </w:p>
    <w:p w14:paraId="4D455CB6" w14:textId="0DF08C15" w:rsidR="002944D6" w:rsidRDefault="002944D6" w:rsidP="002944D6">
      <w:pPr>
        <w:pStyle w:val="ListParagraph"/>
        <w:numPr>
          <w:ilvl w:val="0"/>
          <w:numId w:val="2"/>
        </w:numPr>
        <w:rPr>
          <w:ins w:id="2440" w:author="Peter Arbogast" w:date="2019-06-13T15:06:00Z"/>
        </w:rPr>
      </w:pPr>
      <w:ins w:id="2441" w:author="Peter Arbogast [2]" w:date="2019-03-22T13:11:00Z">
        <w:r>
          <w:t>Value</w:t>
        </w:r>
      </w:ins>
    </w:p>
    <w:p w14:paraId="603AC0F1" w14:textId="78AB7C94" w:rsidR="00206067" w:rsidRDefault="00206067" w:rsidP="00206067">
      <w:pPr>
        <w:rPr>
          <w:ins w:id="2442" w:author="Peter Arbogast" w:date="2019-06-13T15:06:00Z"/>
        </w:rPr>
      </w:pPr>
      <w:ins w:id="2443" w:author="Peter Arbogast" w:date="2019-06-13T15:06:00Z">
        <w:r>
          <w:t>Used by:</w:t>
        </w:r>
      </w:ins>
    </w:p>
    <w:p w14:paraId="65D7249D" w14:textId="16CA72D2" w:rsidR="00206067" w:rsidRDefault="00206067" w:rsidP="00206067">
      <w:pPr>
        <w:pStyle w:val="ListParagraph"/>
        <w:numPr>
          <w:ilvl w:val="0"/>
          <w:numId w:val="2"/>
        </w:numPr>
        <w:rPr>
          <w:ins w:id="2444" w:author="Peter Arbogast [2]" w:date="2019-03-22T13:11:00Z"/>
        </w:rPr>
        <w:pPrChange w:id="2445" w:author="Peter Arbogast" w:date="2019-06-13T15:07:00Z">
          <w:pPr>
            <w:pStyle w:val="ListParagraph"/>
            <w:numPr>
              <w:numId w:val="2"/>
            </w:numPr>
            <w:ind w:hanging="360"/>
          </w:pPr>
        </w:pPrChange>
      </w:pPr>
      <w:ins w:id="2446" w:author="Peter Arbogast" w:date="2019-06-13T15:07:00Z">
        <w:r w:rsidRPr="00206067">
          <w:t>sp_GetSoftwareInstallInformation</w:t>
        </w:r>
      </w:ins>
    </w:p>
    <w:p w14:paraId="62412843" w14:textId="243517D8" w:rsidR="002F3574" w:rsidDel="00541E1D" w:rsidRDefault="002F3574">
      <w:pPr>
        <w:rPr>
          <w:ins w:id="2447" w:author="Peter Arbogast [2]" w:date="2019-03-22T13:13:00Z"/>
          <w:del w:id="2448" w:author="Peter Arbogast" w:date="2019-06-13T14:10:00Z"/>
          <w:rFonts w:asciiTheme="majorHAnsi" w:eastAsiaTheme="majorEastAsia" w:hAnsiTheme="majorHAnsi" w:cstheme="majorBidi"/>
          <w:color w:val="1F3763" w:themeColor="accent1" w:themeShade="7F"/>
          <w:sz w:val="24"/>
          <w:szCs w:val="24"/>
        </w:rPr>
      </w:pPr>
      <w:ins w:id="2449" w:author="Peter Arbogast [2]" w:date="2019-03-22T13:13:00Z">
        <w:del w:id="2450" w:author="Peter Arbogast" w:date="2019-06-13T14:09:00Z">
          <w:r w:rsidDel="00541E1D">
            <w:br w:type="page"/>
          </w:r>
        </w:del>
      </w:ins>
    </w:p>
    <w:p w14:paraId="2D395971" w14:textId="06AC9B30" w:rsidR="002F3574" w:rsidRPr="00C25DA9" w:rsidDel="00541E1D" w:rsidRDefault="002F3574" w:rsidP="002F3574">
      <w:pPr>
        <w:pStyle w:val="Heading3"/>
        <w:numPr>
          <w:ilvl w:val="2"/>
          <w:numId w:val="1"/>
        </w:numPr>
        <w:ind w:left="709"/>
        <w:rPr>
          <w:ins w:id="2451" w:author="Peter Arbogast [2]" w:date="2019-03-22T13:13:00Z"/>
          <w:del w:id="2452" w:author="Peter Arbogast" w:date="2019-06-13T14:09:00Z"/>
          <w:lang w:val="de-DE"/>
          <w:rPrChange w:id="2453" w:author="Peter Arbogast" w:date="2019-06-13T09:59:00Z">
            <w:rPr>
              <w:ins w:id="2454" w:author="Peter Arbogast [2]" w:date="2019-03-22T13:13:00Z"/>
              <w:del w:id="2455" w:author="Peter Arbogast" w:date="2019-06-13T14:09:00Z"/>
            </w:rPr>
          </w:rPrChange>
        </w:rPr>
      </w:pPr>
      <w:ins w:id="2456" w:author="Peter Arbogast [2]" w:date="2019-03-22T13:13:00Z">
        <w:del w:id="2457" w:author="Peter Arbogast" w:date="2019-06-13T09:59:00Z">
          <w:r w:rsidRPr="00C25DA9" w:rsidDel="00C25DA9">
            <w:rPr>
              <w:lang w:val="de-DE"/>
              <w:rPrChange w:id="2458" w:author="Peter Arbogast" w:date="2019-06-13T09:59:00Z">
                <w:rPr/>
              </w:rPrChange>
            </w:rPr>
            <w:delText>f</w:delText>
          </w:r>
        </w:del>
        <w:del w:id="2459" w:author="Peter Arbogast" w:date="2019-06-13T14:09:00Z">
          <w:r w:rsidRPr="00C25DA9" w:rsidDel="00541E1D">
            <w:rPr>
              <w:lang w:val="de-DE"/>
              <w:rPrChange w:id="2460" w:author="Peter Arbogast" w:date="2019-06-13T09:59:00Z">
                <w:rPr/>
              </w:rPrChange>
            </w:rPr>
            <w:delText>_GetSoftwareInstallInformation</w:delText>
          </w:r>
        </w:del>
        <w:del w:id="2461" w:author="Peter Arbogast" w:date="2019-06-13T09:59:00Z">
          <w:r w:rsidRPr="00C25DA9" w:rsidDel="00C25DA9">
            <w:rPr>
              <w:lang w:val="de-DE"/>
              <w:rPrChange w:id="2462" w:author="Peter Arbogast" w:date="2019-06-13T09:59:00Z">
                <w:rPr/>
              </w:rPrChange>
            </w:rPr>
            <w:delText>(</w:delText>
          </w:r>
        </w:del>
        <w:del w:id="2463" w:author="Peter Arbogast" w:date="2019-06-13T14:09:00Z">
          <w:r w:rsidRPr="00C25DA9" w:rsidDel="00541E1D">
            <w:rPr>
              <w:lang w:val="de-DE"/>
              <w:rPrChange w:id="2464" w:author="Peter Arbogast" w:date="2019-06-13T09:59:00Z">
                <w:rPr/>
              </w:rPrChange>
            </w:rPr>
            <w:delText>iEvidenceGroup, sEvidenceFilter, bNoUpdate</w:delText>
          </w:r>
        </w:del>
        <w:del w:id="2465" w:author="Peter Arbogast" w:date="2019-06-13T09:59:00Z">
          <w:r w:rsidRPr="00C25DA9" w:rsidDel="00C25DA9">
            <w:rPr>
              <w:lang w:val="de-DE"/>
              <w:rPrChange w:id="2466" w:author="Peter Arbogast" w:date="2019-06-13T09:59:00Z">
                <w:rPr/>
              </w:rPrChange>
            </w:rPr>
            <w:delText>)</w:delText>
          </w:r>
        </w:del>
        <w:bookmarkStart w:id="2467" w:name="_Toc11336587"/>
        <w:bookmarkStart w:id="2468" w:name="_Toc11336758"/>
        <w:bookmarkStart w:id="2469" w:name="_Toc11336928"/>
        <w:bookmarkEnd w:id="2467"/>
        <w:bookmarkEnd w:id="2468"/>
        <w:bookmarkEnd w:id="2469"/>
      </w:ins>
    </w:p>
    <w:p w14:paraId="0C292071" w14:textId="11221894" w:rsidR="002F3574" w:rsidDel="00541E1D" w:rsidRDefault="002F3574" w:rsidP="002F3574">
      <w:pPr>
        <w:rPr>
          <w:ins w:id="2470" w:author="Peter Arbogast [2]" w:date="2019-03-22T13:13:00Z"/>
          <w:del w:id="2471" w:author="Peter Arbogast" w:date="2019-06-13T14:09:00Z"/>
        </w:rPr>
      </w:pPr>
      <w:ins w:id="2472" w:author="Peter Arbogast [2]" w:date="2019-03-22T13:13:00Z">
        <w:del w:id="2473" w:author="Peter Arbogast" w:date="2019-06-13T10:00:00Z">
          <w:r w:rsidDel="00C25DA9">
            <w:delText>Function</w:delText>
          </w:r>
        </w:del>
        <w:del w:id="2474" w:author="Peter Arbogast" w:date="2019-06-13T14:09:00Z">
          <w:r w:rsidDel="00541E1D">
            <w:delText xml:space="preserve"> to get Software List about Install Information like ARP, MSI, IA, ManageSoft</w:delText>
          </w:r>
          <w:bookmarkStart w:id="2475" w:name="_Toc11336588"/>
          <w:bookmarkStart w:id="2476" w:name="_Toc11336759"/>
          <w:bookmarkStart w:id="2477" w:name="_Toc11336929"/>
          <w:bookmarkEnd w:id="2475"/>
          <w:bookmarkEnd w:id="2476"/>
          <w:bookmarkEnd w:id="2477"/>
        </w:del>
      </w:ins>
    </w:p>
    <w:p w14:paraId="20CE411B" w14:textId="1E66FE2B" w:rsidR="002F3574" w:rsidDel="00541E1D" w:rsidRDefault="002F3574" w:rsidP="002F3574">
      <w:pPr>
        <w:rPr>
          <w:ins w:id="2478" w:author="Peter Arbogast [2]" w:date="2019-03-22T13:13:00Z"/>
          <w:del w:id="2479" w:author="Peter Arbogast" w:date="2019-06-13T14:09:00Z"/>
        </w:rPr>
      </w:pPr>
      <w:ins w:id="2480" w:author="Peter Arbogast [2]" w:date="2019-03-22T13:13:00Z">
        <w:del w:id="2481" w:author="Peter Arbogast" w:date="2019-06-13T14:09:00Z">
          <w:r w:rsidDel="00541E1D">
            <w:delText xml:space="preserve">Parameter iEvidenceGroup </w:delText>
          </w:r>
        </w:del>
        <w:del w:id="2482" w:author="Peter Arbogast" w:date="2019-06-13T10:02:00Z">
          <w:r w:rsidDel="00C25DA9">
            <w:delText>can be</w:delText>
          </w:r>
        </w:del>
        <w:del w:id="2483" w:author="Peter Arbogast" w:date="2019-06-13T14:09:00Z">
          <w:r w:rsidDel="00541E1D">
            <w:delText>:</w:delText>
          </w:r>
          <w:bookmarkStart w:id="2484" w:name="_Toc11336589"/>
          <w:bookmarkStart w:id="2485" w:name="_Toc11336760"/>
          <w:bookmarkStart w:id="2486" w:name="_Toc11336930"/>
          <w:bookmarkEnd w:id="2484"/>
          <w:bookmarkEnd w:id="2485"/>
          <w:bookmarkEnd w:id="2486"/>
        </w:del>
      </w:ins>
    </w:p>
    <w:p w14:paraId="23A4692D" w14:textId="35CCB919" w:rsidR="002F3574" w:rsidDel="00541E1D" w:rsidRDefault="002F3574" w:rsidP="002F3574">
      <w:pPr>
        <w:pStyle w:val="ListParagraph"/>
        <w:numPr>
          <w:ilvl w:val="0"/>
          <w:numId w:val="23"/>
        </w:numPr>
        <w:rPr>
          <w:ins w:id="2487" w:author="Peter Arbogast [2]" w:date="2019-03-22T13:13:00Z"/>
          <w:del w:id="2488" w:author="Peter Arbogast" w:date="2019-06-13T14:09:00Z"/>
        </w:rPr>
      </w:pPr>
      <w:ins w:id="2489" w:author="Peter Arbogast [2]" w:date="2019-03-22T13:13:00Z">
        <w:del w:id="2490" w:author="Peter Arbogast" w:date="2019-06-13T14:09:00Z">
          <w:r w:rsidDel="00541E1D">
            <w:delText>null       All Evidences or sEvidenceFilter</w:delText>
          </w:r>
          <w:bookmarkStart w:id="2491" w:name="_Toc11336590"/>
          <w:bookmarkStart w:id="2492" w:name="_Toc11336761"/>
          <w:bookmarkStart w:id="2493" w:name="_Toc11336931"/>
          <w:bookmarkEnd w:id="2491"/>
          <w:bookmarkEnd w:id="2492"/>
          <w:bookmarkEnd w:id="2493"/>
        </w:del>
      </w:ins>
    </w:p>
    <w:p w14:paraId="756397F2" w14:textId="48F97D14" w:rsidR="002F3574" w:rsidDel="00541E1D" w:rsidRDefault="002F3574" w:rsidP="002F3574">
      <w:pPr>
        <w:pStyle w:val="ListParagraph"/>
        <w:numPr>
          <w:ilvl w:val="0"/>
          <w:numId w:val="23"/>
        </w:numPr>
        <w:rPr>
          <w:ins w:id="2494" w:author="Peter Arbogast [2]" w:date="2019-03-22T13:13:00Z"/>
          <w:del w:id="2495" w:author="Peter Arbogast" w:date="2019-06-13T14:09:00Z"/>
        </w:rPr>
      </w:pPr>
      <w:ins w:id="2496" w:author="Peter Arbogast [2]" w:date="2019-03-22T13:14:00Z">
        <w:del w:id="2497" w:author="Peter Arbogast" w:date="2019-06-13T14:09:00Z">
          <w:r w:rsidDel="00541E1D">
            <w:delText>1</w:delText>
          </w:r>
          <w:r w:rsidDel="00541E1D">
            <w:tab/>
          </w:r>
        </w:del>
      </w:ins>
      <w:ins w:id="2498" w:author="Peter Arbogast [2]" w:date="2019-03-22T13:13:00Z">
        <w:del w:id="2499" w:author="Peter Arbogast" w:date="2019-06-13T14:09:00Z">
          <w:r w:rsidDel="00541E1D">
            <w:delText>Only Windows ARP Information</w:delText>
          </w:r>
          <w:bookmarkStart w:id="2500" w:name="_Toc11336591"/>
          <w:bookmarkStart w:id="2501" w:name="_Toc11336762"/>
          <w:bookmarkStart w:id="2502" w:name="_Toc11336932"/>
          <w:bookmarkEnd w:id="2500"/>
          <w:bookmarkEnd w:id="2501"/>
          <w:bookmarkEnd w:id="2502"/>
        </w:del>
      </w:ins>
    </w:p>
    <w:p w14:paraId="08C90C63" w14:textId="72EF83A3" w:rsidR="002F3574" w:rsidDel="00541E1D" w:rsidRDefault="002F3574" w:rsidP="002F3574">
      <w:pPr>
        <w:pStyle w:val="ListParagraph"/>
        <w:numPr>
          <w:ilvl w:val="0"/>
          <w:numId w:val="23"/>
        </w:numPr>
        <w:rPr>
          <w:ins w:id="2503" w:author="Peter Arbogast [2]" w:date="2019-03-22T13:13:00Z"/>
          <w:del w:id="2504" w:author="Peter Arbogast" w:date="2019-06-13T14:09:00Z"/>
        </w:rPr>
      </w:pPr>
      <w:ins w:id="2505" w:author="Peter Arbogast [2]" w:date="2019-03-22T13:14:00Z">
        <w:del w:id="2506" w:author="Peter Arbogast" w:date="2019-06-13T14:09:00Z">
          <w:r w:rsidDel="00541E1D">
            <w:delText>2</w:delText>
          </w:r>
          <w:r w:rsidDel="00541E1D">
            <w:tab/>
          </w:r>
        </w:del>
      </w:ins>
      <w:ins w:id="2507" w:author="Peter Arbogast [2]" w:date="2019-03-22T13:13:00Z">
        <w:del w:id="2508" w:author="Peter Arbogast" w:date="2019-06-13T14:09:00Z">
          <w:r w:rsidDel="00541E1D">
            <w:delText>Only Windows MSI</w:delText>
          </w:r>
          <w:bookmarkStart w:id="2509" w:name="_Toc11336592"/>
          <w:bookmarkStart w:id="2510" w:name="_Toc11336763"/>
          <w:bookmarkStart w:id="2511" w:name="_Toc11336933"/>
          <w:bookmarkEnd w:id="2509"/>
          <w:bookmarkEnd w:id="2510"/>
          <w:bookmarkEnd w:id="2511"/>
        </w:del>
      </w:ins>
    </w:p>
    <w:p w14:paraId="23ECF3FB" w14:textId="7BE8C1A3" w:rsidR="002F3574" w:rsidDel="00541E1D" w:rsidRDefault="002F3574" w:rsidP="002F3574">
      <w:pPr>
        <w:pStyle w:val="ListParagraph"/>
        <w:numPr>
          <w:ilvl w:val="0"/>
          <w:numId w:val="23"/>
        </w:numPr>
        <w:rPr>
          <w:ins w:id="2512" w:author="Peter Arbogast [2]" w:date="2019-03-22T13:13:00Z"/>
          <w:del w:id="2513" w:author="Peter Arbogast" w:date="2019-06-13T14:09:00Z"/>
        </w:rPr>
      </w:pPr>
      <w:ins w:id="2514" w:author="Peter Arbogast [2]" w:date="2019-03-22T13:14:00Z">
        <w:del w:id="2515" w:author="Peter Arbogast" w:date="2019-06-13T14:09:00Z">
          <w:r w:rsidDel="00541E1D">
            <w:delText>3</w:delText>
          </w:r>
          <w:r w:rsidDel="00541E1D">
            <w:tab/>
          </w:r>
        </w:del>
      </w:ins>
      <w:ins w:id="2516" w:author="Peter Arbogast [2]" w:date="2019-03-22T13:13:00Z">
        <w:del w:id="2517" w:author="Peter Arbogast" w:date="2019-06-13T14:09:00Z">
          <w:r w:rsidDel="00541E1D">
            <w:delText>Other the Windows ARP or MSI</w:delText>
          </w:r>
          <w:bookmarkStart w:id="2518" w:name="_Toc11336593"/>
          <w:bookmarkStart w:id="2519" w:name="_Toc11336764"/>
          <w:bookmarkStart w:id="2520" w:name="_Toc11336934"/>
          <w:bookmarkEnd w:id="2518"/>
          <w:bookmarkEnd w:id="2519"/>
          <w:bookmarkEnd w:id="2520"/>
        </w:del>
      </w:ins>
    </w:p>
    <w:p w14:paraId="545898A2" w14:textId="31CF0311" w:rsidR="002F3574" w:rsidDel="00541E1D" w:rsidRDefault="002F3574" w:rsidP="002F3574">
      <w:pPr>
        <w:rPr>
          <w:ins w:id="2521" w:author="Peter Arbogast [2]" w:date="2019-03-22T13:13:00Z"/>
          <w:del w:id="2522" w:author="Peter Arbogast" w:date="2019-06-13T14:09:00Z"/>
        </w:rPr>
      </w:pPr>
      <w:ins w:id="2523" w:author="Peter Arbogast [2]" w:date="2019-03-22T13:13:00Z">
        <w:del w:id="2524" w:author="Peter Arbogast" w:date="2019-06-13T14:09:00Z">
          <w:r w:rsidDel="00541E1D">
            <w:delText xml:space="preserve">Parameter sEvidenceFilter </w:delText>
          </w:r>
        </w:del>
        <w:del w:id="2525" w:author="Peter Arbogast" w:date="2019-06-13T10:02:00Z">
          <w:r w:rsidDel="00C25DA9">
            <w:delText>can be</w:delText>
          </w:r>
        </w:del>
        <w:del w:id="2526" w:author="Peter Arbogast" w:date="2019-06-13T14:09:00Z">
          <w:r w:rsidDel="00541E1D">
            <w:delText>:</w:delText>
          </w:r>
          <w:bookmarkStart w:id="2527" w:name="_Toc11336594"/>
          <w:bookmarkStart w:id="2528" w:name="_Toc11336765"/>
          <w:bookmarkStart w:id="2529" w:name="_Toc11336935"/>
          <w:bookmarkEnd w:id="2527"/>
          <w:bookmarkEnd w:id="2528"/>
          <w:bookmarkEnd w:id="2529"/>
        </w:del>
      </w:ins>
    </w:p>
    <w:p w14:paraId="65E45E62" w14:textId="0946DEF2" w:rsidR="002F3574" w:rsidDel="00541E1D" w:rsidRDefault="002F3574" w:rsidP="002F3574">
      <w:pPr>
        <w:ind w:left="720"/>
        <w:rPr>
          <w:ins w:id="2530" w:author="Peter Arbogast [2]" w:date="2019-03-22T13:13:00Z"/>
          <w:del w:id="2531" w:author="Peter Arbogast" w:date="2019-06-13T14:09:00Z"/>
        </w:rPr>
      </w:pPr>
      <w:ins w:id="2532" w:author="Peter Arbogast [2]" w:date="2019-03-22T13:13:00Z">
        <w:del w:id="2533" w:author="Peter Arbogast" w:date="2019-06-13T14:09:00Z">
          <w:r w:rsidDel="00541E1D">
            <w:delText>Comma Separated List of Evidences. If the Value is null then all</w:delText>
          </w:r>
          <w:r w:rsidDel="00541E1D">
            <w:br/>
            <w:delText>If iEvidenceGroup is set then this is value will be ignored</w:delText>
          </w:r>
          <w:bookmarkStart w:id="2534" w:name="_Toc11336595"/>
          <w:bookmarkStart w:id="2535" w:name="_Toc11336766"/>
          <w:bookmarkStart w:id="2536" w:name="_Toc11336936"/>
          <w:bookmarkEnd w:id="2534"/>
          <w:bookmarkEnd w:id="2535"/>
          <w:bookmarkEnd w:id="2536"/>
        </w:del>
      </w:ins>
    </w:p>
    <w:p w14:paraId="0505C626" w14:textId="7F6CDC3A" w:rsidR="002F3574" w:rsidDel="00541E1D" w:rsidRDefault="002F3574" w:rsidP="002F3574">
      <w:pPr>
        <w:ind w:left="720"/>
        <w:rPr>
          <w:ins w:id="2537" w:author="Peter Arbogast [2]" w:date="2019-03-22T13:13:00Z"/>
          <w:del w:id="2538" w:author="Peter Arbogast" w:date="2019-06-13T14:09:00Z"/>
        </w:rPr>
      </w:pPr>
      <w:ins w:id="2539" w:author="Peter Arbogast [2]" w:date="2019-03-22T13:13:00Z">
        <w:del w:id="2540" w:author="Peter Arbogast" w:date="2019-06-13T14:09:00Z">
          <w:r w:rsidDel="00541E1D">
            <w:delText>Evidences what exists:</w:delText>
          </w:r>
          <w:bookmarkStart w:id="2541" w:name="_Toc11336596"/>
          <w:bookmarkStart w:id="2542" w:name="_Toc11336767"/>
          <w:bookmarkStart w:id="2543" w:name="_Toc11336937"/>
          <w:bookmarkEnd w:id="2541"/>
          <w:bookmarkEnd w:id="2542"/>
          <w:bookmarkEnd w:id="2543"/>
        </w:del>
      </w:ins>
    </w:p>
    <w:tbl>
      <w:tblPr>
        <w:tblW w:w="5300" w:type="dxa"/>
        <w:tblInd w:w="715" w:type="dxa"/>
        <w:tblCellMar>
          <w:left w:w="70" w:type="dxa"/>
          <w:right w:w="70" w:type="dxa"/>
        </w:tblCellMar>
        <w:tblLook w:val="04A0" w:firstRow="1" w:lastRow="0" w:firstColumn="1" w:lastColumn="0" w:noHBand="0" w:noVBand="1"/>
      </w:tblPr>
      <w:tblGrid>
        <w:gridCol w:w="2020"/>
        <w:gridCol w:w="3280"/>
      </w:tblGrid>
      <w:tr w:rsidR="002F3574" w:rsidRPr="0050561D" w:rsidDel="00541E1D" w14:paraId="2DCFDE3F" w14:textId="36E1DFF8" w:rsidTr="002F3574">
        <w:trPr>
          <w:trHeight w:val="300"/>
          <w:ins w:id="2544" w:author="Peter Arbogast [2]" w:date="2019-03-22T13:13:00Z"/>
          <w:del w:id="2545" w:author="Peter Arbogast" w:date="2019-06-13T14:09:00Z"/>
        </w:trPr>
        <w:tc>
          <w:tcPr>
            <w:tcW w:w="2020"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498F4C89" w14:textId="5552787B" w:rsidR="002F3574" w:rsidRPr="0050561D" w:rsidDel="00541E1D" w:rsidRDefault="002F3574" w:rsidP="002F3574">
            <w:pPr>
              <w:spacing w:after="0" w:line="240" w:lineRule="auto"/>
              <w:rPr>
                <w:ins w:id="2546" w:author="Peter Arbogast [2]" w:date="2019-03-22T13:13:00Z"/>
                <w:del w:id="2547" w:author="Peter Arbogast" w:date="2019-06-13T14:09:00Z"/>
                <w:rFonts w:ascii="Calibri" w:eastAsia="Times New Roman" w:hAnsi="Calibri" w:cs="Calibri"/>
                <w:b/>
                <w:bCs/>
                <w:color w:val="FFFFFF"/>
                <w:lang w:val="de-DE" w:eastAsia="de-DE"/>
              </w:rPr>
            </w:pPr>
            <w:ins w:id="2548" w:author="Peter Arbogast [2]" w:date="2019-03-22T13:13:00Z">
              <w:del w:id="2549" w:author="Peter Arbogast" w:date="2019-06-13T14:09:00Z">
                <w:r w:rsidRPr="0050561D" w:rsidDel="00541E1D">
                  <w:rPr>
                    <w:rFonts w:ascii="Calibri" w:eastAsia="Times New Roman" w:hAnsi="Calibri" w:cs="Calibri"/>
                    <w:b/>
                    <w:bCs/>
                    <w:color w:val="FFFFFF"/>
                    <w:lang w:val="de-DE" w:eastAsia="de-DE"/>
                  </w:rPr>
                  <w:delText>Evidence</w:delText>
                </w:r>
                <w:bookmarkStart w:id="2550" w:name="_Toc11336597"/>
                <w:bookmarkStart w:id="2551" w:name="_Toc11336768"/>
                <w:bookmarkStart w:id="2552" w:name="_Toc11336938"/>
                <w:bookmarkEnd w:id="2550"/>
                <w:bookmarkEnd w:id="2551"/>
                <w:bookmarkEnd w:id="2552"/>
              </w:del>
            </w:ins>
          </w:p>
        </w:tc>
        <w:tc>
          <w:tcPr>
            <w:tcW w:w="3280" w:type="dxa"/>
            <w:tcBorders>
              <w:top w:val="single" w:sz="4" w:space="0" w:color="auto"/>
              <w:left w:val="nil"/>
              <w:bottom w:val="single" w:sz="4" w:space="0" w:color="auto"/>
              <w:right w:val="single" w:sz="4" w:space="0" w:color="auto"/>
            </w:tcBorders>
            <w:shd w:val="clear" w:color="000000" w:fill="000000"/>
            <w:noWrap/>
            <w:vAlign w:val="bottom"/>
            <w:hideMark/>
          </w:tcPr>
          <w:p w14:paraId="19780E78" w14:textId="04972E8F" w:rsidR="002F3574" w:rsidRPr="0050561D" w:rsidDel="00541E1D" w:rsidRDefault="002F3574" w:rsidP="002F3574">
            <w:pPr>
              <w:spacing w:after="0" w:line="240" w:lineRule="auto"/>
              <w:rPr>
                <w:ins w:id="2553" w:author="Peter Arbogast [2]" w:date="2019-03-22T13:13:00Z"/>
                <w:del w:id="2554" w:author="Peter Arbogast" w:date="2019-06-13T14:09:00Z"/>
                <w:rFonts w:ascii="Calibri" w:eastAsia="Times New Roman" w:hAnsi="Calibri" w:cs="Calibri"/>
                <w:b/>
                <w:bCs/>
                <w:color w:val="FFFFFF"/>
                <w:lang w:val="de-DE" w:eastAsia="de-DE"/>
              </w:rPr>
            </w:pPr>
            <w:ins w:id="2555" w:author="Peter Arbogast [2]" w:date="2019-03-22T13:13:00Z">
              <w:del w:id="2556" w:author="Peter Arbogast" w:date="2019-06-13T14:09:00Z">
                <w:r w:rsidRPr="0050561D" w:rsidDel="00541E1D">
                  <w:rPr>
                    <w:rFonts w:ascii="Calibri" w:eastAsia="Times New Roman" w:hAnsi="Calibri" w:cs="Calibri"/>
                    <w:b/>
                    <w:bCs/>
                    <w:color w:val="FFFFFF"/>
                    <w:lang w:val="de-DE" w:eastAsia="de-DE"/>
                  </w:rPr>
                  <w:delText>From where</w:delText>
                </w:r>
                <w:bookmarkStart w:id="2557" w:name="_Toc11336598"/>
                <w:bookmarkStart w:id="2558" w:name="_Toc11336769"/>
                <w:bookmarkStart w:id="2559" w:name="_Toc11336939"/>
                <w:bookmarkEnd w:id="2557"/>
                <w:bookmarkEnd w:id="2558"/>
                <w:bookmarkEnd w:id="2559"/>
              </w:del>
            </w:ins>
          </w:p>
        </w:tc>
        <w:bookmarkStart w:id="2560" w:name="_Toc11336599"/>
        <w:bookmarkStart w:id="2561" w:name="_Toc11336770"/>
        <w:bookmarkStart w:id="2562" w:name="_Toc11336940"/>
        <w:bookmarkEnd w:id="2560"/>
        <w:bookmarkEnd w:id="2561"/>
        <w:bookmarkEnd w:id="2562"/>
      </w:tr>
      <w:tr w:rsidR="002F3574" w:rsidRPr="0050561D" w:rsidDel="00541E1D" w14:paraId="27316915" w14:textId="293E2277" w:rsidTr="002F3574">
        <w:trPr>
          <w:trHeight w:val="300"/>
          <w:ins w:id="2563" w:author="Peter Arbogast [2]" w:date="2019-03-22T13:13:00Z"/>
          <w:del w:id="2564"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1A8DE9C3" w14:textId="1FE051FE" w:rsidR="002F3574" w:rsidRPr="0050561D" w:rsidDel="00541E1D" w:rsidRDefault="002F3574" w:rsidP="002F3574">
            <w:pPr>
              <w:spacing w:after="0" w:line="240" w:lineRule="auto"/>
              <w:rPr>
                <w:ins w:id="2565" w:author="Peter Arbogast [2]" w:date="2019-03-22T13:13:00Z"/>
                <w:del w:id="2566" w:author="Peter Arbogast" w:date="2019-06-13T14:09:00Z"/>
                <w:rFonts w:ascii="Calibri" w:eastAsia="Times New Roman" w:hAnsi="Calibri" w:cs="Calibri"/>
                <w:color w:val="000000"/>
                <w:lang w:val="de-DE" w:eastAsia="de-DE"/>
              </w:rPr>
            </w:pPr>
            <w:ins w:id="2567" w:author="Peter Arbogast [2]" w:date="2019-03-22T13:13:00Z">
              <w:del w:id="2568" w:author="Peter Arbogast" w:date="2019-06-13T14:09:00Z">
                <w:r w:rsidRPr="0050561D" w:rsidDel="00541E1D">
                  <w:rPr>
                    <w:rFonts w:ascii="Calibri" w:eastAsia="Times New Roman" w:hAnsi="Calibri" w:cs="Calibri"/>
                    <w:color w:val="000000"/>
                    <w:lang w:val="de-DE" w:eastAsia="de-DE"/>
                  </w:rPr>
                  <w:delText>DPKG</w:delText>
                </w:r>
                <w:bookmarkStart w:id="2569" w:name="_Toc11336600"/>
                <w:bookmarkStart w:id="2570" w:name="_Toc11336771"/>
                <w:bookmarkStart w:id="2571" w:name="_Toc11336941"/>
                <w:bookmarkEnd w:id="2569"/>
                <w:bookmarkEnd w:id="2570"/>
                <w:bookmarkEnd w:id="2571"/>
              </w:del>
            </w:ins>
          </w:p>
        </w:tc>
        <w:tc>
          <w:tcPr>
            <w:tcW w:w="3280" w:type="dxa"/>
            <w:tcBorders>
              <w:top w:val="nil"/>
              <w:left w:val="nil"/>
              <w:bottom w:val="single" w:sz="4" w:space="0" w:color="auto"/>
              <w:right w:val="single" w:sz="4" w:space="0" w:color="auto"/>
            </w:tcBorders>
            <w:shd w:val="clear" w:color="auto" w:fill="auto"/>
            <w:noWrap/>
            <w:vAlign w:val="bottom"/>
            <w:hideMark/>
          </w:tcPr>
          <w:p w14:paraId="514D8D45" w14:textId="7466DD21" w:rsidR="002F3574" w:rsidRPr="0050561D" w:rsidDel="00541E1D" w:rsidRDefault="002F3574" w:rsidP="002F3574">
            <w:pPr>
              <w:spacing w:after="0" w:line="240" w:lineRule="auto"/>
              <w:rPr>
                <w:ins w:id="2572" w:author="Peter Arbogast [2]" w:date="2019-03-22T13:13:00Z"/>
                <w:del w:id="2573" w:author="Peter Arbogast" w:date="2019-06-13T14:09:00Z"/>
                <w:rFonts w:ascii="Calibri" w:eastAsia="Times New Roman" w:hAnsi="Calibri" w:cs="Calibri"/>
                <w:color w:val="000000"/>
                <w:lang w:val="de-DE" w:eastAsia="de-DE"/>
              </w:rPr>
            </w:pPr>
            <w:ins w:id="2574" w:author="Peter Arbogast [2]" w:date="2019-03-22T13:13:00Z">
              <w:del w:id="2575" w:author="Peter Arbogast" w:date="2019-06-13T14:09:00Z">
                <w:r w:rsidRPr="0050561D" w:rsidDel="00541E1D">
                  <w:rPr>
                    <w:rFonts w:ascii="Calibri" w:eastAsia="Times New Roman" w:hAnsi="Calibri" w:cs="Calibri"/>
                    <w:color w:val="000000"/>
                    <w:lang w:val="de-DE" w:eastAsia="de-DE"/>
                  </w:rPr>
                  <w:delText>Ubuntu Package</w:delText>
                </w:r>
                <w:r w:rsidDel="00541E1D">
                  <w:rPr>
                    <w:rFonts w:ascii="Calibri" w:eastAsia="Times New Roman" w:hAnsi="Calibri" w:cs="Calibri"/>
                    <w:color w:val="000000"/>
                    <w:lang w:val="de-DE" w:eastAsia="de-DE"/>
                  </w:rPr>
                  <w:delText xml:space="preserve"> M</w:delText>
                </w:r>
                <w:r w:rsidRPr="0050561D" w:rsidDel="00541E1D">
                  <w:rPr>
                    <w:rFonts w:ascii="Calibri" w:eastAsia="Times New Roman" w:hAnsi="Calibri" w:cs="Calibri"/>
                    <w:color w:val="000000"/>
                    <w:lang w:val="de-DE" w:eastAsia="de-DE"/>
                  </w:rPr>
                  <w:delText>an</w:delText>
                </w:r>
                <w:r w:rsidDel="00541E1D">
                  <w:rPr>
                    <w:rFonts w:ascii="Calibri" w:eastAsia="Times New Roman" w:hAnsi="Calibri" w:cs="Calibri"/>
                    <w:color w:val="000000"/>
                    <w:lang w:val="de-DE" w:eastAsia="de-DE"/>
                  </w:rPr>
                  <w:delText>a</w:delText>
                </w:r>
                <w:r w:rsidRPr="0050561D" w:rsidDel="00541E1D">
                  <w:rPr>
                    <w:rFonts w:ascii="Calibri" w:eastAsia="Times New Roman" w:hAnsi="Calibri" w:cs="Calibri"/>
                    <w:color w:val="000000"/>
                    <w:lang w:val="de-DE" w:eastAsia="de-DE"/>
                  </w:rPr>
                  <w:delText>ger</w:delText>
                </w:r>
                <w:bookmarkStart w:id="2576" w:name="_Toc11336601"/>
                <w:bookmarkStart w:id="2577" w:name="_Toc11336772"/>
                <w:bookmarkStart w:id="2578" w:name="_Toc11336942"/>
                <w:bookmarkEnd w:id="2576"/>
                <w:bookmarkEnd w:id="2577"/>
                <w:bookmarkEnd w:id="2578"/>
              </w:del>
            </w:ins>
          </w:p>
        </w:tc>
        <w:bookmarkStart w:id="2579" w:name="_Toc11336602"/>
        <w:bookmarkStart w:id="2580" w:name="_Toc11336773"/>
        <w:bookmarkStart w:id="2581" w:name="_Toc11336943"/>
        <w:bookmarkEnd w:id="2579"/>
        <w:bookmarkEnd w:id="2580"/>
        <w:bookmarkEnd w:id="2581"/>
      </w:tr>
      <w:tr w:rsidR="002F3574" w:rsidRPr="0050561D" w:rsidDel="00541E1D" w14:paraId="3AD21AE7" w14:textId="1E8D559D" w:rsidTr="002F3574">
        <w:trPr>
          <w:trHeight w:val="300"/>
          <w:ins w:id="2582" w:author="Peter Arbogast [2]" w:date="2019-03-22T13:13:00Z"/>
          <w:del w:id="2583"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D991C61" w14:textId="2131934D" w:rsidR="002F3574" w:rsidRPr="0050561D" w:rsidDel="00541E1D" w:rsidRDefault="002F3574" w:rsidP="002F3574">
            <w:pPr>
              <w:spacing w:after="0" w:line="240" w:lineRule="auto"/>
              <w:rPr>
                <w:ins w:id="2584" w:author="Peter Arbogast [2]" w:date="2019-03-22T13:13:00Z"/>
                <w:del w:id="2585" w:author="Peter Arbogast" w:date="2019-06-13T14:09:00Z"/>
                <w:rFonts w:ascii="Calibri" w:eastAsia="Times New Roman" w:hAnsi="Calibri" w:cs="Calibri"/>
                <w:color w:val="000000"/>
                <w:lang w:val="de-DE" w:eastAsia="de-DE"/>
              </w:rPr>
            </w:pPr>
            <w:ins w:id="2586" w:author="Peter Arbogast [2]" w:date="2019-03-22T13:13:00Z">
              <w:del w:id="2587" w:author="Peter Arbogast" w:date="2019-06-13T14:09:00Z">
                <w:r w:rsidRPr="0050561D" w:rsidDel="00541E1D">
                  <w:rPr>
                    <w:rFonts w:ascii="Calibri" w:eastAsia="Times New Roman" w:hAnsi="Calibri" w:cs="Calibri"/>
                    <w:color w:val="000000"/>
                    <w:lang w:val="de-DE" w:eastAsia="de-DE"/>
                  </w:rPr>
                  <w:delText>ExeHdr</w:delText>
                </w:r>
                <w:bookmarkStart w:id="2588" w:name="_Toc11336603"/>
                <w:bookmarkStart w:id="2589" w:name="_Toc11336774"/>
                <w:bookmarkStart w:id="2590" w:name="_Toc11336944"/>
                <w:bookmarkEnd w:id="2588"/>
                <w:bookmarkEnd w:id="2589"/>
                <w:bookmarkEnd w:id="2590"/>
              </w:del>
            </w:ins>
          </w:p>
        </w:tc>
        <w:tc>
          <w:tcPr>
            <w:tcW w:w="3280" w:type="dxa"/>
            <w:tcBorders>
              <w:top w:val="nil"/>
              <w:left w:val="nil"/>
              <w:bottom w:val="single" w:sz="4" w:space="0" w:color="auto"/>
              <w:right w:val="single" w:sz="4" w:space="0" w:color="auto"/>
            </w:tcBorders>
            <w:shd w:val="clear" w:color="auto" w:fill="auto"/>
            <w:noWrap/>
            <w:vAlign w:val="bottom"/>
            <w:hideMark/>
          </w:tcPr>
          <w:p w14:paraId="65E26F3B" w14:textId="648A0922" w:rsidR="002F3574" w:rsidRPr="0050561D" w:rsidDel="00541E1D" w:rsidRDefault="002F3574" w:rsidP="002F3574">
            <w:pPr>
              <w:spacing w:after="0" w:line="240" w:lineRule="auto"/>
              <w:rPr>
                <w:ins w:id="2591" w:author="Peter Arbogast [2]" w:date="2019-03-22T13:13:00Z"/>
                <w:del w:id="2592" w:author="Peter Arbogast" w:date="2019-06-13T14:09:00Z"/>
                <w:rFonts w:ascii="Calibri" w:eastAsia="Times New Roman" w:hAnsi="Calibri" w:cs="Calibri"/>
                <w:color w:val="000000"/>
                <w:lang w:val="de-DE" w:eastAsia="de-DE"/>
              </w:rPr>
            </w:pPr>
            <w:ins w:id="2593" w:author="Peter Arbogast [2]" w:date="2019-03-22T13:13:00Z">
              <w:del w:id="2594" w:author="Peter Arbogast" w:date="2019-06-13T14:09:00Z">
                <w:r w:rsidRPr="0050561D" w:rsidDel="00541E1D">
                  <w:rPr>
                    <w:rFonts w:ascii="Calibri" w:eastAsia="Times New Roman" w:hAnsi="Calibri" w:cs="Calibri"/>
                    <w:color w:val="000000"/>
                    <w:lang w:val="de-DE" w:eastAsia="de-DE"/>
                  </w:rPr>
                  <w:delText>Windows EXE Handler</w:delText>
                </w:r>
                <w:bookmarkStart w:id="2595" w:name="_Toc11336604"/>
                <w:bookmarkStart w:id="2596" w:name="_Toc11336775"/>
                <w:bookmarkStart w:id="2597" w:name="_Toc11336945"/>
                <w:bookmarkEnd w:id="2595"/>
                <w:bookmarkEnd w:id="2596"/>
                <w:bookmarkEnd w:id="2597"/>
              </w:del>
            </w:ins>
          </w:p>
        </w:tc>
        <w:bookmarkStart w:id="2598" w:name="_Toc11336605"/>
        <w:bookmarkStart w:id="2599" w:name="_Toc11336776"/>
        <w:bookmarkStart w:id="2600" w:name="_Toc11336946"/>
        <w:bookmarkEnd w:id="2598"/>
        <w:bookmarkEnd w:id="2599"/>
        <w:bookmarkEnd w:id="2600"/>
      </w:tr>
      <w:tr w:rsidR="002F3574" w:rsidRPr="0050561D" w:rsidDel="00541E1D" w14:paraId="41569E34" w14:textId="211C2563" w:rsidTr="002F3574">
        <w:trPr>
          <w:trHeight w:val="300"/>
          <w:ins w:id="2601" w:author="Peter Arbogast [2]" w:date="2019-03-22T13:13:00Z"/>
          <w:del w:id="2602"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95EDC0C" w14:textId="1AAEFEF5" w:rsidR="002F3574" w:rsidRPr="0050561D" w:rsidDel="00541E1D" w:rsidRDefault="002F3574" w:rsidP="002F3574">
            <w:pPr>
              <w:spacing w:after="0" w:line="240" w:lineRule="auto"/>
              <w:rPr>
                <w:ins w:id="2603" w:author="Peter Arbogast [2]" w:date="2019-03-22T13:13:00Z"/>
                <w:del w:id="2604" w:author="Peter Arbogast" w:date="2019-06-13T14:09:00Z"/>
                <w:rFonts w:ascii="Calibri" w:eastAsia="Times New Roman" w:hAnsi="Calibri" w:cs="Calibri"/>
                <w:color w:val="000000"/>
                <w:lang w:val="de-DE" w:eastAsia="de-DE"/>
              </w:rPr>
            </w:pPr>
            <w:ins w:id="2605" w:author="Peter Arbogast [2]" w:date="2019-03-22T13:13:00Z">
              <w:del w:id="2606" w:author="Peter Arbogast" w:date="2019-06-13T14:09:00Z">
                <w:r w:rsidRPr="0050561D" w:rsidDel="00541E1D">
                  <w:rPr>
                    <w:rFonts w:ascii="Calibri" w:eastAsia="Times New Roman" w:hAnsi="Calibri" w:cs="Calibri"/>
                    <w:color w:val="000000"/>
                    <w:lang w:val="de-DE" w:eastAsia="de-DE"/>
                  </w:rPr>
                  <w:delText>IA</w:delText>
                </w:r>
                <w:bookmarkStart w:id="2607" w:name="_Toc11336606"/>
                <w:bookmarkStart w:id="2608" w:name="_Toc11336777"/>
                <w:bookmarkStart w:id="2609" w:name="_Toc11336947"/>
                <w:bookmarkEnd w:id="2607"/>
                <w:bookmarkEnd w:id="2608"/>
                <w:bookmarkEnd w:id="2609"/>
              </w:del>
            </w:ins>
          </w:p>
        </w:tc>
        <w:tc>
          <w:tcPr>
            <w:tcW w:w="3280" w:type="dxa"/>
            <w:tcBorders>
              <w:top w:val="nil"/>
              <w:left w:val="nil"/>
              <w:bottom w:val="single" w:sz="4" w:space="0" w:color="auto"/>
              <w:right w:val="single" w:sz="4" w:space="0" w:color="auto"/>
            </w:tcBorders>
            <w:shd w:val="clear" w:color="auto" w:fill="auto"/>
            <w:noWrap/>
            <w:vAlign w:val="bottom"/>
            <w:hideMark/>
          </w:tcPr>
          <w:p w14:paraId="372C80D1" w14:textId="7C88A483" w:rsidR="002F3574" w:rsidRPr="0050561D" w:rsidDel="00541E1D" w:rsidRDefault="002F3574" w:rsidP="002F3574">
            <w:pPr>
              <w:spacing w:after="0" w:line="240" w:lineRule="auto"/>
              <w:rPr>
                <w:ins w:id="2610" w:author="Peter Arbogast [2]" w:date="2019-03-22T13:13:00Z"/>
                <w:del w:id="2611" w:author="Peter Arbogast" w:date="2019-06-13T14:09:00Z"/>
                <w:rFonts w:ascii="Calibri" w:eastAsia="Times New Roman" w:hAnsi="Calibri" w:cs="Calibri"/>
                <w:color w:val="000000"/>
                <w:lang w:val="de-DE" w:eastAsia="de-DE"/>
              </w:rPr>
            </w:pPr>
            <w:ins w:id="2612" w:author="Peter Arbogast [2]" w:date="2019-03-22T13:13:00Z">
              <w:del w:id="2613" w:author="Peter Arbogast" w:date="2019-06-13T14:09:00Z">
                <w:r w:rsidRPr="0050561D" w:rsidDel="00541E1D">
                  <w:rPr>
                    <w:rFonts w:ascii="Calibri" w:eastAsia="Times New Roman" w:hAnsi="Calibri" w:cs="Calibri"/>
                    <w:color w:val="000000"/>
                    <w:lang w:val="de-DE" w:eastAsia="de-DE"/>
                  </w:rPr>
                  <w:delText>InstallAnywhere</w:delText>
                </w:r>
                <w:bookmarkStart w:id="2614" w:name="_Toc11336607"/>
                <w:bookmarkStart w:id="2615" w:name="_Toc11336778"/>
                <w:bookmarkStart w:id="2616" w:name="_Toc11336948"/>
                <w:bookmarkEnd w:id="2614"/>
                <w:bookmarkEnd w:id="2615"/>
                <w:bookmarkEnd w:id="2616"/>
              </w:del>
            </w:ins>
          </w:p>
        </w:tc>
        <w:bookmarkStart w:id="2617" w:name="_Toc11336608"/>
        <w:bookmarkStart w:id="2618" w:name="_Toc11336779"/>
        <w:bookmarkStart w:id="2619" w:name="_Toc11336949"/>
        <w:bookmarkEnd w:id="2617"/>
        <w:bookmarkEnd w:id="2618"/>
        <w:bookmarkEnd w:id="2619"/>
      </w:tr>
      <w:tr w:rsidR="002F3574" w:rsidRPr="0050561D" w:rsidDel="00541E1D" w14:paraId="40A701BA" w14:textId="2D464123" w:rsidTr="002F3574">
        <w:trPr>
          <w:trHeight w:val="300"/>
          <w:ins w:id="2620" w:author="Peter Arbogast [2]" w:date="2019-03-22T13:13:00Z"/>
          <w:del w:id="2621"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3000749" w14:textId="6BEA1234" w:rsidR="002F3574" w:rsidRPr="0050561D" w:rsidDel="00541E1D" w:rsidRDefault="002F3574" w:rsidP="002F3574">
            <w:pPr>
              <w:spacing w:after="0" w:line="240" w:lineRule="auto"/>
              <w:rPr>
                <w:ins w:id="2622" w:author="Peter Arbogast [2]" w:date="2019-03-22T13:13:00Z"/>
                <w:del w:id="2623" w:author="Peter Arbogast" w:date="2019-06-13T14:09:00Z"/>
                <w:rFonts w:ascii="Calibri" w:eastAsia="Times New Roman" w:hAnsi="Calibri" w:cs="Calibri"/>
                <w:color w:val="000000"/>
                <w:lang w:val="de-DE" w:eastAsia="de-DE"/>
              </w:rPr>
            </w:pPr>
            <w:ins w:id="2624" w:author="Peter Arbogast [2]" w:date="2019-03-22T13:13:00Z">
              <w:del w:id="2625" w:author="Peter Arbogast" w:date="2019-06-13T14:09:00Z">
                <w:r w:rsidRPr="0050561D" w:rsidDel="00541E1D">
                  <w:rPr>
                    <w:rFonts w:ascii="Calibri" w:eastAsia="Times New Roman" w:hAnsi="Calibri" w:cs="Calibri"/>
                    <w:color w:val="000000"/>
                    <w:lang w:val="de-DE" w:eastAsia="de-DE"/>
                  </w:rPr>
                  <w:delText>ISMP</w:delText>
                </w:r>
                <w:bookmarkStart w:id="2626" w:name="_Toc11336609"/>
                <w:bookmarkStart w:id="2627" w:name="_Toc11336780"/>
                <w:bookmarkStart w:id="2628" w:name="_Toc11336950"/>
                <w:bookmarkEnd w:id="2626"/>
                <w:bookmarkEnd w:id="2627"/>
                <w:bookmarkEnd w:id="2628"/>
              </w:del>
            </w:ins>
          </w:p>
        </w:tc>
        <w:tc>
          <w:tcPr>
            <w:tcW w:w="3280" w:type="dxa"/>
            <w:tcBorders>
              <w:top w:val="nil"/>
              <w:left w:val="nil"/>
              <w:bottom w:val="single" w:sz="4" w:space="0" w:color="auto"/>
              <w:right w:val="single" w:sz="4" w:space="0" w:color="auto"/>
            </w:tcBorders>
            <w:shd w:val="clear" w:color="auto" w:fill="auto"/>
            <w:noWrap/>
            <w:vAlign w:val="bottom"/>
            <w:hideMark/>
          </w:tcPr>
          <w:p w14:paraId="23243F8E" w14:textId="677C794C" w:rsidR="002F3574" w:rsidRPr="0050561D" w:rsidDel="00541E1D" w:rsidRDefault="002F3574" w:rsidP="002F3574">
            <w:pPr>
              <w:spacing w:after="0" w:line="240" w:lineRule="auto"/>
              <w:rPr>
                <w:ins w:id="2629" w:author="Peter Arbogast [2]" w:date="2019-03-22T13:13:00Z"/>
                <w:del w:id="2630" w:author="Peter Arbogast" w:date="2019-06-13T14:09:00Z"/>
                <w:rFonts w:ascii="Calibri" w:eastAsia="Times New Roman" w:hAnsi="Calibri" w:cs="Calibri"/>
                <w:color w:val="000000"/>
                <w:lang w:val="de-DE" w:eastAsia="de-DE"/>
              </w:rPr>
            </w:pPr>
            <w:ins w:id="2631" w:author="Peter Arbogast [2]" w:date="2019-03-22T13:13:00Z">
              <w:del w:id="2632" w:author="Peter Arbogast" w:date="2019-06-13T14:09:00Z">
                <w:r w:rsidRPr="0050561D" w:rsidDel="00541E1D">
                  <w:rPr>
                    <w:rFonts w:ascii="Calibri" w:eastAsia="Times New Roman" w:hAnsi="Calibri" w:cs="Calibri"/>
                    <w:color w:val="000000"/>
                    <w:lang w:val="de-DE" w:eastAsia="de-DE"/>
                  </w:rPr>
                  <w:delText>InstallShield MultiPlatform</w:delText>
                </w:r>
                <w:bookmarkStart w:id="2633" w:name="_Toc11336610"/>
                <w:bookmarkStart w:id="2634" w:name="_Toc11336781"/>
                <w:bookmarkStart w:id="2635" w:name="_Toc11336951"/>
                <w:bookmarkEnd w:id="2633"/>
                <w:bookmarkEnd w:id="2634"/>
                <w:bookmarkEnd w:id="2635"/>
              </w:del>
            </w:ins>
          </w:p>
        </w:tc>
        <w:bookmarkStart w:id="2636" w:name="_Toc11336611"/>
        <w:bookmarkStart w:id="2637" w:name="_Toc11336782"/>
        <w:bookmarkStart w:id="2638" w:name="_Toc11336952"/>
        <w:bookmarkEnd w:id="2636"/>
        <w:bookmarkEnd w:id="2637"/>
        <w:bookmarkEnd w:id="2638"/>
      </w:tr>
      <w:tr w:rsidR="002F3574" w:rsidRPr="0050561D" w:rsidDel="00541E1D" w14:paraId="6001326E" w14:textId="5D650A23" w:rsidTr="002F3574">
        <w:trPr>
          <w:trHeight w:val="300"/>
          <w:ins w:id="2639" w:author="Peter Arbogast [2]" w:date="2019-03-22T13:13:00Z"/>
          <w:del w:id="2640"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1FA1FEC" w14:textId="05E722BE" w:rsidR="002F3574" w:rsidRPr="0050561D" w:rsidDel="00541E1D" w:rsidRDefault="002F3574" w:rsidP="002F3574">
            <w:pPr>
              <w:spacing w:after="0" w:line="240" w:lineRule="auto"/>
              <w:rPr>
                <w:ins w:id="2641" w:author="Peter Arbogast [2]" w:date="2019-03-22T13:13:00Z"/>
                <w:del w:id="2642" w:author="Peter Arbogast" w:date="2019-06-13T14:09:00Z"/>
                <w:rFonts w:ascii="Calibri" w:eastAsia="Times New Roman" w:hAnsi="Calibri" w:cs="Calibri"/>
                <w:color w:val="000000"/>
                <w:lang w:val="de-DE" w:eastAsia="de-DE"/>
              </w:rPr>
            </w:pPr>
            <w:ins w:id="2643" w:author="Peter Arbogast [2]" w:date="2019-03-22T13:13:00Z">
              <w:del w:id="2644" w:author="Peter Arbogast" w:date="2019-06-13T14:09:00Z">
                <w:r w:rsidRPr="0050561D" w:rsidDel="00541E1D">
                  <w:rPr>
                    <w:rFonts w:ascii="Calibri" w:eastAsia="Times New Roman" w:hAnsi="Calibri" w:cs="Calibri"/>
                    <w:color w:val="000000"/>
                    <w:lang w:val="de-DE" w:eastAsia="de-DE"/>
                  </w:rPr>
                  <w:delText>LPP</w:delText>
                </w:r>
                <w:bookmarkStart w:id="2645" w:name="_Toc11336612"/>
                <w:bookmarkStart w:id="2646" w:name="_Toc11336783"/>
                <w:bookmarkStart w:id="2647" w:name="_Toc11336953"/>
                <w:bookmarkEnd w:id="2645"/>
                <w:bookmarkEnd w:id="2646"/>
                <w:bookmarkEnd w:id="2647"/>
              </w:del>
            </w:ins>
          </w:p>
        </w:tc>
        <w:tc>
          <w:tcPr>
            <w:tcW w:w="3280" w:type="dxa"/>
            <w:tcBorders>
              <w:top w:val="nil"/>
              <w:left w:val="nil"/>
              <w:bottom w:val="single" w:sz="4" w:space="0" w:color="auto"/>
              <w:right w:val="single" w:sz="4" w:space="0" w:color="auto"/>
            </w:tcBorders>
            <w:shd w:val="clear" w:color="auto" w:fill="auto"/>
            <w:noWrap/>
            <w:vAlign w:val="bottom"/>
            <w:hideMark/>
          </w:tcPr>
          <w:p w14:paraId="53A79B64" w14:textId="3999D3F4" w:rsidR="002F3574" w:rsidRPr="0050561D" w:rsidDel="00541E1D" w:rsidRDefault="002F3574" w:rsidP="002F3574">
            <w:pPr>
              <w:spacing w:after="0" w:line="240" w:lineRule="auto"/>
              <w:rPr>
                <w:ins w:id="2648" w:author="Peter Arbogast [2]" w:date="2019-03-22T13:13:00Z"/>
                <w:del w:id="2649" w:author="Peter Arbogast" w:date="2019-06-13T14:09:00Z"/>
                <w:rFonts w:ascii="Calibri" w:eastAsia="Times New Roman" w:hAnsi="Calibri" w:cs="Calibri"/>
                <w:color w:val="000000"/>
                <w:lang w:val="de-DE" w:eastAsia="de-DE"/>
              </w:rPr>
            </w:pPr>
            <w:ins w:id="2650" w:author="Peter Arbogast [2]" w:date="2019-03-22T13:13:00Z">
              <w:del w:id="2651" w:author="Peter Arbogast" w:date="2019-06-13T14:09:00Z">
                <w:r w:rsidRPr="0050561D" w:rsidDel="00541E1D">
                  <w:rPr>
                    <w:rFonts w:ascii="Calibri" w:eastAsia="Times New Roman" w:hAnsi="Calibri" w:cs="Calibri"/>
                    <w:color w:val="000000"/>
                    <w:lang w:val="de-DE" w:eastAsia="de-DE"/>
                  </w:rPr>
                  <w:delText>IBM Package</w:delText>
                </w:r>
                <w:r w:rsidDel="00541E1D">
                  <w:rPr>
                    <w:rFonts w:ascii="Calibri" w:eastAsia="Times New Roman" w:hAnsi="Calibri" w:cs="Calibri"/>
                    <w:color w:val="000000"/>
                    <w:lang w:val="de-DE" w:eastAsia="de-DE"/>
                  </w:rPr>
                  <w:delText xml:space="preserve"> M</w:delText>
                </w:r>
                <w:r w:rsidRPr="0050561D" w:rsidDel="00541E1D">
                  <w:rPr>
                    <w:rFonts w:ascii="Calibri" w:eastAsia="Times New Roman" w:hAnsi="Calibri" w:cs="Calibri"/>
                    <w:color w:val="000000"/>
                    <w:lang w:val="de-DE" w:eastAsia="de-DE"/>
                  </w:rPr>
                  <w:delText>anager</w:delText>
                </w:r>
                <w:bookmarkStart w:id="2652" w:name="_Toc11336613"/>
                <w:bookmarkStart w:id="2653" w:name="_Toc11336784"/>
                <w:bookmarkStart w:id="2654" w:name="_Toc11336954"/>
                <w:bookmarkEnd w:id="2652"/>
                <w:bookmarkEnd w:id="2653"/>
                <w:bookmarkEnd w:id="2654"/>
              </w:del>
            </w:ins>
          </w:p>
        </w:tc>
        <w:bookmarkStart w:id="2655" w:name="_Toc11336614"/>
        <w:bookmarkStart w:id="2656" w:name="_Toc11336785"/>
        <w:bookmarkStart w:id="2657" w:name="_Toc11336955"/>
        <w:bookmarkEnd w:id="2655"/>
        <w:bookmarkEnd w:id="2656"/>
        <w:bookmarkEnd w:id="2657"/>
      </w:tr>
      <w:tr w:rsidR="002F3574" w:rsidRPr="0050561D" w:rsidDel="00541E1D" w14:paraId="09710155" w14:textId="674D3A7A" w:rsidTr="002F3574">
        <w:trPr>
          <w:trHeight w:val="300"/>
          <w:ins w:id="2658" w:author="Peter Arbogast [2]" w:date="2019-03-22T13:13:00Z"/>
          <w:del w:id="2659"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8F87D67" w14:textId="02E78C2B" w:rsidR="002F3574" w:rsidRPr="0050561D" w:rsidDel="00541E1D" w:rsidRDefault="002F3574" w:rsidP="002F3574">
            <w:pPr>
              <w:spacing w:after="0" w:line="240" w:lineRule="auto"/>
              <w:rPr>
                <w:ins w:id="2660" w:author="Peter Arbogast [2]" w:date="2019-03-22T13:13:00Z"/>
                <w:del w:id="2661" w:author="Peter Arbogast" w:date="2019-06-13T14:09:00Z"/>
                <w:rFonts w:ascii="Calibri" w:eastAsia="Times New Roman" w:hAnsi="Calibri" w:cs="Calibri"/>
                <w:color w:val="000000"/>
                <w:lang w:val="de-DE" w:eastAsia="de-DE"/>
              </w:rPr>
            </w:pPr>
            <w:ins w:id="2662" w:author="Peter Arbogast [2]" w:date="2019-03-22T13:13:00Z">
              <w:del w:id="2663" w:author="Peter Arbogast" w:date="2019-06-13T14:09:00Z">
                <w:r w:rsidRPr="0050561D" w:rsidDel="00541E1D">
                  <w:rPr>
                    <w:rFonts w:ascii="Calibri" w:eastAsia="Times New Roman" w:hAnsi="Calibri" w:cs="Calibri"/>
                    <w:color w:val="000000"/>
                    <w:lang w:val="de-DE" w:eastAsia="de-DE"/>
                  </w:rPr>
                  <w:delText>ManageSoft</w:delText>
                </w:r>
                <w:bookmarkStart w:id="2664" w:name="_Toc11336615"/>
                <w:bookmarkStart w:id="2665" w:name="_Toc11336786"/>
                <w:bookmarkStart w:id="2666" w:name="_Toc11336956"/>
                <w:bookmarkEnd w:id="2664"/>
                <w:bookmarkEnd w:id="2665"/>
                <w:bookmarkEnd w:id="2666"/>
              </w:del>
            </w:ins>
          </w:p>
        </w:tc>
        <w:tc>
          <w:tcPr>
            <w:tcW w:w="3280" w:type="dxa"/>
            <w:tcBorders>
              <w:top w:val="nil"/>
              <w:left w:val="nil"/>
              <w:bottom w:val="single" w:sz="4" w:space="0" w:color="auto"/>
              <w:right w:val="single" w:sz="4" w:space="0" w:color="auto"/>
            </w:tcBorders>
            <w:shd w:val="clear" w:color="auto" w:fill="auto"/>
            <w:noWrap/>
            <w:vAlign w:val="bottom"/>
            <w:hideMark/>
          </w:tcPr>
          <w:p w14:paraId="5FEFB148" w14:textId="7237F209" w:rsidR="002F3574" w:rsidRPr="0050561D" w:rsidDel="00541E1D" w:rsidRDefault="002F3574" w:rsidP="002F3574">
            <w:pPr>
              <w:spacing w:after="0" w:line="240" w:lineRule="auto"/>
              <w:rPr>
                <w:ins w:id="2667" w:author="Peter Arbogast [2]" w:date="2019-03-22T13:13:00Z"/>
                <w:del w:id="2668" w:author="Peter Arbogast" w:date="2019-06-13T14:09:00Z"/>
                <w:rFonts w:ascii="Calibri" w:eastAsia="Times New Roman" w:hAnsi="Calibri" w:cs="Calibri"/>
                <w:color w:val="000000"/>
                <w:lang w:val="de-DE" w:eastAsia="de-DE"/>
              </w:rPr>
            </w:pPr>
            <w:ins w:id="2669" w:author="Peter Arbogast [2]" w:date="2019-03-22T13:13:00Z">
              <w:del w:id="2670" w:author="Peter Arbogast" w:date="2019-06-13T14:09:00Z">
                <w:r w:rsidRPr="0050561D" w:rsidDel="00541E1D">
                  <w:rPr>
                    <w:rFonts w:ascii="Calibri" w:eastAsia="Times New Roman" w:hAnsi="Calibri" w:cs="Calibri"/>
                    <w:color w:val="000000"/>
                    <w:lang w:val="de-DE" w:eastAsia="de-DE"/>
                  </w:rPr>
                  <w:delText>Managesoft Agent Installed</w:delText>
                </w:r>
                <w:bookmarkStart w:id="2671" w:name="_Toc11336616"/>
                <w:bookmarkStart w:id="2672" w:name="_Toc11336787"/>
                <w:bookmarkStart w:id="2673" w:name="_Toc11336957"/>
                <w:bookmarkEnd w:id="2671"/>
                <w:bookmarkEnd w:id="2672"/>
                <w:bookmarkEnd w:id="2673"/>
              </w:del>
            </w:ins>
          </w:p>
        </w:tc>
        <w:bookmarkStart w:id="2674" w:name="_Toc11336617"/>
        <w:bookmarkStart w:id="2675" w:name="_Toc11336788"/>
        <w:bookmarkStart w:id="2676" w:name="_Toc11336958"/>
        <w:bookmarkEnd w:id="2674"/>
        <w:bookmarkEnd w:id="2675"/>
        <w:bookmarkEnd w:id="2676"/>
      </w:tr>
      <w:tr w:rsidR="002F3574" w:rsidRPr="0050561D" w:rsidDel="00541E1D" w14:paraId="26D274C9" w14:textId="6962A27D" w:rsidTr="002F3574">
        <w:trPr>
          <w:trHeight w:val="300"/>
          <w:ins w:id="2677" w:author="Peter Arbogast [2]" w:date="2019-03-22T13:13:00Z"/>
          <w:del w:id="2678"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F4CDC1D" w14:textId="7F9718DE" w:rsidR="002F3574" w:rsidRPr="0050561D" w:rsidDel="00541E1D" w:rsidRDefault="002F3574" w:rsidP="002F3574">
            <w:pPr>
              <w:spacing w:after="0" w:line="240" w:lineRule="auto"/>
              <w:rPr>
                <w:ins w:id="2679" w:author="Peter Arbogast [2]" w:date="2019-03-22T13:13:00Z"/>
                <w:del w:id="2680" w:author="Peter Arbogast" w:date="2019-06-13T14:09:00Z"/>
                <w:rFonts w:ascii="Calibri" w:eastAsia="Times New Roman" w:hAnsi="Calibri" w:cs="Calibri"/>
                <w:color w:val="000000"/>
                <w:lang w:val="de-DE" w:eastAsia="de-DE"/>
              </w:rPr>
            </w:pPr>
            <w:ins w:id="2681" w:author="Peter Arbogast [2]" w:date="2019-03-22T13:13:00Z">
              <w:del w:id="2682" w:author="Peter Arbogast" w:date="2019-06-13T14:09:00Z">
                <w:r w:rsidRPr="0050561D" w:rsidDel="00541E1D">
                  <w:rPr>
                    <w:rFonts w:ascii="Calibri" w:eastAsia="Times New Roman" w:hAnsi="Calibri" w:cs="Calibri"/>
                    <w:color w:val="000000"/>
                    <w:lang w:val="de-DE" w:eastAsia="de-DE"/>
                  </w:rPr>
                  <w:delText>Managesoft + MSI</w:delText>
                </w:r>
                <w:bookmarkStart w:id="2683" w:name="_Toc11336618"/>
                <w:bookmarkStart w:id="2684" w:name="_Toc11336789"/>
                <w:bookmarkStart w:id="2685" w:name="_Toc11336959"/>
                <w:bookmarkEnd w:id="2683"/>
                <w:bookmarkEnd w:id="2684"/>
                <w:bookmarkEnd w:id="2685"/>
              </w:del>
            </w:ins>
          </w:p>
        </w:tc>
        <w:tc>
          <w:tcPr>
            <w:tcW w:w="3280" w:type="dxa"/>
            <w:tcBorders>
              <w:top w:val="nil"/>
              <w:left w:val="nil"/>
              <w:bottom w:val="single" w:sz="4" w:space="0" w:color="auto"/>
              <w:right w:val="single" w:sz="4" w:space="0" w:color="auto"/>
            </w:tcBorders>
            <w:shd w:val="clear" w:color="auto" w:fill="auto"/>
            <w:noWrap/>
            <w:vAlign w:val="bottom"/>
            <w:hideMark/>
          </w:tcPr>
          <w:p w14:paraId="52A53441" w14:textId="78156F7A" w:rsidR="002F3574" w:rsidRPr="0050561D" w:rsidDel="00541E1D" w:rsidRDefault="002F3574" w:rsidP="002F3574">
            <w:pPr>
              <w:spacing w:after="0" w:line="240" w:lineRule="auto"/>
              <w:rPr>
                <w:ins w:id="2686" w:author="Peter Arbogast [2]" w:date="2019-03-22T13:13:00Z"/>
                <w:del w:id="2687" w:author="Peter Arbogast" w:date="2019-06-13T14:09:00Z"/>
                <w:rFonts w:ascii="Calibri" w:eastAsia="Times New Roman" w:hAnsi="Calibri" w:cs="Calibri"/>
                <w:color w:val="000000"/>
                <w:lang w:val="de-DE" w:eastAsia="de-DE"/>
              </w:rPr>
            </w:pPr>
            <w:ins w:id="2688" w:author="Peter Arbogast [2]" w:date="2019-03-22T13:13:00Z">
              <w:del w:id="2689" w:author="Peter Arbogast" w:date="2019-06-13T14:09:00Z">
                <w:r w:rsidRPr="0050561D" w:rsidDel="00541E1D">
                  <w:rPr>
                    <w:rFonts w:ascii="Calibri" w:eastAsia="Times New Roman" w:hAnsi="Calibri" w:cs="Calibri"/>
                    <w:color w:val="000000"/>
                    <w:lang w:val="de-DE" w:eastAsia="de-DE"/>
                  </w:rPr>
                  <w:delText>Managesoft Agent Installed MSI</w:delText>
                </w:r>
                <w:bookmarkStart w:id="2690" w:name="_Toc11336619"/>
                <w:bookmarkStart w:id="2691" w:name="_Toc11336790"/>
                <w:bookmarkStart w:id="2692" w:name="_Toc11336960"/>
                <w:bookmarkEnd w:id="2690"/>
                <w:bookmarkEnd w:id="2691"/>
                <w:bookmarkEnd w:id="2692"/>
              </w:del>
            </w:ins>
          </w:p>
        </w:tc>
        <w:bookmarkStart w:id="2693" w:name="_Toc11336620"/>
        <w:bookmarkStart w:id="2694" w:name="_Toc11336791"/>
        <w:bookmarkStart w:id="2695" w:name="_Toc11336961"/>
        <w:bookmarkEnd w:id="2693"/>
        <w:bookmarkEnd w:id="2694"/>
        <w:bookmarkEnd w:id="2695"/>
      </w:tr>
      <w:tr w:rsidR="002F3574" w:rsidRPr="0050561D" w:rsidDel="00541E1D" w14:paraId="13D062D3" w14:textId="6016A65B" w:rsidTr="002F3574">
        <w:trPr>
          <w:trHeight w:val="300"/>
          <w:ins w:id="2696" w:author="Peter Arbogast [2]" w:date="2019-03-22T13:13:00Z"/>
          <w:del w:id="2697"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2D70E52" w14:textId="17A10EEB" w:rsidR="002F3574" w:rsidRPr="0050561D" w:rsidDel="00541E1D" w:rsidRDefault="002F3574" w:rsidP="002F3574">
            <w:pPr>
              <w:spacing w:after="0" w:line="240" w:lineRule="auto"/>
              <w:rPr>
                <w:ins w:id="2698" w:author="Peter Arbogast [2]" w:date="2019-03-22T13:13:00Z"/>
                <w:del w:id="2699" w:author="Peter Arbogast" w:date="2019-06-13T14:09:00Z"/>
                <w:rFonts w:ascii="Calibri" w:eastAsia="Times New Roman" w:hAnsi="Calibri" w:cs="Calibri"/>
                <w:color w:val="000000"/>
                <w:lang w:val="de-DE" w:eastAsia="de-DE"/>
              </w:rPr>
            </w:pPr>
            <w:ins w:id="2700" w:author="Peter Arbogast [2]" w:date="2019-03-22T13:13:00Z">
              <w:del w:id="2701" w:author="Peter Arbogast" w:date="2019-06-13T14:09:00Z">
                <w:r w:rsidRPr="0050561D" w:rsidDel="00541E1D">
                  <w:rPr>
                    <w:rFonts w:ascii="Calibri" w:eastAsia="Times New Roman" w:hAnsi="Calibri" w:cs="Calibri"/>
                    <w:color w:val="000000"/>
                    <w:lang w:val="de-DE" w:eastAsia="de-DE"/>
                  </w:rPr>
                  <w:delText>MSI</w:delText>
                </w:r>
                <w:bookmarkStart w:id="2702" w:name="_Toc11336621"/>
                <w:bookmarkStart w:id="2703" w:name="_Toc11336792"/>
                <w:bookmarkStart w:id="2704" w:name="_Toc11336962"/>
                <w:bookmarkEnd w:id="2702"/>
                <w:bookmarkEnd w:id="2703"/>
                <w:bookmarkEnd w:id="2704"/>
              </w:del>
            </w:ins>
          </w:p>
        </w:tc>
        <w:tc>
          <w:tcPr>
            <w:tcW w:w="3280" w:type="dxa"/>
            <w:tcBorders>
              <w:top w:val="nil"/>
              <w:left w:val="nil"/>
              <w:bottom w:val="single" w:sz="4" w:space="0" w:color="auto"/>
              <w:right w:val="single" w:sz="4" w:space="0" w:color="auto"/>
            </w:tcBorders>
            <w:shd w:val="clear" w:color="auto" w:fill="auto"/>
            <w:noWrap/>
            <w:vAlign w:val="bottom"/>
            <w:hideMark/>
          </w:tcPr>
          <w:p w14:paraId="3F4D4EAF" w14:textId="02966E6B" w:rsidR="002F3574" w:rsidRPr="0050561D" w:rsidDel="00541E1D" w:rsidRDefault="002F3574" w:rsidP="002F3574">
            <w:pPr>
              <w:spacing w:after="0" w:line="240" w:lineRule="auto"/>
              <w:rPr>
                <w:ins w:id="2705" w:author="Peter Arbogast [2]" w:date="2019-03-22T13:13:00Z"/>
                <w:del w:id="2706" w:author="Peter Arbogast" w:date="2019-06-13T14:09:00Z"/>
                <w:rFonts w:ascii="Calibri" w:eastAsia="Times New Roman" w:hAnsi="Calibri" w:cs="Calibri"/>
                <w:color w:val="000000"/>
                <w:lang w:val="de-DE" w:eastAsia="de-DE"/>
              </w:rPr>
            </w:pPr>
            <w:ins w:id="2707" w:author="Peter Arbogast [2]" w:date="2019-03-22T13:13:00Z">
              <w:del w:id="2708" w:author="Peter Arbogast" w:date="2019-06-13T14:09:00Z">
                <w:r w:rsidRPr="0050561D" w:rsidDel="00541E1D">
                  <w:rPr>
                    <w:rFonts w:ascii="Calibri" w:eastAsia="Times New Roman" w:hAnsi="Calibri" w:cs="Calibri"/>
                    <w:color w:val="000000"/>
                    <w:lang w:val="de-DE" w:eastAsia="de-DE"/>
                  </w:rPr>
                  <w:delText>MSI</w:delText>
                </w:r>
                <w:bookmarkStart w:id="2709" w:name="_Toc11336622"/>
                <w:bookmarkStart w:id="2710" w:name="_Toc11336793"/>
                <w:bookmarkStart w:id="2711" w:name="_Toc11336963"/>
                <w:bookmarkEnd w:id="2709"/>
                <w:bookmarkEnd w:id="2710"/>
                <w:bookmarkEnd w:id="2711"/>
              </w:del>
            </w:ins>
          </w:p>
        </w:tc>
        <w:bookmarkStart w:id="2712" w:name="_Toc11336623"/>
        <w:bookmarkStart w:id="2713" w:name="_Toc11336794"/>
        <w:bookmarkStart w:id="2714" w:name="_Toc11336964"/>
        <w:bookmarkEnd w:id="2712"/>
        <w:bookmarkEnd w:id="2713"/>
        <w:bookmarkEnd w:id="2714"/>
      </w:tr>
      <w:tr w:rsidR="002F3574" w:rsidRPr="0050561D" w:rsidDel="00541E1D" w14:paraId="43BC88D4" w14:textId="0370CA9F" w:rsidTr="002F3574">
        <w:trPr>
          <w:trHeight w:val="300"/>
          <w:ins w:id="2715" w:author="Peter Arbogast [2]" w:date="2019-03-22T13:13:00Z"/>
          <w:del w:id="2716"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C6BE490" w14:textId="6AB7323F" w:rsidR="002F3574" w:rsidRPr="0050561D" w:rsidDel="00541E1D" w:rsidRDefault="002F3574" w:rsidP="002F3574">
            <w:pPr>
              <w:spacing w:after="0" w:line="240" w:lineRule="auto"/>
              <w:rPr>
                <w:ins w:id="2717" w:author="Peter Arbogast [2]" w:date="2019-03-22T13:13:00Z"/>
                <w:del w:id="2718" w:author="Peter Arbogast" w:date="2019-06-13T14:09:00Z"/>
                <w:rFonts w:ascii="Calibri" w:eastAsia="Times New Roman" w:hAnsi="Calibri" w:cs="Calibri"/>
                <w:color w:val="000000"/>
                <w:lang w:val="de-DE" w:eastAsia="de-DE"/>
              </w:rPr>
            </w:pPr>
            <w:ins w:id="2719" w:author="Peter Arbogast [2]" w:date="2019-03-22T13:13:00Z">
              <w:del w:id="2720" w:author="Peter Arbogast" w:date="2019-06-13T14:09:00Z">
                <w:r w:rsidRPr="0050561D" w:rsidDel="00541E1D">
                  <w:rPr>
                    <w:rFonts w:ascii="Calibri" w:eastAsia="Times New Roman" w:hAnsi="Calibri" w:cs="Calibri"/>
                    <w:color w:val="000000"/>
                    <w:lang w:val="de-DE" w:eastAsia="de-DE"/>
                  </w:rPr>
                  <w:delText>OUI</w:delText>
                </w:r>
                <w:bookmarkStart w:id="2721" w:name="_Toc11336624"/>
                <w:bookmarkStart w:id="2722" w:name="_Toc11336795"/>
                <w:bookmarkStart w:id="2723" w:name="_Toc11336965"/>
                <w:bookmarkEnd w:id="2721"/>
                <w:bookmarkEnd w:id="2722"/>
                <w:bookmarkEnd w:id="2723"/>
              </w:del>
            </w:ins>
          </w:p>
        </w:tc>
        <w:tc>
          <w:tcPr>
            <w:tcW w:w="3280" w:type="dxa"/>
            <w:tcBorders>
              <w:top w:val="nil"/>
              <w:left w:val="nil"/>
              <w:bottom w:val="single" w:sz="4" w:space="0" w:color="auto"/>
              <w:right w:val="single" w:sz="4" w:space="0" w:color="auto"/>
            </w:tcBorders>
            <w:shd w:val="clear" w:color="auto" w:fill="auto"/>
            <w:noWrap/>
            <w:vAlign w:val="bottom"/>
            <w:hideMark/>
          </w:tcPr>
          <w:p w14:paraId="122C2CBA" w14:textId="1E2819C1" w:rsidR="002F3574" w:rsidRPr="0050561D" w:rsidDel="00541E1D" w:rsidRDefault="002F3574" w:rsidP="002F3574">
            <w:pPr>
              <w:spacing w:after="0" w:line="240" w:lineRule="auto"/>
              <w:rPr>
                <w:ins w:id="2724" w:author="Peter Arbogast [2]" w:date="2019-03-22T13:13:00Z"/>
                <w:del w:id="2725" w:author="Peter Arbogast" w:date="2019-06-13T14:09:00Z"/>
                <w:rFonts w:ascii="Calibri" w:eastAsia="Times New Roman" w:hAnsi="Calibri" w:cs="Calibri"/>
                <w:color w:val="000000"/>
                <w:lang w:val="de-DE" w:eastAsia="de-DE"/>
              </w:rPr>
            </w:pPr>
            <w:ins w:id="2726" w:author="Peter Arbogast [2]" w:date="2019-03-22T13:13:00Z">
              <w:del w:id="2727" w:author="Peter Arbogast" w:date="2019-06-13T14:09:00Z">
                <w:r w:rsidRPr="0050561D" w:rsidDel="00541E1D">
                  <w:rPr>
                    <w:rFonts w:ascii="Calibri" w:eastAsia="Times New Roman" w:hAnsi="Calibri" w:cs="Calibri"/>
                    <w:color w:val="000000"/>
                    <w:lang w:val="de-DE" w:eastAsia="de-DE"/>
                  </w:rPr>
                  <w:delText>Oracle Installer</w:delText>
                </w:r>
                <w:bookmarkStart w:id="2728" w:name="_Toc11336625"/>
                <w:bookmarkStart w:id="2729" w:name="_Toc11336796"/>
                <w:bookmarkStart w:id="2730" w:name="_Toc11336966"/>
                <w:bookmarkEnd w:id="2728"/>
                <w:bookmarkEnd w:id="2729"/>
                <w:bookmarkEnd w:id="2730"/>
              </w:del>
            </w:ins>
          </w:p>
        </w:tc>
        <w:bookmarkStart w:id="2731" w:name="_Toc11336626"/>
        <w:bookmarkStart w:id="2732" w:name="_Toc11336797"/>
        <w:bookmarkStart w:id="2733" w:name="_Toc11336967"/>
        <w:bookmarkEnd w:id="2731"/>
        <w:bookmarkEnd w:id="2732"/>
        <w:bookmarkEnd w:id="2733"/>
      </w:tr>
      <w:tr w:rsidR="002F3574" w:rsidRPr="0050561D" w:rsidDel="00541E1D" w14:paraId="5DC36601" w14:textId="0C64DF4B" w:rsidTr="002F3574">
        <w:trPr>
          <w:trHeight w:val="300"/>
          <w:ins w:id="2734" w:author="Peter Arbogast [2]" w:date="2019-03-22T13:13:00Z"/>
          <w:del w:id="2735"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2D9FBC4" w14:textId="132C6E4A" w:rsidR="002F3574" w:rsidRPr="0050561D" w:rsidDel="00541E1D" w:rsidRDefault="002F3574" w:rsidP="002F3574">
            <w:pPr>
              <w:spacing w:after="0" w:line="240" w:lineRule="auto"/>
              <w:rPr>
                <w:ins w:id="2736" w:author="Peter Arbogast [2]" w:date="2019-03-22T13:13:00Z"/>
                <w:del w:id="2737" w:author="Peter Arbogast" w:date="2019-06-13T14:09:00Z"/>
                <w:rFonts w:ascii="Calibri" w:eastAsia="Times New Roman" w:hAnsi="Calibri" w:cs="Calibri"/>
                <w:color w:val="000000"/>
                <w:lang w:val="de-DE" w:eastAsia="de-DE"/>
              </w:rPr>
            </w:pPr>
            <w:ins w:id="2738" w:author="Peter Arbogast [2]" w:date="2019-03-22T13:13:00Z">
              <w:del w:id="2739" w:author="Peter Arbogast" w:date="2019-06-13T14:09:00Z">
                <w:r w:rsidRPr="0050561D" w:rsidDel="00541E1D">
                  <w:rPr>
                    <w:rFonts w:ascii="Calibri" w:eastAsia="Times New Roman" w:hAnsi="Calibri" w:cs="Calibri"/>
                    <w:color w:val="000000"/>
                    <w:lang w:val="de-DE" w:eastAsia="de-DE"/>
                  </w:rPr>
                  <w:delText>RPM</w:delText>
                </w:r>
                <w:bookmarkStart w:id="2740" w:name="_Toc11336627"/>
                <w:bookmarkStart w:id="2741" w:name="_Toc11336798"/>
                <w:bookmarkStart w:id="2742" w:name="_Toc11336968"/>
                <w:bookmarkEnd w:id="2740"/>
                <w:bookmarkEnd w:id="2741"/>
                <w:bookmarkEnd w:id="2742"/>
              </w:del>
            </w:ins>
          </w:p>
        </w:tc>
        <w:tc>
          <w:tcPr>
            <w:tcW w:w="3280" w:type="dxa"/>
            <w:tcBorders>
              <w:top w:val="nil"/>
              <w:left w:val="nil"/>
              <w:bottom w:val="single" w:sz="4" w:space="0" w:color="auto"/>
              <w:right w:val="single" w:sz="4" w:space="0" w:color="auto"/>
            </w:tcBorders>
            <w:shd w:val="clear" w:color="auto" w:fill="auto"/>
            <w:noWrap/>
            <w:vAlign w:val="bottom"/>
            <w:hideMark/>
          </w:tcPr>
          <w:p w14:paraId="6F9C645E" w14:textId="6B17D575" w:rsidR="002F3574" w:rsidRPr="0050561D" w:rsidDel="00541E1D" w:rsidRDefault="002F3574" w:rsidP="002F3574">
            <w:pPr>
              <w:spacing w:after="0" w:line="240" w:lineRule="auto"/>
              <w:rPr>
                <w:ins w:id="2743" w:author="Peter Arbogast [2]" w:date="2019-03-22T13:13:00Z"/>
                <w:del w:id="2744" w:author="Peter Arbogast" w:date="2019-06-13T14:09:00Z"/>
                <w:rFonts w:ascii="Calibri" w:eastAsia="Times New Roman" w:hAnsi="Calibri" w:cs="Calibri"/>
                <w:color w:val="000000"/>
                <w:lang w:val="de-DE" w:eastAsia="de-DE"/>
              </w:rPr>
            </w:pPr>
            <w:ins w:id="2745" w:author="Peter Arbogast [2]" w:date="2019-03-22T13:13:00Z">
              <w:del w:id="2746" w:author="Peter Arbogast" w:date="2019-06-13T14:09:00Z">
                <w:r w:rsidRPr="0050561D" w:rsidDel="00541E1D">
                  <w:rPr>
                    <w:rFonts w:ascii="Calibri" w:eastAsia="Times New Roman" w:hAnsi="Calibri" w:cs="Calibri"/>
                    <w:color w:val="000000"/>
                    <w:lang w:val="de-DE" w:eastAsia="de-DE"/>
                  </w:rPr>
                  <w:delText>RedHat Package Manager</w:delText>
                </w:r>
                <w:bookmarkStart w:id="2747" w:name="_Toc11336628"/>
                <w:bookmarkStart w:id="2748" w:name="_Toc11336799"/>
                <w:bookmarkStart w:id="2749" w:name="_Toc11336969"/>
                <w:bookmarkEnd w:id="2747"/>
                <w:bookmarkEnd w:id="2748"/>
                <w:bookmarkEnd w:id="2749"/>
              </w:del>
            </w:ins>
          </w:p>
        </w:tc>
        <w:bookmarkStart w:id="2750" w:name="_Toc11336629"/>
        <w:bookmarkStart w:id="2751" w:name="_Toc11336800"/>
        <w:bookmarkStart w:id="2752" w:name="_Toc11336970"/>
        <w:bookmarkEnd w:id="2750"/>
        <w:bookmarkEnd w:id="2751"/>
        <w:bookmarkEnd w:id="2752"/>
      </w:tr>
      <w:tr w:rsidR="002F3574" w:rsidRPr="0050561D" w:rsidDel="00541E1D" w14:paraId="653EDD7C" w14:textId="70E8E993" w:rsidTr="002F3574">
        <w:trPr>
          <w:trHeight w:val="300"/>
          <w:ins w:id="2753" w:author="Peter Arbogast [2]" w:date="2019-03-22T13:13:00Z"/>
          <w:del w:id="2754"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2C2D17F2" w14:textId="186A2E30" w:rsidR="002F3574" w:rsidRPr="0050561D" w:rsidDel="00541E1D" w:rsidRDefault="002F3574" w:rsidP="002F3574">
            <w:pPr>
              <w:spacing w:after="0" w:line="240" w:lineRule="auto"/>
              <w:rPr>
                <w:ins w:id="2755" w:author="Peter Arbogast [2]" w:date="2019-03-22T13:13:00Z"/>
                <w:del w:id="2756" w:author="Peter Arbogast" w:date="2019-06-13T14:09:00Z"/>
                <w:rFonts w:ascii="Calibri" w:eastAsia="Times New Roman" w:hAnsi="Calibri" w:cs="Calibri"/>
                <w:color w:val="000000"/>
                <w:lang w:val="de-DE" w:eastAsia="de-DE"/>
              </w:rPr>
            </w:pPr>
            <w:ins w:id="2757" w:author="Peter Arbogast [2]" w:date="2019-03-22T13:13:00Z">
              <w:del w:id="2758" w:author="Peter Arbogast" w:date="2019-06-13T14:09:00Z">
                <w:r w:rsidRPr="0050561D" w:rsidDel="00541E1D">
                  <w:rPr>
                    <w:rFonts w:ascii="Calibri" w:eastAsia="Times New Roman" w:hAnsi="Calibri" w:cs="Calibri"/>
                    <w:color w:val="000000"/>
                    <w:lang w:val="de-DE" w:eastAsia="de-DE"/>
                  </w:rPr>
                  <w:delText>SUNPKG</w:delText>
                </w:r>
                <w:bookmarkStart w:id="2759" w:name="_Toc11336630"/>
                <w:bookmarkStart w:id="2760" w:name="_Toc11336801"/>
                <w:bookmarkStart w:id="2761" w:name="_Toc11336971"/>
                <w:bookmarkEnd w:id="2759"/>
                <w:bookmarkEnd w:id="2760"/>
                <w:bookmarkEnd w:id="2761"/>
              </w:del>
            </w:ins>
          </w:p>
        </w:tc>
        <w:tc>
          <w:tcPr>
            <w:tcW w:w="3280" w:type="dxa"/>
            <w:tcBorders>
              <w:top w:val="nil"/>
              <w:left w:val="nil"/>
              <w:bottom w:val="single" w:sz="4" w:space="0" w:color="auto"/>
              <w:right w:val="single" w:sz="4" w:space="0" w:color="auto"/>
            </w:tcBorders>
            <w:shd w:val="clear" w:color="auto" w:fill="auto"/>
            <w:noWrap/>
            <w:vAlign w:val="bottom"/>
            <w:hideMark/>
          </w:tcPr>
          <w:p w14:paraId="58FC61C0" w14:textId="4889FE2D" w:rsidR="002F3574" w:rsidRPr="0050561D" w:rsidDel="00541E1D" w:rsidRDefault="002F3574" w:rsidP="002F3574">
            <w:pPr>
              <w:spacing w:after="0" w:line="240" w:lineRule="auto"/>
              <w:rPr>
                <w:ins w:id="2762" w:author="Peter Arbogast [2]" w:date="2019-03-22T13:13:00Z"/>
                <w:del w:id="2763" w:author="Peter Arbogast" w:date="2019-06-13T14:09:00Z"/>
                <w:rFonts w:ascii="Calibri" w:eastAsia="Times New Roman" w:hAnsi="Calibri" w:cs="Calibri"/>
                <w:color w:val="000000"/>
                <w:lang w:val="de-DE" w:eastAsia="de-DE"/>
              </w:rPr>
            </w:pPr>
            <w:ins w:id="2764" w:author="Peter Arbogast [2]" w:date="2019-03-22T13:13:00Z">
              <w:del w:id="2765" w:author="Peter Arbogast" w:date="2019-06-13T14:09:00Z">
                <w:r w:rsidRPr="0050561D" w:rsidDel="00541E1D">
                  <w:rPr>
                    <w:rFonts w:ascii="Calibri" w:eastAsia="Times New Roman" w:hAnsi="Calibri" w:cs="Calibri"/>
                    <w:color w:val="000000"/>
                    <w:lang w:val="de-DE" w:eastAsia="de-DE"/>
                  </w:rPr>
                  <w:delText>Sun Package Manager</w:delText>
                </w:r>
                <w:bookmarkStart w:id="2766" w:name="_Toc11336631"/>
                <w:bookmarkStart w:id="2767" w:name="_Toc11336802"/>
                <w:bookmarkStart w:id="2768" w:name="_Toc11336972"/>
                <w:bookmarkEnd w:id="2766"/>
                <w:bookmarkEnd w:id="2767"/>
                <w:bookmarkEnd w:id="2768"/>
              </w:del>
            </w:ins>
          </w:p>
        </w:tc>
        <w:bookmarkStart w:id="2769" w:name="_Toc11336632"/>
        <w:bookmarkStart w:id="2770" w:name="_Toc11336803"/>
        <w:bookmarkStart w:id="2771" w:name="_Toc11336973"/>
        <w:bookmarkEnd w:id="2769"/>
        <w:bookmarkEnd w:id="2770"/>
        <w:bookmarkEnd w:id="2771"/>
      </w:tr>
      <w:tr w:rsidR="002F3574" w:rsidRPr="0050561D" w:rsidDel="00541E1D" w14:paraId="78C644FB" w14:textId="379B8126" w:rsidTr="002F3574">
        <w:trPr>
          <w:trHeight w:val="300"/>
          <w:ins w:id="2772" w:author="Peter Arbogast [2]" w:date="2019-03-22T13:13:00Z"/>
          <w:del w:id="2773"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7C3DCFA" w14:textId="18535018" w:rsidR="002F3574" w:rsidRPr="0050561D" w:rsidDel="00541E1D" w:rsidRDefault="002F3574" w:rsidP="002F3574">
            <w:pPr>
              <w:spacing w:after="0" w:line="240" w:lineRule="auto"/>
              <w:rPr>
                <w:ins w:id="2774" w:author="Peter Arbogast [2]" w:date="2019-03-22T13:13:00Z"/>
                <w:del w:id="2775" w:author="Peter Arbogast" w:date="2019-06-13T14:09:00Z"/>
                <w:rFonts w:ascii="Calibri" w:eastAsia="Times New Roman" w:hAnsi="Calibri" w:cs="Calibri"/>
                <w:color w:val="000000"/>
                <w:lang w:val="de-DE" w:eastAsia="de-DE"/>
              </w:rPr>
            </w:pPr>
            <w:ins w:id="2776" w:author="Peter Arbogast [2]" w:date="2019-03-22T13:13:00Z">
              <w:del w:id="2777" w:author="Peter Arbogast" w:date="2019-06-13T14:09:00Z">
                <w:r w:rsidRPr="0050561D" w:rsidDel="00541E1D">
                  <w:rPr>
                    <w:rFonts w:ascii="Calibri" w:eastAsia="Times New Roman" w:hAnsi="Calibri" w:cs="Calibri"/>
                    <w:color w:val="000000"/>
                    <w:lang w:val="de-DE" w:eastAsia="de-DE"/>
                  </w:rPr>
                  <w:delText>Uninstall</w:delText>
                </w:r>
                <w:bookmarkStart w:id="2778" w:name="_Toc11336633"/>
                <w:bookmarkStart w:id="2779" w:name="_Toc11336804"/>
                <w:bookmarkStart w:id="2780" w:name="_Toc11336974"/>
                <w:bookmarkEnd w:id="2778"/>
                <w:bookmarkEnd w:id="2779"/>
                <w:bookmarkEnd w:id="2780"/>
              </w:del>
            </w:ins>
          </w:p>
        </w:tc>
        <w:tc>
          <w:tcPr>
            <w:tcW w:w="3280" w:type="dxa"/>
            <w:tcBorders>
              <w:top w:val="nil"/>
              <w:left w:val="nil"/>
              <w:bottom w:val="single" w:sz="4" w:space="0" w:color="auto"/>
              <w:right w:val="single" w:sz="4" w:space="0" w:color="auto"/>
            </w:tcBorders>
            <w:shd w:val="clear" w:color="auto" w:fill="auto"/>
            <w:noWrap/>
            <w:vAlign w:val="bottom"/>
            <w:hideMark/>
          </w:tcPr>
          <w:p w14:paraId="7001311E" w14:textId="200D41A1" w:rsidR="002F3574" w:rsidRPr="0050561D" w:rsidDel="00541E1D" w:rsidRDefault="002F3574" w:rsidP="002F3574">
            <w:pPr>
              <w:spacing w:after="0" w:line="240" w:lineRule="auto"/>
              <w:rPr>
                <w:ins w:id="2781" w:author="Peter Arbogast [2]" w:date="2019-03-22T13:13:00Z"/>
                <w:del w:id="2782" w:author="Peter Arbogast" w:date="2019-06-13T14:09:00Z"/>
                <w:rFonts w:ascii="Calibri" w:eastAsia="Times New Roman" w:hAnsi="Calibri" w:cs="Calibri"/>
                <w:color w:val="000000"/>
                <w:lang w:val="de-DE" w:eastAsia="de-DE"/>
              </w:rPr>
            </w:pPr>
            <w:ins w:id="2783" w:author="Peter Arbogast [2]" w:date="2019-03-22T13:13:00Z">
              <w:del w:id="2784" w:author="Peter Arbogast" w:date="2019-06-13T14:09:00Z">
                <w:r w:rsidRPr="0050561D" w:rsidDel="00541E1D">
                  <w:rPr>
                    <w:rFonts w:ascii="Calibri" w:eastAsia="Times New Roman" w:hAnsi="Calibri" w:cs="Calibri"/>
                    <w:color w:val="000000"/>
                    <w:lang w:val="de-DE" w:eastAsia="de-DE"/>
                  </w:rPr>
                  <w:delText>Windows Uninstall Keys</w:delText>
                </w:r>
                <w:bookmarkStart w:id="2785" w:name="_Toc11336634"/>
                <w:bookmarkStart w:id="2786" w:name="_Toc11336805"/>
                <w:bookmarkStart w:id="2787" w:name="_Toc11336975"/>
                <w:bookmarkEnd w:id="2785"/>
                <w:bookmarkEnd w:id="2786"/>
                <w:bookmarkEnd w:id="2787"/>
              </w:del>
            </w:ins>
          </w:p>
        </w:tc>
        <w:bookmarkStart w:id="2788" w:name="_Toc11336635"/>
        <w:bookmarkStart w:id="2789" w:name="_Toc11336806"/>
        <w:bookmarkStart w:id="2790" w:name="_Toc11336976"/>
        <w:bookmarkEnd w:id="2788"/>
        <w:bookmarkEnd w:id="2789"/>
        <w:bookmarkEnd w:id="2790"/>
      </w:tr>
      <w:tr w:rsidR="002F3574" w:rsidRPr="0050561D" w:rsidDel="00541E1D" w14:paraId="55A024B7" w14:textId="14636177" w:rsidTr="002F3574">
        <w:trPr>
          <w:trHeight w:val="300"/>
          <w:ins w:id="2791" w:author="Peter Arbogast [2]" w:date="2019-03-22T13:13:00Z"/>
          <w:del w:id="2792"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9513F67" w14:textId="67F8F230" w:rsidR="002F3574" w:rsidRPr="0050561D" w:rsidDel="00541E1D" w:rsidRDefault="002F3574" w:rsidP="002F3574">
            <w:pPr>
              <w:spacing w:after="0" w:line="240" w:lineRule="auto"/>
              <w:rPr>
                <w:ins w:id="2793" w:author="Peter Arbogast [2]" w:date="2019-03-22T13:13:00Z"/>
                <w:del w:id="2794" w:author="Peter Arbogast" w:date="2019-06-13T14:09:00Z"/>
                <w:rFonts w:ascii="Calibri" w:eastAsia="Times New Roman" w:hAnsi="Calibri" w:cs="Calibri"/>
                <w:color w:val="000000"/>
                <w:lang w:val="de-DE" w:eastAsia="de-DE"/>
              </w:rPr>
            </w:pPr>
            <w:ins w:id="2795" w:author="Peter Arbogast [2]" w:date="2019-03-22T13:13:00Z">
              <w:del w:id="2796" w:author="Peter Arbogast" w:date="2019-06-13T14:09:00Z">
                <w:r w:rsidRPr="0050561D" w:rsidDel="00541E1D">
                  <w:rPr>
                    <w:rFonts w:ascii="Calibri" w:eastAsia="Times New Roman" w:hAnsi="Calibri" w:cs="Calibri"/>
                    <w:color w:val="000000"/>
                    <w:lang w:val="de-DE" w:eastAsia="de-DE"/>
                  </w:rPr>
                  <w:delText>VISDK</w:delText>
                </w:r>
                <w:bookmarkStart w:id="2797" w:name="_Toc11336636"/>
                <w:bookmarkStart w:id="2798" w:name="_Toc11336807"/>
                <w:bookmarkStart w:id="2799" w:name="_Toc11336977"/>
                <w:bookmarkEnd w:id="2797"/>
                <w:bookmarkEnd w:id="2798"/>
                <w:bookmarkEnd w:id="2799"/>
              </w:del>
            </w:ins>
          </w:p>
        </w:tc>
        <w:tc>
          <w:tcPr>
            <w:tcW w:w="3280" w:type="dxa"/>
            <w:tcBorders>
              <w:top w:val="nil"/>
              <w:left w:val="nil"/>
              <w:bottom w:val="single" w:sz="4" w:space="0" w:color="auto"/>
              <w:right w:val="single" w:sz="4" w:space="0" w:color="auto"/>
            </w:tcBorders>
            <w:shd w:val="clear" w:color="auto" w:fill="auto"/>
            <w:noWrap/>
            <w:vAlign w:val="bottom"/>
            <w:hideMark/>
          </w:tcPr>
          <w:p w14:paraId="6CFA33BF" w14:textId="6AC4A10D" w:rsidR="002F3574" w:rsidRPr="0050561D" w:rsidDel="00541E1D" w:rsidRDefault="002F3574" w:rsidP="002F3574">
            <w:pPr>
              <w:spacing w:after="0" w:line="240" w:lineRule="auto"/>
              <w:rPr>
                <w:ins w:id="2800" w:author="Peter Arbogast [2]" w:date="2019-03-22T13:13:00Z"/>
                <w:del w:id="2801" w:author="Peter Arbogast" w:date="2019-06-13T14:09:00Z"/>
                <w:rFonts w:ascii="Calibri" w:eastAsia="Times New Roman" w:hAnsi="Calibri" w:cs="Calibri"/>
                <w:color w:val="000000"/>
                <w:lang w:val="de-DE" w:eastAsia="de-DE"/>
              </w:rPr>
            </w:pPr>
            <w:ins w:id="2802" w:author="Peter Arbogast [2]" w:date="2019-03-22T13:13:00Z">
              <w:del w:id="2803" w:author="Peter Arbogast" w:date="2019-06-13T14:09:00Z">
                <w:r w:rsidRPr="0050561D" w:rsidDel="00541E1D">
                  <w:rPr>
                    <w:rFonts w:ascii="Calibri" w:eastAsia="Times New Roman" w:hAnsi="Calibri" w:cs="Calibri"/>
                    <w:color w:val="000000"/>
                    <w:lang w:val="de-DE" w:eastAsia="de-DE"/>
                  </w:rPr>
                  <w:delText>VMWare</w:delText>
                </w:r>
                <w:bookmarkStart w:id="2804" w:name="_Toc11336637"/>
                <w:bookmarkStart w:id="2805" w:name="_Toc11336808"/>
                <w:bookmarkStart w:id="2806" w:name="_Toc11336978"/>
                <w:bookmarkEnd w:id="2804"/>
                <w:bookmarkEnd w:id="2805"/>
                <w:bookmarkEnd w:id="2806"/>
              </w:del>
            </w:ins>
          </w:p>
        </w:tc>
        <w:bookmarkStart w:id="2807" w:name="_Toc11336638"/>
        <w:bookmarkStart w:id="2808" w:name="_Toc11336809"/>
        <w:bookmarkStart w:id="2809" w:name="_Toc11336979"/>
        <w:bookmarkEnd w:id="2807"/>
        <w:bookmarkEnd w:id="2808"/>
        <w:bookmarkEnd w:id="2809"/>
      </w:tr>
    </w:tbl>
    <w:p w14:paraId="7BAD63E8" w14:textId="439EE1BB" w:rsidR="002F3574" w:rsidDel="00541E1D" w:rsidRDefault="002F3574" w:rsidP="002F3574">
      <w:pPr>
        <w:rPr>
          <w:ins w:id="2810" w:author="Peter Arbogast [2]" w:date="2019-03-22T13:13:00Z"/>
          <w:del w:id="2811" w:author="Peter Arbogast" w:date="2019-06-13T14:09:00Z"/>
        </w:rPr>
      </w:pPr>
      <w:bookmarkStart w:id="2812" w:name="_Toc11336639"/>
      <w:bookmarkStart w:id="2813" w:name="_Toc11336810"/>
      <w:bookmarkStart w:id="2814" w:name="_Toc11336980"/>
      <w:bookmarkEnd w:id="2812"/>
      <w:bookmarkEnd w:id="2813"/>
      <w:bookmarkEnd w:id="2814"/>
    </w:p>
    <w:p w14:paraId="45DEBCE8" w14:textId="2BF5A8A8" w:rsidR="002F3574" w:rsidDel="00541E1D" w:rsidRDefault="002F3574" w:rsidP="002F3574">
      <w:pPr>
        <w:rPr>
          <w:ins w:id="2815" w:author="Peter Arbogast [2]" w:date="2019-03-22T13:13:00Z"/>
          <w:del w:id="2816" w:author="Peter Arbogast" w:date="2019-06-13T14:09:00Z"/>
        </w:rPr>
      </w:pPr>
      <w:ins w:id="2817" w:author="Peter Arbogast [2]" w:date="2019-03-22T13:13:00Z">
        <w:del w:id="2818" w:author="Peter Arbogast" w:date="2019-06-13T14:09:00Z">
          <w:r w:rsidDel="00541E1D">
            <w:delText>Parameter bNoUpdate</w:delText>
          </w:r>
          <w:bookmarkStart w:id="2819" w:name="_Toc11336640"/>
          <w:bookmarkStart w:id="2820" w:name="_Toc11336811"/>
          <w:bookmarkStart w:id="2821" w:name="_Toc11336981"/>
          <w:bookmarkEnd w:id="2819"/>
          <w:bookmarkEnd w:id="2820"/>
          <w:bookmarkEnd w:id="2821"/>
        </w:del>
      </w:ins>
    </w:p>
    <w:p w14:paraId="0D01F36A" w14:textId="7899376D" w:rsidR="002F3574" w:rsidDel="00541E1D" w:rsidRDefault="002F3574" w:rsidP="002F3574">
      <w:pPr>
        <w:pStyle w:val="ListParagraph"/>
        <w:numPr>
          <w:ilvl w:val="0"/>
          <w:numId w:val="25"/>
        </w:numPr>
        <w:rPr>
          <w:ins w:id="2822" w:author="Peter Arbogast [2]" w:date="2019-03-22T13:13:00Z"/>
          <w:del w:id="2823" w:author="Peter Arbogast" w:date="2019-06-13T14:09:00Z"/>
        </w:rPr>
      </w:pPr>
      <w:ins w:id="2824" w:author="Peter Arbogast [2]" w:date="2019-03-22T13:13:00Z">
        <w:del w:id="2825" w:author="Peter Arbogast" w:date="2019-06-13T14:09:00Z">
          <w:r w:rsidDel="00541E1D">
            <w:delText xml:space="preserve">0 or null </w:delText>
          </w:r>
        </w:del>
      </w:ins>
      <w:ins w:id="2826" w:author="Peter Arbogast [2]" w:date="2019-03-22T13:14:00Z">
        <w:del w:id="2827" w:author="Peter Arbogast" w:date="2019-06-13T14:09:00Z">
          <w:r w:rsidDel="00541E1D">
            <w:tab/>
          </w:r>
        </w:del>
      </w:ins>
      <w:ins w:id="2828" w:author="Peter Arbogast [2]" w:date="2019-03-22T13:13:00Z">
        <w:del w:id="2829" w:author="Peter Arbogast" w:date="2019-06-13T14:09:00Z">
          <w:r w:rsidDel="00541E1D">
            <w:delText>All Packages are shown</w:delText>
          </w:r>
          <w:bookmarkStart w:id="2830" w:name="_Toc11336641"/>
          <w:bookmarkStart w:id="2831" w:name="_Toc11336812"/>
          <w:bookmarkStart w:id="2832" w:name="_Toc11336982"/>
          <w:bookmarkEnd w:id="2830"/>
          <w:bookmarkEnd w:id="2831"/>
          <w:bookmarkEnd w:id="2832"/>
        </w:del>
      </w:ins>
    </w:p>
    <w:p w14:paraId="71FEE20E" w14:textId="64E1B95B" w:rsidR="00C25DA9" w:rsidDel="00541E1D" w:rsidRDefault="002F3574" w:rsidP="00C25DA9">
      <w:pPr>
        <w:pStyle w:val="ListParagraph"/>
        <w:numPr>
          <w:ilvl w:val="0"/>
          <w:numId w:val="25"/>
        </w:numPr>
        <w:rPr>
          <w:ins w:id="2833" w:author="Peter Arbogast [2]" w:date="2019-03-22T13:13:00Z"/>
          <w:del w:id="2834" w:author="Peter Arbogast" w:date="2019-06-13T14:09:00Z"/>
        </w:rPr>
        <w:pPrChange w:id="2835" w:author="Peter Arbogast" w:date="2019-06-13T10:00:00Z">
          <w:pPr>
            <w:pStyle w:val="ListParagraph"/>
            <w:numPr>
              <w:numId w:val="25"/>
            </w:numPr>
            <w:ind w:hanging="360"/>
          </w:pPr>
        </w:pPrChange>
      </w:pPr>
      <w:ins w:id="2836" w:author="Peter Arbogast [2]" w:date="2019-03-22T13:14:00Z">
        <w:del w:id="2837" w:author="Peter Arbogast" w:date="2019-06-13T14:09:00Z">
          <w:r w:rsidDel="00541E1D">
            <w:delText>1</w:delText>
          </w:r>
          <w:r w:rsidDel="00541E1D">
            <w:tab/>
          </w:r>
          <w:r w:rsidDel="00541E1D">
            <w:tab/>
          </w:r>
        </w:del>
      </w:ins>
      <w:ins w:id="2838" w:author="Peter Arbogast [2]" w:date="2019-03-22T13:13:00Z">
        <w:del w:id="2839" w:author="Peter Arbogast" w:date="2019-06-13T14:09:00Z">
          <w:r w:rsidDel="00541E1D">
            <w:delText>Update Packages are filtered out</w:delText>
          </w:r>
          <w:bookmarkStart w:id="2840" w:name="_Toc11336642"/>
          <w:bookmarkStart w:id="2841" w:name="_Toc11336813"/>
          <w:bookmarkStart w:id="2842" w:name="_Toc11336983"/>
          <w:bookmarkEnd w:id="2840"/>
          <w:bookmarkEnd w:id="2841"/>
          <w:bookmarkEnd w:id="2842"/>
        </w:del>
      </w:ins>
    </w:p>
    <w:p w14:paraId="286A8CA8" w14:textId="482766A2" w:rsidR="002F3574" w:rsidDel="00541E1D" w:rsidRDefault="002F3574" w:rsidP="002F3574">
      <w:pPr>
        <w:rPr>
          <w:ins w:id="2843" w:author="Peter Arbogast [2]" w:date="2019-03-22T13:13:00Z"/>
          <w:del w:id="2844" w:author="Peter Arbogast" w:date="2019-06-13T14:09:00Z"/>
        </w:rPr>
      </w:pPr>
      <w:ins w:id="2845" w:author="Peter Arbogast [2]" w:date="2019-03-22T13:13:00Z">
        <w:del w:id="2846" w:author="Peter Arbogast" w:date="2019-06-13T14:09:00Z">
          <w:r w:rsidDel="00541E1D">
            <w:delText>Return:</w:delText>
          </w:r>
          <w:bookmarkStart w:id="2847" w:name="_Toc11336643"/>
          <w:bookmarkStart w:id="2848" w:name="_Toc11336814"/>
          <w:bookmarkStart w:id="2849" w:name="_Toc11336984"/>
          <w:bookmarkEnd w:id="2847"/>
          <w:bookmarkEnd w:id="2848"/>
          <w:bookmarkEnd w:id="2849"/>
        </w:del>
      </w:ins>
    </w:p>
    <w:p w14:paraId="1AA2DF5A" w14:textId="5441AFB6" w:rsidR="002F3574" w:rsidDel="00541E1D" w:rsidRDefault="002F3574" w:rsidP="002F3574">
      <w:pPr>
        <w:pStyle w:val="ListParagraph"/>
        <w:numPr>
          <w:ilvl w:val="0"/>
          <w:numId w:val="2"/>
        </w:numPr>
        <w:rPr>
          <w:ins w:id="2850" w:author="Peter Arbogast [2]" w:date="2019-03-22T13:13:00Z"/>
          <w:del w:id="2851" w:author="Peter Arbogast" w:date="2019-06-13T14:09:00Z"/>
        </w:rPr>
      </w:pPr>
      <w:ins w:id="2852" w:author="Peter Arbogast [2]" w:date="2019-03-22T13:13:00Z">
        <w:del w:id="2853" w:author="Peter Arbogast" w:date="2019-06-13T14:09:00Z">
          <w:r w:rsidDel="00541E1D">
            <w:delText>ComputerID</w:delText>
          </w:r>
          <w:bookmarkStart w:id="2854" w:name="_Toc11336644"/>
          <w:bookmarkStart w:id="2855" w:name="_Toc11336815"/>
          <w:bookmarkStart w:id="2856" w:name="_Toc11336985"/>
          <w:bookmarkEnd w:id="2854"/>
          <w:bookmarkEnd w:id="2855"/>
          <w:bookmarkEnd w:id="2856"/>
        </w:del>
      </w:ins>
    </w:p>
    <w:p w14:paraId="755F3CC2" w14:textId="2349BC82" w:rsidR="002F3574" w:rsidDel="00541E1D" w:rsidRDefault="002F3574" w:rsidP="002F3574">
      <w:pPr>
        <w:pStyle w:val="ListParagraph"/>
        <w:numPr>
          <w:ilvl w:val="0"/>
          <w:numId w:val="2"/>
        </w:numPr>
        <w:rPr>
          <w:ins w:id="2857" w:author="Peter Arbogast [2]" w:date="2019-03-22T13:13:00Z"/>
          <w:del w:id="2858" w:author="Peter Arbogast" w:date="2019-06-13T14:09:00Z"/>
        </w:rPr>
      </w:pPr>
      <w:ins w:id="2859" w:author="Peter Arbogast [2]" w:date="2019-03-22T13:13:00Z">
        <w:del w:id="2860" w:author="Peter Arbogast" w:date="2019-06-13T14:09:00Z">
          <w:r w:rsidDel="00541E1D">
            <w:delText>SoftwareOcurenceID</w:delText>
          </w:r>
          <w:bookmarkStart w:id="2861" w:name="_Toc11336645"/>
          <w:bookmarkStart w:id="2862" w:name="_Toc11336816"/>
          <w:bookmarkStart w:id="2863" w:name="_Toc11336986"/>
          <w:bookmarkEnd w:id="2861"/>
          <w:bookmarkEnd w:id="2862"/>
          <w:bookmarkEnd w:id="2863"/>
        </w:del>
      </w:ins>
    </w:p>
    <w:p w14:paraId="61AAE01A" w14:textId="264312B8" w:rsidR="002F3574" w:rsidDel="00541E1D" w:rsidRDefault="002F3574" w:rsidP="002F3574">
      <w:pPr>
        <w:pStyle w:val="ListParagraph"/>
        <w:numPr>
          <w:ilvl w:val="0"/>
          <w:numId w:val="2"/>
        </w:numPr>
        <w:rPr>
          <w:ins w:id="2864" w:author="Peter Arbogast [2]" w:date="2019-03-22T13:13:00Z"/>
          <w:del w:id="2865" w:author="Peter Arbogast" w:date="2019-06-13T14:09:00Z"/>
        </w:rPr>
      </w:pPr>
      <w:ins w:id="2866" w:author="Peter Arbogast [2]" w:date="2019-03-22T13:13:00Z">
        <w:del w:id="2867" w:author="Peter Arbogast" w:date="2019-06-13T14:09:00Z">
          <w:r w:rsidDel="00541E1D">
            <w:delText>Evidence</w:delText>
          </w:r>
          <w:bookmarkStart w:id="2868" w:name="_Toc11336646"/>
          <w:bookmarkStart w:id="2869" w:name="_Toc11336817"/>
          <w:bookmarkStart w:id="2870" w:name="_Toc11336987"/>
          <w:bookmarkEnd w:id="2868"/>
          <w:bookmarkEnd w:id="2869"/>
          <w:bookmarkEnd w:id="2870"/>
        </w:del>
      </w:ins>
    </w:p>
    <w:p w14:paraId="73642893" w14:textId="72565156" w:rsidR="002F3574" w:rsidDel="00541E1D" w:rsidRDefault="002F3574" w:rsidP="002F3574">
      <w:pPr>
        <w:pStyle w:val="ListParagraph"/>
        <w:numPr>
          <w:ilvl w:val="0"/>
          <w:numId w:val="2"/>
        </w:numPr>
        <w:rPr>
          <w:ins w:id="2871" w:author="Peter Arbogast [2]" w:date="2019-03-22T13:13:00Z"/>
          <w:del w:id="2872" w:author="Peter Arbogast" w:date="2019-06-13T14:09:00Z"/>
        </w:rPr>
      </w:pPr>
      <w:ins w:id="2873" w:author="Peter Arbogast [2]" w:date="2019-03-22T13:13:00Z">
        <w:del w:id="2874" w:author="Peter Arbogast" w:date="2019-06-13T14:09:00Z">
          <w:r w:rsidDel="00541E1D">
            <w:delText>Publisher</w:delText>
          </w:r>
          <w:bookmarkStart w:id="2875" w:name="_Toc11336647"/>
          <w:bookmarkStart w:id="2876" w:name="_Toc11336818"/>
          <w:bookmarkStart w:id="2877" w:name="_Toc11336988"/>
          <w:bookmarkEnd w:id="2875"/>
          <w:bookmarkEnd w:id="2876"/>
          <w:bookmarkEnd w:id="2877"/>
        </w:del>
      </w:ins>
    </w:p>
    <w:p w14:paraId="64757527" w14:textId="35B3A63D" w:rsidR="002F3574" w:rsidDel="00541E1D" w:rsidRDefault="002F3574" w:rsidP="002F3574">
      <w:pPr>
        <w:pStyle w:val="ListParagraph"/>
        <w:numPr>
          <w:ilvl w:val="0"/>
          <w:numId w:val="2"/>
        </w:numPr>
        <w:rPr>
          <w:ins w:id="2878" w:author="Peter Arbogast [2]" w:date="2019-03-22T13:13:00Z"/>
          <w:del w:id="2879" w:author="Peter Arbogast" w:date="2019-06-13T14:09:00Z"/>
        </w:rPr>
      </w:pPr>
      <w:ins w:id="2880" w:author="Peter Arbogast [2]" w:date="2019-03-22T13:13:00Z">
        <w:del w:id="2881" w:author="Peter Arbogast" w:date="2019-06-13T14:09:00Z">
          <w:r w:rsidDel="00541E1D">
            <w:delText>ProductName</w:delText>
          </w:r>
          <w:bookmarkStart w:id="2882" w:name="_Toc11336648"/>
          <w:bookmarkStart w:id="2883" w:name="_Toc11336819"/>
          <w:bookmarkStart w:id="2884" w:name="_Toc11336989"/>
          <w:bookmarkEnd w:id="2882"/>
          <w:bookmarkEnd w:id="2883"/>
          <w:bookmarkEnd w:id="2884"/>
        </w:del>
      </w:ins>
    </w:p>
    <w:p w14:paraId="091C4CC9" w14:textId="572C1DC8" w:rsidR="002F3574" w:rsidDel="00541E1D" w:rsidRDefault="002F3574" w:rsidP="002F3574">
      <w:pPr>
        <w:pStyle w:val="ListParagraph"/>
        <w:numPr>
          <w:ilvl w:val="0"/>
          <w:numId w:val="2"/>
        </w:numPr>
        <w:rPr>
          <w:ins w:id="2885" w:author="Peter Arbogast [2]" w:date="2019-03-22T13:13:00Z"/>
          <w:del w:id="2886" w:author="Peter Arbogast" w:date="2019-06-13T14:09:00Z"/>
        </w:rPr>
      </w:pPr>
      <w:ins w:id="2887" w:author="Peter Arbogast [2]" w:date="2019-03-22T13:13:00Z">
        <w:del w:id="2888" w:author="Peter Arbogast" w:date="2019-06-13T14:09:00Z">
          <w:r w:rsidDel="00541E1D">
            <w:delText>ProductVersion</w:delText>
          </w:r>
          <w:bookmarkStart w:id="2889" w:name="_Toc11336649"/>
          <w:bookmarkStart w:id="2890" w:name="_Toc11336820"/>
          <w:bookmarkStart w:id="2891" w:name="_Toc11336990"/>
          <w:bookmarkEnd w:id="2889"/>
          <w:bookmarkEnd w:id="2890"/>
          <w:bookmarkEnd w:id="2891"/>
        </w:del>
      </w:ins>
    </w:p>
    <w:p w14:paraId="1DBA78EA" w14:textId="7A9B2C2B" w:rsidR="002F3574" w:rsidDel="00541E1D" w:rsidRDefault="002F3574" w:rsidP="002F3574">
      <w:pPr>
        <w:pStyle w:val="ListParagraph"/>
        <w:numPr>
          <w:ilvl w:val="0"/>
          <w:numId w:val="2"/>
        </w:numPr>
        <w:rPr>
          <w:ins w:id="2892" w:author="Peter Arbogast [2]" w:date="2019-03-22T13:13:00Z"/>
          <w:del w:id="2893" w:author="Peter Arbogast" w:date="2019-06-13T14:09:00Z"/>
        </w:rPr>
      </w:pPr>
      <w:ins w:id="2894" w:author="Peter Arbogast [2]" w:date="2019-03-22T13:13:00Z">
        <w:del w:id="2895" w:author="Peter Arbogast" w:date="2019-06-13T14:09:00Z">
          <w:r w:rsidDel="00541E1D">
            <w:delText>ProductCode</w:delText>
          </w:r>
          <w:bookmarkStart w:id="2896" w:name="_Toc11336650"/>
          <w:bookmarkStart w:id="2897" w:name="_Toc11336821"/>
          <w:bookmarkStart w:id="2898" w:name="_Toc11336991"/>
          <w:bookmarkEnd w:id="2896"/>
          <w:bookmarkEnd w:id="2897"/>
          <w:bookmarkEnd w:id="2898"/>
        </w:del>
      </w:ins>
    </w:p>
    <w:p w14:paraId="417BA4BB" w14:textId="1873461E" w:rsidR="00C25DA9" w:rsidDel="00541E1D" w:rsidRDefault="002F3574" w:rsidP="00C25DA9">
      <w:pPr>
        <w:rPr>
          <w:ins w:id="2899" w:author="Peter Arbogast [2]" w:date="2019-03-22T13:13:00Z"/>
          <w:del w:id="2900" w:author="Peter Arbogast" w:date="2019-06-13T14:09:00Z"/>
        </w:rPr>
        <w:pPrChange w:id="2901" w:author="Peter Arbogast" w:date="2019-06-13T10:03:00Z">
          <w:pPr>
            <w:pStyle w:val="ListParagraph"/>
            <w:numPr>
              <w:numId w:val="2"/>
            </w:numPr>
            <w:ind w:hanging="360"/>
          </w:pPr>
        </w:pPrChange>
      </w:pPr>
      <w:ins w:id="2902" w:author="Peter Arbogast [2]" w:date="2019-03-22T13:13:00Z">
        <w:del w:id="2903" w:author="Peter Arbogast" w:date="2019-06-13T14:09:00Z">
          <w:r w:rsidDel="00541E1D">
            <w:delText>InstallationDate</w:delText>
          </w:r>
          <w:bookmarkStart w:id="2904" w:name="_Toc11336651"/>
          <w:bookmarkStart w:id="2905" w:name="_Toc11336822"/>
          <w:bookmarkStart w:id="2906" w:name="_Toc11336992"/>
          <w:bookmarkEnd w:id="2904"/>
          <w:bookmarkEnd w:id="2905"/>
          <w:bookmarkEnd w:id="2906"/>
        </w:del>
      </w:ins>
    </w:p>
    <w:p w14:paraId="0785A5E1" w14:textId="4C3941F7" w:rsidR="002F3574" w:rsidDel="00767BB8" w:rsidRDefault="002F3574">
      <w:pPr>
        <w:pStyle w:val="Heading3"/>
        <w:numPr>
          <w:ilvl w:val="2"/>
          <w:numId w:val="1"/>
        </w:numPr>
        <w:ind w:left="709"/>
        <w:rPr>
          <w:ins w:id="2907" w:author="Peter Arbogast [2]" w:date="2019-03-22T13:15:00Z"/>
          <w:del w:id="2908" w:author="Peter Arbogast" w:date="2019-06-13T10:08:00Z"/>
        </w:rPr>
        <w:pPrChange w:id="2909" w:author="Peter Arbogast [2]" w:date="2019-03-22T13:16:00Z">
          <w:pPr/>
        </w:pPrChange>
      </w:pPr>
      <w:ins w:id="2910" w:author="Peter Arbogast [2]" w:date="2019-03-22T13:15:00Z">
        <w:del w:id="2911" w:author="Peter Arbogast" w:date="2019-06-13T10:08:00Z">
          <w:r w:rsidRPr="002F3574" w:rsidDel="00767BB8">
            <w:delText>f_GetSoftwareProductVersionSplit</w:delText>
          </w:r>
          <w:r w:rsidDel="00767BB8">
            <w:delText>()</w:delText>
          </w:r>
          <w:bookmarkStart w:id="2912" w:name="_Toc11336652"/>
          <w:bookmarkStart w:id="2913" w:name="_Toc11336823"/>
          <w:bookmarkStart w:id="2914" w:name="_Toc11336993"/>
          <w:bookmarkEnd w:id="2912"/>
          <w:bookmarkEnd w:id="2913"/>
          <w:bookmarkEnd w:id="2914"/>
        </w:del>
      </w:ins>
    </w:p>
    <w:p w14:paraId="23E4EE2B" w14:textId="0DB31476" w:rsidR="002F3574" w:rsidDel="00767BB8" w:rsidRDefault="002F3574" w:rsidP="002944D6">
      <w:pPr>
        <w:rPr>
          <w:ins w:id="2915" w:author="Peter Arbogast [2]" w:date="2019-03-22T13:17:00Z"/>
          <w:del w:id="2916" w:author="Peter Arbogast" w:date="2019-06-13T10:08:00Z"/>
        </w:rPr>
      </w:pPr>
      <w:ins w:id="2917" w:author="Peter Arbogast [2]" w:date="2019-03-22T13:16:00Z">
        <w:del w:id="2918" w:author="Peter Arbogast" w:date="2019-06-13T10:08:00Z">
          <w:r w:rsidRPr="002F3574" w:rsidDel="00767BB8">
            <w:delText xml:space="preserve">Split Version Information in </w:delText>
          </w:r>
        </w:del>
      </w:ins>
      <w:ins w:id="2919" w:author="Peter Arbogast [2]" w:date="2019-03-22T13:17:00Z">
        <w:del w:id="2920" w:author="Peter Arbogast" w:date="2019-06-13T10:08:00Z">
          <w:r w:rsidRPr="002F3574" w:rsidDel="00767BB8">
            <w:delText>Ma</w:delText>
          </w:r>
          <w:r w:rsidRPr="002F3574" w:rsidDel="00767BB8">
            <w:rPr>
              <w:rPrChange w:id="2921" w:author="Peter Arbogast [2]" w:date="2019-03-22T13:17:00Z">
                <w:rPr>
                  <w:lang w:val="de-DE"/>
                </w:rPr>
              </w:rPrChange>
            </w:rPr>
            <w:delText>jor, Minor, Bui</w:delText>
          </w:r>
          <w:r w:rsidDel="00767BB8">
            <w:delText>ld, Review</w:delText>
          </w:r>
          <w:bookmarkStart w:id="2922" w:name="_Toc11336653"/>
          <w:bookmarkStart w:id="2923" w:name="_Toc11336824"/>
          <w:bookmarkStart w:id="2924" w:name="_Toc11336994"/>
          <w:bookmarkEnd w:id="2922"/>
          <w:bookmarkEnd w:id="2923"/>
          <w:bookmarkEnd w:id="2924"/>
        </w:del>
      </w:ins>
    </w:p>
    <w:p w14:paraId="1FF748B7" w14:textId="5A4238D2" w:rsidR="002F3574" w:rsidDel="00767BB8" w:rsidRDefault="002F3574" w:rsidP="002944D6">
      <w:pPr>
        <w:rPr>
          <w:ins w:id="2925" w:author="Peter Arbogast [2]" w:date="2019-03-22T13:17:00Z"/>
          <w:del w:id="2926" w:author="Peter Arbogast" w:date="2019-06-13T10:08:00Z"/>
        </w:rPr>
      </w:pPr>
      <w:ins w:id="2927" w:author="Peter Arbogast [2]" w:date="2019-03-22T13:17:00Z">
        <w:del w:id="2928" w:author="Peter Arbogast" w:date="2019-06-13T10:08:00Z">
          <w:r w:rsidDel="00767BB8">
            <w:delText>Return:</w:delText>
          </w:r>
          <w:bookmarkStart w:id="2929" w:name="_Toc11336654"/>
          <w:bookmarkStart w:id="2930" w:name="_Toc11336825"/>
          <w:bookmarkStart w:id="2931" w:name="_Toc11336995"/>
          <w:bookmarkEnd w:id="2929"/>
          <w:bookmarkEnd w:id="2930"/>
          <w:bookmarkEnd w:id="2931"/>
        </w:del>
      </w:ins>
    </w:p>
    <w:p w14:paraId="7E5DACBD" w14:textId="1B36FCED" w:rsidR="002F3574" w:rsidDel="00767BB8" w:rsidRDefault="002F3574" w:rsidP="002F3574">
      <w:pPr>
        <w:pStyle w:val="ListParagraph"/>
        <w:numPr>
          <w:ilvl w:val="0"/>
          <w:numId w:val="2"/>
        </w:numPr>
        <w:rPr>
          <w:ins w:id="2932" w:author="Peter Arbogast [2]" w:date="2019-03-22T13:17:00Z"/>
          <w:del w:id="2933" w:author="Peter Arbogast" w:date="2019-06-13T10:08:00Z"/>
        </w:rPr>
      </w:pPr>
      <w:ins w:id="2934" w:author="Peter Arbogast [2]" w:date="2019-03-22T13:17:00Z">
        <w:del w:id="2935" w:author="Peter Arbogast" w:date="2019-06-13T10:08:00Z">
          <w:r w:rsidDel="00767BB8">
            <w:delText>ProductVersionMajor</w:delText>
          </w:r>
          <w:bookmarkStart w:id="2936" w:name="_Toc11336655"/>
          <w:bookmarkStart w:id="2937" w:name="_Toc11336826"/>
          <w:bookmarkStart w:id="2938" w:name="_Toc11336996"/>
          <w:bookmarkEnd w:id="2936"/>
          <w:bookmarkEnd w:id="2937"/>
          <w:bookmarkEnd w:id="2938"/>
        </w:del>
      </w:ins>
    </w:p>
    <w:p w14:paraId="2A4CDF5E" w14:textId="1EE6061E" w:rsidR="002F3574" w:rsidDel="00767BB8" w:rsidRDefault="002F3574" w:rsidP="002F3574">
      <w:pPr>
        <w:pStyle w:val="ListParagraph"/>
        <w:numPr>
          <w:ilvl w:val="0"/>
          <w:numId w:val="2"/>
        </w:numPr>
        <w:rPr>
          <w:ins w:id="2939" w:author="Peter Arbogast [2]" w:date="2019-03-22T13:17:00Z"/>
          <w:del w:id="2940" w:author="Peter Arbogast" w:date="2019-06-13T10:08:00Z"/>
        </w:rPr>
      </w:pPr>
      <w:ins w:id="2941" w:author="Peter Arbogast [2]" w:date="2019-03-22T13:17:00Z">
        <w:del w:id="2942" w:author="Peter Arbogast" w:date="2019-06-13T10:08:00Z">
          <w:r w:rsidDel="00767BB8">
            <w:delText>ProductVersionMinor</w:delText>
          </w:r>
          <w:bookmarkStart w:id="2943" w:name="_Toc11336656"/>
          <w:bookmarkStart w:id="2944" w:name="_Toc11336827"/>
          <w:bookmarkStart w:id="2945" w:name="_Toc11336997"/>
          <w:bookmarkEnd w:id="2943"/>
          <w:bookmarkEnd w:id="2944"/>
          <w:bookmarkEnd w:id="2945"/>
        </w:del>
      </w:ins>
    </w:p>
    <w:p w14:paraId="4935E77B" w14:textId="10EE0516" w:rsidR="002F3574" w:rsidDel="00767BB8" w:rsidRDefault="002F3574" w:rsidP="002F3574">
      <w:pPr>
        <w:pStyle w:val="ListParagraph"/>
        <w:numPr>
          <w:ilvl w:val="0"/>
          <w:numId w:val="2"/>
        </w:numPr>
        <w:rPr>
          <w:ins w:id="2946" w:author="Peter Arbogast [2]" w:date="2019-03-22T13:17:00Z"/>
          <w:del w:id="2947" w:author="Peter Arbogast" w:date="2019-06-13T10:08:00Z"/>
        </w:rPr>
      </w:pPr>
      <w:ins w:id="2948" w:author="Peter Arbogast [2]" w:date="2019-03-22T13:17:00Z">
        <w:del w:id="2949" w:author="Peter Arbogast" w:date="2019-06-13T10:08:00Z">
          <w:r w:rsidDel="00767BB8">
            <w:delText>ProductVersionBuild</w:delText>
          </w:r>
          <w:bookmarkStart w:id="2950" w:name="_Toc11336657"/>
          <w:bookmarkStart w:id="2951" w:name="_Toc11336828"/>
          <w:bookmarkStart w:id="2952" w:name="_Toc11336998"/>
          <w:bookmarkEnd w:id="2950"/>
          <w:bookmarkEnd w:id="2951"/>
          <w:bookmarkEnd w:id="2952"/>
        </w:del>
      </w:ins>
    </w:p>
    <w:p w14:paraId="38BE89FA" w14:textId="129CF7C4" w:rsidR="002F3574" w:rsidDel="00767BB8" w:rsidRDefault="002F3574" w:rsidP="002F3574">
      <w:pPr>
        <w:pStyle w:val="ListParagraph"/>
        <w:numPr>
          <w:ilvl w:val="0"/>
          <w:numId w:val="2"/>
        </w:numPr>
        <w:rPr>
          <w:ins w:id="2953" w:author="Peter Arbogast [2]" w:date="2019-03-22T13:17:00Z"/>
          <w:del w:id="2954" w:author="Peter Arbogast" w:date="2019-06-13T10:08:00Z"/>
        </w:rPr>
      </w:pPr>
      <w:ins w:id="2955" w:author="Peter Arbogast [2]" w:date="2019-03-22T13:17:00Z">
        <w:del w:id="2956" w:author="Peter Arbogast" w:date="2019-06-13T10:08:00Z">
          <w:r w:rsidDel="00767BB8">
            <w:delText>ProductVersionReview</w:delText>
          </w:r>
          <w:bookmarkStart w:id="2957" w:name="_Toc11336658"/>
          <w:bookmarkStart w:id="2958" w:name="_Toc11336829"/>
          <w:bookmarkStart w:id="2959" w:name="_Toc11336999"/>
          <w:bookmarkEnd w:id="2957"/>
          <w:bookmarkEnd w:id="2958"/>
          <w:bookmarkEnd w:id="2959"/>
        </w:del>
      </w:ins>
    </w:p>
    <w:p w14:paraId="0F8BC32E" w14:textId="7FC2E8BE" w:rsidR="00C25DA9" w:rsidRPr="002F3574" w:rsidDel="00767BB8" w:rsidRDefault="00C25DA9">
      <w:pPr>
        <w:rPr>
          <w:ins w:id="2960" w:author="Peter Arbogast [2]" w:date="2019-03-22T13:09:00Z"/>
          <w:del w:id="2961" w:author="Peter Arbogast" w:date="2019-06-13T10:08:00Z"/>
          <w:rPrChange w:id="2962" w:author="Peter Arbogast [2]" w:date="2019-03-22T13:17:00Z">
            <w:rPr>
              <w:ins w:id="2963" w:author="Peter Arbogast [2]" w:date="2019-03-22T13:09:00Z"/>
              <w:del w:id="2964" w:author="Peter Arbogast" w:date="2019-06-13T10:08:00Z"/>
            </w:rPr>
          </w:rPrChange>
        </w:rPr>
        <w:pPrChange w:id="2965" w:author="Peter Arbogast [2]" w:date="2019-03-22T13:17:00Z">
          <w:pPr>
            <w:pStyle w:val="Heading3"/>
            <w:numPr>
              <w:ilvl w:val="2"/>
              <w:numId w:val="1"/>
            </w:numPr>
            <w:ind w:left="709" w:hanging="720"/>
          </w:pPr>
        </w:pPrChange>
      </w:pPr>
      <w:bookmarkStart w:id="2966" w:name="_Toc11336659"/>
      <w:bookmarkStart w:id="2967" w:name="_Toc11336830"/>
      <w:bookmarkStart w:id="2968" w:name="_Toc11337000"/>
      <w:bookmarkEnd w:id="2966"/>
      <w:bookmarkEnd w:id="2967"/>
      <w:bookmarkEnd w:id="2968"/>
    </w:p>
    <w:p w14:paraId="33AFC2EB" w14:textId="4C9FEB0C" w:rsidR="00EA594A" w:rsidRDefault="00767BB8">
      <w:pPr>
        <w:pStyle w:val="Heading3"/>
        <w:numPr>
          <w:ilvl w:val="2"/>
          <w:numId w:val="1"/>
        </w:numPr>
        <w:ind w:left="709"/>
        <w:rPr>
          <w:ins w:id="2969" w:author="Peter Arbogast [2]" w:date="2019-01-14T09:29:00Z"/>
        </w:rPr>
        <w:pPrChange w:id="2970" w:author="Peter Arbogast [2]" w:date="2019-01-14T09:30:00Z">
          <w:pPr/>
        </w:pPrChange>
      </w:pPr>
      <w:bookmarkStart w:id="2971" w:name="_Toc11337001"/>
      <w:ins w:id="2972" w:author="Peter Arbogast" w:date="2019-06-13T10:10:00Z">
        <w:r w:rsidRPr="00767BB8">
          <w:t>f_GetSoftwareFileUsage</w:t>
        </w:r>
        <w:r w:rsidRPr="00767BB8" w:rsidDel="00767BB8">
          <w:t xml:space="preserve"> </w:t>
        </w:r>
      </w:ins>
      <w:ins w:id="2973" w:author="Peter Arbogast [2]" w:date="2019-01-14T09:44:00Z">
        <w:del w:id="2974" w:author="Peter Arbogast" w:date="2019-06-13T10:10:00Z">
          <w:r w:rsidR="007B1E67" w:rsidDel="00767BB8">
            <w:delText>f_</w:delText>
          </w:r>
        </w:del>
      </w:ins>
      <w:ins w:id="2975" w:author="Peter Arbogast [2]" w:date="2019-01-14T09:29:00Z">
        <w:del w:id="2976" w:author="Peter Arbogast" w:date="2019-06-13T10:10:00Z">
          <w:r w:rsidR="00EA594A" w:rsidDel="00767BB8">
            <w:delText>Get</w:delText>
          </w:r>
        </w:del>
      </w:ins>
      <w:ins w:id="2977" w:author="Peter Arbogast [2]" w:date="2019-01-14T09:33:00Z">
        <w:del w:id="2978" w:author="Peter Arbogast" w:date="2019-06-13T10:10:00Z">
          <w:r w:rsidR="00EA594A" w:rsidDel="00767BB8">
            <w:delText>Software</w:delText>
          </w:r>
        </w:del>
      </w:ins>
      <w:ins w:id="2979" w:author="Peter Arbogast [2]" w:date="2019-01-14T09:29:00Z">
        <w:del w:id="2980" w:author="Peter Arbogast" w:date="2019-06-13T10:10:00Z">
          <w:r w:rsidR="00EA594A" w:rsidDel="00767BB8">
            <w:delText>Tag</w:delText>
          </w:r>
        </w:del>
      </w:ins>
      <w:ins w:id="2981" w:author="Peter Arbogast [2]" w:date="2019-01-15T15:27:00Z">
        <w:del w:id="2982" w:author="Peter Arbogast" w:date="2019-06-13T10:10:00Z">
          <w:r w:rsidR="0013070D" w:rsidDel="00767BB8">
            <w:delText>Files</w:delText>
          </w:r>
        </w:del>
      </w:ins>
      <w:ins w:id="2983" w:author="Peter Arbogast [2]" w:date="2019-01-15T15:26:00Z">
        <w:r w:rsidR="0013528D">
          <w:t>()</w:t>
        </w:r>
      </w:ins>
      <w:bookmarkEnd w:id="2971"/>
    </w:p>
    <w:p w14:paraId="71B3A2CB" w14:textId="309B3A6E" w:rsidR="00EA594A" w:rsidRDefault="00EA594A" w:rsidP="00EA594A">
      <w:pPr>
        <w:rPr>
          <w:ins w:id="2984" w:author="Peter Arbogast [2]" w:date="2019-01-14T09:30:00Z"/>
        </w:rPr>
      </w:pPr>
      <w:ins w:id="2985" w:author="Peter Arbogast [2]" w:date="2019-01-14T09:30:00Z">
        <w:r>
          <w:t xml:space="preserve">Function to get all </w:t>
        </w:r>
        <w:del w:id="2986" w:author="Peter Arbogast" w:date="2019-06-13T10:10:00Z">
          <w:r w:rsidDel="00767BB8">
            <w:delText>ISO Tag</w:delText>
          </w:r>
        </w:del>
      </w:ins>
      <w:ins w:id="2987" w:author="Peter Arbogast" w:date="2019-06-13T10:10:00Z">
        <w:r w:rsidR="00767BB8">
          <w:t>File Usa</w:t>
        </w:r>
      </w:ins>
      <w:ins w:id="2988" w:author="Peter Arbogast" w:date="2019-06-13T10:11:00Z">
        <w:r w:rsidR="00767BB8">
          <w:t>ge</w:t>
        </w:r>
      </w:ins>
      <w:ins w:id="2989" w:author="Peter Arbogast [2]" w:date="2019-01-14T09:30:00Z">
        <w:r>
          <w:t xml:space="preserve"> Information with following Values</w:t>
        </w:r>
      </w:ins>
    </w:p>
    <w:p w14:paraId="38239083" w14:textId="0D3EB15F" w:rsidR="00EA594A" w:rsidRDefault="00EA594A">
      <w:pPr>
        <w:rPr>
          <w:ins w:id="2990" w:author="Peter Arbogast [2]" w:date="2019-01-14T09:34:00Z"/>
        </w:rPr>
        <w:pPrChange w:id="2991" w:author="Peter Arbogast [2]" w:date="2019-01-14T09:34:00Z">
          <w:pPr>
            <w:ind w:left="360"/>
          </w:pPr>
        </w:pPrChange>
      </w:pPr>
      <w:ins w:id="2992" w:author="Peter Arbogast [2]" w:date="2019-01-14T09:34:00Z">
        <w:r>
          <w:t>Return:</w:t>
        </w:r>
      </w:ins>
    </w:p>
    <w:p w14:paraId="4D5B03B8" w14:textId="6B3BC60D" w:rsidR="00767BB8" w:rsidRDefault="00767BB8">
      <w:pPr>
        <w:pStyle w:val="ListParagraph"/>
        <w:numPr>
          <w:ilvl w:val="0"/>
          <w:numId w:val="2"/>
        </w:numPr>
        <w:rPr>
          <w:ins w:id="2993" w:author="Peter Arbogast" w:date="2019-06-13T10:12:00Z"/>
        </w:rPr>
      </w:pPr>
      <w:ins w:id="2994" w:author="Peter Arbogast" w:date="2019-06-13T10:12:00Z">
        <w:r>
          <w:t>ComputerID</w:t>
        </w:r>
      </w:ins>
    </w:p>
    <w:p w14:paraId="39EB0B90" w14:textId="6E8A5E92" w:rsidR="00EA594A" w:rsidRDefault="0013070D">
      <w:pPr>
        <w:pStyle w:val="ListParagraph"/>
        <w:numPr>
          <w:ilvl w:val="0"/>
          <w:numId w:val="2"/>
        </w:numPr>
        <w:rPr>
          <w:ins w:id="2995" w:author="Peter Arbogast [2]" w:date="2019-01-15T15:28:00Z"/>
        </w:rPr>
      </w:pPr>
      <w:ins w:id="2996" w:author="Peter Arbogast [2]" w:date="2019-01-15T15:27:00Z">
        <w:del w:id="2997" w:author="Peter Arbogast" w:date="2019-06-13T10:11:00Z">
          <w:r w:rsidDel="00767BB8">
            <w:delText>SoftwareIsoTagFileID</w:delText>
          </w:r>
        </w:del>
      </w:ins>
      <w:ins w:id="2998" w:author="Peter Arbogast" w:date="2019-06-13T10:11:00Z">
        <w:r w:rsidR="00767BB8">
          <w:t>UserID</w:t>
        </w:r>
      </w:ins>
    </w:p>
    <w:p w14:paraId="20D315B6" w14:textId="6F54EF43" w:rsidR="0013070D" w:rsidRDefault="0013070D">
      <w:pPr>
        <w:pStyle w:val="ListParagraph"/>
        <w:numPr>
          <w:ilvl w:val="0"/>
          <w:numId w:val="2"/>
        </w:numPr>
        <w:rPr>
          <w:ins w:id="2999" w:author="Peter Arbogast [2]" w:date="2019-01-15T15:28:00Z"/>
        </w:rPr>
      </w:pPr>
      <w:ins w:id="3000" w:author="Peter Arbogast [2]" w:date="2019-01-15T15:28:00Z">
        <w:del w:id="3001" w:author="Peter Arbogast" w:date="2019-06-13T10:11:00Z">
          <w:r w:rsidDel="00767BB8">
            <w:delText>Publisher</w:delText>
          </w:r>
        </w:del>
      </w:ins>
      <w:ins w:id="3002" w:author="Peter Arbogast" w:date="2019-06-13T10:11:00Z">
        <w:r w:rsidR="00767BB8">
          <w:t>SoftwareFileNameID</w:t>
        </w:r>
      </w:ins>
    </w:p>
    <w:p w14:paraId="1ABC76F7" w14:textId="6542D22E" w:rsidR="0013070D" w:rsidRDefault="0013070D">
      <w:pPr>
        <w:pStyle w:val="ListParagraph"/>
        <w:numPr>
          <w:ilvl w:val="0"/>
          <w:numId w:val="2"/>
        </w:numPr>
        <w:rPr>
          <w:ins w:id="3003" w:author="Peter Arbogast [2]" w:date="2019-01-15T15:28:00Z"/>
        </w:rPr>
      </w:pPr>
      <w:ins w:id="3004" w:author="Peter Arbogast [2]" w:date="2019-01-15T15:28:00Z">
        <w:del w:id="3005" w:author="Peter Arbogast" w:date="2019-06-13T10:11:00Z">
          <w:r w:rsidDel="00767BB8">
            <w:delText>ProductName</w:delText>
          </w:r>
        </w:del>
      </w:ins>
      <w:ins w:id="3006" w:author="Peter Arbogast" w:date="2019-06-13T10:11:00Z">
        <w:r w:rsidR="00767BB8">
          <w:t>Publisher</w:t>
        </w:r>
      </w:ins>
    </w:p>
    <w:p w14:paraId="0CE608DD" w14:textId="527DA416" w:rsidR="0013070D" w:rsidRDefault="0013070D">
      <w:pPr>
        <w:pStyle w:val="ListParagraph"/>
        <w:numPr>
          <w:ilvl w:val="0"/>
          <w:numId w:val="2"/>
        </w:numPr>
        <w:rPr>
          <w:ins w:id="3007" w:author="Peter Arbogast [2]" w:date="2019-03-22T13:18:00Z"/>
        </w:rPr>
      </w:pPr>
      <w:ins w:id="3008" w:author="Peter Arbogast [2]" w:date="2019-01-15T15:28:00Z">
        <w:r>
          <w:t>Product</w:t>
        </w:r>
        <w:del w:id="3009" w:author="Peter Arbogast" w:date="2019-06-13T10:11:00Z">
          <w:r w:rsidDel="00767BB8">
            <w:delText>Version</w:delText>
          </w:r>
        </w:del>
      </w:ins>
      <w:ins w:id="3010" w:author="Peter Arbogast" w:date="2019-06-13T10:11:00Z">
        <w:r w:rsidR="00767BB8">
          <w:t>Name</w:t>
        </w:r>
      </w:ins>
    </w:p>
    <w:p w14:paraId="57476006" w14:textId="54E12D0E" w:rsidR="002F3574" w:rsidRDefault="002F3574">
      <w:pPr>
        <w:pStyle w:val="ListParagraph"/>
        <w:numPr>
          <w:ilvl w:val="0"/>
          <w:numId w:val="2"/>
        </w:numPr>
        <w:rPr>
          <w:ins w:id="3011" w:author="Peter Arbogast [2]" w:date="2019-03-22T13:18:00Z"/>
        </w:rPr>
      </w:pPr>
      <w:ins w:id="3012" w:author="Peter Arbogast [2]" w:date="2019-03-22T13:18:00Z">
        <w:r>
          <w:t>ProductVersion</w:t>
        </w:r>
        <w:del w:id="3013" w:author="Peter Arbogast" w:date="2019-06-13T10:11:00Z">
          <w:r w:rsidDel="00767BB8">
            <w:delText>Major</w:delText>
          </w:r>
        </w:del>
      </w:ins>
    </w:p>
    <w:p w14:paraId="35E1517D" w14:textId="018CEBA5" w:rsidR="002F3574" w:rsidRDefault="002F3574">
      <w:pPr>
        <w:pStyle w:val="ListParagraph"/>
        <w:numPr>
          <w:ilvl w:val="0"/>
          <w:numId w:val="2"/>
        </w:numPr>
        <w:rPr>
          <w:ins w:id="3014" w:author="Peter Arbogast [2]" w:date="2019-03-22T13:18:00Z"/>
        </w:rPr>
      </w:pPr>
      <w:ins w:id="3015" w:author="Peter Arbogast [2]" w:date="2019-03-22T13:18:00Z">
        <w:del w:id="3016" w:author="Peter Arbogast" w:date="2019-06-13T10:11:00Z">
          <w:r w:rsidDel="00767BB8">
            <w:delText>ProductVersionMinor</w:delText>
          </w:r>
        </w:del>
      </w:ins>
      <w:ins w:id="3017" w:author="Peter Arbogast" w:date="2019-06-13T10:11:00Z">
        <w:r w:rsidR="00767BB8">
          <w:t>FileDe</w:t>
        </w:r>
      </w:ins>
      <w:ins w:id="3018" w:author="Peter Arbogast" w:date="2019-06-13T10:12:00Z">
        <w:r w:rsidR="00767BB8">
          <w:t>scription</w:t>
        </w:r>
      </w:ins>
    </w:p>
    <w:p w14:paraId="463F601D" w14:textId="63639B6A" w:rsidR="002F3574" w:rsidRDefault="002F3574">
      <w:pPr>
        <w:pStyle w:val="ListParagraph"/>
        <w:numPr>
          <w:ilvl w:val="0"/>
          <w:numId w:val="2"/>
        </w:numPr>
        <w:rPr>
          <w:ins w:id="3019" w:author="Peter Arbogast [2]" w:date="2019-03-22T13:18:00Z"/>
        </w:rPr>
      </w:pPr>
      <w:ins w:id="3020" w:author="Peter Arbogast [2]" w:date="2019-03-22T13:18:00Z">
        <w:del w:id="3021" w:author="Peter Arbogast" w:date="2019-06-13T10:12:00Z">
          <w:r w:rsidDel="00767BB8">
            <w:delText>ProductVersionBuild</w:delText>
          </w:r>
        </w:del>
      </w:ins>
      <w:ins w:id="3022" w:author="Peter Arbogast" w:date="2019-06-13T10:12:00Z">
        <w:r w:rsidR="00767BB8">
          <w:t>FileLongName</w:t>
        </w:r>
      </w:ins>
    </w:p>
    <w:p w14:paraId="49C9B5F7" w14:textId="755B884D" w:rsidR="002F3574" w:rsidRDefault="002F3574">
      <w:pPr>
        <w:pStyle w:val="ListParagraph"/>
        <w:numPr>
          <w:ilvl w:val="0"/>
          <w:numId w:val="2"/>
        </w:numPr>
        <w:rPr>
          <w:ins w:id="3023" w:author="Peter Arbogast [2]" w:date="2019-01-15T15:28:00Z"/>
        </w:rPr>
      </w:pPr>
      <w:ins w:id="3024" w:author="Peter Arbogast [2]" w:date="2019-03-22T13:18:00Z">
        <w:del w:id="3025" w:author="Peter Arbogast" w:date="2019-06-13T10:12:00Z">
          <w:r w:rsidDel="00767BB8">
            <w:delText>ProductVersionReview</w:delText>
          </w:r>
        </w:del>
      </w:ins>
      <w:ins w:id="3026" w:author="Peter Arbogast" w:date="2019-06-13T10:12:00Z">
        <w:r w:rsidR="00767BB8">
          <w:t>FirstUsage</w:t>
        </w:r>
      </w:ins>
    </w:p>
    <w:p w14:paraId="6EF78E85" w14:textId="7C5FCB21" w:rsidR="0013070D" w:rsidRDefault="0013070D">
      <w:pPr>
        <w:pStyle w:val="ListParagraph"/>
        <w:numPr>
          <w:ilvl w:val="0"/>
          <w:numId w:val="2"/>
        </w:numPr>
        <w:rPr>
          <w:ins w:id="3027" w:author="Peter Arbogast [2]" w:date="2019-01-15T15:28:00Z"/>
        </w:rPr>
      </w:pPr>
      <w:ins w:id="3028" w:author="Peter Arbogast [2]" w:date="2019-01-15T15:28:00Z">
        <w:del w:id="3029" w:author="Peter Arbogast" w:date="2019-06-13T10:12:00Z">
          <w:r w:rsidDel="00767BB8">
            <w:delText>ProductGuid</w:delText>
          </w:r>
        </w:del>
      </w:ins>
      <w:ins w:id="3030" w:author="Peter Arbogast" w:date="2019-06-13T10:12:00Z">
        <w:r w:rsidR="00767BB8">
          <w:t>LastUsage</w:t>
        </w:r>
      </w:ins>
    </w:p>
    <w:p w14:paraId="0DB627E9" w14:textId="07ED5924" w:rsidR="0013070D" w:rsidRDefault="0013070D">
      <w:pPr>
        <w:pStyle w:val="ListParagraph"/>
        <w:numPr>
          <w:ilvl w:val="0"/>
          <w:numId w:val="2"/>
        </w:numPr>
        <w:rPr>
          <w:ins w:id="3031" w:author="Peter Arbogast [2]" w:date="2019-01-15T15:28:00Z"/>
        </w:rPr>
      </w:pPr>
      <w:ins w:id="3032" w:author="Peter Arbogast [2]" w:date="2019-01-15T15:28:00Z">
        <w:del w:id="3033" w:author="Peter Arbogast" w:date="2019-06-13T10:12:00Z">
          <w:r w:rsidDel="00767BB8">
            <w:delText>SoftwareUniqueID</w:delText>
          </w:r>
        </w:del>
      </w:ins>
      <w:ins w:id="3034" w:author="Peter Arbogast" w:date="2019-06-13T10:12:00Z">
        <w:r w:rsidR="00767BB8">
          <w:t>SessionPerMonth</w:t>
        </w:r>
      </w:ins>
    </w:p>
    <w:p w14:paraId="2C9D5A07" w14:textId="677604F8" w:rsidR="0013070D" w:rsidDel="00206067" w:rsidRDefault="00206067" w:rsidP="00206067">
      <w:pPr>
        <w:rPr>
          <w:del w:id="3035" w:author="Peter Arbogast" w:date="2019-06-13T10:12:00Z"/>
        </w:rPr>
      </w:pPr>
      <w:ins w:id="3036" w:author="Peter Arbogast" w:date="2019-06-13T15:07:00Z">
        <w:r>
          <w:t>Used by:</w:t>
        </w:r>
      </w:ins>
      <w:ins w:id="3037" w:author="Peter Arbogast [2]" w:date="2019-03-22T13:19:00Z">
        <w:del w:id="3038" w:author="Peter Arbogast" w:date="2019-06-13T10:12:00Z">
          <w:r w:rsidR="002F3574" w:rsidDel="00767BB8">
            <w:delText>Swid</w:delText>
          </w:r>
        </w:del>
      </w:ins>
      <w:ins w:id="3039" w:author="Peter Arbogast [2]" w:date="2019-01-15T15:28:00Z">
        <w:del w:id="3040" w:author="Peter Arbogast" w:date="2019-06-13T10:12:00Z">
          <w:r w:rsidR="0013070D" w:rsidDel="00767BB8">
            <w:delText>LicensorID</w:delText>
          </w:r>
        </w:del>
      </w:ins>
    </w:p>
    <w:p w14:paraId="35A97EAD" w14:textId="77777777" w:rsidR="00206067" w:rsidRDefault="00206067" w:rsidP="00767BB8">
      <w:pPr>
        <w:rPr>
          <w:ins w:id="3041" w:author="Peter Arbogast" w:date="2019-06-13T15:07:00Z"/>
        </w:rPr>
      </w:pPr>
    </w:p>
    <w:p w14:paraId="5652C3B3" w14:textId="4BDEDA92" w:rsidR="00206067" w:rsidRDefault="00206067" w:rsidP="00206067">
      <w:pPr>
        <w:pStyle w:val="ListParagraph"/>
        <w:numPr>
          <w:ilvl w:val="0"/>
          <w:numId w:val="2"/>
        </w:numPr>
        <w:rPr>
          <w:ins w:id="3042" w:author="Peter Arbogast" w:date="2019-06-13T15:07:00Z"/>
        </w:rPr>
        <w:pPrChange w:id="3043" w:author="Peter Arbogast" w:date="2019-06-13T15:07:00Z">
          <w:pPr>
            <w:pStyle w:val="ListParagraph"/>
            <w:numPr>
              <w:numId w:val="2"/>
            </w:numPr>
            <w:ind w:hanging="360"/>
          </w:pPr>
        </w:pPrChange>
      </w:pPr>
      <w:ins w:id="3044" w:author="Peter Arbogast" w:date="2019-06-13T15:08:00Z">
        <w:r w:rsidRPr="00206067">
          <w:t>sp_GetSoftwareFiles</w:t>
        </w:r>
      </w:ins>
    </w:p>
    <w:p w14:paraId="613C800B" w14:textId="641AADCC" w:rsidR="002F3574" w:rsidDel="00767BB8" w:rsidRDefault="002F3574">
      <w:pPr>
        <w:pStyle w:val="ListParagraph"/>
        <w:numPr>
          <w:ilvl w:val="0"/>
          <w:numId w:val="2"/>
        </w:numPr>
        <w:rPr>
          <w:ins w:id="3045" w:author="Peter Arbogast [2]" w:date="2019-01-14T09:30:00Z"/>
          <w:del w:id="3046" w:author="Peter Arbogast" w:date="2019-06-13T10:12:00Z"/>
        </w:rPr>
      </w:pPr>
      <w:ins w:id="3047" w:author="Peter Arbogast [2]" w:date="2019-03-22T13:19:00Z">
        <w:del w:id="3048" w:author="Peter Arbogast" w:date="2019-06-13T10:12:00Z">
          <w:r w:rsidDel="00767BB8">
            <w:delText>MD5</w:delText>
          </w:r>
        </w:del>
      </w:ins>
    </w:p>
    <w:p w14:paraId="4BA6FA51" w14:textId="6B63DF63" w:rsidR="00767BB8" w:rsidRDefault="00767BB8" w:rsidP="00767BB8">
      <w:pPr>
        <w:rPr>
          <w:ins w:id="3049" w:author="Peter Arbogast" w:date="2019-06-13T10:10:00Z"/>
        </w:rPr>
      </w:pPr>
    </w:p>
    <w:p w14:paraId="5C5930A9" w14:textId="77777777" w:rsidR="00206067" w:rsidRDefault="00206067">
      <w:pPr>
        <w:rPr>
          <w:ins w:id="3050" w:author="Peter Arbogast" w:date="2019-06-13T15:08:00Z"/>
          <w:rFonts w:asciiTheme="majorHAnsi" w:eastAsiaTheme="majorEastAsia" w:hAnsiTheme="majorHAnsi" w:cstheme="majorBidi"/>
          <w:color w:val="1F3763" w:themeColor="accent1" w:themeShade="7F"/>
          <w:sz w:val="24"/>
          <w:szCs w:val="24"/>
        </w:rPr>
      </w:pPr>
      <w:ins w:id="3051" w:author="Peter Arbogast" w:date="2019-06-13T15:08:00Z">
        <w:r>
          <w:br w:type="page"/>
        </w:r>
      </w:ins>
    </w:p>
    <w:p w14:paraId="5FDDDE40" w14:textId="3F73E65C" w:rsidR="00767BB8" w:rsidRDefault="00767BB8" w:rsidP="00767BB8">
      <w:pPr>
        <w:pStyle w:val="Heading3"/>
        <w:numPr>
          <w:ilvl w:val="2"/>
          <w:numId w:val="1"/>
        </w:numPr>
        <w:ind w:left="709"/>
        <w:rPr>
          <w:ins w:id="3052" w:author="Peter Arbogast" w:date="2019-06-13T10:10:00Z"/>
        </w:rPr>
      </w:pPr>
      <w:bookmarkStart w:id="3053" w:name="_Toc11337002"/>
      <w:ins w:id="3054" w:author="Peter Arbogast" w:date="2019-06-13T10:10:00Z">
        <w:r>
          <w:lastRenderedPageBreak/>
          <w:t>f_GetSoftwareTagFiles()</w:t>
        </w:r>
        <w:bookmarkEnd w:id="3053"/>
      </w:ins>
    </w:p>
    <w:p w14:paraId="5DA41B82" w14:textId="77777777" w:rsidR="00767BB8" w:rsidRDefault="00767BB8" w:rsidP="00767BB8">
      <w:pPr>
        <w:rPr>
          <w:ins w:id="3055" w:author="Peter Arbogast" w:date="2019-06-13T10:10:00Z"/>
        </w:rPr>
      </w:pPr>
      <w:ins w:id="3056" w:author="Peter Arbogast" w:date="2019-06-13T10:10:00Z">
        <w:r>
          <w:t>Function to get all ISO Tag Information with following Values</w:t>
        </w:r>
      </w:ins>
    </w:p>
    <w:p w14:paraId="7BC03765" w14:textId="77777777" w:rsidR="00767BB8" w:rsidRDefault="00767BB8" w:rsidP="00767BB8">
      <w:pPr>
        <w:rPr>
          <w:ins w:id="3057" w:author="Peter Arbogast" w:date="2019-06-13T10:10:00Z"/>
        </w:rPr>
      </w:pPr>
      <w:ins w:id="3058" w:author="Peter Arbogast" w:date="2019-06-13T10:10:00Z">
        <w:r>
          <w:t>Return:</w:t>
        </w:r>
      </w:ins>
    </w:p>
    <w:p w14:paraId="181A107C" w14:textId="77777777" w:rsidR="00767BB8" w:rsidRDefault="00767BB8" w:rsidP="00767BB8">
      <w:pPr>
        <w:pStyle w:val="ListParagraph"/>
        <w:numPr>
          <w:ilvl w:val="0"/>
          <w:numId w:val="2"/>
        </w:numPr>
        <w:rPr>
          <w:ins w:id="3059" w:author="Peter Arbogast" w:date="2019-06-13T10:10:00Z"/>
        </w:rPr>
      </w:pPr>
      <w:ins w:id="3060" w:author="Peter Arbogast" w:date="2019-06-13T10:10:00Z">
        <w:r>
          <w:t>SoftwareIsoTagFileID</w:t>
        </w:r>
      </w:ins>
    </w:p>
    <w:p w14:paraId="3AF72303" w14:textId="77777777" w:rsidR="00767BB8" w:rsidRDefault="00767BB8" w:rsidP="00767BB8">
      <w:pPr>
        <w:pStyle w:val="ListParagraph"/>
        <w:numPr>
          <w:ilvl w:val="0"/>
          <w:numId w:val="2"/>
        </w:numPr>
        <w:rPr>
          <w:ins w:id="3061" w:author="Peter Arbogast" w:date="2019-06-13T10:10:00Z"/>
        </w:rPr>
      </w:pPr>
      <w:ins w:id="3062" w:author="Peter Arbogast" w:date="2019-06-13T10:10:00Z">
        <w:r>
          <w:t>Publisher</w:t>
        </w:r>
      </w:ins>
    </w:p>
    <w:p w14:paraId="36070C3F" w14:textId="77777777" w:rsidR="00767BB8" w:rsidRDefault="00767BB8" w:rsidP="00767BB8">
      <w:pPr>
        <w:pStyle w:val="ListParagraph"/>
        <w:numPr>
          <w:ilvl w:val="0"/>
          <w:numId w:val="2"/>
        </w:numPr>
        <w:rPr>
          <w:ins w:id="3063" w:author="Peter Arbogast" w:date="2019-06-13T10:10:00Z"/>
        </w:rPr>
      </w:pPr>
      <w:ins w:id="3064" w:author="Peter Arbogast" w:date="2019-06-13T10:10:00Z">
        <w:r>
          <w:t>ProductName</w:t>
        </w:r>
      </w:ins>
    </w:p>
    <w:p w14:paraId="476DA4C7" w14:textId="77777777" w:rsidR="00767BB8" w:rsidRDefault="00767BB8" w:rsidP="00767BB8">
      <w:pPr>
        <w:pStyle w:val="ListParagraph"/>
        <w:numPr>
          <w:ilvl w:val="0"/>
          <w:numId w:val="2"/>
        </w:numPr>
        <w:rPr>
          <w:ins w:id="3065" w:author="Peter Arbogast" w:date="2019-06-13T10:10:00Z"/>
        </w:rPr>
      </w:pPr>
      <w:ins w:id="3066" w:author="Peter Arbogast" w:date="2019-06-13T10:10:00Z">
        <w:r>
          <w:t>ProductVersion</w:t>
        </w:r>
      </w:ins>
    </w:p>
    <w:p w14:paraId="5457429B" w14:textId="77777777" w:rsidR="00767BB8" w:rsidRDefault="00767BB8" w:rsidP="00767BB8">
      <w:pPr>
        <w:pStyle w:val="ListParagraph"/>
        <w:numPr>
          <w:ilvl w:val="0"/>
          <w:numId w:val="2"/>
        </w:numPr>
        <w:rPr>
          <w:ins w:id="3067" w:author="Peter Arbogast" w:date="2019-06-13T10:10:00Z"/>
        </w:rPr>
      </w:pPr>
      <w:ins w:id="3068" w:author="Peter Arbogast" w:date="2019-06-13T10:10:00Z">
        <w:r>
          <w:t>ProductVersionMajor</w:t>
        </w:r>
      </w:ins>
    </w:p>
    <w:p w14:paraId="32A305C2" w14:textId="77777777" w:rsidR="00767BB8" w:rsidRDefault="00767BB8" w:rsidP="00767BB8">
      <w:pPr>
        <w:pStyle w:val="ListParagraph"/>
        <w:numPr>
          <w:ilvl w:val="0"/>
          <w:numId w:val="2"/>
        </w:numPr>
        <w:rPr>
          <w:ins w:id="3069" w:author="Peter Arbogast" w:date="2019-06-13T10:10:00Z"/>
        </w:rPr>
      </w:pPr>
      <w:ins w:id="3070" w:author="Peter Arbogast" w:date="2019-06-13T10:10:00Z">
        <w:r>
          <w:t>ProductVersionMinor</w:t>
        </w:r>
      </w:ins>
    </w:p>
    <w:p w14:paraId="3320A7F6" w14:textId="77777777" w:rsidR="00767BB8" w:rsidRDefault="00767BB8" w:rsidP="00767BB8">
      <w:pPr>
        <w:pStyle w:val="ListParagraph"/>
        <w:numPr>
          <w:ilvl w:val="0"/>
          <w:numId w:val="2"/>
        </w:numPr>
        <w:rPr>
          <w:ins w:id="3071" w:author="Peter Arbogast" w:date="2019-06-13T10:10:00Z"/>
        </w:rPr>
      </w:pPr>
      <w:ins w:id="3072" w:author="Peter Arbogast" w:date="2019-06-13T10:10:00Z">
        <w:r>
          <w:t>ProductVersionBuild</w:t>
        </w:r>
      </w:ins>
    </w:p>
    <w:p w14:paraId="06D862F6" w14:textId="77777777" w:rsidR="00767BB8" w:rsidRDefault="00767BB8" w:rsidP="00767BB8">
      <w:pPr>
        <w:pStyle w:val="ListParagraph"/>
        <w:numPr>
          <w:ilvl w:val="0"/>
          <w:numId w:val="2"/>
        </w:numPr>
        <w:rPr>
          <w:ins w:id="3073" w:author="Peter Arbogast" w:date="2019-06-13T10:10:00Z"/>
        </w:rPr>
      </w:pPr>
      <w:ins w:id="3074" w:author="Peter Arbogast" w:date="2019-06-13T10:10:00Z">
        <w:r>
          <w:t>ProductVersionReview</w:t>
        </w:r>
      </w:ins>
    </w:p>
    <w:p w14:paraId="36591BA2" w14:textId="77777777" w:rsidR="00767BB8" w:rsidRDefault="00767BB8" w:rsidP="00767BB8">
      <w:pPr>
        <w:pStyle w:val="ListParagraph"/>
        <w:numPr>
          <w:ilvl w:val="0"/>
          <w:numId w:val="2"/>
        </w:numPr>
        <w:rPr>
          <w:ins w:id="3075" w:author="Peter Arbogast" w:date="2019-06-13T10:10:00Z"/>
        </w:rPr>
      </w:pPr>
      <w:ins w:id="3076" w:author="Peter Arbogast" w:date="2019-06-13T10:10:00Z">
        <w:r>
          <w:t>ProductGuid</w:t>
        </w:r>
      </w:ins>
    </w:p>
    <w:p w14:paraId="1385EC66" w14:textId="77777777" w:rsidR="00767BB8" w:rsidRDefault="00767BB8" w:rsidP="00767BB8">
      <w:pPr>
        <w:pStyle w:val="ListParagraph"/>
        <w:numPr>
          <w:ilvl w:val="0"/>
          <w:numId w:val="2"/>
        </w:numPr>
        <w:rPr>
          <w:ins w:id="3077" w:author="Peter Arbogast" w:date="2019-06-13T10:10:00Z"/>
        </w:rPr>
      </w:pPr>
      <w:ins w:id="3078" w:author="Peter Arbogast" w:date="2019-06-13T10:10:00Z">
        <w:r>
          <w:t>SoftwareUniqueID</w:t>
        </w:r>
      </w:ins>
    </w:p>
    <w:p w14:paraId="13CAB0AA" w14:textId="77777777" w:rsidR="00767BB8" w:rsidRDefault="00767BB8" w:rsidP="00767BB8">
      <w:pPr>
        <w:pStyle w:val="ListParagraph"/>
        <w:numPr>
          <w:ilvl w:val="0"/>
          <w:numId w:val="2"/>
        </w:numPr>
        <w:rPr>
          <w:ins w:id="3079" w:author="Peter Arbogast" w:date="2019-06-13T10:10:00Z"/>
        </w:rPr>
      </w:pPr>
      <w:ins w:id="3080" w:author="Peter Arbogast" w:date="2019-06-13T10:10:00Z">
        <w:r>
          <w:t>SwidLicensorID</w:t>
        </w:r>
      </w:ins>
    </w:p>
    <w:p w14:paraId="61E838A8" w14:textId="77777777" w:rsidR="00767BB8" w:rsidRDefault="00767BB8" w:rsidP="00767BB8">
      <w:pPr>
        <w:pStyle w:val="ListParagraph"/>
        <w:numPr>
          <w:ilvl w:val="0"/>
          <w:numId w:val="2"/>
        </w:numPr>
        <w:rPr>
          <w:ins w:id="3081" w:author="Peter Arbogast" w:date="2019-06-13T10:10:00Z"/>
        </w:rPr>
      </w:pPr>
      <w:ins w:id="3082" w:author="Peter Arbogast" w:date="2019-06-13T10:10:00Z">
        <w:r>
          <w:t>MD5</w:t>
        </w:r>
      </w:ins>
    </w:p>
    <w:p w14:paraId="1A8E932D" w14:textId="77777777" w:rsidR="00206067" w:rsidRDefault="00206067">
      <w:pPr>
        <w:rPr>
          <w:ins w:id="3083" w:author="Peter Arbogast" w:date="2019-06-13T15:08:00Z"/>
        </w:rPr>
      </w:pPr>
      <w:ins w:id="3084" w:author="Peter Arbogast" w:date="2019-06-13T15:08:00Z">
        <w:r>
          <w:t>Used by:</w:t>
        </w:r>
      </w:ins>
    </w:p>
    <w:p w14:paraId="70324A4C" w14:textId="77777777" w:rsidR="00206067" w:rsidRPr="00206067" w:rsidRDefault="00206067" w:rsidP="00206067">
      <w:pPr>
        <w:pStyle w:val="ListParagraph"/>
        <w:numPr>
          <w:ilvl w:val="0"/>
          <w:numId w:val="2"/>
        </w:numPr>
        <w:rPr>
          <w:ins w:id="3085" w:author="Peter Arbogast" w:date="2019-06-13T15:09:00Z"/>
          <w:rFonts w:asciiTheme="majorHAnsi" w:eastAsiaTheme="majorEastAsia" w:hAnsiTheme="majorHAnsi" w:cstheme="majorBidi"/>
          <w:color w:val="1F3763" w:themeColor="accent1" w:themeShade="7F"/>
          <w:sz w:val="24"/>
          <w:szCs w:val="24"/>
          <w:rPrChange w:id="3086" w:author="Peter Arbogast" w:date="2019-06-13T15:09:00Z">
            <w:rPr>
              <w:ins w:id="3087" w:author="Peter Arbogast" w:date="2019-06-13T15:09:00Z"/>
            </w:rPr>
          </w:rPrChange>
        </w:rPr>
      </w:pPr>
      <w:ins w:id="3088" w:author="Peter Arbogast" w:date="2019-06-13T15:09:00Z">
        <w:r w:rsidRPr="00206067">
          <w:t xml:space="preserve">f_GetSoftwareFiles </w:t>
        </w:r>
      </w:ins>
    </w:p>
    <w:p w14:paraId="7E581E56" w14:textId="5A60E213" w:rsidR="002F3574" w:rsidRPr="00206067" w:rsidRDefault="00206067" w:rsidP="00206067">
      <w:pPr>
        <w:pStyle w:val="ListParagraph"/>
        <w:numPr>
          <w:ilvl w:val="0"/>
          <w:numId w:val="2"/>
        </w:numPr>
        <w:rPr>
          <w:ins w:id="3089" w:author="Peter Arbogast [2]" w:date="2019-03-22T13:20:00Z"/>
          <w:rFonts w:asciiTheme="majorHAnsi" w:eastAsiaTheme="majorEastAsia" w:hAnsiTheme="majorHAnsi" w:cstheme="majorBidi"/>
          <w:color w:val="1F3763" w:themeColor="accent1" w:themeShade="7F"/>
          <w:sz w:val="24"/>
          <w:szCs w:val="24"/>
          <w:rPrChange w:id="3090" w:author="Peter Arbogast" w:date="2019-06-13T15:08:00Z">
            <w:rPr>
              <w:ins w:id="3091" w:author="Peter Arbogast [2]" w:date="2019-03-22T13:20:00Z"/>
              <w:rFonts w:asciiTheme="majorHAnsi" w:eastAsiaTheme="majorEastAsia" w:hAnsiTheme="majorHAnsi" w:cstheme="majorBidi"/>
              <w:color w:val="1F3763" w:themeColor="accent1" w:themeShade="7F"/>
              <w:sz w:val="24"/>
              <w:szCs w:val="24"/>
            </w:rPr>
          </w:rPrChange>
        </w:rPr>
        <w:pPrChange w:id="3092" w:author="Peter Arbogast" w:date="2019-06-13T15:08:00Z">
          <w:pPr/>
        </w:pPrChange>
      </w:pPr>
      <w:ins w:id="3093" w:author="Peter Arbogast" w:date="2019-06-13T15:09:00Z">
        <w:r w:rsidRPr="00206067">
          <w:t xml:space="preserve">csp_aspera_connector_software_tag </w:t>
        </w:r>
      </w:ins>
      <w:ins w:id="3094" w:author="Peter Arbogast [2]" w:date="2019-03-22T13:20:00Z">
        <w:r w:rsidR="002F3574">
          <w:br w:type="page"/>
        </w:r>
      </w:ins>
    </w:p>
    <w:p w14:paraId="7682D8D7" w14:textId="44DA1B5A" w:rsidR="00EA594A" w:rsidRDefault="007B1E67">
      <w:pPr>
        <w:pStyle w:val="Heading3"/>
        <w:numPr>
          <w:ilvl w:val="2"/>
          <w:numId w:val="1"/>
        </w:numPr>
        <w:ind w:left="709"/>
        <w:rPr>
          <w:ins w:id="3095" w:author="Peter Arbogast [2]" w:date="2019-01-14T09:31:00Z"/>
        </w:rPr>
        <w:pPrChange w:id="3096" w:author="Peter Arbogast [2]" w:date="2019-01-14T09:31:00Z">
          <w:pPr/>
        </w:pPrChange>
      </w:pPr>
      <w:bookmarkStart w:id="3097" w:name="_Toc11337003"/>
      <w:ins w:id="3098" w:author="Peter Arbogast [2]" w:date="2019-01-14T09:44:00Z">
        <w:r>
          <w:lastRenderedPageBreak/>
          <w:t>f_</w:t>
        </w:r>
      </w:ins>
      <w:ins w:id="3099" w:author="Peter Arbogast [2]" w:date="2019-01-14T09:31:00Z">
        <w:r w:rsidR="00EA594A">
          <w:t>Get</w:t>
        </w:r>
      </w:ins>
      <w:ins w:id="3100" w:author="Peter Arbogast [2]" w:date="2019-01-14T09:33:00Z">
        <w:r w:rsidR="00EA594A">
          <w:t>Software</w:t>
        </w:r>
      </w:ins>
      <w:ins w:id="3101" w:author="Peter Arbogast [2]" w:date="2019-01-14T09:31:00Z">
        <w:r w:rsidR="00EA594A">
          <w:t>Files(iType)</w:t>
        </w:r>
        <w:bookmarkEnd w:id="3097"/>
      </w:ins>
    </w:p>
    <w:p w14:paraId="1774097C" w14:textId="49B00B13" w:rsidR="00EA594A" w:rsidRDefault="00EA594A" w:rsidP="00EA594A">
      <w:pPr>
        <w:rPr>
          <w:ins w:id="3102" w:author="Peter Arbogast [2]" w:date="2019-01-14T09:33:00Z"/>
        </w:rPr>
      </w:pPr>
      <w:ins w:id="3103" w:author="Peter Arbogast [2]" w:date="2019-01-14T09:33:00Z">
        <w:r>
          <w:t xml:space="preserve">Function to get all </w:t>
        </w:r>
      </w:ins>
      <w:ins w:id="3104" w:author="Peter Arbogast [2]" w:date="2019-01-14T09:34:00Z">
        <w:r>
          <w:t>Fileinformationtions for Software</w:t>
        </w:r>
      </w:ins>
    </w:p>
    <w:p w14:paraId="27775F95" w14:textId="79E26543" w:rsidR="00EA594A" w:rsidRDefault="00EA594A" w:rsidP="00EA594A">
      <w:pPr>
        <w:rPr>
          <w:ins w:id="3105" w:author="Peter Arbogast [2]" w:date="2019-01-14T09:32:00Z"/>
        </w:rPr>
      </w:pPr>
      <w:ins w:id="3106" w:author="Peter Arbogast [2]" w:date="2019-01-14T09:34:00Z">
        <w:r>
          <w:t>Parameter</w:t>
        </w:r>
      </w:ins>
      <w:ins w:id="3107" w:author="Peter Arbogast [2]" w:date="2019-01-14T09:31:00Z">
        <w:r>
          <w:t xml:space="preserve"> iType</w:t>
        </w:r>
      </w:ins>
      <w:ins w:id="3108" w:author="Peter Arbogast [2]" w:date="2019-01-14T09:32:00Z">
        <w:r>
          <w:t xml:space="preserve"> can be</w:t>
        </w:r>
      </w:ins>
      <w:ins w:id="3109" w:author="Peter Arbogast [2]" w:date="2019-01-14T09:34:00Z">
        <w:r>
          <w:t>:</w:t>
        </w:r>
      </w:ins>
    </w:p>
    <w:p w14:paraId="326D139C" w14:textId="7D6D267E" w:rsidR="00EA594A" w:rsidRDefault="00702906" w:rsidP="00EA594A">
      <w:pPr>
        <w:pStyle w:val="ListParagraph"/>
        <w:numPr>
          <w:ilvl w:val="0"/>
          <w:numId w:val="2"/>
        </w:numPr>
        <w:rPr>
          <w:ins w:id="3110" w:author="Peter Arbogast [2]" w:date="2019-01-14T09:32:00Z"/>
        </w:rPr>
      </w:pPr>
      <w:ins w:id="3111" w:author="Peter Arbogast [2]" w:date="2019-01-15T17:14:00Z">
        <w:r>
          <w:t xml:space="preserve">0 or </w:t>
        </w:r>
      </w:ins>
      <w:ins w:id="3112" w:author="Peter Arbogast [2]" w:date="2019-01-14T09:32:00Z">
        <w:r w:rsidR="00EA594A">
          <w:t>NULL</w:t>
        </w:r>
        <w:r w:rsidR="00EA594A">
          <w:tab/>
          <w:t>= all Files</w:t>
        </w:r>
      </w:ins>
    </w:p>
    <w:p w14:paraId="48946D2C" w14:textId="5F6AAF60" w:rsidR="00EA594A" w:rsidRDefault="00EA594A" w:rsidP="00EA594A">
      <w:pPr>
        <w:pStyle w:val="ListParagraph"/>
        <w:numPr>
          <w:ilvl w:val="0"/>
          <w:numId w:val="2"/>
        </w:numPr>
        <w:rPr>
          <w:ins w:id="3113" w:author="Peter Arbogast [2]" w:date="2019-01-14T09:33:00Z"/>
        </w:rPr>
      </w:pPr>
      <w:ins w:id="3114" w:author="Peter Arbogast [2]" w:date="2019-01-14T09:32:00Z">
        <w:r>
          <w:t xml:space="preserve">1 </w:t>
        </w:r>
      </w:ins>
      <w:ins w:id="3115" w:author="Peter Arbogast [2]" w:date="2019-01-15T17:14:00Z">
        <w:r w:rsidR="00702906">
          <w:tab/>
        </w:r>
      </w:ins>
      <w:ins w:id="3116" w:author="Peter Arbogast [2]" w:date="2019-01-14T09:32:00Z">
        <w:r>
          <w:tab/>
          <w:t>= only Files with Product Information</w:t>
        </w:r>
      </w:ins>
    </w:p>
    <w:p w14:paraId="719E60C6" w14:textId="1AD6DC9B" w:rsidR="00EA594A" w:rsidRDefault="00EA594A" w:rsidP="00EA594A">
      <w:pPr>
        <w:pStyle w:val="ListParagraph"/>
        <w:numPr>
          <w:ilvl w:val="0"/>
          <w:numId w:val="2"/>
        </w:numPr>
        <w:rPr>
          <w:ins w:id="3117" w:author="Peter Arbogast [2]" w:date="2019-01-14T09:32:00Z"/>
        </w:rPr>
      </w:pPr>
      <w:ins w:id="3118" w:author="Peter Arbogast [2]" w:date="2019-01-14T09:33:00Z">
        <w:r>
          <w:t>2</w:t>
        </w:r>
        <w:r>
          <w:tab/>
        </w:r>
      </w:ins>
      <w:ins w:id="3119" w:author="Peter Arbogast [2]" w:date="2019-01-15T17:14:00Z">
        <w:r w:rsidR="00702906">
          <w:tab/>
        </w:r>
      </w:ins>
      <w:ins w:id="3120" w:author="Peter Arbogast [2]" w:date="2019-01-14T09:33:00Z">
        <w:r>
          <w:t>= only Files with Product Information, without ISO Tag Files</w:t>
        </w:r>
      </w:ins>
    </w:p>
    <w:p w14:paraId="5803BBAB" w14:textId="3FD9DAE9" w:rsidR="00EA594A" w:rsidRDefault="00EA594A" w:rsidP="00EA594A">
      <w:pPr>
        <w:pStyle w:val="ListParagraph"/>
        <w:numPr>
          <w:ilvl w:val="0"/>
          <w:numId w:val="2"/>
        </w:numPr>
        <w:rPr>
          <w:ins w:id="3121" w:author="Peter Arbogast [2]" w:date="2019-01-15T17:13:00Z"/>
        </w:rPr>
      </w:pPr>
      <w:ins w:id="3122" w:author="Peter Arbogast [2]" w:date="2019-01-14T09:33:00Z">
        <w:r>
          <w:t>3</w:t>
        </w:r>
      </w:ins>
      <w:ins w:id="3123" w:author="Peter Arbogast [2]" w:date="2019-01-15T17:14:00Z">
        <w:r w:rsidR="00702906">
          <w:tab/>
        </w:r>
      </w:ins>
      <w:ins w:id="3124" w:author="Peter Arbogast [2]" w:date="2019-01-14T09:32:00Z">
        <w:r>
          <w:tab/>
          <w:t xml:space="preserve">= only </w:t>
        </w:r>
      </w:ins>
      <w:ins w:id="3125" w:author="Peter Arbogast [2]" w:date="2019-01-15T17:14:00Z">
        <w:r w:rsidR="00702906">
          <w:t>T</w:t>
        </w:r>
      </w:ins>
      <w:ins w:id="3126" w:author="Peter Arbogast [2]" w:date="2019-01-14T09:32:00Z">
        <w:r>
          <w:t>ag Files</w:t>
        </w:r>
      </w:ins>
    </w:p>
    <w:p w14:paraId="6E3444FD" w14:textId="23AFE3C1" w:rsidR="00702906" w:rsidRDefault="00702906" w:rsidP="00EA594A">
      <w:pPr>
        <w:pStyle w:val="ListParagraph"/>
        <w:numPr>
          <w:ilvl w:val="0"/>
          <w:numId w:val="2"/>
        </w:numPr>
        <w:rPr>
          <w:ins w:id="3127" w:author="Peter Arbogast [2]" w:date="2019-01-14T09:32:00Z"/>
        </w:rPr>
      </w:pPr>
      <w:ins w:id="3128" w:author="Peter Arbogast [2]" w:date="2019-01-15T17:14:00Z">
        <w:r>
          <w:t>4</w:t>
        </w:r>
        <w:r>
          <w:tab/>
        </w:r>
        <w:r>
          <w:tab/>
          <w:t>= o</w:t>
        </w:r>
      </w:ins>
      <w:ins w:id="3129" w:author="Peter Arbogast [2]" w:date="2019-01-15T17:13:00Z">
        <w:r w:rsidRPr="00702906">
          <w:t>nly Tag Files and only with ProductName</w:t>
        </w:r>
      </w:ins>
    </w:p>
    <w:p w14:paraId="519076DF" w14:textId="336F4FA8" w:rsidR="00EA594A" w:rsidRDefault="00EA594A" w:rsidP="00EA594A">
      <w:pPr>
        <w:rPr>
          <w:ins w:id="3130" w:author="Peter Arbogast [2]" w:date="2019-01-14T09:34:00Z"/>
        </w:rPr>
      </w:pPr>
      <w:ins w:id="3131" w:author="Peter Arbogast [2]" w:date="2019-01-14T09:34:00Z">
        <w:r>
          <w:t>Return:</w:t>
        </w:r>
      </w:ins>
    </w:p>
    <w:p w14:paraId="504FBE4A" w14:textId="1590D6DC" w:rsidR="00EA594A" w:rsidRDefault="00EA594A" w:rsidP="00EA594A">
      <w:pPr>
        <w:pStyle w:val="ListParagraph"/>
        <w:numPr>
          <w:ilvl w:val="0"/>
          <w:numId w:val="2"/>
        </w:numPr>
        <w:rPr>
          <w:ins w:id="3132" w:author="Peter Arbogast [2]" w:date="2019-03-22T13:20:00Z"/>
        </w:rPr>
      </w:pPr>
      <w:ins w:id="3133" w:author="Peter Arbogast [2]" w:date="2019-01-14T09:34:00Z">
        <w:r>
          <w:t>ComputerID</w:t>
        </w:r>
      </w:ins>
    </w:p>
    <w:p w14:paraId="708F7515" w14:textId="462D9CF3" w:rsidR="002F3574" w:rsidRDefault="002F3574" w:rsidP="00EA594A">
      <w:pPr>
        <w:pStyle w:val="ListParagraph"/>
        <w:numPr>
          <w:ilvl w:val="0"/>
          <w:numId w:val="2"/>
        </w:numPr>
        <w:rPr>
          <w:ins w:id="3134" w:author="Peter Arbogast [2]" w:date="2019-03-22T13:20:00Z"/>
        </w:rPr>
      </w:pPr>
      <w:ins w:id="3135" w:author="Peter Arbogast [2]" w:date="2019-03-22T13:20:00Z">
        <w:r>
          <w:t>SoftwareFileID</w:t>
        </w:r>
      </w:ins>
    </w:p>
    <w:p w14:paraId="5EEAF9B5" w14:textId="7698FBB8" w:rsidR="002F3574" w:rsidRDefault="002F3574" w:rsidP="00EA594A">
      <w:pPr>
        <w:pStyle w:val="ListParagraph"/>
        <w:numPr>
          <w:ilvl w:val="0"/>
          <w:numId w:val="2"/>
        </w:numPr>
        <w:rPr>
          <w:ins w:id="3136" w:author="Peter Arbogast [2]" w:date="2019-01-14T09:34:00Z"/>
        </w:rPr>
      </w:pPr>
      <w:ins w:id="3137" w:author="Peter Arbogast [2]" w:date="2019-03-22T13:20:00Z">
        <w:r>
          <w:t>SoftwareIsoTagFileID</w:t>
        </w:r>
      </w:ins>
    </w:p>
    <w:p w14:paraId="5D0B2C7B" w14:textId="17F8BF0E" w:rsidR="00EA594A" w:rsidRDefault="00EA594A" w:rsidP="00EA594A">
      <w:pPr>
        <w:pStyle w:val="ListParagraph"/>
        <w:numPr>
          <w:ilvl w:val="0"/>
          <w:numId w:val="2"/>
        </w:numPr>
        <w:rPr>
          <w:ins w:id="3138" w:author="Peter Arbogast [2]" w:date="2019-01-14T09:35:00Z"/>
        </w:rPr>
      </w:pPr>
      <w:ins w:id="3139" w:author="Peter Arbogast [2]" w:date="2019-01-14T09:34:00Z">
        <w:r>
          <w:t>FilePa</w:t>
        </w:r>
      </w:ins>
      <w:ins w:id="3140" w:author="Peter Arbogast [2]" w:date="2019-01-14T09:35:00Z">
        <w:r>
          <w:t>th</w:t>
        </w:r>
      </w:ins>
    </w:p>
    <w:p w14:paraId="3CC62A9E" w14:textId="2D6F4C13" w:rsidR="00EA594A" w:rsidRDefault="00EA594A" w:rsidP="00EA594A">
      <w:pPr>
        <w:pStyle w:val="ListParagraph"/>
        <w:numPr>
          <w:ilvl w:val="0"/>
          <w:numId w:val="2"/>
        </w:numPr>
        <w:rPr>
          <w:ins w:id="3141" w:author="Peter Arbogast [2]" w:date="2019-01-14T09:35:00Z"/>
        </w:rPr>
      </w:pPr>
      <w:ins w:id="3142" w:author="Peter Arbogast [2]" w:date="2019-01-14T09:35:00Z">
        <w:r>
          <w:t>FileName</w:t>
        </w:r>
      </w:ins>
    </w:p>
    <w:p w14:paraId="21C64407" w14:textId="21965F78" w:rsidR="00EA594A" w:rsidRDefault="00EA594A" w:rsidP="00EA594A">
      <w:pPr>
        <w:pStyle w:val="ListParagraph"/>
        <w:numPr>
          <w:ilvl w:val="0"/>
          <w:numId w:val="2"/>
        </w:numPr>
        <w:rPr>
          <w:ins w:id="3143" w:author="Peter Arbogast [2]" w:date="2019-01-14T09:35:00Z"/>
        </w:rPr>
      </w:pPr>
      <w:ins w:id="3144" w:author="Peter Arbogast [2]" w:date="2019-01-14T09:35:00Z">
        <w:r>
          <w:t>FileSize</w:t>
        </w:r>
      </w:ins>
    </w:p>
    <w:p w14:paraId="20D938E4" w14:textId="65FDBE99" w:rsidR="00EA594A" w:rsidRDefault="00EA594A" w:rsidP="00EA594A">
      <w:pPr>
        <w:pStyle w:val="ListParagraph"/>
        <w:numPr>
          <w:ilvl w:val="0"/>
          <w:numId w:val="2"/>
        </w:numPr>
        <w:rPr>
          <w:ins w:id="3145" w:author="Peter Arbogast [2]" w:date="2019-03-22T13:20:00Z"/>
        </w:rPr>
      </w:pPr>
      <w:ins w:id="3146" w:author="Peter Arbogast [2]" w:date="2019-01-14T09:35:00Z">
        <w:r>
          <w:t>FileMD5</w:t>
        </w:r>
      </w:ins>
    </w:p>
    <w:p w14:paraId="5285DE0E" w14:textId="2E851472" w:rsidR="002F3574" w:rsidRDefault="002F3574" w:rsidP="00EA594A">
      <w:pPr>
        <w:pStyle w:val="ListParagraph"/>
        <w:numPr>
          <w:ilvl w:val="0"/>
          <w:numId w:val="2"/>
        </w:numPr>
        <w:rPr>
          <w:ins w:id="3147" w:author="Peter Arbogast [2]" w:date="2019-03-22T13:20:00Z"/>
        </w:rPr>
      </w:pPr>
      <w:ins w:id="3148" w:author="Peter Arbogast [2]" w:date="2019-03-22T13:20:00Z">
        <w:r>
          <w:t>FileDate</w:t>
        </w:r>
        <w:r>
          <w:tab/>
        </w:r>
        <w:r>
          <w:tab/>
        </w:r>
        <w:r>
          <w:tab/>
          <w:t>(DATETIME)</w:t>
        </w:r>
      </w:ins>
    </w:p>
    <w:p w14:paraId="426E162E" w14:textId="2569CB4C" w:rsidR="002F3574" w:rsidRDefault="002F3574" w:rsidP="00EA594A">
      <w:pPr>
        <w:pStyle w:val="ListParagraph"/>
        <w:numPr>
          <w:ilvl w:val="0"/>
          <w:numId w:val="2"/>
        </w:numPr>
        <w:rPr>
          <w:ins w:id="3149" w:author="Peter Arbogast [2]" w:date="2019-01-14T09:35:00Z"/>
        </w:rPr>
      </w:pPr>
      <w:ins w:id="3150" w:author="Peter Arbogast [2]" w:date="2019-03-22T13:20:00Z">
        <w:r>
          <w:t>Publis</w:t>
        </w:r>
      </w:ins>
      <w:ins w:id="3151" w:author="Peter Arbogast [2]" w:date="2019-03-22T13:21:00Z">
        <w:r>
          <w:t>her</w:t>
        </w:r>
        <w:r>
          <w:tab/>
        </w:r>
        <w:r>
          <w:tab/>
        </w:r>
        <w:r>
          <w:tab/>
          <w:t>Publisher of the Software</w:t>
        </w:r>
      </w:ins>
    </w:p>
    <w:p w14:paraId="4A5F84A4" w14:textId="0FF00531" w:rsidR="00EA594A" w:rsidRDefault="002F3574" w:rsidP="00EA594A">
      <w:pPr>
        <w:pStyle w:val="ListParagraph"/>
        <w:numPr>
          <w:ilvl w:val="0"/>
          <w:numId w:val="2"/>
        </w:numPr>
        <w:rPr>
          <w:ins w:id="3152" w:author="Peter Arbogast [2]" w:date="2019-03-22T13:21:00Z"/>
        </w:rPr>
      </w:pPr>
      <w:ins w:id="3153" w:author="Peter Arbogast [2]" w:date="2019-03-22T13:21:00Z">
        <w:r>
          <w:t>ProductName</w:t>
        </w:r>
      </w:ins>
    </w:p>
    <w:p w14:paraId="0603F4C8" w14:textId="7CB1CD9C" w:rsidR="002F3574" w:rsidRDefault="002F3574" w:rsidP="00EA594A">
      <w:pPr>
        <w:pStyle w:val="ListParagraph"/>
        <w:numPr>
          <w:ilvl w:val="0"/>
          <w:numId w:val="2"/>
        </w:numPr>
        <w:rPr>
          <w:ins w:id="3154" w:author="Peter Arbogast [2]" w:date="2019-03-22T13:21:00Z"/>
        </w:rPr>
      </w:pPr>
      <w:ins w:id="3155" w:author="Peter Arbogast [2]" w:date="2019-03-22T13:21:00Z">
        <w:r>
          <w:t>ProductVersion</w:t>
        </w:r>
      </w:ins>
    </w:p>
    <w:p w14:paraId="4C29C1D2" w14:textId="25778AD4" w:rsidR="002F3574" w:rsidRDefault="002F3574" w:rsidP="00EA594A">
      <w:pPr>
        <w:pStyle w:val="ListParagraph"/>
        <w:numPr>
          <w:ilvl w:val="0"/>
          <w:numId w:val="2"/>
        </w:numPr>
        <w:rPr>
          <w:ins w:id="3156" w:author="Peter Arbogast [2]" w:date="2019-03-22T13:21:00Z"/>
        </w:rPr>
      </w:pPr>
      <w:ins w:id="3157" w:author="Peter Arbogast [2]" w:date="2019-03-22T13:21:00Z">
        <w:r>
          <w:t>ProductGuid</w:t>
        </w:r>
      </w:ins>
    </w:p>
    <w:p w14:paraId="76159F95" w14:textId="769EBD2E" w:rsidR="002F3574" w:rsidRDefault="002F3574" w:rsidP="00EA594A">
      <w:pPr>
        <w:pStyle w:val="ListParagraph"/>
        <w:numPr>
          <w:ilvl w:val="0"/>
          <w:numId w:val="2"/>
        </w:numPr>
        <w:rPr>
          <w:ins w:id="3158" w:author="Peter Arbogast [2]" w:date="2019-03-22T13:22:00Z"/>
        </w:rPr>
      </w:pPr>
      <w:ins w:id="3159" w:author="Peter Arbogast [2]" w:date="2019-03-22T13:21:00Z">
        <w:r>
          <w:t>SwidUniqueId</w:t>
        </w:r>
        <w:r>
          <w:tab/>
        </w:r>
      </w:ins>
    </w:p>
    <w:p w14:paraId="42CC8958" w14:textId="48C2C7F8" w:rsidR="002F3574" w:rsidRDefault="002F3574" w:rsidP="00EA594A">
      <w:pPr>
        <w:pStyle w:val="ListParagraph"/>
        <w:numPr>
          <w:ilvl w:val="0"/>
          <w:numId w:val="2"/>
        </w:numPr>
        <w:rPr>
          <w:ins w:id="3160" w:author="Peter Arbogast [2]" w:date="2019-01-14T09:35:00Z"/>
        </w:rPr>
      </w:pPr>
      <w:ins w:id="3161" w:author="Peter Arbogast [2]" w:date="2019-03-22T13:22:00Z">
        <w:r>
          <w:t>SwidLicensorId</w:t>
        </w:r>
      </w:ins>
    </w:p>
    <w:p w14:paraId="7F757D13" w14:textId="1E6E8B1A" w:rsidR="007B1E67" w:rsidRDefault="00206067">
      <w:pPr>
        <w:rPr>
          <w:ins w:id="3162" w:author="Peter Arbogast" w:date="2019-06-13T15:09:00Z"/>
        </w:rPr>
      </w:pPr>
      <w:ins w:id="3163" w:author="Peter Arbogast" w:date="2019-06-13T15:09:00Z">
        <w:r>
          <w:t>Used by:</w:t>
        </w:r>
      </w:ins>
    </w:p>
    <w:p w14:paraId="11DB3931" w14:textId="65CA64E8" w:rsidR="00206067" w:rsidRDefault="00206067" w:rsidP="00206067">
      <w:pPr>
        <w:pStyle w:val="ListParagraph"/>
        <w:numPr>
          <w:ilvl w:val="0"/>
          <w:numId w:val="2"/>
        </w:numPr>
        <w:rPr>
          <w:ins w:id="3164" w:author="Peter Arbogast" w:date="2019-06-13T15:11:00Z"/>
        </w:rPr>
      </w:pPr>
      <w:ins w:id="3165" w:author="Peter Arbogast" w:date="2019-06-13T15:10:00Z">
        <w:r w:rsidRPr="00206067">
          <w:t>sp_GetSoftwareFiles</w:t>
        </w:r>
      </w:ins>
    </w:p>
    <w:p w14:paraId="208E14E4" w14:textId="5BF98C4A" w:rsidR="00206067" w:rsidRDefault="00206067" w:rsidP="00206067">
      <w:pPr>
        <w:pStyle w:val="ListParagraph"/>
        <w:numPr>
          <w:ilvl w:val="0"/>
          <w:numId w:val="2"/>
        </w:numPr>
        <w:rPr>
          <w:ins w:id="3166" w:author="Peter Arbogast" w:date="2019-06-13T10:13:00Z"/>
        </w:rPr>
        <w:pPrChange w:id="3167" w:author="Peter Arbogast" w:date="2019-06-13T15:10:00Z">
          <w:pPr/>
        </w:pPrChange>
      </w:pPr>
      <w:ins w:id="3168" w:author="Peter Arbogast" w:date="2019-06-13T15:11:00Z">
        <w:r w:rsidRPr="00206067">
          <w:t>csp_aspera_connector_software_tag</w:t>
        </w:r>
      </w:ins>
    </w:p>
    <w:p w14:paraId="7D2E486F" w14:textId="44981A22" w:rsidR="00767BB8" w:rsidRDefault="00767BB8">
      <w:pPr>
        <w:rPr>
          <w:ins w:id="3169" w:author="Peter Arbogast" w:date="2019-06-13T10:15:00Z"/>
          <w:rFonts w:asciiTheme="majorHAnsi" w:eastAsiaTheme="majorEastAsia" w:hAnsiTheme="majorHAnsi" w:cstheme="majorBidi"/>
          <w:color w:val="1F3763" w:themeColor="accent1" w:themeShade="7F"/>
          <w:sz w:val="24"/>
          <w:szCs w:val="24"/>
        </w:rPr>
      </w:pPr>
    </w:p>
    <w:p w14:paraId="00BE17CC" w14:textId="67213BF0" w:rsidR="00767BB8" w:rsidDel="00541E1D" w:rsidRDefault="00767BB8">
      <w:pPr>
        <w:rPr>
          <w:ins w:id="3170" w:author="Peter Arbogast [2]" w:date="2019-03-22T13:22:00Z"/>
          <w:del w:id="3171" w:author="Peter Arbogast" w:date="2019-06-13T14:08:00Z"/>
        </w:rPr>
      </w:pPr>
    </w:p>
    <w:p w14:paraId="3B0880FF" w14:textId="315C310A" w:rsidR="002F3574" w:rsidDel="00767BB8" w:rsidRDefault="002F3574">
      <w:pPr>
        <w:pStyle w:val="Heading3"/>
        <w:numPr>
          <w:ilvl w:val="2"/>
          <w:numId w:val="1"/>
        </w:numPr>
        <w:ind w:left="709"/>
        <w:rPr>
          <w:ins w:id="3172" w:author="Peter Arbogast [2]" w:date="2019-03-22T13:22:00Z"/>
          <w:del w:id="3173" w:author="Peter Arbogast" w:date="2019-06-13T10:18:00Z"/>
        </w:rPr>
        <w:pPrChange w:id="3174" w:author="Peter Arbogast [2]" w:date="2019-03-22T13:22:00Z">
          <w:pPr/>
        </w:pPrChange>
      </w:pPr>
      <w:ins w:id="3175" w:author="Peter Arbogast [2]" w:date="2019-03-22T13:22:00Z">
        <w:del w:id="3176" w:author="Peter Arbogast" w:date="2019-06-13T10:18:00Z">
          <w:r w:rsidRPr="002F3574" w:rsidDel="00767BB8">
            <w:delText>f_GetSoftwareVirtualVMware</w:delText>
          </w:r>
        </w:del>
      </w:ins>
      <w:ins w:id="3177" w:author="Peter Arbogast [2]" w:date="2019-03-22T13:26:00Z">
        <w:del w:id="3178" w:author="Peter Arbogast" w:date="2019-06-13T10:18:00Z">
          <w:r w:rsidR="00822162" w:rsidDel="00767BB8">
            <w:delText>()</w:delText>
          </w:r>
        </w:del>
      </w:ins>
    </w:p>
    <w:p w14:paraId="59FF4C16" w14:textId="72261599" w:rsidR="002F3574" w:rsidDel="00767BB8" w:rsidRDefault="002F3574">
      <w:pPr>
        <w:rPr>
          <w:ins w:id="3179" w:author="Peter Arbogast [2]" w:date="2019-03-22T13:23:00Z"/>
          <w:del w:id="3180" w:author="Peter Arbogast" w:date="2019-06-13T10:18:00Z"/>
        </w:rPr>
      </w:pPr>
      <w:ins w:id="3181" w:author="Peter Arbogast [2]" w:date="2019-03-22T13:23:00Z">
        <w:del w:id="3182" w:author="Peter Arbogast" w:date="2019-06-13T10:18:00Z">
          <w:r w:rsidDel="00767BB8">
            <w:delText>Get VMware Software and License Information</w:delText>
          </w:r>
        </w:del>
      </w:ins>
    </w:p>
    <w:p w14:paraId="24BA9D8C" w14:textId="5D74638A" w:rsidR="002F3574" w:rsidDel="00767BB8" w:rsidRDefault="002F3574">
      <w:pPr>
        <w:rPr>
          <w:ins w:id="3183" w:author="Peter Arbogast [2]" w:date="2019-03-22T13:23:00Z"/>
          <w:del w:id="3184" w:author="Peter Arbogast" w:date="2019-06-13T10:18:00Z"/>
        </w:rPr>
      </w:pPr>
      <w:ins w:id="3185" w:author="Peter Arbogast [2]" w:date="2019-03-22T13:23:00Z">
        <w:del w:id="3186" w:author="Peter Arbogast" w:date="2019-06-13T10:18:00Z">
          <w:r w:rsidDel="00767BB8">
            <w:delText>Return:</w:delText>
          </w:r>
        </w:del>
      </w:ins>
    </w:p>
    <w:p w14:paraId="358C4AA5" w14:textId="4C802CEB" w:rsidR="002F3574" w:rsidDel="00767BB8" w:rsidRDefault="002F3574" w:rsidP="002F3574">
      <w:pPr>
        <w:pStyle w:val="ListParagraph"/>
        <w:numPr>
          <w:ilvl w:val="0"/>
          <w:numId w:val="2"/>
        </w:numPr>
        <w:rPr>
          <w:ins w:id="3187" w:author="Peter Arbogast [2]" w:date="2019-03-22T13:23:00Z"/>
          <w:del w:id="3188" w:author="Peter Arbogast" w:date="2019-06-13T10:18:00Z"/>
        </w:rPr>
      </w:pPr>
      <w:ins w:id="3189" w:author="Peter Arbogast [2]" w:date="2019-03-22T13:23:00Z">
        <w:del w:id="3190" w:author="Peter Arbogast" w:date="2019-06-13T10:18:00Z">
          <w:r w:rsidDel="00767BB8">
            <w:delText>ComputerID</w:delText>
          </w:r>
          <w:r w:rsidDel="00767BB8">
            <w:tab/>
          </w:r>
          <w:r w:rsidDel="00767BB8">
            <w:tab/>
          </w:r>
          <w:r w:rsidDel="00767BB8">
            <w:tab/>
            <w:delText>ComputerID of the Inventory</w:delText>
          </w:r>
        </w:del>
      </w:ins>
    </w:p>
    <w:p w14:paraId="6B4D7727" w14:textId="4FF89CF5" w:rsidR="002F3574" w:rsidDel="00767BB8" w:rsidRDefault="002F3574" w:rsidP="002F3574">
      <w:pPr>
        <w:pStyle w:val="ListParagraph"/>
        <w:numPr>
          <w:ilvl w:val="0"/>
          <w:numId w:val="2"/>
        </w:numPr>
        <w:rPr>
          <w:ins w:id="3191" w:author="Peter Arbogast [2]" w:date="2019-03-22T13:23:00Z"/>
          <w:del w:id="3192" w:author="Peter Arbogast" w:date="2019-06-13T10:18:00Z"/>
        </w:rPr>
      </w:pPr>
      <w:ins w:id="3193" w:author="Peter Arbogast [2]" w:date="2019-03-22T13:23:00Z">
        <w:del w:id="3194" w:author="Peter Arbogast" w:date="2019-06-13T10:18:00Z">
          <w:r w:rsidDel="00767BB8">
            <w:delText>Publisher</w:delText>
          </w:r>
          <w:r w:rsidDel="00767BB8">
            <w:tab/>
          </w:r>
          <w:r w:rsidDel="00767BB8">
            <w:tab/>
          </w:r>
          <w:r w:rsidDel="00767BB8">
            <w:tab/>
          </w:r>
        </w:del>
      </w:ins>
      <w:ins w:id="3195" w:author="Peter Arbogast [2]" w:date="2019-03-22T13:24:00Z">
        <w:del w:id="3196" w:author="Peter Arbogast" w:date="2019-06-13T10:18:00Z">
          <w:r w:rsidDel="00767BB8">
            <w:delText>Publisher of the Software</w:delText>
          </w:r>
        </w:del>
      </w:ins>
    </w:p>
    <w:p w14:paraId="30130476" w14:textId="7E26424C" w:rsidR="002F3574" w:rsidDel="00767BB8" w:rsidRDefault="002F3574" w:rsidP="002F3574">
      <w:pPr>
        <w:pStyle w:val="ListParagraph"/>
        <w:numPr>
          <w:ilvl w:val="0"/>
          <w:numId w:val="2"/>
        </w:numPr>
        <w:rPr>
          <w:ins w:id="3197" w:author="Peter Arbogast [2]" w:date="2019-03-22T13:24:00Z"/>
          <w:del w:id="3198" w:author="Peter Arbogast" w:date="2019-06-13T10:18:00Z"/>
        </w:rPr>
      </w:pPr>
      <w:ins w:id="3199" w:author="Peter Arbogast [2]" w:date="2019-03-22T13:23:00Z">
        <w:del w:id="3200" w:author="Peter Arbogast" w:date="2019-06-13T10:18:00Z">
          <w:r w:rsidDel="00767BB8">
            <w:delText>Product</w:delText>
          </w:r>
          <w:r w:rsidDel="00767BB8">
            <w:tab/>
          </w:r>
          <w:r w:rsidDel="00767BB8">
            <w:tab/>
          </w:r>
          <w:r w:rsidDel="00767BB8">
            <w:tab/>
          </w:r>
          <w:r w:rsidDel="00767BB8">
            <w:tab/>
            <w:delText>ProductName</w:delText>
          </w:r>
        </w:del>
      </w:ins>
      <w:ins w:id="3201" w:author="Peter Arbogast [2]" w:date="2019-03-22T13:24:00Z">
        <w:del w:id="3202" w:author="Peter Arbogast" w:date="2019-06-13T10:18:00Z">
          <w:r w:rsidDel="00767BB8">
            <w:delText xml:space="preserve"> of the Software</w:delText>
          </w:r>
        </w:del>
      </w:ins>
    </w:p>
    <w:p w14:paraId="6850E110" w14:textId="629E1724" w:rsidR="002F3574" w:rsidDel="00767BB8" w:rsidRDefault="002F3574" w:rsidP="002F3574">
      <w:pPr>
        <w:pStyle w:val="ListParagraph"/>
        <w:numPr>
          <w:ilvl w:val="0"/>
          <w:numId w:val="2"/>
        </w:numPr>
        <w:rPr>
          <w:ins w:id="3203" w:author="Peter Arbogast [2]" w:date="2019-03-22T13:24:00Z"/>
          <w:del w:id="3204" w:author="Peter Arbogast" w:date="2019-06-13T10:18:00Z"/>
        </w:rPr>
      </w:pPr>
      <w:ins w:id="3205" w:author="Peter Arbogast [2]" w:date="2019-03-22T13:24:00Z">
        <w:del w:id="3206" w:author="Peter Arbogast" w:date="2019-06-13T10:18:00Z">
          <w:r w:rsidDel="00767BB8">
            <w:delText>Total</w:delText>
          </w:r>
          <w:r w:rsidDel="00767BB8">
            <w:tab/>
          </w:r>
          <w:r w:rsidDel="00767BB8">
            <w:tab/>
          </w:r>
          <w:r w:rsidDel="00767BB8">
            <w:tab/>
          </w:r>
          <w:r w:rsidDel="00767BB8">
            <w:tab/>
          </w:r>
        </w:del>
      </w:ins>
      <w:ins w:id="3207" w:author="Peter Arbogast [2]" w:date="2019-03-22T13:25:00Z">
        <w:del w:id="3208" w:author="Peter Arbogast" w:date="2019-06-13T10:18:00Z">
          <w:r w:rsidR="00822162" w:rsidDel="00767BB8">
            <w:delText>Count of licenses</w:delText>
          </w:r>
        </w:del>
      </w:ins>
    </w:p>
    <w:p w14:paraId="0587F548" w14:textId="22363D07" w:rsidR="002F3574" w:rsidRPr="00822162" w:rsidDel="00767BB8" w:rsidRDefault="002F3574" w:rsidP="002F3574">
      <w:pPr>
        <w:pStyle w:val="ListParagraph"/>
        <w:numPr>
          <w:ilvl w:val="0"/>
          <w:numId w:val="2"/>
        </w:numPr>
        <w:rPr>
          <w:ins w:id="3209" w:author="Peter Arbogast [2]" w:date="2019-03-22T13:24:00Z"/>
          <w:del w:id="3210" w:author="Peter Arbogast" w:date="2019-06-13T10:18:00Z"/>
          <w:rPrChange w:id="3211" w:author="Peter Arbogast [2]" w:date="2019-03-22T13:25:00Z">
            <w:rPr>
              <w:ins w:id="3212" w:author="Peter Arbogast [2]" w:date="2019-03-22T13:24:00Z"/>
              <w:del w:id="3213" w:author="Peter Arbogast" w:date="2019-06-13T10:18:00Z"/>
              <w:lang w:val="de-DE"/>
            </w:rPr>
          </w:rPrChange>
        </w:rPr>
      </w:pPr>
      <w:ins w:id="3214" w:author="Peter Arbogast [2]" w:date="2019-03-22T13:24:00Z">
        <w:del w:id="3215" w:author="Peter Arbogast" w:date="2019-06-13T10:18:00Z">
          <w:r w:rsidRPr="00822162" w:rsidDel="00767BB8">
            <w:delText>Used</w:delText>
          </w:r>
          <w:r w:rsidRPr="00822162" w:rsidDel="00767BB8">
            <w:tab/>
          </w:r>
          <w:r w:rsidRPr="00822162" w:rsidDel="00767BB8">
            <w:tab/>
          </w:r>
          <w:r w:rsidRPr="00822162" w:rsidDel="00767BB8">
            <w:tab/>
          </w:r>
          <w:r w:rsidRPr="00822162" w:rsidDel="00767BB8">
            <w:tab/>
          </w:r>
        </w:del>
      </w:ins>
      <w:ins w:id="3216" w:author="Peter Arbogast [2]" w:date="2019-03-22T13:26:00Z">
        <w:del w:id="3217" w:author="Peter Arbogast" w:date="2019-06-13T10:18:00Z">
          <w:r w:rsidR="00822162" w:rsidDel="00767BB8">
            <w:delText>C</w:delText>
          </w:r>
        </w:del>
      </w:ins>
      <w:ins w:id="3218" w:author="Peter Arbogast [2]" w:date="2019-03-22T13:25:00Z">
        <w:del w:id="3219" w:author="Peter Arbogast" w:date="2019-06-13T10:18:00Z">
          <w:r w:rsidR="00822162" w:rsidRPr="00822162" w:rsidDel="00767BB8">
            <w:rPr>
              <w:rPrChange w:id="3220" w:author="Peter Arbogast [2]" w:date="2019-03-22T13:25:00Z">
                <w:rPr>
                  <w:lang w:val="de-DE"/>
                </w:rPr>
              </w:rPrChange>
            </w:rPr>
            <w:delText>ount of assigned l</w:delText>
          </w:r>
          <w:r w:rsidR="00822162" w:rsidDel="00767BB8">
            <w:delText>icenses</w:delText>
          </w:r>
        </w:del>
      </w:ins>
    </w:p>
    <w:p w14:paraId="7C92E9D9" w14:textId="5BCD2ACE" w:rsidR="002F3574" w:rsidDel="00767BB8" w:rsidRDefault="002F3574" w:rsidP="002F3574">
      <w:pPr>
        <w:pStyle w:val="ListParagraph"/>
        <w:numPr>
          <w:ilvl w:val="0"/>
          <w:numId w:val="2"/>
        </w:numPr>
        <w:rPr>
          <w:ins w:id="3221" w:author="Peter Arbogast [2]" w:date="2019-03-22T13:26:00Z"/>
          <w:del w:id="3222" w:author="Peter Arbogast" w:date="2019-06-13T10:18:00Z"/>
        </w:rPr>
      </w:pPr>
      <w:ins w:id="3223" w:author="Peter Arbogast [2]" w:date="2019-03-22T13:24:00Z">
        <w:del w:id="3224" w:author="Peter Arbogast" w:date="2019-06-13T10:18:00Z">
          <w:r w:rsidRPr="00822162" w:rsidDel="00767BB8">
            <w:rPr>
              <w:rPrChange w:id="3225" w:author="Peter Arbogast [2]" w:date="2019-03-22T13:25:00Z">
                <w:rPr>
                  <w:lang w:val="de-DE"/>
                </w:rPr>
              </w:rPrChange>
            </w:rPr>
            <w:delText>LicenseKey</w:delText>
          </w:r>
          <w:r w:rsidRPr="00822162" w:rsidDel="00767BB8">
            <w:rPr>
              <w:rPrChange w:id="3226" w:author="Peter Arbogast [2]" w:date="2019-03-22T13:25:00Z">
                <w:rPr>
                  <w:lang w:val="de-DE"/>
                </w:rPr>
              </w:rPrChange>
            </w:rPr>
            <w:tab/>
          </w:r>
          <w:r w:rsidRPr="00822162" w:rsidDel="00767BB8">
            <w:rPr>
              <w:rPrChange w:id="3227" w:author="Peter Arbogast [2]" w:date="2019-03-22T13:25:00Z">
                <w:rPr>
                  <w:lang w:val="de-DE"/>
                </w:rPr>
              </w:rPrChange>
            </w:rPr>
            <w:tab/>
          </w:r>
          <w:r w:rsidRPr="00822162" w:rsidDel="00767BB8">
            <w:rPr>
              <w:rPrChange w:id="3228" w:author="Peter Arbogast [2]" w:date="2019-03-22T13:25:00Z">
                <w:rPr>
                  <w:lang w:val="de-DE"/>
                </w:rPr>
              </w:rPrChange>
            </w:rPr>
            <w:tab/>
          </w:r>
        </w:del>
      </w:ins>
      <w:ins w:id="3229" w:author="Peter Arbogast [2]" w:date="2019-03-22T13:25:00Z">
        <w:del w:id="3230" w:author="Peter Arbogast" w:date="2019-06-13T10:18:00Z">
          <w:r w:rsidR="00822162" w:rsidRPr="00822162" w:rsidDel="00767BB8">
            <w:rPr>
              <w:rPrChange w:id="3231" w:author="Peter Arbogast [2]" w:date="2019-03-22T13:25:00Z">
                <w:rPr>
                  <w:lang w:val="de-DE"/>
                </w:rPr>
              </w:rPrChange>
            </w:rPr>
            <w:delText>LicenseKey of the p</w:delText>
          </w:r>
          <w:r w:rsidR="00822162" w:rsidDel="00767BB8">
            <w:delText>ro</w:delText>
          </w:r>
        </w:del>
      </w:ins>
      <w:ins w:id="3232" w:author="Peter Arbogast [2]" w:date="2019-03-22T13:26:00Z">
        <w:del w:id="3233" w:author="Peter Arbogast" w:date="2019-06-13T10:18:00Z">
          <w:r w:rsidR="00822162" w:rsidDel="00767BB8">
            <w:delText>duct</w:delText>
          </w:r>
        </w:del>
      </w:ins>
    </w:p>
    <w:p w14:paraId="53704A5F" w14:textId="010554F0" w:rsidR="00822162" w:rsidDel="00541E1D" w:rsidRDefault="00822162" w:rsidP="00822162">
      <w:pPr>
        <w:rPr>
          <w:ins w:id="3234" w:author="Peter Arbogast [2]" w:date="2019-03-22T13:26:00Z"/>
          <w:del w:id="3235" w:author="Peter Arbogast" w:date="2019-06-13T14:08:00Z"/>
        </w:rPr>
      </w:pPr>
    </w:p>
    <w:p w14:paraId="14013C70" w14:textId="77777777" w:rsidR="00822162" w:rsidRDefault="00822162">
      <w:pPr>
        <w:rPr>
          <w:ins w:id="3236" w:author="Peter Arbogast [2]" w:date="2019-03-22T13:26:00Z"/>
          <w:rFonts w:asciiTheme="majorHAnsi" w:eastAsiaTheme="majorEastAsia" w:hAnsiTheme="majorHAnsi" w:cstheme="majorBidi"/>
          <w:color w:val="1F3763" w:themeColor="accent1" w:themeShade="7F"/>
          <w:sz w:val="24"/>
          <w:szCs w:val="24"/>
        </w:rPr>
      </w:pPr>
      <w:ins w:id="3237" w:author="Peter Arbogast [2]" w:date="2019-03-22T13:26:00Z">
        <w:r>
          <w:br w:type="page"/>
        </w:r>
      </w:ins>
    </w:p>
    <w:p w14:paraId="434541BA" w14:textId="6C94655B" w:rsidR="00822162" w:rsidRDefault="00822162">
      <w:pPr>
        <w:pStyle w:val="Heading3"/>
        <w:numPr>
          <w:ilvl w:val="2"/>
          <w:numId w:val="1"/>
        </w:numPr>
        <w:ind w:left="709"/>
        <w:rPr>
          <w:ins w:id="3238" w:author="Peter Arbogast [2]" w:date="2019-03-22T13:26:00Z"/>
        </w:rPr>
        <w:pPrChange w:id="3239" w:author="Peter Arbogast [2]" w:date="2019-03-22T13:26:00Z">
          <w:pPr/>
        </w:pPrChange>
      </w:pPr>
      <w:bookmarkStart w:id="3240" w:name="_Toc11337004"/>
      <w:ins w:id="3241" w:author="Peter Arbogast [2]" w:date="2019-03-22T13:26:00Z">
        <w:r w:rsidRPr="00822162">
          <w:lastRenderedPageBreak/>
          <w:t>f_GetSoftwareMicrosoftSQL</w:t>
        </w:r>
        <w:r>
          <w:t>()</w:t>
        </w:r>
        <w:bookmarkEnd w:id="3240"/>
      </w:ins>
    </w:p>
    <w:p w14:paraId="0EF53229" w14:textId="41C6A84B" w:rsidR="00822162" w:rsidRDefault="00822162" w:rsidP="00822162">
      <w:pPr>
        <w:rPr>
          <w:ins w:id="3242" w:author="Peter Arbogast [2]" w:date="2019-03-22T13:27:00Z"/>
        </w:rPr>
      </w:pPr>
      <w:ins w:id="3243" w:author="Peter Arbogast [2]" w:date="2019-03-22T13:26:00Z">
        <w:r>
          <w:t xml:space="preserve">Get Microsoft SQL Installation </w:t>
        </w:r>
      </w:ins>
      <w:ins w:id="3244" w:author="Peter Arbogast [2]" w:date="2019-03-22T13:27:00Z">
        <w:r>
          <w:t>Information</w:t>
        </w:r>
      </w:ins>
    </w:p>
    <w:p w14:paraId="7D330D8C" w14:textId="0127D493" w:rsidR="00822162" w:rsidRDefault="00822162" w:rsidP="00822162">
      <w:pPr>
        <w:rPr>
          <w:ins w:id="3245" w:author="Peter Arbogast [2]" w:date="2019-03-22T13:27:00Z"/>
        </w:rPr>
      </w:pPr>
      <w:ins w:id="3246" w:author="Peter Arbogast [2]" w:date="2019-03-22T13:27:00Z">
        <w:r>
          <w:t>Return:</w:t>
        </w:r>
      </w:ins>
    </w:p>
    <w:p w14:paraId="7012AB2B" w14:textId="765E5F24" w:rsidR="00822162" w:rsidRDefault="00822162" w:rsidP="00822162">
      <w:pPr>
        <w:pStyle w:val="ListParagraph"/>
        <w:numPr>
          <w:ilvl w:val="0"/>
          <w:numId w:val="2"/>
        </w:numPr>
        <w:rPr>
          <w:ins w:id="3247" w:author="Peter Arbogast [2]" w:date="2019-03-22T13:27:00Z"/>
        </w:rPr>
      </w:pPr>
      <w:ins w:id="3248" w:author="Peter Arbogast [2]" w:date="2019-03-22T13:27:00Z">
        <w:r>
          <w:t>ComputerID</w:t>
        </w:r>
        <w:r>
          <w:tab/>
        </w:r>
        <w:r>
          <w:tab/>
        </w:r>
        <w:r>
          <w:tab/>
          <w:t>ComputerID of the Inventory</w:t>
        </w:r>
      </w:ins>
    </w:p>
    <w:p w14:paraId="064C4CE4" w14:textId="6E40B752" w:rsidR="00822162" w:rsidRDefault="00822162" w:rsidP="00822162">
      <w:pPr>
        <w:pStyle w:val="ListParagraph"/>
        <w:numPr>
          <w:ilvl w:val="0"/>
          <w:numId w:val="2"/>
        </w:numPr>
        <w:rPr>
          <w:ins w:id="3249" w:author="Peter Arbogast [2]" w:date="2019-03-22T13:28:00Z"/>
        </w:rPr>
      </w:pPr>
      <w:ins w:id="3250" w:author="Peter Arbogast [2]" w:date="2019-03-22T13:27:00Z">
        <w:r>
          <w:t>MGSSqlServiceID</w:t>
        </w:r>
        <w:r>
          <w:tab/>
        </w:r>
        <w:r>
          <w:tab/>
        </w:r>
      </w:ins>
      <w:ins w:id="3251" w:author="Peter Arbogast [2]" w:date="2019-03-22T13:28:00Z">
        <w:r>
          <w:t>HardwareObjectID from class MGS_SqlService</w:t>
        </w:r>
      </w:ins>
    </w:p>
    <w:p w14:paraId="43C5C24B" w14:textId="56902520" w:rsidR="00822162" w:rsidRDefault="00822162" w:rsidP="00822162">
      <w:pPr>
        <w:pStyle w:val="ListParagraph"/>
        <w:numPr>
          <w:ilvl w:val="0"/>
          <w:numId w:val="2"/>
        </w:numPr>
        <w:rPr>
          <w:ins w:id="3252" w:author="Peter Arbogast [2]" w:date="2019-03-22T13:28:00Z"/>
        </w:rPr>
      </w:pPr>
      <w:ins w:id="3253" w:author="Peter Arbogast [2]" w:date="2019-03-22T13:28:00Z">
        <w:r>
          <w:t>Publisher</w:t>
        </w:r>
        <w:r>
          <w:tab/>
        </w:r>
        <w:r>
          <w:tab/>
        </w:r>
        <w:r>
          <w:tab/>
          <w:t>Always Microsoft</w:t>
        </w:r>
      </w:ins>
    </w:p>
    <w:p w14:paraId="72ED2BBE" w14:textId="31B27CE7" w:rsidR="00822162" w:rsidRDefault="00822162" w:rsidP="00822162">
      <w:pPr>
        <w:pStyle w:val="ListParagraph"/>
        <w:numPr>
          <w:ilvl w:val="0"/>
          <w:numId w:val="2"/>
        </w:numPr>
        <w:rPr>
          <w:ins w:id="3254" w:author="Peter Arbogast [2]" w:date="2019-03-22T13:28:00Z"/>
        </w:rPr>
      </w:pPr>
      <w:ins w:id="3255" w:author="Peter Arbogast [2]" w:date="2019-03-22T13:28:00Z">
        <w:r>
          <w:t>ProductName</w:t>
        </w:r>
      </w:ins>
    </w:p>
    <w:p w14:paraId="276E8688" w14:textId="1CA4B538" w:rsidR="00822162" w:rsidRDefault="00822162" w:rsidP="00822162">
      <w:pPr>
        <w:pStyle w:val="ListParagraph"/>
        <w:numPr>
          <w:ilvl w:val="0"/>
          <w:numId w:val="2"/>
        </w:numPr>
        <w:rPr>
          <w:ins w:id="3256" w:author="Peter Arbogast [2]" w:date="2019-03-22T13:28:00Z"/>
        </w:rPr>
      </w:pPr>
      <w:ins w:id="3257" w:author="Peter Arbogast [2]" w:date="2019-03-22T13:28:00Z">
        <w:r>
          <w:t>ProductVersion</w:t>
        </w:r>
      </w:ins>
    </w:p>
    <w:p w14:paraId="75C8D49F" w14:textId="1EF849F6" w:rsidR="00822162" w:rsidRDefault="00822162">
      <w:pPr>
        <w:pStyle w:val="ListParagraph"/>
        <w:numPr>
          <w:ilvl w:val="0"/>
          <w:numId w:val="2"/>
        </w:numPr>
        <w:rPr>
          <w:ins w:id="3258" w:author="Peter Arbogast [2]" w:date="2019-03-22T13:29:00Z"/>
        </w:rPr>
      </w:pPr>
      <w:ins w:id="3259" w:author="Peter Arbogast [2]" w:date="2019-03-22T13:28:00Z">
        <w:r>
          <w:t>ProductEdition</w:t>
        </w:r>
        <w:r>
          <w:tab/>
        </w:r>
        <w:r>
          <w:tab/>
        </w:r>
        <w:r>
          <w:tab/>
          <w:t>Ed</w:t>
        </w:r>
      </w:ins>
      <w:ins w:id="3260" w:author="Peter Arbogast [2]" w:date="2019-03-22T13:29:00Z">
        <w:r>
          <w:t>ition like Express, Standard</w:t>
        </w:r>
      </w:ins>
    </w:p>
    <w:p w14:paraId="0BF33EF7" w14:textId="77777777" w:rsidR="00822162" w:rsidRDefault="00822162" w:rsidP="00822162">
      <w:pPr>
        <w:pStyle w:val="ListParagraph"/>
        <w:numPr>
          <w:ilvl w:val="0"/>
          <w:numId w:val="2"/>
        </w:numPr>
        <w:rPr>
          <w:ins w:id="3261" w:author="Peter Arbogast [2]" w:date="2019-03-22T13:29:00Z"/>
        </w:rPr>
      </w:pPr>
      <w:ins w:id="3262" w:author="Peter Arbogast [2]" w:date="2019-03-22T13:29:00Z">
        <w:r>
          <w:t>ProductRelease</w:t>
        </w:r>
        <w:r>
          <w:tab/>
        </w:r>
        <w:r>
          <w:tab/>
        </w:r>
        <w:r>
          <w:tab/>
          <w:t>Release like 2005, 2012</w:t>
        </w:r>
      </w:ins>
    </w:p>
    <w:p w14:paraId="02F46419" w14:textId="2314679B" w:rsidR="00822162" w:rsidRDefault="00822162" w:rsidP="00822162">
      <w:pPr>
        <w:pStyle w:val="ListParagraph"/>
        <w:numPr>
          <w:ilvl w:val="0"/>
          <w:numId w:val="2"/>
        </w:numPr>
        <w:rPr>
          <w:ins w:id="3263" w:author="Peter Arbogast [2]" w:date="2019-03-22T13:30:00Z"/>
        </w:rPr>
      </w:pPr>
      <w:ins w:id="3264" w:author="Peter Arbogast [2]" w:date="2019-03-22T13:30:00Z">
        <w:r>
          <w:t>ServicePack</w:t>
        </w:r>
      </w:ins>
    </w:p>
    <w:p w14:paraId="60D77C4C" w14:textId="3044B2BB" w:rsidR="00822162" w:rsidRDefault="00822162" w:rsidP="00822162">
      <w:pPr>
        <w:pStyle w:val="ListParagraph"/>
        <w:numPr>
          <w:ilvl w:val="0"/>
          <w:numId w:val="2"/>
        </w:numPr>
        <w:rPr>
          <w:ins w:id="3265" w:author="Peter Arbogast [2]" w:date="2019-03-22T13:30:00Z"/>
        </w:rPr>
      </w:pPr>
      <w:ins w:id="3266" w:author="Peter Arbogast [2]" w:date="2019-03-22T13:30:00Z">
        <w:r>
          <w:t>InstanceName</w:t>
        </w:r>
      </w:ins>
    </w:p>
    <w:p w14:paraId="568976BD" w14:textId="2DD8D13D" w:rsidR="00822162" w:rsidRDefault="00822162" w:rsidP="00822162">
      <w:pPr>
        <w:pStyle w:val="ListParagraph"/>
        <w:numPr>
          <w:ilvl w:val="0"/>
          <w:numId w:val="2"/>
        </w:numPr>
        <w:rPr>
          <w:ins w:id="3267" w:author="Peter Arbogast [2]" w:date="2019-03-22T13:30:00Z"/>
        </w:rPr>
      </w:pPr>
      <w:ins w:id="3268" w:author="Peter Arbogast [2]" w:date="2019-03-22T13:30:00Z">
        <w:r>
          <w:t>Clustered</w:t>
        </w:r>
      </w:ins>
    </w:p>
    <w:p w14:paraId="71DFD7BD" w14:textId="04D73606" w:rsidR="00822162" w:rsidRDefault="00822162" w:rsidP="00822162">
      <w:pPr>
        <w:pStyle w:val="ListParagraph"/>
        <w:numPr>
          <w:ilvl w:val="0"/>
          <w:numId w:val="2"/>
        </w:numPr>
        <w:rPr>
          <w:ins w:id="3269" w:author="Peter Arbogast [2]" w:date="2019-03-22T13:30:00Z"/>
        </w:rPr>
      </w:pPr>
      <w:ins w:id="3270" w:author="Peter Arbogast [2]" w:date="2019-03-22T13:30:00Z">
        <w:r>
          <w:t>IsIntegratedSecurity</w:t>
        </w:r>
      </w:ins>
    </w:p>
    <w:p w14:paraId="4F402466" w14:textId="1956AA44" w:rsidR="00822162" w:rsidRDefault="00822162" w:rsidP="00822162">
      <w:pPr>
        <w:pStyle w:val="ListParagraph"/>
        <w:numPr>
          <w:ilvl w:val="0"/>
          <w:numId w:val="2"/>
        </w:numPr>
        <w:rPr>
          <w:ins w:id="3271" w:author="Peter Arbogast [2]" w:date="2019-03-22T13:30:00Z"/>
        </w:rPr>
      </w:pPr>
      <w:ins w:id="3272" w:author="Peter Arbogast [2]" w:date="2019-03-22T13:30:00Z">
        <w:r>
          <w:t>DataPath</w:t>
        </w:r>
      </w:ins>
    </w:p>
    <w:p w14:paraId="2CCEC1FB" w14:textId="557EBE54" w:rsidR="00822162" w:rsidRDefault="00822162" w:rsidP="00822162">
      <w:pPr>
        <w:pStyle w:val="ListParagraph"/>
        <w:numPr>
          <w:ilvl w:val="0"/>
          <w:numId w:val="2"/>
        </w:numPr>
        <w:rPr>
          <w:ins w:id="3273" w:author="Peter Arbogast [2]" w:date="2019-03-22T13:30:00Z"/>
        </w:rPr>
      </w:pPr>
      <w:ins w:id="3274" w:author="Peter Arbogast [2]" w:date="2019-03-22T13:30:00Z">
        <w:r>
          <w:t>ServiceName</w:t>
        </w:r>
      </w:ins>
    </w:p>
    <w:p w14:paraId="7A588EC7" w14:textId="3C54397C" w:rsidR="00822162" w:rsidRDefault="00822162" w:rsidP="00822162">
      <w:pPr>
        <w:pStyle w:val="ListParagraph"/>
        <w:numPr>
          <w:ilvl w:val="0"/>
          <w:numId w:val="2"/>
        </w:numPr>
        <w:rPr>
          <w:ins w:id="3275" w:author="Peter Arbogast [2]" w:date="2019-03-22T13:30:00Z"/>
        </w:rPr>
      </w:pPr>
      <w:ins w:id="3276" w:author="Peter Arbogast [2]" w:date="2019-03-22T13:30:00Z">
        <w:r>
          <w:t>State</w:t>
        </w:r>
      </w:ins>
    </w:p>
    <w:p w14:paraId="062E2CCE" w14:textId="01B953F9" w:rsidR="00822162" w:rsidRDefault="00822162" w:rsidP="00822162">
      <w:pPr>
        <w:pStyle w:val="ListParagraph"/>
        <w:numPr>
          <w:ilvl w:val="0"/>
          <w:numId w:val="2"/>
        </w:numPr>
        <w:rPr>
          <w:ins w:id="3277" w:author="Peter Arbogast [2]" w:date="2019-03-22T13:30:00Z"/>
        </w:rPr>
      </w:pPr>
      <w:ins w:id="3278" w:author="Peter Arbogast [2]" w:date="2019-03-22T13:30:00Z">
        <w:r>
          <w:t>StartMode</w:t>
        </w:r>
      </w:ins>
    </w:p>
    <w:p w14:paraId="3DD73559" w14:textId="7626F1F1" w:rsidR="00822162" w:rsidRDefault="00822162" w:rsidP="00822162">
      <w:pPr>
        <w:pStyle w:val="ListParagraph"/>
        <w:numPr>
          <w:ilvl w:val="0"/>
          <w:numId w:val="2"/>
        </w:numPr>
        <w:rPr>
          <w:ins w:id="3279" w:author="Peter Arbogast [2]" w:date="2019-03-22T13:30:00Z"/>
        </w:rPr>
      </w:pPr>
      <w:ins w:id="3280" w:author="Peter Arbogast [2]" w:date="2019-03-22T13:30:00Z">
        <w:r>
          <w:t>InstanceID</w:t>
        </w:r>
      </w:ins>
    </w:p>
    <w:p w14:paraId="4F1CA74E" w14:textId="6274FA91" w:rsidR="00822162" w:rsidRDefault="00822162" w:rsidP="00822162">
      <w:pPr>
        <w:pStyle w:val="ListParagraph"/>
        <w:numPr>
          <w:ilvl w:val="0"/>
          <w:numId w:val="2"/>
        </w:numPr>
        <w:rPr>
          <w:ins w:id="3281" w:author="Peter Arbogast [2]" w:date="2019-03-22T13:30:00Z"/>
        </w:rPr>
      </w:pPr>
      <w:ins w:id="3282" w:author="Peter Arbogast [2]" w:date="2019-03-22T13:30:00Z">
        <w:r>
          <w:t>Sku</w:t>
        </w:r>
      </w:ins>
    </w:p>
    <w:p w14:paraId="3CBD7739" w14:textId="0FD569D0" w:rsidR="00822162" w:rsidRDefault="00822162" w:rsidP="00822162">
      <w:pPr>
        <w:pStyle w:val="ListParagraph"/>
        <w:numPr>
          <w:ilvl w:val="0"/>
          <w:numId w:val="2"/>
        </w:numPr>
        <w:rPr>
          <w:ins w:id="3283" w:author="Peter Arbogast [2]" w:date="2019-03-22T13:31:00Z"/>
        </w:rPr>
      </w:pPr>
      <w:ins w:id="3284" w:author="Peter Arbogast [2]" w:date="2019-03-22T13:30:00Z">
        <w:r>
          <w:t>Sq</w:t>
        </w:r>
      </w:ins>
      <w:ins w:id="3285" w:author="Peter Arbogast [2]" w:date="2019-03-22T13:31:00Z">
        <w:r>
          <w:t>lServiceType</w:t>
        </w:r>
      </w:ins>
    </w:p>
    <w:p w14:paraId="09490E88" w14:textId="1CB8A000" w:rsidR="00822162" w:rsidRDefault="00822162" w:rsidP="00822162">
      <w:pPr>
        <w:pStyle w:val="ListParagraph"/>
        <w:numPr>
          <w:ilvl w:val="0"/>
          <w:numId w:val="2"/>
        </w:numPr>
        <w:rPr>
          <w:ins w:id="3286" w:author="Peter Arbogast [2]" w:date="2019-03-22T13:31:00Z"/>
        </w:rPr>
      </w:pPr>
      <w:ins w:id="3287" w:author="Peter Arbogast [2]" w:date="2019-03-22T13:31:00Z">
        <w:r>
          <w:t>InstallLocation</w:t>
        </w:r>
      </w:ins>
    </w:p>
    <w:p w14:paraId="71DED50C" w14:textId="41C190BB" w:rsidR="00822162" w:rsidRDefault="00206067" w:rsidP="00822162">
      <w:pPr>
        <w:rPr>
          <w:ins w:id="3288" w:author="Peter Arbogast" w:date="2019-06-13T15:11:00Z"/>
        </w:rPr>
      </w:pPr>
      <w:ins w:id="3289" w:author="Peter Arbogast" w:date="2019-06-13T15:11:00Z">
        <w:r>
          <w:t>Used by:</w:t>
        </w:r>
      </w:ins>
    </w:p>
    <w:p w14:paraId="39DA1C84" w14:textId="1D476C63" w:rsidR="00206067" w:rsidRDefault="00206067" w:rsidP="00206067">
      <w:pPr>
        <w:pStyle w:val="ListParagraph"/>
        <w:numPr>
          <w:ilvl w:val="0"/>
          <w:numId w:val="2"/>
        </w:numPr>
        <w:rPr>
          <w:ins w:id="3290" w:author="Peter Arbogast [2]" w:date="2019-03-22T13:31:00Z"/>
        </w:rPr>
        <w:pPrChange w:id="3291" w:author="Peter Arbogast" w:date="2019-06-13T15:11:00Z">
          <w:pPr/>
        </w:pPrChange>
      </w:pPr>
      <w:ins w:id="3292" w:author="Peter Arbogast" w:date="2019-06-13T15:11:00Z">
        <w:r w:rsidRPr="00206067">
          <w:t>csp_aspera_connector_software_</w:t>
        </w:r>
      </w:ins>
      <w:ins w:id="3293" w:author="Peter Arbogast" w:date="2019-06-13T15:12:00Z">
        <w:r>
          <w:t>gerneric_microsoft</w:t>
        </w:r>
      </w:ins>
    </w:p>
    <w:p w14:paraId="5E4FDB46" w14:textId="77777777" w:rsidR="00206067" w:rsidRDefault="00206067">
      <w:pPr>
        <w:rPr>
          <w:ins w:id="3294" w:author="Peter Arbogast" w:date="2019-06-13T15:12:00Z"/>
          <w:rFonts w:asciiTheme="majorHAnsi" w:eastAsiaTheme="majorEastAsia" w:hAnsiTheme="majorHAnsi" w:cstheme="majorBidi"/>
          <w:color w:val="1F3763" w:themeColor="accent1" w:themeShade="7F"/>
          <w:sz w:val="24"/>
          <w:szCs w:val="24"/>
        </w:rPr>
      </w:pPr>
      <w:ins w:id="3295" w:author="Peter Arbogast" w:date="2019-06-13T15:12:00Z">
        <w:r>
          <w:br w:type="page"/>
        </w:r>
      </w:ins>
    </w:p>
    <w:p w14:paraId="2108A901" w14:textId="1F6AC68D" w:rsidR="00822162" w:rsidRDefault="00822162">
      <w:pPr>
        <w:pStyle w:val="Heading3"/>
        <w:numPr>
          <w:ilvl w:val="2"/>
          <w:numId w:val="1"/>
        </w:numPr>
        <w:ind w:left="709"/>
        <w:rPr>
          <w:ins w:id="3296" w:author="Peter Arbogast [2]" w:date="2019-03-22T13:32:00Z"/>
        </w:rPr>
        <w:pPrChange w:id="3297" w:author="Peter Arbogast [2]" w:date="2019-03-22T13:32:00Z">
          <w:pPr/>
        </w:pPrChange>
      </w:pPr>
      <w:bookmarkStart w:id="3298" w:name="_Toc11337005"/>
      <w:ins w:id="3299" w:author="Peter Arbogast [2]" w:date="2019-03-22T13:32:00Z">
        <w:r w:rsidRPr="00822162">
          <w:lastRenderedPageBreak/>
          <w:t>f_GetSoftwareMicrosoftExchange</w:t>
        </w:r>
      </w:ins>
      <w:ins w:id="3300" w:author="Peter Arbogast [2]" w:date="2019-03-22T14:02:00Z">
        <w:r w:rsidR="005B5A8F">
          <w:t>()</w:t>
        </w:r>
      </w:ins>
      <w:bookmarkEnd w:id="3298"/>
    </w:p>
    <w:p w14:paraId="0B3AA420" w14:textId="5D60D309" w:rsidR="00822162" w:rsidRDefault="00822162" w:rsidP="00822162">
      <w:pPr>
        <w:rPr>
          <w:ins w:id="3301" w:author="Peter Arbogast [2]" w:date="2019-03-22T13:32:00Z"/>
        </w:rPr>
      </w:pPr>
      <w:ins w:id="3302" w:author="Peter Arbogast [2]" w:date="2019-03-22T13:32:00Z">
        <w:r>
          <w:t>Get Microsoft Exchange Installation Information</w:t>
        </w:r>
      </w:ins>
    </w:p>
    <w:p w14:paraId="668CD78F" w14:textId="0C5D8818" w:rsidR="00822162" w:rsidRDefault="00822162" w:rsidP="00822162">
      <w:pPr>
        <w:rPr>
          <w:ins w:id="3303" w:author="Peter Arbogast [2]" w:date="2019-03-22T13:32:00Z"/>
        </w:rPr>
      </w:pPr>
      <w:ins w:id="3304" w:author="Peter Arbogast [2]" w:date="2019-03-22T13:32:00Z">
        <w:r>
          <w:t>Return:</w:t>
        </w:r>
      </w:ins>
    </w:p>
    <w:p w14:paraId="7B3AB8B0" w14:textId="6A5FC912" w:rsidR="00822162" w:rsidRDefault="00822162" w:rsidP="00822162">
      <w:pPr>
        <w:pStyle w:val="ListParagraph"/>
        <w:numPr>
          <w:ilvl w:val="0"/>
          <w:numId w:val="2"/>
        </w:numPr>
        <w:rPr>
          <w:ins w:id="3305" w:author="Peter Arbogast [2]" w:date="2019-03-22T13:32:00Z"/>
        </w:rPr>
      </w:pPr>
      <w:ins w:id="3306" w:author="Peter Arbogast [2]" w:date="2019-03-22T13:32:00Z">
        <w:r>
          <w:t>ComputerID</w:t>
        </w:r>
        <w:r>
          <w:tab/>
        </w:r>
        <w:r>
          <w:tab/>
        </w:r>
        <w:r>
          <w:tab/>
          <w:t>ComputerID of the Inventory</w:t>
        </w:r>
      </w:ins>
    </w:p>
    <w:p w14:paraId="77B198DE" w14:textId="6AA67A7A" w:rsidR="00822162" w:rsidRDefault="00822162" w:rsidP="00822162">
      <w:pPr>
        <w:pStyle w:val="ListParagraph"/>
        <w:numPr>
          <w:ilvl w:val="0"/>
          <w:numId w:val="2"/>
        </w:numPr>
        <w:rPr>
          <w:ins w:id="3307" w:author="Peter Arbogast [2]" w:date="2019-03-22T13:33:00Z"/>
        </w:rPr>
      </w:pPr>
      <w:ins w:id="3308" w:author="Peter Arbogast [2]" w:date="2019-03-22T13:33:00Z">
        <w:r w:rsidRPr="00822162">
          <w:t>MGSExchangeServerID</w:t>
        </w:r>
        <w:r>
          <w:tab/>
        </w:r>
        <w:r>
          <w:tab/>
          <w:t xml:space="preserve">HardwareObjectID from class </w:t>
        </w:r>
        <w:r w:rsidRPr="00822162">
          <w:t>MGS</w:t>
        </w:r>
        <w:r>
          <w:t>_</w:t>
        </w:r>
        <w:r w:rsidRPr="00822162">
          <w:t>ExchangeServer</w:t>
        </w:r>
      </w:ins>
    </w:p>
    <w:p w14:paraId="0FB595A8" w14:textId="039608F1" w:rsidR="00822162" w:rsidRDefault="00822162" w:rsidP="00822162">
      <w:pPr>
        <w:pStyle w:val="ListParagraph"/>
        <w:numPr>
          <w:ilvl w:val="0"/>
          <w:numId w:val="2"/>
        </w:numPr>
        <w:rPr>
          <w:ins w:id="3309" w:author="Peter Arbogast [2]" w:date="2019-03-22T13:33:00Z"/>
        </w:rPr>
      </w:pPr>
      <w:ins w:id="3310" w:author="Peter Arbogast [2]" w:date="2019-03-22T13:33:00Z">
        <w:r>
          <w:t>ComputerCN</w:t>
        </w:r>
        <w:r>
          <w:tab/>
        </w:r>
        <w:r>
          <w:tab/>
        </w:r>
        <w:r>
          <w:tab/>
          <w:t>Hostname of the Exchange Server</w:t>
        </w:r>
      </w:ins>
    </w:p>
    <w:p w14:paraId="2DE1B6EE" w14:textId="7D51E0C4" w:rsidR="00822162" w:rsidRDefault="00822162" w:rsidP="00822162">
      <w:pPr>
        <w:pStyle w:val="ListParagraph"/>
        <w:numPr>
          <w:ilvl w:val="0"/>
          <w:numId w:val="2"/>
        </w:numPr>
        <w:rPr>
          <w:ins w:id="3311" w:author="Peter Arbogast [2]" w:date="2019-03-22T13:34:00Z"/>
        </w:rPr>
      </w:pPr>
      <w:ins w:id="3312" w:author="Peter Arbogast [2]" w:date="2019-03-22T13:33:00Z">
        <w:r>
          <w:t>ComputerFQDN</w:t>
        </w:r>
        <w:r>
          <w:tab/>
        </w:r>
        <w:r>
          <w:tab/>
        </w:r>
        <w:r>
          <w:tab/>
          <w:t>FQDN of the Exchange Server</w:t>
        </w:r>
      </w:ins>
    </w:p>
    <w:p w14:paraId="4928B07F" w14:textId="5FDBF2E9" w:rsidR="00822162" w:rsidRDefault="00822162" w:rsidP="00822162">
      <w:pPr>
        <w:pStyle w:val="ListParagraph"/>
        <w:numPr>
          <w:ilvl w:val="0"/>
          <w:numId w:val="2"/>
        </w:numPr>
        <w:rPr>
          <w:ins w:id="3313" w:author="Peter Arbogast [2]" w:date="2019-03-22T13:34:00Z"/>
        </w:rPr>
      </w:pPr>
      <w:ins w:id="3314" w:author="Peter Arbogast [2]" w:date="2019-03-22T13:34:00Z">
        <w:r>
          <w:t>Publisher</w:t>
        </w:r>
        <w:r>
          <w:tab/>
        </w:r>
        <w:r>
          <w:tab/>
        </w:r>
        <w:r>
          <w:tab/>
          <w:t>Always Microsoft</w:t>
        </w:r>
      </w:ins>
    </w:p>
    <w:p w14:paraId="1402B5FB" w14:textId="17CA48FE" w:rsidR="00822162" w:rsidRDefault="00822162" w:rsidP="00822162">
      <w:pPr>
        <w:pStyle w:val="ListParagraph"/>
        <w:numPr>
          <w:ilvl w:val="0"/>
          <w:numId w:val="2"/>
        </w:numPr>
        <w:rPr>
          <w:ins w:id="3315" w:author="Peter Arbogast [2]" w:date="2019-03-22T13:34:00Z"/>
        </w:rPr>
      </w:pPr>
      <w:ins w:id="3316" w:author="Peter Arbogast [2]" w:date="2019-03-22T13:34:00Z">
        <w:r>
          <w:t>ProductName</w:t>
        </w:r>
        <w:r>
          <w:tab/>
        </w:r>
        <w:r>
          <w:tab/>
        </w:r>
        <w:r>
          <w:tab/>
          <w:t>Always Microsoft Exchange</w:t>
        </w:r>
      </w:ins>
    </w:p>
    <w:p w14:paraId="465EE8FA" w14:textId="3D04AAF3" w:rsidR="00822162" w:rsidRDefault="00822162" w:rsidP="00822162">
      <w:pPr>
        <w:pStyle w:val="ListParagraph"/>
        <w:numPr>
          <w:ilvl w:val="0"/>
          <w:numId w:val="2"/>
        </w:numPr>
        <w:rPr>
          <w:ins w:id="3317" w:author="Peter Arbogast [2]" w:date="2019-03-22T13:34:00Z"/>
        </w:rPr>
      </w:pPr>
      <w:ins w:id="3318" w:author="Peter Arbogast [2]" w:date="2019-03-22T13:34:00Z">
        <w:r>
          <w:t>ProductVersion</w:t>
        </w:r>
      </w:ins>
    </w:p>
    <w:p w14:paraId="771F122D" w14:textId="2E204E8F" w:rsidR="00822162" w:rsidRDefault="00822162" w:rsidP="00822162">
      <w:pPr>
        <w:pStyle w:val="ListParagraph"/>
        <w:numPr>
          <w:ilvl w:val="0"/>
          <w:numId w:val="2"/>
        </w:numPr>
        <w:rPr>
          <w:ins w:id="3319" w:author="Peter Arbogast [2]" w:date="2019-03-22T13:34:00Z"/>
        </w:rPr>
      </w:pPr>
      <w:ins w:id="3320" w:author="Peter Arbogast [2]" w:date="2019-03-22T13:34:00Z">
        <w:r>
          <w:t>ProductEdition</w:t>
        </w:r>
        <w:r>
          <w:tab/>
        </w:r>
        <w:r>
          <w:tab/>
        </w:r>
        <w:r>
          <w:tab/>
          <w:t>Standard, Enterprise</w:t>
        </w:r>
      </w:ins>
    </w:p>
    <w:p w14:paraId="28727FF8" w14:textId="69B960F2" w:rsidR="00822162" w:rsidRDefault="00822162" w:rsidP="00822162">
      <w:pPr>
        <w:pStyle w:val="ListParagraph"/>
        <w:numPr>
          <w:ilvl w:val="0"/>
          <w:numId w:val="2"/>
        </w:numPr>
        <w:rPr>
          <w:ins w:id="3321" w:author="Peter Arbogast [2]" w:date="2019-03-22T13:35:00Z"/>
        </w:rPr>
      </w:pPr>
      <w:ins w:id="3322" w:author="Peter Arbogast [2]" w:date="2019-03-22T13:34:00Z">
        <w:r>
          <w:t>Product</w:t>
        </w:r>
      </w:ins>
      <w:ins w:id="3323" w:author="Peter Arbogast [2]" w:date="2019-03-22T13:35:00Z">
        <w:r>
          <w:t>Release</w:t>
        </w:r>
        <w:r>
          <w:tab/>
        </w:r>
        <w:r>
          <w:tab/>
        </w:r>
        <w:r>
          <w:tab/>
          <w:t>2016, 2003</w:t>
        </w:r>
      </w:ins>
    </w:p>
    <w:p w14:paraId="07C91522" w14:textId="7D854A44" w:rsidR="00822162" w:rsidRDefault="00DD36D8" w:rsidP="00DD36D8">
      <w:pPr>
        <w:rPr>
          <w:ins w:id="3324" w:author="Peter Arbogast [2]" w:date="2019-03-22T13:37:00Z"/>
        </w:rPr>
      </w:pPr>
      <w:ins w:id="3325" w:author="Peter Arbogast [2]" w:date="2019-03-22T13:36:00Z">
        <w:r>
          <w:t xml:space="preserve">It can be that more then one time the ComputerID exist with </w:t>
        </w:r>
      </w:ins>
      <w:ins w:id="3326" w:author="Peter Arbogast [2]" w:date="2019-03-22T13:37:00Z">
        <w:r>
          <w:t>other Hostnames and FQDN, this is if more then one Exchange Server exists, but only from one a Computer Inventory exists.</w:t>
        </w:r>
      </w:ins>
    </w:p>
    <w:p w14:paraId="389BF448" w14:textId="77777777" w:rsidR="00206067" w:rsidRDefault="00206067" w:rsidP="00206067">
      <w:pPr>
        <w:rPr>
          <w:ins w:id="3327" w:author="Peter Arbogast" w:date="2019-06-13T15:12:00Z"/>
        </w:rPr>
      </w:pPr>
      <w:ins w:id="3328" w:author="Peter Arbogast" w:date="2019-06-13T15:12:00Z">
        <w:r>
          <w:t>Used by:</w:t>
        </w:r>
      </w:ins>
    </w:p>
    <w:p w14:paraId="51F73E8E" w14:textId="77777777" w:rsidR="00206067" w:rsidRDefault="00206067" w:rsidP="00206067">
      <w:pPr>
        <w:pStyle w:val="ListParagraph"/>
        <w:numPr>
          <w:ilvl w:val="0"/>
          <w:numId w:val="2"/>
        </w:numPr>
        <w:rPr>
          <w:ins w:id="3329" w:author="Peter Arbogast" w:date="2019-06-13T15:12:00Z"/>
        </w:rPr>
      </w:pPr>
      <w:ins w:id="3330" w:author="Peter Arbogast" w:date="2019-06-13T15:12:00Z">
        <w:r w:rsidRPr="00206067">
          <w:t>csp_aspera_connector_software_</w:t>
        </w:r>
        <w:r>
          <w:t>gerneric_microsoft</w:t>
        </w:r>
      </w:ins>
    </w:p>
    <w:p w14:paraId="7D7F12E7" w14:textId="0F052008" w:rsidR="00DD36D8" w:rsidRDefault="00DD36D8" w:rsidP="00DD36D8">
      <w:pPr>
        <w:rPr>
          <w:ins w:id="3331" w:author="Peter Arbogast [2]" w:date="2019-03-22T13:38:00Z"/>
        </w:rPr>
      </w:pPr>
    </w:p>
    <w:p w14:paraId="52AA8CFA" w14:textId="223C024A" w:rsidR="00DD36D8" w:rsidRDefault="00DD36D8" w:rsidP="00DD36D8">
      <w:pPr>
        <w:pStyle w:val="Heading3"/>
        <w:numPr>
          <w:ilvl w:val="2"/>
          <w:numId w:val="1"/>
        </w:numPr>
        <w:ind w:left="709"/>
        <w:rPr>
          <w:ins w:id="3332" w:author="Peter Arbogast [2]" w:date="2019-03-22T13:38:00Z"/>
        </w:rPr>
      </w:pPr>
      <w:bookmarkStart w:id="3333" w:name="_Toc11337006"/>
      <w:ins w:id="3334" w:author="Peter Arbogast [2]" w:date="2019-03-22T13:38:00Z">
        <w:r w:rsidRPr="00DD36D8">
          <w:t>f_GetSoftwareMicrosoftSharePoint</w:t>
        </w:r>
      </w:ins>
      <w:ins w:id="3335" w:author="Peter Arbogast [2]" w:date="2019-03-22T13:41:00Z">
        <w:r>
          <w:t>()</w:t>
        </w:r>
      </w:ins>
      <w:bookmarkEnd w:id="3333"/>
    </w:p>
    <w:p w14:paraId="29F3BF64" w14:textId="48AC94DC" w:rsidR="00DD36D8" w:rsidRDefault="00DD36D8" w:rsidP="00DD36D8">
      <w:pPr>
        <w:rPr>
          <w:ins w:id="3336" w:author="Peter Arbogast [2]" w:date="2019-03-22T13:38:00Z"/>
        </w:rPr>
      </w:pPr>
      <w:ins w:id="3337" w:author="Peter Arbogast [2]" w:date="2019-03-22T13:38:00Z">
        <w:r>
          <w:t>Get Microsoft SharePoint Installation Information</w:t>
        </w:r>
      </w:ins>
    </w:p>
    <w:p w14:paraId="1FD79E4E" w14:textId="6572214A" w:rsidR="00DD36D8" w:rsidRDefault="00DD36D8" w:rsidP="00DD36D8">
      <w:pPr>
        <w:rPr>
          <w:ins w:id="3338" w:author="Peter Arbogast [2]" w:date="2019-03-22T13:38:00Z"/>
        </w:rPr>
      </w:pPr>
      <w:ins w:id="3339" w:author="Peter Arbogast [2]" w:date="2019-03-22T13:38:00Z">
        <w:r>
          <w:t>Return:</w:t>
        </w:r>
      </w:ins>
    </w:p>
    <w:p w14:paraId="66740266" w14:textId="2303CEEC" w:rsidR="00DD36D8" w:rsidRDefault="00DD36D8" w:rsidP="00DD36D8">
      <w:pPr>
        <w:pStyle w:val="ListParagraph"/>
        <w:numPr>
          <w:ilvl w:val="0"/>
          <w:numId w:val="2"/>
        </w:numPr>
        <w:rPr>
          <w:ins w:id="3340" w:author="Peter Arbogast [2]" w:date="2019-03-22T13:38:00Z"/>
        </w:rPr>
      </w:pPr>
      <w:ins w:id="3341" w:author="Peter Arbogast [2]" w:date="2019-03-22T13:38:00Z">
        <w:r>
          <w:t>ComputerID</w:t>
        </w:r>
        <w:r>
          <w:tab/>
        </w:r>
        <w:r>
          <w:tab/>
        </w:r>
        <w:r>
          <w:tab/>
          <w:t>ComputerID of the Inventory</w:t>
        </w:r>
      </w:ins>
    </w:p>
    <w:p w14:paraId="64260721" w14:textId="652CDE3A" w:rsidR="00DD36D8" w:rsidRDefault="00DD36D8" w:rsidP="00DD36D8">
      <w:pPr>
        <w:pStyle w:val="ListParagraph"/>
        <w:numPr>
          <w:ilvl w:val="0"/>
          <w:numId w:val="2"/>
        </w:numPr>
        <w:rPr>
          <w:ins w:id="3342" w:author="Peter Arbogast [2]" w:date="2019-03-22T13:39:00Z"/>
        </w:rPr>
      </w:pPr>
      <w:ins w:id="3343" w:author="Peter Arbogast [2]" w:date="2019-03-22T13:39:00Z">
        <w:r w:rsidRPr="00DD36D8">
          <w:t>MGSSPFarmID</w:t>
        </w:r>
        <w:r>
          <w:tab/>
        </w:r>
        <w:r>
          <w:tab/>
        </w:r>
        <w:r>
          <w:tab/>
          <w:t xml:space="preserve">HardwareObjectID from class </w:t>
        </w:r>
        <w:r w:rsidRPr="00DD36D8">
          <w:t>MGS</w:t>
        </w:r>
        <w:r>
          <w:t>_</w:t>
        </w:r>
        <w:r w:rsidRPr="00DD36D8">
          <w:t>SPFarm</w:t>
        </w:r>
      </w:ins>
    </w:p>
    <w:p w14:paraId="0E5F935B" w14:textId="2052E42D" w:rsidR="00DD36D8" w:rsidRDefault="00DD36D8" w:rsidP="00DD36D8">
      <w:pPr>
        <w:pStyle w:val="ListParagraph"/>
        <w:numPr>
          <w:ilvl w:val="0"/>
          <w:numId w:val="2"/>
        </w:numPr>
        <w:rPr>
          <w:ins w:id="3344" w:author="Peter Arbogast [2]" w:date="2019-03-22T13:40:00Z"/>
        </w:rPr>
      </w:pPr>
      <w:ins w:id="3345" w:author="Peter Arbogast [2]" w:date="2019-03-22T13:39:00Z">
        <w:r>
          <w:t>Publisher</w:t>
        </w:r>
        <w:r>
          <w:tab/>
        </w:r>
        <w:r>
          <w:tab/>
        </w:r>
        <w:r>
          <w:tab/>
          <w:t>Always</w:t>
        </w:r>
      </w:ins>
      <w:ins w:id="3346" w:author="Peter Arbogast [2]" w:date="2019-03-22T13:40:00Z">
        <w:r>
          <w:t xml:space="preserve"> Microsoft</w:t>
        </w:r>
      </w:ins>
    </w:p>
    <w:p w14:paraId="270850B1" w14:textId="7575571F" w:rsidR="00DD36D8" w:rsidRDefault="00DD36D8" w:rsidP="00DD36D8">
      <w:pPr>
        <w:pStyle w:val="ListParagraph"/>
        <w:numPr>
          <w:ilvl w:val="0"/>
          <w:numId w:val="2"/>
        </w:numPr>
        <w:rPr>
          <w:ins w:id="3347" w:author="Peter Arbogast [2]" w:date="2019-03-22T13:40:00Z"/>
        </w:rPr>
      </w:pPr>
      <w:ins w:id="3348" w:author="Peter Arbogast [2]" w:date="2019-03-22T13:40:00Z">
        <w:r>
          <w:t>ProductName</w:t>
        </w:r>
      </w:ins>
    </w:p>
    <w:p w14:paraId="319C42DD" w14:textId="176E472C" w:rsidR="00DD36D8" w:rsidRDefault="00DD36D8" w:rsidP="00DD36D8">
      <w:pPr>
        <w:pStyle w:val="ListParagraph"/>
        <w:numPr>
          <w:ilvl w:val="0"/>
          <w:numId w:val="2"/>
        </w:numPr>
        <w:rPr>
          <w:ins w:id="3349" w:author="Peter Arbogast [2]" w:date="2019-03-22T13:40:00Z"/>
        </w:rPr>
      </w:pPr>
      <w:ins w:id="3350" w:author="Peter Arbogast [2]" w:date="2019-03-22T13:40:00Z">
        <w:r>
          <w:t>ProductEdition</w:t>
        </w:r>
      </w:ins>
    </w:p>
    <w:p w14:paraId="7CAD0E24" w14:textId="5B98E1A2" w:rsidR="00DD36D8" w:rsidRDefault="00DD36D8" w:rsidP="00DD36D8">
      <w:pPr>
        <w:pStyle w:val="ListParagraph"/>
        <w:numPr>
          <w:ilvl w:val="0"/>
          <w:numId w:val="2"/>
        </w:numPr>
        <w:rPr>
          <w:ins w:id="3351" w:author="Peter Arbogast [2]" w:date="2019-03-22T13:40:00Z"/>
        </w:rPr>
      </w:pPr>
      <w:ins w:id="3352" w:author="Peter Arbogast [2]" w:date="2019-03-22T13:40:00Z">
        <w:r>
          <w:t>ProductRelease</w:t>
        </w:r>
      </w:ins>
    </w:p>
    <w:p w14:paraId="1314F9CB" w14:textId="3EECF7AE" w:rsidR="00DD36D8" w:rsidRDefault="00DD36D8" w:rsidP="00DD36D8">
      <w:pPr>
        <w:pStyle w:val="ListParagraph"/>
        <w:numPr>
          <w:ilvl w:val="0"/>
          <w:numId w:val="2"/>
        </w:numPr>
        <w:rPr>
          <w:ins w:id="3353" w:author="Peter Arbogast [2]" w:date="2019-03-22T13:40:00Z"/>
        </w:rPr>
      </w:pPr>
      <w:ins w:id="3354" w:author="Peter Arbogast [2]" w:date="2019-03-22T13:40:00Z">
        <w:r>
          <w:t>ProductVersion</w:t>
        </w:r>
      </w:ins>
    </w:p>
    <w:p w14:paraId="23E6A79A" w14:textId="1744BE3E" w:rsidR="00DD36D8" w:rsidRDefault="00DD36D8" w:rsidP="00DD36D8">
      <w:pPr>
        <w:pStyle w:val="ListParagraph"/>
        <w:numPr>
          <w:ilvl w:val="0"/>
          <w:numId w:val="2"/>
        </w:numPr>
        <w:rPr>
          <w:ins w:id="3355" w:author="Peter Arbogast [2]" w:date="2019-03-22T13:40:00Z"/>
        </w:rPr>
      </w:pPr>
      <w:ins w:id="3356" w:author="Peter Arbogast [2]" w:date="2019-03-22T13:40:00Z">
        <w:r>
          <w:t>FullProductName</w:t>
        </w:r>
      </w:ins>
    </w:p>
    <w:p w14:paraId="43431323" w14:textId="664A5BA6" w:rsidR="00DD36D8" w:rsidRDefault="00DD36D8" w:rsidP="00DD36D8">
      <w:pPr>
        <w:pStyle w:val="ListParagraph"/>
        <w:numPr>
          <w:ilvl w:val="0"/>
          <w:numId w:val="2"/>
        </w:numPr>
        <w:rPr>
          <w:ins w:id="3357" w:author="Peter Arbogast [2]" w:date="2019-03-22T13:40:00Z"/>
        </w:rPr>
      </w:pPr>
      <w:ins w:id="3358" w:author="Peter Arbogast [2]" w:date="2019-03-22T13:40:00Z">
        <w:r>
          <w:t>SKUID</w:t>
        </w:r>
      </w:ins>
    </w:p>
    <w:p w14:paraId="1527A39B" w14:textId="77777777" w:rsidR="00206067" w:rsidRDefault="00206067" w:rsidP="00206067">
      <w:pPr>
        <w:rPr>
          <w:ins w:id="3359" w:author="Peter Arbogast" w:date="2019-06-13T15:12:00Z"/>
        </w:rPr>
      </w:pPr>
      <w:ins w:id="3360" w:author="Peter Arbogast" w:date="2019-06-13T15:12:00Z">
        <w:r>
          <w:t>Used by:</w:t>
        </w:r>
      </w:ins>
    </w:p>
    <w:p w14:paraId="2CBC38DE" w14:textId="77777777" w:rsidR="00206067" w:rsidRDefault="00206067" w:rsidP="00206067">
      <w:pPr>
        <w:pStyle w:val="ListParagraph"/>
        <w:numPr>
          <w:ilvl w:val="0"/>
          <w:numId w:val="2"/>
        </w:numPr>
        <w:rPr>
          <w:ins w:id="3361" w:author="Peter Arbogast" w:date="2019-06-13T15:12:00Z"/>
        </w:rPr>
      </w:pPr>
      <w:ins w:id="3362" w:author="Peter Arbogast" w:date="2019-06-13T15:12:00Z">
        <w:r w:rsidRPr="00206067">
          <w:t>csp_aspera_connector_software_</w:t>
        </w:r>
        <w:r>
          <w:t>gerneric_microsoft</w:t>
        </w:r>
      </w:ins>
    </w:p>
    <w:p w14:paraId="4DAACB3E" w14:textId="73309F08" w:rsidR="00DD36D8" w:rsidRDefault="00DD36D8" w:rsidP="00DD36D8">
      <w:pPr>
        <w:rPr>
          <w:ins w:id="3363" w:author="Peter Arbogast [2]" w:date="2019-03-22T13:41:00Z"/>
        </w:rPr>
      </w:pPr>
    </w:p>
    <w:p w14:paraId="2B51E10E" w14:textId="60B227FC" w:rsidR="00DD36D8" w:rsidDel="00767BB8" w:rsidRDefault="00DD36D8">
      <w:pPr>
        <w:pStyle w:val="Heading3"/>
        <w:numPr>
          <w:ilvl w:val="2"/>
          <w:numId w:val="1"/>
        </w:numPr>
        <w:ind w:left="709"/>
        <w:rPr>
          <w:ins w:id="3364" w:author="Peter Arbogast [2]" w:date="2019-03-22T13:41:00Z"/>
          <w:del w:id="3365" w:author="Peter Arbogast" w:date="2019-06-13T10:19:00Z"/>
        </w:rPr>
        <w:pPrChange w:id="3366" w:author="Peter Arbogast [2]" w:date="2019-03-22T13:41:00Z">
          <w:pPr/>
        </w:pPrChange>
      </w:pPr>
      <w:ins w:id="3367" w:author="Peter Arbogast [2]" w:date="2019-03-22T13:41:00Z">
        <w:del w:id="3368" w:author="Peter Arbogast" w:date="2019-06-13T10:19:00Z">
          <w:r w:rsidRPr="00DD36D8" w:rsidDel="00767BB8">
            <w:delText>f_SoftwareOracleJavaLicense</w:delText>
          </w:r>
          <w:r w:rsidDel="00767BB8">
            <w:delText>(</w:delText>
          </w:r>
        </w:del>
      </w:ins>
      <w:ins w:id="3369" w:author="Peter Arbogast [2]" w:date="2019-03-22T13:43:00Z">
        <w:del w:id="3370" w:author="Peter Arbogast" w:date="2019-06-13T10:19:00Z">
          <w:r w:rsidDel="00767BB8">
            <w:delText>sVersion</w:delText>
          </w:r>
        </w:del>
      </w:ins>
      <w:ins w:id="3371" w:author="Peter Arbogast [2]" w:date="2019-03-22T13:41:00Z">
        <w:del w:id="3372" w:author="Peter Arbogast" w:date="2019-06-13T10:19:00Z">
          <w:r w:rsidDel="00767BB8">
            <w:delText>)</w:delText>
          </w:r>
        </w:del>
      </w:ins>
    </w:p>
    <w:p w14:paraId="5F1EB1A2" w14:textId="0E526ECB" w:rsidR="00DD36D8" w:rsidDel="00767BB8" w:rsidRDefault="00DD36D8" w:rsidP="00DD36D8">
      <w:pPr>
        <w:rPr>
          <w:ins w:id="3373" w:author="Peter Arbogast [2]" w:date="2019-03-22T13:43:00Z"/>
          <w:del w:id="3374" w:author="Peter Arbogast" w:date="2019-06-13T10:19:00Z"/>
        </w:rPr>
      </w:pPr>
      <w:ins w:id="3375" w:author="Peter Arbogast [2]" w:date="2019-03-22T13:42:00Z">
        <w:del w:id="3376" w:author="Peter Arbogast" w:date="2019-06-13T10:19:00Z">
          <w:r w:rsidDel="00767BB8">
            <w:delText>Get License Information Java from Version</w:delText>
          </w:r>
        </w:del>
      </w:ins>
    </w:p>
    <w:p w14:paraId="469D066E" w14:textId="0A93110A" w:rsidR="00DD36D8" w:rsidDel="00767BB8" w:rsidRDefault="00DD36D8" w:rsidP="00DD36D8">
      <w:pPr>
        <w:rPr>
          <w:ins w:id="3377" w:author="Peter Arbogast [2]" w:date="2019-03-22T13:43:00Z"/>
          <w:del w:id="3378" w:author="Peter Arbogast" w:date="2019-06-13T10:19:00Z"/>
        </w:rPr>
      </w:pPr>
      <w:ins w:id="3379" w:author="Peter Arbogast [2]" w:date="2019-03-22T13:43:00Z">
        <w:del w:id="3380" w:author="Peter Arbogast" w:date="2019-06-13T10:19:00Z">
          <w:r w:rsidDel="00767BB8">
            <w:delText>Prameter sVersion:</w:delText>
          </w:r>
        </w:del>
      </w:ins>
    </w:p>
    <w:p w14:paraId="0273285F" w14:textId="1CA28EE5" w:rsidR="00DD36D8" w:rsidDel="00767BB8" w:rsidRDefault="00DD36D8">
      <w:pPr>
        <w:pStyle w:val="ListParagraph"/>
        <w:numPr>
          <w:ilvl w:val="0"/>
          <w:numId w:val="2"/>
        </w:numPr>
        <w:rPr>
          <w:ins w:id="3381" w:author="Peter Arbogast [2]" w:date="2019-03-22T13:42:00Z"/>
          <w:del w:id="3382" w:author="Peter Arbogast" w:date="2019-06-13T10:19:00Z"/>
        </w:rPr>
        <w:pPrChange w:id="3383" w:author="Peter Arbogast [2]" w:date="2019-03-22T13:43:00Z">
          <w:pPr/>
        </w:pPrChange>
      </w:pPr>
      <w:ins w:id="3384" w:author="Peter Arbogast [2]" w:date="2019-03-22T13:43:00Z">
        <w:del w:id="3385" w:author="Peter Arbogast" w:date="2019-06-13T10:19:00Z">
          <w:r w:rsidDel="00767BB8">
            <w:delText>Give the Oracle Java Version as String</w:delText>
          </w:r>
        </w:del>
      </w:ins>
    </w:p>
    <w:p w14:paraId="5B05A399" w14:textId="69A8BCFE" w:rsidR="00DD36D8" w:rsidDel="00767BB8" w:rsidRDefault="00DD36D8" w:rsidP="00DD36D8">
      <w:pPr>
        <w:rPr>
          <w:ins w:id="3386" w:author="Peter Arbogast [2]" w:date="2019-03-22T13:42:00Z"/>
          <w:del w:id="3387" w:author="Peter Arbogast" w:date="2019-06-13T10:19:00Z"/>
        </w:rPr>
      </w:pPr>
      <w:ins w:id="3388" w:author="Peter Arbogast [2]" w:date="2019-03-22T13:42:00Z">
        <w:del w:id="3389" w:author="Peter Arbogast" w:date="2019-06-13T10:19:00Z">
          <w:r w:rsidDel="00767BB8">
            <w:delText>Return:</w:delText>
          </w:r>
        </w:del>
      </w:ins>
    </w:p>
    <w:p w14:paraId="0C1A948E" w14:textId="77854147" w:rsidR="00DD36D8" w:rsidDel="00767BB8" w:rsidRDefault="00DD36D8" w:rsidP="00DD36D8">
      <w:pPr>
        <w:pStyle w:val="ListParagraph"/>
        <w:numPr>
          <w:ilvl w:val="0"/>
          <w:numId w:val="2"/>
        </w:numPr>
        <w:rPr>
          <w:ins w:id="3390" w:author="Peter Arbogast [2]" w:date="2019-03-22T13:44:00Z"/>
          <w:del w:id="3391" w:author="Peter Arbogast" w:date="2019-06-13T10:19:00Z"/>
        </w:rPr>
      </w:pPr>
      <w:ins w:id="3392" w:author="Peter Arbogast [2]" w:date="2019-03-22T13:43:00Z">
        <w:del w:id="3393" w:author="Peter Arbogast" w:date="2019-06-13T10:19:00Z">
          <w:r w:rsidDel="00767BB8">
            <w:delText>Licensenstype</w:delText>
          </w:r>
          <w:r w:rsidDel="00767BB8">
            <w:tab/>
          </w:r>
          <w:r w:rsidDel="00767BB8">
            <w:tab/>
            <w:delText xml:space="preserve">Unknown, Freeware, </w:delText>
          </w:r>
        </w:del>
      </w:ins>
      <w:ins w:id="3394" w:author="Peter Arbogast [2]" w:date="2019-03-22T13:44:00Z">
        <w:del w:id="3395" w:author="Peter Arbogast" w:date="2019-06-13T10:19:00Z">
          <w:r w:rsidDel="00767BB8">
            <w:delText>License required</w:delText>
          </w:r>
        </w:del>
      </w:ins>
    </w:p>
    <w:p w14:paraId="53895CC0" w14:textId="4E26475D" w:rsidR="00DD36D8" w:rsidDel="00767BB8" w:rsidRDefault="00DD36D8" w:rsidP="00DD36D8">
      <w:pPr>
        <w:rPr>
          <w:ins w:id="3396" w:author="Peter Arbogast [2]" w:date="2019-03-22T13:44:00Z"/>
          <w:del w:id="3397" w:author="Peter Arbogast" w:date="2019-06-13T10:19:00Z"/>
        </w:rPr>
      </w:pPr>
    </w:p>
    <w:p w14:paraId="572B4C7F" w14:textId="5E3759D0" w:rsidR="00DD36D8" w:rsidDel="00767BB8" w:rsidRDefault="00DD36D8">
      <w:pPr>
        <w:pStyle w:val="Heading3"/>
        <w:numPr>
          <w:ilvl w:val="2"/>
          <w:numId w:val="1"/>
        </w:numPr>
        <w:ind w:left="709"/>
        <w:rPr>
          <w:ins w:id="3398" w:author="Peter Arbogast [2]" w:date="2019-03-22T13:44:00Z"/>
          <w:del w:id="3399" w:author="Peter Arbogast" w:date="2019-06-13T10:19:00Z"/>
        </w:rPr>
        <w:pPrChange w:id="3400" w:author="Peter Arbogast [2]" w:date="2019-03-22T13:44:00Z">
          <w:pPr/>
        </w:pPrChange>
      </w:pPr>
      <w:ins w:id="3401" w:author="Peter Arbogast [2]" w:date="2019-03-22T13:44:00Z">
        <w:del w:id="3402" w:author="Peter Arbogast" w:date="2019-06-13T10:19:00Z">
          <w:r w:rsidRPr="00DD36D8" w:rsidDel="00767BB8">
            <w:delText>f_GetSoftwareOracleJavaInstall</w:delText>
          </w:r>
          <w:r w:rsidDel="00767BB8">
            <w:delText>()</w:delText>
          </w:r>
        </w:del>
      </w:ins>
    </w:p>
    <w:p w14:paraId="3F8A92B2" w14:textId="6B70199C" w:rsidR="00DD36D8" w:rsidDel="00767BB8" w:rsidRDefault="00DD36D8" w:rsidP="00DD36D8">
      <w:pPr>
        <w:rPr>
          <w:ins w:id="3403" w:author="Peter Arbogast [2]" w:date="2019-03-22T13:45:00Z"/>
          <w:del w:id="3404" w:author="Peter Arbogast" w:date="2019-06-13T10:19:00Z"/>
        </w:rPr>
      </w:pPr>
      <w:ins w:id="3405" w:author="Peter Arbogast [2]" w:date="2019-03-22T13:44:00Z">
        <w:del w:id="3406" w:author="Peter Arbogast" w:date="2019-06-13T10:19:00Z">
          <w:r w:rsidDel="00767BB8">
            <w:delText xml:space="preserve">Get </w:delText>
          </w:r>
        </w:del>
      </w:ins>
      <w:ins w:id="3407" w:author="Peter Arbogast [2]" w:date="2019-03-22T13:45:00Z">
        <w:del w:id="3408" w:author="Peter Arbogast" w:date="2019-06-13T10:19:00Z">
          <w:r w:rsidDel="00767BB8">
            <w:delText>installed Java’s</w:delText>
          </w:r>
        </w:del>
      </w:ins>
      <w:ins w:id="3409" w:author="Peter Arbogast [2]" w:date="2019-03-22T13:47:00Z">
        <w:del w:id="3410" w:author="Peter Arbogast" w:date="2019-06-13T10:19:00Z">
          <w:r w:rsidDel="00767BB8">
            <w:delText xml:space="preserve"> from </w:delText>
          </w:r>
          <w:r w:rsidR="00103469" w:rsidDel="00767BB8">
            <w:delText>Installerinformation</w:delText>
          </w:r>
        </w:del>
      </w:ins>
    </w:p>
    <w:p w14:paraId="67580CC5" w14:textId="1E7A8E07" w:rsidR="00DD36D8" w:rsidDel="00767BB8" w:rsidRDefault="00DD36D8" w:rsidP="00DD36D8">
      <w:pPr>
        <w:rPr>
          <w:ins w:id="3411" w:author="Peter Arbogast [2]" w:date="2019-03-22T13:45:00Z"/>
          <w:del w:id="3412" w:author="Peter Arbogast" w:date="2019-06-13T10:19:00Z"/>
        </w:rPr>
      </w:pPr>
      <w:ins w:id="3413" w:author="Peter Arbogast [2]" w:date="2019-03-22T13:45:00Z">
        <w:del w:id="3414" w:author="Peter Arbogast" w:date="2019-06-13T10:19:00Z">
          <w:r w:rsidDel="00767BB8">
            <w:delText>Return:</w:delText>
          </w:r>
        </w:del>
      </w:ins>
    </w:p>
    <w:p w14:paraId="0933C8D3" w14:textId="5476712B" w:rsidR="00DD36D8" w:rsidDel="00767BB8" w:rsidRDefault="00DD36D8" w:rsidP="00DD36D8">
      <w:pPr>
        <w:pStyle w:val="ListParagraph"/>
        <w:numPr>
          <w:ilvl w:val="0"/>
          <w:numId w:val="2"/>
        </w:numPr>
        <w:rPr>
          <w:ins w:id="3415" w:author="Peter Arbogast [2]" w:date="2019-03-22T13:45:00Z"/>
          <w:del w:id="3416" w:author="Peter Arbogast" w:date="2019-06-13T10:19:00Z"/>
        </w:rPr>
      </w:pPr>
      <w:ins w:id="3417" w:author="Peter Arbogast [2]" w:date="2019-03-22T13:45:00Z">
        <w:del w:id="3418" w:author="Peter Arbogast" w:date="2019-06-13T10:19:00Z">
          <w:r w:rsidDel="00767BB8">
            <w:delText>ComputerID</w:delText>
          </w:r>
          <w:r w:rsidDel="00767BB8">
            <w:tab/>
          </w:r>
          <w:r w:rsidDel="00767BB8">
            <w:tab/>
          </w:r>
          <w:r w:rsidDel="00767BB8">
            <w:tab/>
            <w:delText>ComputerID of the Inventory</w:delText>
          </w:r>
        </w:del>
      </w:ins>
    </w:p>
    <w:p w14:paraId="1D960657" w14:textId="61E4BF0F" w:rsidR="00DD36D8" w:rsidDel="00767BB8" w:rsidRDefault="00DD36D8" w:rsidP="00DD36D8">
      <w:pPr>
        <w:pStyle w:val="ListParagraph"/>
        <w:numPr>
          <w:ilvl w:val="0"/>
          <w:numId w:val="2"/>
        </w:numPr>
        <w:rPr>
          <w:ins w:id="3419" w:author="Peter Arbogast [2]" w:date="2019-03-22T13:45:00Z"/>
          <w:del w:id="3420" w:author="Peter Arbogast" w:date="2019-06-13T10:19:00Z"/>
        </w:rPr>
      </w:pPr>
      <w:ins w:id="3421" w:author="Peter Arbogast [2]" w:date="2019-03-22T13:45:00Z">
        <w:del w:id="3422" w:author="Peter Arbogast" w:date="2019-06-13T10:19:00Z">
          <w:r w:rsidDel="00767BB8">
            <w:delText>Type</w:delText>
          </w:r>
          <w:r w:rsidDel="00767BB8">
            <w:tab/>
          </w:r>
          <w:r w:rsidDel="00767BB8">
            <w:tab/>
          </w:r>
          <w:r w:rsidDel="00767BB8">
            <w:tab/>
          </w:r>
          <w:r w:rsidDel="00767BB8">
            <w:tab/>
            <w:delText>Always INSTALL</w:delText>
          </w:r>
        </w:del>
      </w:ins>
    </w:p>
    <w:p w14:paraId="386D5826" w14:textId="70A6DDD9" w:rsidR="00DD36D8" w:rsidDel="00767BB8" w:rsidRDefault="00DD36D8" w:rsidP="00DD36D8">
      <w:pPr>
        <w:pStyle w:val="ListParagraph"/>
        <w:numPr>
          <w:ilvl w:val="0"/>
          <w:numId w:val="2"/>
        </w:numPr>
        <w:rPr>
          <w:ins w:id="3423" w:author="Peter Arbogast [2]" w:date="2019-03-22T13:45:00Z"/>
          <w:del w:id="3424" w:author="Peter Arbogast" w:date="2019-06-13T10:19:00Z"/>
        </w:rPr>
      </w:pPr>
      <w:ins w:id="3425" w:author="Peter Arbogast [2]" w:date="2019-03-22T13:45:00Z">
        <w:del w:id="3426" w:author="Peter Arbogast" w:date="2019-06-13T10:19:00Z">
          <w:r w:rsidDel="00767BB8">
            <w:delText>Publisher</w:delText>
          </w:r>
        </w:del>
      </w:ins>
    </w:p>
    <w:p w14:paraId="1B225587" w14:textId="40E9FED1" w:rsidR="00DD36D8" w:rsidDel="00767BB8" w:rsidRDefault="00DD36D8" w:rsidP="00DD36D8">
      <w:pPr>
        <w:pStyle w:val="ListParagraph"/>
        <w:numPr>
          <w:ilvl w:val="0"/>
          <w:numId w:val="2"/>
        </w:numPr>
        <w:rPr>
          <w:ins w:id="3427" w:author="Peter Arbogast [2]" w:date="2019-03-22T13:45:00Z"/>
          <w:del w:id="3428" w:author="Peter Arbogast" w:date="2019-06-13T10:19:00Z"/>
        </w:rPr>
      </w:pPr>
      <w:ins w:id="3429" w:author="Peter Arbogast [2]" w:date="2019-03-22T13:45:00Z">
        <w:del w:id="3430" w:author="Peter Arbogast" w:date="2019-06-13T10:19:00Z">
          <w:r w:rsidDel="00767BB8">
            <w:delText>ProductName</w:delText>
          </w:r>
        </w:del>
      </w:ins>
    </w:p>
    <w:p w14:paraId="5D92D0D8" w14:textId="41B3EAF0" w:rsidR="00DD36D8" w:rsidDel="00767BB8" w:rsidRDefault="00DD36D8" w:rsidP="00DD36D8">
      <w:pPr>
        <w:pStyle w:val="ListParagraph"/>
        <w:numPr>
          <w:ilvl w:val="0"/>
          <w:numId w:val="2"/>
        </w:numPr>
        <w:rPr>
          <w:ins w:id="3431" w:author="Peter Arbogast [2]" w:date="2019-03-22T13:46:00Z"/>
          <w:del w:id="3432" w:author="Peter Arbogast" w:date="2019-06-13T10:19:00Z"/>
        </w:rPr>
      </w:pPr>
      <w:ins w:id="3433" w:author="Peter Arbogast [2]" w:date="2019-03-22T13:46:00Z">
        <w:del w:id="3434" w:author="Peter Arbogast" w:date="2019-06-13T10:19:00Z">
          <w:r w:rsidDel="00767BB8">
            <w:delText>ProductVersion</w:delText>
          </w:r>
        </w:del>
      </w:ins>
    </w:p>
    <w:p w14:paraId="2EC0820F" w14:textId="33797D56" w:rsidR="00DD36D8" w:rsidDel="00767BB8" w:rsidRDefault="00DD36D8" w:rsidP="00DD36D8">
      <w:pPr>
        <w:pStyle w:val="ListParagraph"/>
        <w:numPr>
          <w:ilvl w:val="0"/>
          <w:numId w:val="2"/>
        </w:numPr>
        <w:rPr>
          <w:ins w:id="3435" w:author="Peter Arbogast [2]" w:date="2019-03-22T13:46:00Z"/>
          <w:del w:id="3436" w:author="Peter Arbogast" w:date="2019-06-13T10:19:00Z"/>
        </w:rPr>
      </w:pPr>
      <w:ins w:id="3437" w:author="Peter Arbogast [2]" w:date="2019-03-22T13:46:00Z">
        <w:del w:id="3438" w:author="Peter Arbogast" w:date="2019-06-13T10:19:00Z">
          <w:r w:rsidDel="00767BB8">
            <w:delText>LicenseType</w:delText>
          </w:r>
          <w:r w:rsidDel="00767BB8">
            <w:tab/>
          </w:r>
          <w:r w:rsidDel="00767BB8">
            <w:tab/>
          </w:r>
          <w:r w:rsidDel="00767BB8">
            <w:tab/>
            <w:delText>Unknown, Freeware, License required</w:delText>
          </w:r>
        </w:del>
      </w:ins>
    </w:p>
    <w:p w14:paraId="7745C445" w14:textId="36C10828" w:rsidR="00DD36D8" w:rsidDel="00767BB8" w:rsidRDefault="00DD36D8" w:rsidP="00DD36D8">
      <w:pPr>
        <w:pStyle w:val="ListParagraph"/>
        <w:numPr>
          <w:ilvl w:val="0"/>
          <w:numId w:val="2"/>
        </w:numPr>
        <w:rPr>
          <w:ins w:id="3439" w:author="Peter Arbogast [2]" w:date="2019-03-22T13:46:00Z"/>
          <w:del w:id="3440" w:author="Peter Arbogast" w:date="2019-06-13T10:19:00Z"/>
        </w:rPr>
      </w:pPr>
      <w:ins w:id="3441" w:author="Peter Arbogast [2]" w:date="2019-03-22T13:46:00Z">
        <w:del w:id="3442" w:author="Peter Arbogast" w:date="2019-06-13T10:19:00Z">
          <w:r w:rsidDel="00767BB8">
            <w:delText>LastInventoryDate</w:delText>
          </w:r>
          <w:r w:rsidDel="00767BB8">
            <w:tab/>
          </w:r>
          <w:r w:rsidDel="00767BB8">
            <w:tab/>
            <w:delText>(DATETIME)</w:delText>
          </w:r>
        </w:del>
      </w:ins>
    </w:p>
    <w:p w14:paraId="0EF5381F" w14:textId="36834249" w:rsidR="00103469" w:rsidDel="00767BB8" w:rsidRDefault="00103469">
      <w:pPr>
        <w:rPr>
          <w:ins w:id="3443" w:author="Peter Arbogast [2]" w:date="2019-03-22T13:48:00Z"/>
          <w:del w:id="3444" w:author="Peter Arbogast" w:date="2019-06-13T10:19:00Z"/>
          <w:rFonts w:asciiTheme="majorHAnsi" w:eastAsiaTheme="majorEastAsia" w:hAnsiTheme="majorHAnsi" w:cstheme="majorBidi"/>
          <w:color w:val="1F3763" w:themeColor="accent1" w:themeShade="7F"/>
          <w:sz w:val="24"/>
          <w:szCs w:val="24"/>
        </w:rPr>
      </w:pPr>
      <w:ins w:id="3445" w:author="Peter Arbogast [2]" w:date="2019-03-22T13:48:00Z">
        <w:del w:id="3446" w:author="Peter Arbogast" w:date="2019-06-13T10:19:00Z">
          <w:r w:rsidDel="00767BB8">
            <w:br w:type="page"/>
          </w:r>
        </w:del>
      </w:ins>
    </w:p>
    <w:p w14:paraId="21575615" w14:textId="3786FB34" w:rsidR="00DD36D8" w:rsidDel="00767BB8" w:rsidRDefault="00103469">
      <w:pPr>
        <w:pStyle w:val="Heading3"/>
        <w:numPr>
          <w:ilvl w:val="2"/>
          <w:numId w:val="1"/>
        </w:numPr>
        <w:ind w:left="709"/>
        <w:rPr>
          <w:ins w:id="3447" w:author="Peter Arbogast [2]" w:date="2019-03-22T13:47:00Z"/>
          <w:del w:id="3448" w:author="Peter Arbogast" w:date="2019-06-13T10:19:00Z"/>
        </w:rPr>
        <w:pPrChange w:id="3449" w:author="Peter Arbogast [2]" w:date="2019-03-22T13:47:00Z">
          <w:pPr/>
        </w:pPrChange>
      </w:pPr>
      <w:ins w:id="3450" w:author="Peter Arbogast [2]" w:date="2019-03-22T13:47:00Z">
        <w:del w:id="3451" w:author="Peter Arbogast" w:date="2019-06-13T10:19:00Z">
          <w:r w:rsidRPr="00103469" w:rsidDel="00767BB8">
            <w:delText>f_GetSoftwareOracleJavaFile</w:delText>
          </w:r>
          <w:r w:rsidDel="00767BB8">
            <w:delText>()</w:delText>
          </w:r>
        </w:del>
      </w:ins>
    </w:p>
    <w:p w14:paraId="43D3CDAA" w14:textId="0897EF9B" w:rsidR="00103469" w:rsidDel="00767BB8" w:rsidRDefault="00103469" w:rsidP="00DD36D8">
      <w:pPr>
        <w:rPr>
          <w:ins w:id="3452" w:author="Peter Arbogast [2]" w:date="2019-03-22T13:47:00Z"/>
          <w:del w:id="3453" w:author="Peter Arbogast" w:date="2019-06-13T10:19:00Z"/>
        </w:rPr>
      </w:pPr>
      <w:ins w:id="3454" w:author="Peter Arbogast [2]" w:date="2019-03-22T13:47:00Z">
        <w:del w:id="3455" w:author="Peter Arbogast" w:date="2019-06-13T10:19:00Z">
          <w:r w:rsidDel="00767BB8">
            <w:delText>Get installed Java’s from File Inventory</w:delText>
          </w:r>
        </w:del>
      </w:ins>
    </w:p>
    <w:p w14:paraId="72A37B57" w14:textId="0B2BCDC7" w:rsidR="00103469" w:rsidDel="00767BB8" w:rsidRDefault="00103469" w:rsidP="00103469">
      <w:pPr>
        <w:rPr>
          <w:ins w:id="3456" w:author="Peter Arbogast [2]" w:date="2019-03-22T13:47:00Z"/>
          <w:del w:id="3457" w:author="Peter Arbogast" w:date="2019-06-13T10:19:00Z"/>
        </w:rPr>
      </w:pPr>
      <w:ins w:id="3458" w:author="Peter Arbogast [2]" w:date="2019-03-22T13:47:00Z">
        <w:del w:id="3459" w:author="Peter Arbogast" w:date="2019-06-13T10:19:00Z">
          <w:r w:rsidDel="00767BB8">
            <w:delText>Return:</w:delText>
          </w:r>
        </w:del>
      </w:ins>
    </w:p>
    <w:p w14:paraId="04BFA1F5" w14:textId="58009E46" w:rsidR="00103469" w:rsidDel="00767BB8" w:rsidRDefault="00103469" w:rsidP="00103469">
      <w:pPr>
        <w:pStyle w:val="ListParagraph"/>
        <w:numPr>
          <w:ilvl w:val="0"/>
          <w:numId w:val="2"/>
        </w:numPr>
        <w:rPr>
          <w:ins w:id="3460" w:author="Peter Arbogast [2]" w:date="2019-03-22T13:47:00Z"/>
          <w:del w:id="3461" w:author="Peter Arbogast" w:date="2019-06-13T10:19:00Z"/>
        </w:rPr>
      </w:pPr>
      <w:ins w:id="3462" w:author="Peter Arbogast [2]" w:date="2019-03-22T13:47:00Z">
        <w:del w:id="3463" w:author="Peter Arbogast" w:date="2019-06-13T10:19:00Z">
          <w:r w:rsidDel="00767BB8">
            <w:delText>ComputerID</w:delText>
          </w:r>
          <w:r w:rsidDel="00767BB8">
            <w:tab/>
          </w:r>
          <w:r w:rsidDel="00767BB8">
            <w:tab/>
          </w:r>
          <w:r w:rsidDel="00767BB8">
            <w:tab/>
            <w:delText>ComputerID of the Inventory</w:delText>
          </w:r>
        </w:del>
      </w:ins>
    </w:p>
    <w:p w14:paraId="46B4F677" w14:textId="200FD595" w:rsidR="00103469" w:rsidDel="00767BB8" w:rsidRDefault="00103469" w:rsidP="00103469">
      <w:pPr>
        <w:pStyle w:val="ListParagraph"/>
        <w:numPr>
          <w:ilvl w:val="0"/>
          <w:numId w:val="2"/>
        </w:numPr>
        <w:rPr>
          <w:ins w:id="3464" w:author="Peter Arbogast [2]" w:date="2019-03-22T13:47:00Z"/>
          <w:del w:id="3465" w:author="Peter Arbogast" w:date="2019-06-13T10:19:00Z"/>
        </w:rPr>
      </w:pPr>
      <w:ins w:id="3466" w:author="Peter Arbogast [2]" w:date="2019-03-22T13:47:00Z">
        <w:del w:id="3467" w:author="Peter Arbogast" w:date="2019-06-13T10:19:00Z">
          <w:r w:rsidDel="00767BB8">
            <w:delText>Type</w:delText>
          </w:r>
          <w:r w:rsidDel="00767BB8">
            <w:tab/>
          </w:r>
          <w:r w:rsidDel="00767BB8">
            <w:tab/>
          </w:r>
          <w:r w:rsidDel="00767BB8">
            <w:tab/>
          </w:r>
          <w:r w:rsidDel="00767BB8">
            <w:tab/>
            <w:delText xml:space="preserve">Always </w:delText>
          </w:r>
        </w:del>
      </w:ins>
      <w:ins w:id="3468" w:author="Peter Arbogast [2]" w:date="2019-03-22T13:48:00Z">
        <w:del w:id="3469" w:author="Peter Arbogast" w:date="2019-06-13T10:19:00Z">
          <w:r w:rsidDel="00767BB8">
            <w:delText>FILE</w:delText>
          </w:r>
        </w:del>
      </w:ins>
    </w:p>
    <w:p w14:paraId="2760117E" w14:textId="7137F83F" w:rsidR="00103469" w:rsidDel="00767BB8" w:rsidRDefault="00103469" w:rsidP="00103469">
      <w:pPr>
        <w:pStyle w:val="ListParagraph"/>
        <w:numPr>
          <w:ilvl w:val="0"/>
          <w:numId w:val="2"/>
        </w:numPr>
        <w:rPr>
          <w:ins w:id="3470" w:author="Peter Arbogast [2]" w:date="2019-03-22T13:47:00Z"/>
          <w:del w:id="3471" w:author="Peter Arbogast" w:date="2019-06-13T10:19:00Z"/>
        </w:rPr>
      </w:pPr>
      <w:ins w:id="3472" w:author="Peter Arbogast [2]" w:date="2019-03-22T13:47:00Z">
        <w:del w:id="3473" w:author="Peter Arbogast" w:date="2019-06-13T10:19:00Z">
          <w:r w:rsidDel="00767BB8">
            <w:delText>Publisher</w:delText>
          </w:r>
        </w:del>
      </w:ins>
    </w:p>
    <w:p w14:paraId="2B8BD595" w14:textId="035807F1" w:rsidR="00103469" w:rsidDel="00767BB8" w:rsidRDefault="00103469" w:rsidP="00103469">
      <w:pPr>
        <w:pStyle w:val="ListParagraph"/>
        <w:numPr>
          <w:ilvl w:val="0"/>
          <w:numId w:val="2"/>
        </w:numPr>
        <w:rPr>
          <w:ins w:id="3474" w:author="Peter Arbogast [2]" w:date="2019-03-22T13:47:00Z"/>
          <w:del w:id="3475" w:author="Peter Arbogast" w:date="2019-06-13T10:19:00Z"/>
        </w:rPr>
      </w:pPr>
      <w:ins w:id="3476" w:author="Peter Arbogast [2]" w:date="2019-03-22T13:47:00Z">
        <w:del w:id="3477" w:author="Peter Arbogast" w:date="2019-06-13T10:19:00Z">
          <w:r w:rsidDel="00767BB8">
            <w:delText>ProductName</w:delText>
          </w:r>
        </w:del>
      </w:ins>
    </w:p>
    <w:p w14:paraId="2E8D818F" w14:textId="0F270097" w:rsidR="00103469" w:rsidDel="00767BB8" w:rsidRDefault="00103469" w:rsidP="00103469">
      <w:pPr>
        <w:pStyle w:val="ListParagraph"/>
        <w:numPr>
          <w:ilvl w:val="0"/>
          <w:numId w:val="2"/>
        </w:numPr>
        <w:rPr>
          <w:ins w:id="3478" w:author="Peter Arbogast [2]" w:date="2019-03-22T13:47:00Z"/>
          <w:del w:id="3479" w:author="Peter Arbogast" w:date="2019-06-13T10:19:00Z"/>
        </w:rPr>
      </w:pPr>
      <w:ins w:id="3480" w:author="Peter Arbogast [2]" w:date="2019-03-22T13:47:00Z">
        <w:del w:id="3481" w:author="Peter Arbogast" w:date="2019-06-13T10:19:00Z">
          <w:r w:rsidDel="00767BB8">
            <w:delText>ProductVersion</w:delText>
          </w:r>
        </w:del>
      </w:ins>
    </w:p>
    <w:p w14:paraId="05B008EB" w14:textId="4899B694" w:rsidR="00103469" w:rsidDel="00767BB8" w:rsidRDefault="00103469" w:rsidP="00103469">
      <w:pPr>
        <w:pStyle w:val="ListParagraph"/>
        <w:numPr>
          <w:ilvl w:val="0"/>
          <w:numId w:val="2"/>
        </w:numPr>
        <w:rPr>
          <w:ins w:id="3482" w:author="Peter Arbogast [2]" w:date="2019-03-22T13:47:00Z"/>
          <w:del w:id="3483" w:author="Peter Arbogast" w:date="2019-06-13T10:19:00Z"/>
        </w:rPr>
      </w:pPr>
      <w:ins w:id="3484" w:author="Peter Arbogast [2]" w:date="2019-03-22T13:47:00Z">
        <w:del w:id="3485" w:author="Peter Arbogast" w:date="2019-06-13T10:19:00Z">
          <w:r w:rsidDel="00767BB8">
            <w:delText>LicenseType</w:delText>
          </w:r>
          <w:r w:rsidDel="00767BB8">
            <w:tab/>
          </w:r>
          <w:r w:rsidDel="00767BB8">
            <w:tab/>
          </w:r>
          <w:r w:rsidDel="00767BB8">
            <w:tab/>
            <w:delText>Unknown, Freeware, License required</w:delText>
          </w:r>
        </w:del>
      </w:ins>
    </w:p>
    <w:p w14:paraId="4D52DB2A" w14:textId="6D6BDA35" w:rsidR="00103469" w:rsidDel="00767BB8" w:rsidRDefault="00103469" w:rsidP="00103469">
      <w:pPr>
        <w:pStyle w:val="ListParagraph"/>
        <w:numPr>
          <w:ilvl w:val="0"/>
          <w:numId w:val="2"/>
        </w:numPr>
        <w:rPr>
          <w:ins w:id="3486" w:author="Peter Arbogast [2]" w:date="2019-03-22T13:47:00Z"/>
          <w:del w:id="3487" w:author="Peter Arbogast" w:date="2019-06-13T10:19:00Z"/>
        </w:rPr>
      </w:pPr>
      <w:ins w:id="3488" w:author="Peter Arbogast [2]" w:date="2019-03-22T13:47:00Z">
        <w:del w:id="3489" w:author="Peter Arbogast" w:date="2019-06-13T10:19:00Z">
          <w:r w:rsidDel="00767BB8">
            <w:delText>LastInventoryDate</w:delText>
          </w:r>
          <w:r w:rsidDel="00767BB8">
            <w:tab/>
          </w:r>
          <w:r w:rsidDel="00767BB8">
            <w:tab/>
            <w:delText>(DATETIME)</w:delText>
          </w:r>
        </w:del>
      </w:ins>
    </w:p>
    <w:p w14:paraId="74B5B2EB" w14:textId="5D9F0748" w:rsidR="00103469" w:rsidDel="00767BB8" w:rsidRDefault="00103469" w:rsidP="00DD36D8">
      <w:pPr>
        <w:rPr>
          <w:ins w:id="3490" w:author="Peter Arbogast [2]" w:date="2019-03-22T13:48:00Z"/>
          <w:del w:id="3491" w:author="Peter Arbogast" w:date="2019-06-13T10:19:00Z"/>
        </w:rPr>
      </w:pPr>
    </w:p>
    <w:p w14:paraId="11A7DE57" w14:textId="499BF289" w:rsidR="00103469" w:rsidDel="00767BB8" w:rsidRDefault="00103469">
      <w:pPr>
        <w:pStyle w:val="Heading3"/>
        <w:numPr>
          <w:ilvl w:val="2"/>
          <w:numId w:val="1"/>
        </w:numPr>
        <w:ind w:left="709"/>
        <w:rPr>
          <w:ins w:id="3492" w:author="Peter Arbogast [2]" w:date="2019-03-22T13:48:00Z"/>
          <w:del w:id="3493" w:author="Peter Arbogast" w:date="2019-06-13T10:19:00Z"/>
        </w:rPr>
        <w:pPrChange w:id="3494" w:author="Peter Arbogast [2]" w:date="2019-03-22T13:48:00Z">
          <w:pPr/>
        </w:pPrChange>
      </w:pPr>
      <w:ins w:id="3495" w:author="Peter Arbogast [2]" w:date="2019-03-22T13:48:00Z">
        <w:del w:id="3496" w:author="Peter Arbogast" w:date="2019-06-13T10:19:00Z">
          <w:r w:rsidRPr="00103469" w:rsidDel="00767BB8">
            <w:delText>f_GetSoftwareOracleJavaUsageAgent</w:delText>
          </w:r>
          <w:r w:rsidDel="00767BB8">
            <w:delText>()</w:delText>
          </w:r>
        </w:del>
      </w:ins>
    </w:p>
    <w:p w14:paraId="337FC534" w14:textId="66AE46DE" w:rsidR="00103469" w:rsidDel="00767BB8" w:rsidRDefault="00103469" w:rsidP="00DD36D8">
      <w:pPr>
        <w:rPr>
          <w:ins w:id="3497" w:author="Peter Arbogast [2]" w:date="2019-03-22T13:49:00Z"/>
          <w:del w:id="3498" w:author="Peter Arbogast" w:date="2019-06-13T10:19:00Z"/>
        </w:rPr>
      </w:pPr>
      <w:ins w:id="3499" w:author="Peter Arbogast [2]" w:date="2019-03-22T13:48:00Z">
        <w:del w:id="3500" w:author="Peter Arbogast" w:date="2019-06-13T10:19:00Z">
          <w:r w:rsidDel="00767BB8">
            <w:delText>Get installed Java’s from Usage Agent information</w:delText>
          </w:r>
        </w:del>
      </w:ins>
    </w:p>
    <w:p w14:paraId="0A92678C" w14:textId="5780D5F1" w:rsidR="00103469" w:rsidDel="00767BB8" w:rsidRDefault="00103469" w:rsidP="00103469">
      <w:pPr>
        <w:rPr>
          <w:ins w:id="3501" w:author="Peter Arbogast [2]" w:date="2019-03-22T13:49:00Z"/>
          <w:del w:id="3502" w:author="Peter Arbogast" w:date="2019-06-13T10:19:00Z"/>
        </w:rPr>
      </w:pPr>
      <w:ins w:id="3503" w:author="Peter Arbogast [2]" w:date="2019-03-22T13:49:00Z">
        <w:del w:id="3504" w:author="Peter Arbogast" w:date="2019-06-13T10:19:00Z">
          <w:r w:rsidDel="00767BB8">
            <w:delText>Return:</w:delText>
          </w:r>
        </w:del>
      </w:ins>
    </w:p>
    <w:p w14:paraId="2D9B295F" w14:textId="7D7C000C" w:rsidR="00103469" w:rsidDel="00767BB8" w:rsidRDefault="00103469" w:rsidP="00103469">
      <w:pPr>
        <w:pStyle w:val="ListParagraph"/>
        <w:numPr>
          <w:ilvl w:val="0"/>
          <w:numId w:val="2"/>
        </w:numPr>
        <w:rPr>
          <w:ins w:id="3505" w:author="Peter Arbogast [2]" w:date="2019-03-22T13:49:00Z"/>
          <w:del w:id="3506" w:author="Peter Arbogast" w:date="2019-06-13T10:19:00Z"/>
        </w:rPr>
      </w:pPr>
      <w:ins w:id="3507" w:author="Peter Arbogast [2]" w:date="2019-03-22T13:49:00Z">
        <w:del w:id="3508" w:author="Peter Arbogast" w:date="2019-06-13T10:19:00Z">
          <w:r w:rsidDel="00767BB8">
            <w:delText>ComputerID</w:delText>
          </w:r>
          <w:r w:rsidDel="00767BB8">
            <w:tab/>
          </w:r>
          <w:r w:rsidDel="00767BB8">
            <w:tab/>
          </w:r>
          <w:r w:rsidDel="00767BB8">
            <w:tab/>
            <w:delText>ComputerID of the Inventory</w:delText>
          </w:r>
        </w:del>
      </w:ins>
    </w:p>
    <w:p w14:paraId="348EEE3D" w14:textId="346B7EF5" w:rsidR="00103469" w:rsidDel="00767BB8" w:rsidRDefault="00103469" w:rsidP="00103469">
      <w:pPr>
        <w:pStyle w:val="ListParagraph"/>
        <w:numPr>
          <w:ilvl w:val="0"/>
          <w:numId w:val="2"/>
        </w:numPr>
        <w:rPr>
          <w:ins w:id="3509" w:author="Peter Arbogast [2]" w:date="2019-03-22T13:49:00Z"/>
          <w:del w:id="3510" w:author="Peter Arbogast" w:date="2019-06-13T10:19:00Z"/>
        </w:rPr>
      </w:pPr>
      <w:ins w:id="3511" w:author="Peter Arbogast [2]" w:date="2019-03-22T13:49:00Z">
        <w:del w:id="3512" w:author="Peter Arbogast" w:date="2019-06-13T10:19:00Z">
          <w:r w:rsidDel="00767BB8">
            <w:delText>Type</w:delText>
          </w:r>
          <w:r w:rsidDel="00767BB8">
            <w:tab/>
          </w:r>
          <w:r w:rsidDel="00767BB8">
            <w:tab/>
          </w:r>
          <w:r w:rsidDel="00767BB8">
            <w:tab/>
          </w:r>
          <w:r w:rsidDel="00767BB8">
            <w:tab/>
            <w:delText>Always USAGEAGENT</w:delText>
          </w:r>
        </w:del>
      </w:ins>
    </w:p>
    <w:p w14:paraId="6A5673FF" w14:textId="5BA1A92B" w:rsidR="00103469" w:rsidDel="00767BB8" w:rsidRDefault="00103469" w:rsidP="00103469">
      <w:pPr>
        <w:pStyle w:val="ListParagraph"/>
        <w:numPr>
          <w:ilvl w:val="0"/>
          <w:numId w:val="2"/>
        </w:numPr>
        <w:rPr>
          <w:ins w:id="3513" w:author="Peter Arbogast [2]" w:date="2019-03-22T13:49:00Z"/>
          <w:del w:id="3514" w:author="Peter Arbogast" w:date="2019-06-13T10:19:00Z"/>
        </w:rPr>
      </w:pPr>
      <w:ins w:id="3515" w:author="Peter Arbogast [2]" w:date="2019-03-22T13:49:00Z">
        <w:del w:id="3516" w:author="Peter Arbogast" w:date="2019-06-13T10:19:00Z">
          <w:r w:rsidDel="00767BB8">
            <w:delText>Publisher</w:delText>
          </w:r>
        </w:del>
      </w:ins>
    </w:p>
    <w:p w14:paraId="11ACF5AD" w14:textId="337C3371" w:rsidR="00103469" w:rsidDel="00767BB8" w:rsidRDefault="00103469" w:rsidP="00103469">
      <w:pPr>
        <w:pStyle w:val="ListParagraph"/>
        <w:numPr>
          <w:ilvl w:val="0"/>
          <w:numId w:val="2"/>
        </w:numPr>
        <w:rPr>
          <w:ins w:id="3517" w:author="Peter Arbogast [2]" w:date="2019-03-22T13:49:00Z"/>
          <w:del w:id="3518" w:author="Peter Arbogast" w:date="2019-06-13T10:19:00Z"/>
        </w:rPr>
      </w:pPr>
      <w:ins w:id="3519" w:author="Peter Arbogast [2]" w:date="2019-03-22T13:49:00Z">
        <w:del w:id="3520" w:author="Peter Arbogast" w:date="2019-06-13T10:19:00Z">
          <w:r w:rsidDel="00767BB8">
            <w:delText>ProductName</w:delText>
          </w:r>
        </w:del>
      </w:ins>
    </w:p>
    <w:p w14:paraId="3359A0E0" w14:textId="7654230E" w:rsidR="00103469" w:rsidDel="00767BB8" w:rsidRDefault="00103469" w:rsidP="00103469">
      <w:pPr>
        <w:pStyle w:val="ListParagraph"/>
        <w:numPr>
          <w:ilvl w:val="0"/>
          <w:numId w:val="2"/>
        </w:numPr>
        <w:rPr>
          <w:ins w:id="3521" w:author="Peter Arbogast [2]" w:date="2019-03-22T13:49:00Z"/>
          <w:del w:id="3522" w:author="Peter Arbogast" w:date="2019-06-13T10:19:00Z"/>
        </w:rPr>
      </w:pPr>
      <w:ins w:id="3523" w:author="Peter Arbogast [2]" w:date="2019-03-22T13:49:00Z">
        <w:del w:id="3524" w:author="Peter Arbogast" w:date="2019-06-13T10:19:00Z">
          <w:r w:rsidDel="00767BB8">
            <w:delText>ProductVersion</w:delText>
          </w:r>
        </w:del>
      </w:ins>
    </w:p>
    <w:p w14:paraId="107D7F9A" w14:textId="68DBECA7" w:rsidR="00103469" w:rsidDel="00767BB8" w:rsidRDefault="00103469" w:rsidP="00103469">
      <w:pPr>
        <w:pStyle w:val="ListParagraph"/>
        <w:numPr>
          <w:ilvl w:val="0"/>
          <w:numId w:val="2"/>
        </w:numPr>
        <w:rPr>
          <w:ins w:id="3525" w:author="Peter Arbogast [2]" w:date="2019-03-22T13:49:00Z"/>
          <w:del w:id="3526" w:author="Peter Arbogast" w:date="2019-06-13T10:19:00Z"/>
        </w:rPr>
      </w:pPr>
      <w:ins w:id="3527" w:author="Peter Arbogast [2]" w:date="2019-03-22T13:49:00Z">
        <w:del w:id="3528" w:author="Peter Arbogast" w:date="2019-06-13T10:19:00Z">
          <w:r w:rsidDel="00767BB8">
            <w:delText>LicenseType</w:delText>
          </w:r>
          <w:r w:rsidDel="00767BB8">
            <w:tab/>
          </w:r>
          <w:r w:rsidDel="00767BB8">
            <w:tab/>
          </w:r>
          <w:r w:rsidDel="00767BB8">
            <w:tab/>
            <w:delText>Unknown, Freeware, License required</w:delText>
          </w:r>
        </w:del>
      </w:ins>
    </w:p>
    <w:p w14:paraId="399502B3" w14:textId="601E9576" w:rsidR="00103469" w:rsidDel="00767BB8" w:rsidRDefault="00103469" w:rsidP="00103469">
      <w:pPr>
        <w:pStyle w:val="ListParagraph"/>
        <w:numPr>
          <w:ilvl w:val="0"/>
          <w:numId w:val="2"/>
        </w:numPr>
        <w:rPr>
          <w:ins w:id="3529" w:author="Peter Arbogast [2]" w:date="2019-03-22T13:53:00Z"/>
          <w:del w:id="3530" w:author="Peter Arbogast" w:date="2019-06-13T10:19:00Z"/>
        </w:rPr>
      </w:pPr>
      <w:ins w:id="3531" w:author="Peter Arbogast [2]" w:date="2019-03-22T13:49:00Z">
        <w:del w:id="3532" w:author="Peter Arbogast" w:date="2019-06-13T10:19:00Z">
          <w:r w:rsidDel="00767BB8">
            <w:delText>LastUsage</w:delText>
          </w:r>
          <w:r w:rsidDel="00767BB8">
            <w:tab/>
          </w:r>
          <w:r w:rsidDel="00767BB8">
            <w:tab/>
          </w:r>
          <w:r w:rsidDel="00767BB8">
            <w:tab/>
            <w:delText>(DATETIME)</w:delText>
          </w:r>
        </w:del>
      </w:ins>
    </w:p>
    <w:p w14:paraId="05420957" w14:textId="1058BEFD" w:rsidR="00103469" w:rsidDel="00767BB8" w:rsidRDefault="00103469">
      <w:pPr>
        <w:pStyle w:val="ListParagraph"/>
        <w:rPr>
          <w:ins w:id="3533" w:author="Peter Arbogast [2]" w:date="2019-03-22T13:49:00Z"/>
          <w:del w:id="3534" w:author="Peter Arbogast" w:date="2019-06-13T10:19:00Z"/>
        </w:rPr>
        <w:pPrChange w:id="3535" w:author="Peter Arbogast [2]" w:date="2019-03-22T13:53:00Z">
          <w:pPr>
            <w:pStyle w:val="ListParagraph"/>
            <w:numPr>
              <w:numId w:val="2"/>
            </w:numPr>
            <w:ind w:hanging="360"/>
          </w:pPr>
        </w:pPrChange>
      </w:pPr>
    </w:p>
    <w:p w14:paraId="587E993D" w14:textId="7155EDB8" w:rsidR="00103469" w:rsidDel="00767BB8" w:rsidRDefault="00103469">
      <w:pPr>
        <w:pStyle w:val="Heading3"/>
        <w:numPr>
          <w:ilvl w:val="2"/>
          <w:numId w:val="1"/>
        </w:numPr>
        <w:ind w:left="709"/>
        <w:rPr>
          <w:ins w:id="3536" w:author="Peter Arbogast [2]" w:date="2019-03-22T13:50:00Z"/>
          <w:del w:id="3537" w:author="Peter Arbogast" w:date="2019-06-13T10:19:00Z"/>
        </w:rPr>
        <w:pPrChange w:id="3538" w:author="Peter Arbogast [2]" w:date="2019-03-22T13:50:00Z">
          <w:pPr/>
        </w:pPrChange>
      </w:pPr>
      <w:ins w:id="3539" w:author="Peter Arbogast [2]" w:date="2019-03-22T13:49:00Z">
        <w:del w:id="3540" w:author="Peter Arbogast" w:date="2019-06-13T10:19:00Z">
          <w:r w:rsidRPr="00103469" w:rsidDel="00767BB8">
            <w:delText>f_GetSoftwareOracleJavaUsagePlugin</w:delText>
          </w:r>
        </w:del>
      </w:ins>
      <w:ins w:id="3541" w:author="Peter Arbogast [2]" w:date="2019-03-22T13:50:00Z">
        <w:del w:id="3542" w:author="Peter Arbogast" w:date="2019-06-13T10:19:00Z">
          <w:r w:rsidDel="00767BB8">
            <w:delText>()</w:delText>
          </w:r>
        </w:del>
      </w:ins>
    </w:p>
    <w:p w14:paraId="1D943C66" w14:textId="3B8A3713" w:rsidR="00103469" w:rsidDel="00767BB8" w:rsidRDefault="00103469" w:rsidP="00DD36D8">
      <w:pPr>
        <w:rPr>
          <w:ins w:id="3543" w:author="Peter Arbogast [2]" w:date="2019-03-22T13:50:00Z"/>
          <w:del w:id="3544" w:author="Peter Arbogast" w:date="2019-06-13T10:19:00Z"/>
        </w:rPr>
      </w:pPr>
      <w:ins w:id="3545" w:author="Peter Arbogast [2]" w:date="2019-03-22T13:50:00Z">
        <w:del w:id="3546" w:author="Peter Arbogast" w:date="2019-06-13T10:19:00Z">
          <w:r w:rsidDel="00767BB8">
            <w:delText>Get installed Java’s from Agent PlugIN Usage, what looks on log information.</w:delText>
          </w:r>
        </w:del>
      </w:ins>
    </w:p>
    <w:p w14:paraId="58CC9573" w14:textId="18BF344F" w:rsidR="00103469" w:rsidDel="00767BB8" w:rsidRDefault="00103469" w:rsidP="00103469">
      <w:pPr>
        <w:rPr>
          <w:ins w:id="3547" w:author="Peter Arbogast [2]" w:date="2019-03-22T13:50:00Z"/>
          <w:del w:id="3548" w:author="Peter Arbogast" w:date="2019-06-13T10:19:00Z"/>
        </w:rPr>
      </w:pPr>
      <w:ins w:id="3549" w:author="Peter Arbogast [2]" w:date="2019-03-22T13:50:00Z">
        <w:del w:id="3550" w:author="Peter Arbogast" w:date="2019-06-13T10:19:00Z">
          <w:r w:rsidDel="00767BB8">
            <w:delText>Return:</w:delText>
          </w:r>
        </w:del>
      </w:ins>
    </w:p>
    <w:p w14:paraId="3B8E4F32" w14:textId="7C2B5870" w:rsidR="00103469" w:rsidDel="00767BB8" w:rsidRDefault="00103469" w:rsidP="00103469">
      <w:pPr>
        <w:pStyle w:val="ListParagraph"/>
        <w:numPr>
          <w:ilvl w:val="0"/>
          <w:numId w:val="2"/>
        </w:numPr>
        <w:rPr>
          <w:ins w:id="3551" w:author="Peter Arbogast [2]" w:date="2019-03-22T13:51:00Z"/>
          <w:del w:id="3552" w:author="Peter Arbogast" w:date="2019-06-13T10:19:00Z"/>
        </w:rPr>
      </w:pPr>
      <w:ins w:id="3553" w:author="Peter Arbogast [2]" w:date="2019-03-22T13:50:00Z">
        <w:del w:id="3554" w:author="Peter Arbogast" w:date="2019-06-13T10:19:00Z">
          <w:r w:rsidDel="00767BB8">
            <w:delText>ComputerID</w:delText>
          </w:r>
          <w:r w:rsidDel="00767BB8">
            <w:tab/>
          </w:r>
          <w:r w:rsidDel="00767BB8">
            <w:tab/>
          </w:r>
          <w:r w:rsidDel="00767BB8">
            <w:tab/>
            <w:delText>ComputerID of the Inventory</w:delText>
          </w:r>
        </w:del>
      </w:ins>
    </w:p>
    <w:p w14:paraId="7AC0101C" w14:textId="0489FBF2" w:rsidR="00103469" w:rsidDel="00767BB8" w:rsidRDefault="00103469" w:rsidP="00103469">
      <w:pPr>
        <w:pStyle w:val="ListParagraph"/>
        <w:numPr>
          <w:ilvl w:val="0"/>
          <w:numId w:val="2"/>
        </w:numPr>
        <w:rPr>
          <w:ins w:id="3555" w:author="Peter Arbogast [2]" w:date="2019-03-22T13:50:00Z"/>
          <w:del w:id="3556" w:author="Peter Arbogast" w:date="2019-06-13T10:19:00Z"/>
        </w:rPr>
      </w:pPr>
      <w:ins w:id="3557" w:author="Peter Arbogast [2]" w:date="2019-03-22T13:51:00Z">
        <w:del w:id="3558" w:author="Peter Arbogast" w:date="2019-06-13T10:19:00Z">
          <w:r w:rsidDel="00767BB8">
            <w:delText>User</w:delText>
          </w:r>
          <w:r w:rsidDel="00767BB8">
            <w:tab/>
          </w:r>
          <w:r w:rsidDel="00767BB8">
            <w:tab/>
          </w:r>
          <w:r w:rsidDel="00767BB8">
            <w:tab/>
          </w:r>
          <w:r w:rsidDel="00767BB8">
            <w:tab/>
            <w:delText>Username</w:delText>
          </w:r>
        </w:del>
      </w:ins>
    </w:p>
    <w:p w14:paraId="5D80F2A6" w14:textId="01AC214D" w:rsidR="00103469" w:rsidDel="00767BB8" w:rsidRDefault="00103469" w:rsidP="00103469">
      <w:pPr>
        <w:pStyle w:val="ListParagraph"/>
        <w:numPr>
          <w:ilvl w:val="0"/>
          <w:numId w:val="2"/>
        </w:numPr>
        <w:rPr>
          <w:ins w:id="3559" w:author="Peter Arbogast [2]" w:date="2019-03-22T13:51:00Z"/>
          <w:del w:id="3560" w:author="Peter Arbogast" w:date="2019-06-13T10:19:00Z"/>
        </w:rPr>
      </w:pPr>
      <w:ins w:id="3561" w:author="Peter Arbogast [2]" w:date="2019-03-22T13:50:00Z">
        <w:del w:id="3562" w:author="Peter Arbogast" w:date="2019-06-13T10:19:00Z">
          <w:r w:rsidDel="00767BB8">
            <w:delText>Type</w:delText>
          </w:r>
          <w:r w:rsidDel="00767BB8">
            <w:tab/>
          </w:r>
          <w:r w:rsidDel="00767BB8">
            <w:tab/>
          </w:r>
          <w:r w:rsidDel="00767BB8">
            <w:tab/>
          </w:r>
          <w:r w:rsidDel="00767BB8">
            <w:tab/>
          </w:r>
        </w:del>
      </w:ins>
      <w:ins w:id="3563" w:author="Peter Arbogast [2]" w:date="2019-03-22T13:51:00Z">
        <w:del w:id="3564" w:author="Peter Arbogast" w:date="2019-06-13T10:19:00Z">
          <w:r w:rsidDel="00767BB8">
            <w:delText>Type of the usage</w:delText>
          </w:r>
        </w:del>
      </w:ins>
    </w:p>
    <w:p w14:paraId="6364C312" w14:textId="5995C78D" w:rsidR="00103469" w:rsidDel="00767BB8" w:rsidRDefault="00103469" w:rsidP="00103469">
      <w:pPr>
        <w:pStyle w:val="ListParagraph"/>
        <w:numPr>
          <w:ilvl w:val="0"/>
          <w:numId w:val="2"/>
        </w:numPr>
        <w:rPr>
          <w:ins w:id="3565" w:author="Peter Arbogast [2]" w:date="2019-03-22T13:51:00Z"/>
          <w:del w:id="3566" w:author="Peter Arbogast" w:date="2019-06-13T10:19:00Z"/>
        </w:rPr>
      </w:pPr>
      <w:ins w:id="3567" w:author="Peter Arbogast [2]" w:date="2019-03-22T13:51:00Z">
        <w:del w:id="3568" w:author="Peter Arbogast" w:date="2019-06-13T10:19:00Z">
          <w:r w:rsidDel="00767BB8">
            <w:delText>JavaVersion</w:delText>
          </w:r>
          <w:r w:rsidDel="00767BB8">
            <w:tab/>
          </w:r>
          <w:r w:rsidDel="00767BB8">
            <w:tab/>
          </w:r>
          <w:r w:rsidDel="00767BB8">
            <w:tab/>
            <w:delText>Version of Java</w:delText>
          </w:r>
        </w:del>
      </w:ins>
    </w:p>
    <w:p w14:paraId="5176B559" w14:textId="6874FFB8" w:rsidR="00103469" w:rsidDel="00767BB8" w:rsidRDefault="00103469" w:rsidP="00103469">
      <w:pPr>
        <w:pStyle w:val="ListParagraph"/>
        <w:numPr>
          <w:ilvl w:val="0"/>
          <w:numId w:val="2"/>
        </w:numPr>
        <w:rPr>
          <w:ins w:id="3569" w:author="Peter Arbogast [2]" w:date="2019-03-22T13:52:00Z"/>
          <w:del w:id="3570" w:author="Peter Arbogast" w:date="2019-06-13T10:19:00Z"/>
        </w:rPr>
      </w:pPr>
      <w:ins w:id="3571" w:author="Peter Arbogast [2]" w:date="2019-03-22T13:52:00Z">
        <w:del w:id="3572" w:author="Peter Arbogast" w:date="2019-06-13T10:19:00Z">
          <w:r w:rsidDel="00767BB8">
            <w:delText>Application</w:delText>
          </w:r>
          <w:r w:rsidDel="00767BB8">
            <w:tab/>
          </w:r>
          <w:r w:rsidDel="00767BB8">
            <w:tab/>
          </w:r>
          <w:r w:rsidDel="00767BB8">
            <w:tab/>
            <w:delText>Witch application was running</w:delText>
          </w:r>
        </w:del>
      </w:ins>
    </w:p>
    <w:p w14:paraId="087EFD08" w14:textId="218F951F" w:rsidR="00103469" w:rsidDel="00767BB8" w:rsidRDefault="00103469" w:rsidP="00103469">
      <w:pPr>
        <w:pStyle w:val="ListParagraph"/>
        <w:numPr>
          <w:ilvl w:val="0"/>
          <w:numId w:val="2"/>
        </w:numPr>
        <w:rPr>
          <w:ins w:id="3573" w:author="Peter Arbogast [2]" w:date="2019-03-22T13:50:00Z"/>
          <w:del w:id="3574" w:author="Peter Arbogast" w:date="2019-06-13T10:19:00Z"/>
        </w:rPr>
      </w:pPr>
      <w:ins w:id="3575" w:author="Peter Arbogast [2]" w:date="2019-03-22T13:52:00Z">
        <w:del w:id="3576" w:author="Peter Arbogast" w:date="2019-06-13T10:19:00Z">
          <w:r w:rsidDel="00767BB8">
            <w:delText>CodeBase</w:delText>
          </w:r>
          <w:r w:rsidDel="00767BB8">
            <w:tab/>
          </w:r>
          <w:r w:rsidDel="00767BB8">
            <w:tab/>
          </w:r>
          <w:r w:rsidDel="00767BB8">
            <w:tab/>
            <w:delText>Webside from witch this is started</w:delText>
          </w:r>
        </w:del>
      </w:ins>
    </w:p>
    <w:p w14:paraId="708A4697" w14:textId="0E05E280" w:rsidR="00103469" w:rsidDel="00767BB8" w:rsidRDefault="00103469" w:rsidP="00103469">
      <w:pPr>
        <w:pStyle w:val="ListParagraph"/>
        <w:numPr>
          <w:ilvl w:val="0"/>
          <w:numId w:val="2"/>
        </w:numPr>
        <w:rPr>
          <w:ins w:id="3577" w:author="Peter Arbogast [2]" w:date="2019-03-22T13:50:00Z"/>
          <w:del w:id="3578" w:author="Peter Arbogast" w:date="2019-06-13T10:19:00Z"/>
        </w:rPr>
      </w:pPr>
      <w:ins w:id="3579" w:author="Peter Arbogast [2]" w:date="2019-03-22T13:50:00Z">
        <w:del w:id="3580" w:author="Peter Arbogast" w:date="2019-06-13T10:19:00Z">
          <w:r w:rsidDel="00767BB8">
            <w:delText>LicenseType</w:delText>
          </w:r>
          <w:r w:rsidDel="00767BB8">
            <w:tab/>
          </w:r>
          <w:r w:rsidDel="00767BB8">
            <w:tab/>
          </w:r>
          <w:r w:rsidDel="00767BB8">
            <w:tab/>
            <w:delText>Unknown, Freeware, License required</w:delText>
          </w:r>
        </w:del>
      </w:ins>
    </w:p>
    <w:p w14:paraId="03C2F057" w14:textId="2C2F1A44" w:rsidR="00103469" w:rsidDel="00767BB8" w:rsidRDefault="00103469" w:rsidP="00103469">
      <w:pPr>
        <w:pStyle w:val="ListParagraph"/>
        <w:numPr>
          <w:ilvl w:val="0"/>
          <w:numId w:val="2"/>
        </w:numPr>
        <w:rPr>
          <w:ins w:id="3581" w:author="Peter Arbogast [2]" w:date="2019-03-22T13:50:00Z"/>
          <w:del w:id="3582" w:author="Peter Arbogast" w:date="2019-06-13T10:19:00Z"/>
        </w:rPr>
      </w:pPr>
      <w:ins w:id="3583" w:author="Peter Arbogast [2]" w:date="2019-03-22T13:50:00Z">
        <w:del w:id="3584" w:author="Peter Arbogast" w:date="2019-06-13T10:19:00Z">
          <w:r w:rsidDel="00767BB8">
            <w:delText>LastUsage</w:delText>
          </w:r>
          <w:r w:rsidDel="00767BB8">
            <w:tab/>
          </w:r>
          <w:r w:rsidDel="00767BB8">
            <w:tab/>
          </w:r>
          <w:r w:rsidDel="00767BB8">
            <w:tab/>
            <w:delText>(DATETIME)</w:delText>
          </w:r>
        </w:del>
      </w:ins>
    </w:p>
    <w:p w14:paraId="3687BB5A" w14:textId="7039E44E" w:rsidR="00103469" w:rsidDel="00767BB8" w:rsidRDefault="00103469" w:rsidP="00103469">
      <w:pPr>
        <w:pStyle w:val="ListParagraph"/>
        <w:numPr>
          <w:ilvl w:val="0"/>
          <w:numId w:val="2"/>
        </w:numPr>
        <w:rPr>
          <w:ins w:id="3585" w:author="Peter Arbogast [2]" w:date="2019-03-22T13:50:00Z"/>
          <w:del w:id="3586" w:author="Peter Arbogast" w:date="2019-06-13T10:19:00Z"/>
        </w:rPr>
      </w:pPr>
      <w:ins w:id="3587" w:author="Peter Arbogast [2]" w:date="2019-03-22T13:50:00Z">
        <w:del w:id="3588" w:author="Peter Arbogast" w:date="2019-06-13T10:19:00Z">
          <w:r w:rsidDel="00767BB8">
            <w:delText>LogFolder</w:delText>
          </w:r>
          <w:r w:rsidDel="00767BB8">
            <w:tab/>
          </w:r>
          <w:r w:rsidDel="00767BB8">
            <w:tab/>
          </w:r>
          <w:r w:rsidDel="00767BB8">
            <w:tab/>
            <w:delText xml:space="preserve">Where the </w:delText>
          </w:r>
        </w:del>
      </w:ins>
      <w:ins w:id="3589" w:author="Peter Arbogast [2]" w:date="2019-03-22T13:51:00Z">
        <w:del w:id="3590" w:author="Peter Arbogast" w:date="2019-06-13T10:19:00Z">
          <w:r w:rsidDel="00767BB8">
            <w:delText>information is found</w:delText>
          </w:r>
        </w:del>
      </w:ins>
    </w:p>
    <w:p w14:paraId="63189281" w14:textId="77777777" w:rsidR="00103469" w:rsidRDefault="00103469" w:rsidP="00DD36D8">
      <w:pPr>
        <w:rPr>
          <w:ins w:id="3591" w:author="Peter Arbogast [2]" w:date="2019-03-22T13:46:00Z"/>
        </w:rPr>
      </w:pPr>
    </w:p>
    <w:p w14:paraId="354799DB" w14:textId="77777777" w:rsidR="00DD36D8" w:rsidRPr="00DD36D8" w:rsidRDefault="00DD36D8">
      <w:pPr>
        <w:rPr>
          <w:ins w:id="3592" w:author="Peter Arbogast [2]" w:date="2019-01-14T09:35:00Z"/>
        </w:rPr>
        <w:pPrChange w:id="3593" w:author="Peter Arbogast [2]" w:date="2019-03-22T13:46:00Z">
          <w:pPr>
            <w:pStyle w:val="ListParagraph"/>
            <w:numPr>
              <w:numId w:val="2"/>
            </w:numPr>
            <w:ind w:hanging="360"/>
          </w:pPr>
        </w:pPrChange>
      </w:pPr>
    </w:p>
    <w:p w14:paraId="1529AF08" w14:textId="77777777" w:rsidR="00073C99" w:rsidRDefault="00073C99">
      <w:pPr>
        <w:rPr>
          <w:ins w:id="3594" w:author="Peter Arbogast" w:date="2019-06-13T15:16:00Z"/>
        </w:rPr>
      </w:pPr>
      <w:ins w:id="3595" w:author="Peter Arbogast" w:date="2019-06-13T15:16:00Z">
        <w:r>
          <w:br w:type="page"/>
        </w:r>
      </w:ins>
    </w:p>
    <w:p w14:paraId="6659FA9E" w14:textId="77777777" w:rsidR="00073C99" w:rsidRDefault="00073C99" w:rsidP="003B6CAA">
      <w:pPr>
        <w:pStyle w:val="Heading2"/>
        <w:numPr>
          <w:ilvl w:val="1"/>
          <w:numId w:val="1"/>
        </w:numPr>
        <w:ind w:left="709"/>
        <w:rPr>
          <w:ins w:id="3596" w:author="Peter Arbogast" w:date="2019-06-13T15:16:00Z"/>
        </w:rPr>
        <w:pPrChange w:id="3597" w:author="Peter Arbogast" w:date="2019-06-13T16:42:00Z">
          <w:pPr/>
        </w:pPrChange>
      </w:pPr>
      <w:bookmarkStart w:id="3598" w:name="_Toc11337007"/>
      <w:ins w:id="3599" w:author="Peter Arbogast" w:date="2019-06-13T15:16:00Z">
        <w:r>
          <w:lastRenderedPageBreak/>
          <w:t>Oracle</w:t>
        </w:r>
        <w:bookmarkEnd w:id="3598"/>
      </w:ins>
    </w:p>
    <w:p w14:paraId="293065DB" w14:textId="40C05DD2" w:rsidR="00073C99" w:rsidRDefault="00073C99" w:rsidP="00073C99">
      <w:pPr>
        <w:pStyle w:val="Heading3"/>
        <w:numPr>
          <w:ilvl w:val="2"/>
          <w:numId w:val="1"/>
        </w:numPr>
        <w:ind w:left="709"/>
        <w:rPr>
          <w:ins w:id="3600" w:author="Peter Arbogast" w:date="2019-06-13T15:17:00Z"/>
        </w:rPr>
        <w:pPrChange w:id="3601" w:author="Peter Arbogast" w:date="2019-06-13T15:17:00Z">
          <w:pPr/>
        </w:pPrChange>
      </w:pPr>
      <w:bookmarkStart w:id="3602" w:name="_Toc11337008"/>
      <w:ins w:id="3603" w:author="Peter Arbogast" w:date="2019-06-13T15:17:00Z">
        <w:r w:rsidRPr="00073C99">
          <w:t>f_OracleRAC</w:t>
        </w:r>
        <w:bookmarkEnd w:id="3602"/>
        <w:r w:rsidRPr="00073C99">
          <w:t xml:space="preserve"> </w:t>
        </w:r>
      </w:ins>
    </w:p>
    <w:p w14:paraId="4E6842E2" w14:textId="4FDCC0D9" w:rsidR="00073C99" w:rsidRDefault="00073C99">
      <w:pPr>
        <w:rPr>
          <w:ins w:id="3604" w:author="Peter Arbogast" w:date="2019-06-13T15:18:00Z"/>
        </w:rPr>
      </w:pPr>
      <w:ins w:id="3605" w:author="Peter Arbogast" w:date="2019-06-13T15:17:00Z">
        <w:r>
          <w:t>Get O</w:t>
        </w:r>
      </w:ins>
      <w:ins w:id="3606" w:author="Peter Arbogast" w:date="2019-06-13T15:18:00Z">
        <w:r>
          <w:t>racle RAC Server Information</w:t>
        </w:r>
      </w:ins>
    </w:p>
    <w:p w14:paraId="62DF367F" w14:textId="1F6FA275" w:rsidR="00073C99" w:rsidRDefault="00073C99">
      <w:pPr>
        <w:rPr>
          <w:ins w:id="3607" w:author="Peter Arbogast" w:date="2019-06-13T15:18:00Z"/>
        </w:rPr>
      </w:pPr>
      <w:ins w:id="3608" w:author="Peter Arbogast" w:date="2019-06-13T15:18:00Z">
        <w:r>
          <w:t>Return:</w:t>
        </w:r>
      </w:ins>
    </w:p>
    <w:p w14:paraId="1F6C566E" w14:textId="77777777" w:rsidR="00073C99" w:rsidRDefault="00073C99" w:rsidP="00073C99">
      <w:pPr>
        <w:pStyle w:val="ListParagraph"/>
        <w:numPr>
          <w:ilvl w:val="0"/>
          <w:numId w:val="2"/>
        </w:numPr>
        <w:tabs>
          <w:tab w:val="left" w:pos="4536"/>
        </w:tabs>
        <w:rPr>
          <w:ins w:id="3609" w:author="Peter Arbogast" w:date="2019-06-13T15:19:00Z"/>
        </w:rPr>
      </w:pPr>
      <w:ins w:id="3610" w:author="Peter Arbogast" w:date="2019-06-13T15:18:00Z">
        <w:r>
          <w:t>DBObjectID</w:t>
        </w:r>
        <w:r>
          <w:tab/>
        </w:r>
      </w:ins>
      <w:ins w:id="3611" w:author="Peter Arbogast" w:date="2019-06-13T15:19:00Z">
        <w:r>
          <w:t>Database Inventory ComputerID</w:t>
        </w:r>
      </w:ins>
    </w:p>
    <w:p w14:paraId="2B8BDD14" w14:textId="77777777" w:rsidR="00073C99" w:rsidRDefault="00073C99" w:rsidP="00073C99">
      <w:pPr>
        <w:pStyle w:val="ListParagraph"/>
        <w:numPr>
          <w:ilvl w:val="0"/>
          <w:numId w:val="2"/>
        </w:numPr>
        <w:tabs>
          <w:tab w:val="left" w:pos="4536"/>
        </w:tabs>
        <w:rPr>
          <w:ins w:id="3612" w:author="Peter Arbogast" w:date="2019-06-13T15:19:00Z"/>
        </w:rPr>
      </w:pPr>
      <w:ins w:id="3613" w:author="Peter Arbogast" w:date="2019-06-13T15:18:00Z">
        <w:r>
          <w:t>DBName</w:t>
        </w:r>
      </w:ins>
      <w:ins w:id="3614" w:author="Peter Arbogast" w:date="2019-06-13T15:19:00Z">
        <w:r>
          <w:tab/>
          <w:t>Database Name</w:t>
        </w:r>
      </w:ins>
    </w:p>
    <w:p w14:paraId="08F70533" w14:textId="6343D1E8" w:rsidR="00073C99" w:rsidRPr="00073C99" w:rsidRDefault="00073C99" w:rsidP="00073C99">
      <w:pPr>
        <w:pStyle w:val="ListParagraph"/>
        <w:numPr>
          <w:ilvl w:val="0"/>
          <w:numId w:val="2"/>
        </w:numPr>
        <w:tabs>
          <w:tab w:val="left" w:pos="4536"/>
        </w:tabs>
        <w:ind w:left="709" w:hanging="349"/>
        <w:rPr>
          <w:ins w:id="3615" w:author="Peter Arbogast" w:date="2019-06-13T15:18:00Z"/>
          <w:lang w:val="de-DE"/>
          <w:rPrChange w:id="3616" w:author="Peter Arbogast" w:date="2019-06-13T15:20:00Z">
            <w:rPr>
              <w:ins w:id="3617" w:author="Peter Arbogast" w:date="2019-06-13T15:18:00Z"/>
            </w:rPr>
          </w:rPrChange>
        </w:rPr>
        <w:pPrChange w:id="3618" w:author="Peter Arbogast" w:date="2019-06-13T15:20:00Z">
          <w:pPr/>
        </w:pPrChange>
      </w:pPr>
      <w:ins w:id="3619" w:author="Peter Arbogast" w:date="2019-06-13T15:18:00Z">
        <w:r w:rsidRPr="00073C99">
          <w:rPr>
            <w:lang w:val="de-DE"/>
            <w:rPrChange w:id="3620" w:author="Peter Arbogast" w:date="2019-06-13T15:20:00Z">
              <w:rPr/>
            </w:rPrChange>
          </w:rPr>
          <w:t>NodeInstanceID</w:t>
        </w:r>
      </w:ins>
      <w:ins w:id="3621" w:author="Peter Arbogast" w:date="2019-06-13T15:19:00Z">
        <w:r w:rsidRPr="00073C99">
          <w:rPr>
            <w:lang w:val="de-DE"/>
            <w:rPrChange w:id="3622" w:author="Peter Arbogast" w:date="2019-06-13T15:20:00Z">
              <w:rPr/>
            </w:rPrChange>
          </w:rPr>
          <w:tab/>
        </w:r>
      </w:ins>
      <w:ins w:id="3623" w:author="Peter Arbogast" w:date="2019-06-13T15:20:00Z">
        <w:r w:rsidRPr="00073C99">
          <w:rPr>
            <w:lang w:val="de-DE"/>
            <w:rPrChange w:id="3624" w:author="Peter Arbogast" w:date="2019-06-13T15:20:00Z">
              <w:rPr/>
            </w:rPrChange>
          </w:rPr>
          <w:t>ComputerID des DBObjects der Ins</w:t>
        </w:r>
        <w:r>
          <w:rPr>
            <w:lang w:val="de-DE"/>
          </w:rPr>
          <w:t xml:space="preserve">tance -&gt; muss </w:t>
        </w:r>
        <w:r>
          <w:rPr>
            <w:lang w:val="de-DE"/>
          </w:rPr>
          <w:tab/>
          <w:t>nicht zwingend die selbe sein (2 Node eines Clusters)</w:t>
        </w:r>
      </w:ins>
    </w:p>
    <w:p w14:paraId="2AF12E9F" w14:textId="77777777" w:rsidR="00073C99" w:rsidRDefault="00073C99" w:rsidP="00073C99">
      <w:pPr>
        <w:pStyle w:val="ListParagraph"/>
        <w:numPr>
          <w:ilvl w:val="0"/>
          <w:numId w:val="2"/>
        </w:numPr>
        <w:tabs>
          <w:tab w:val="left" w:pos="4536"/>
        </w:tabs>
        <w:rPr>
          <w:ins w:id="3625" w:author="Peter Arbogast" w:date="2019-06-13T15:21:00Z"/>
        </w:rPr>
      </w:pPr>
      <w:ins w:id="3626" w:author="Peter Arbogast" w:date="2019-06-13T15:18:00Z">
        <w:r>
          <w:t>NodeComputerI</w:t>
        </w:r>
      </w:ins>
      <w:ins w:id="3627" w:author="Peter Arbogast" w:date="2019-06-13T15:21:00Z">
        <w:r>
          <w:t>D</w:t>
        </w:r>
        <w:r>
          <w:tab/>
          <w:t>ComputerID des Nodes (Cluster)</w:t>
        </w:r>
      </w:ins>
    </w:p>
    <w:p w14:paraId="6E33E9AB" w14:textId="77777777" w:rsidR="00073C99" w:rsidRDefault="00073C99" w:rsidP="00073C99">
      <w:pPr>
        <w:pStyle w:val="ListParagraph"/>
        <w:numPr>
          <w:ilvl w:val="0"/>
          <w:numId w:val="2"/>
        </w:numPr>
        <w:tabs>
          <w:tab w:val="left" w:pos="4536"/>
        </w:tabs>
        <w:rPr>
          <w:ins w:id="3628" w:author="Peter Arbogast" w:date="2019-06-13T15:21:00Z"/>
          <w:lang w:val="de-DE"/>
        </w:rPr>
      </w:pPr>
      <w:ins w:id="3629" w:author="Peter Arbogast" w:date="2019-06-13T15:18:00Z">
        <w:r w:rsidRPr="00073C99">
          <w:rPr>
            <w:lang w:val="de-DE"/>
            <w:rPrChange w:id="3630" w:author="Peter Arbogast" w:date="2019-06-13T15:21:00Z">
              <w:rPr/>
            </w:rPrChange>
          </w:rPr>
          <w:t>NodeComputerCN</w:t>
        </w:r>
      </w:ins>
      <w:ins w:id="3631" w:author="Peter Arbogast" w:date="2019-06-13T15:21:00Z">
        <w:r w:rsidRPr="00073C99">
          <w:rPr>
            <w:lang w:val="de-DE"/>
            <w:rPrChange w:id="3632" w:author="Peter Arbogast" w:date="2019-06-13T15:21:00Z">
              <w:rPr/>
            </w:rPrChange>
          </w:rPr>
          <w:tab/>
          <w:t>ComputerCN des Nodes (C</w:t>
        </w:r>
        <w:r>
          <w:rPr>
            <w:lang w:val="de-DE"/>
          </w:rPr>
          <w:t>luster)</w:t>
        </w:r>
      </w:ins>
    </w:p>
    <w:p w14:paraId="613184AD" w14:textId="77777777" w:rsidR="00073C99" w:rsidRDefault="00073C99" w:rsidP="00073C99">
      <w:pPr>
        <w:pStyle w:val="ListParagraph"/>
        <w:numPr>
          <w:ilvl w:val="0"/>
          <w:numId w:val="2"/>
        </w:numPr>
        <w:tabs>
          <w:tab w:val="left" w:pos="4536"/>
        </w:tabs>
        <w:rPr>
          <w:ins w:id="3633" w:author="Peter Arbogast" w:date="2019-06-13T15:22:00Z"/>
          <w:lang w:val="de-DE"/>
        </w:rPr>
      </w:pPr>
      <w:ins w:id="3634" w:author="Peter Arbogast" w:date="2019-06-13T15:18:00Z">
        <w:r w:rsidRPr="00073C99">
          <w:rPr>
            <w:lang w:val="de-DE"/>
            <w:rPrChange w:id="3635" w:author="Peter Arbogast" w:date="2019-06-13T15:22:00Z">
              <w:rPr/>
            </w:rPrChange>
          </w:rPr>
          <w:t>NodeHostname</w:t>
        </w:r>
      </w:ins>
      <w:ins w:id="3636" w:author="Peter Arbogast" w:date="2019-06-13T15:22:00Z">
        <w:r w:rsidRPr="00073C99">
          <w:rPr>
            <w:lang w:val="de-DE"/>
            <w:rPrChange w:id="3637" w:author="Peter Arbogast" w:date="2019-06-13T15:22:00Z">
              <w:rPr/>
            </w:rPrChange>
          </w:rPr>
          <w:tab/>
          <w:t>FQDN des Nodes (C</w:t>
        </w:r>
        <w:r>
          <w:rPr>
            <w:lang w:val="de-DE"/>
          </w:rPr>
          <w:t>luster)</w:t>
        </w:r>
      </w:ins>
    </w:p>
    <w:p w14:paraId="785F7C2D" w14:textId="77777777" w:rsidR="00073C99" w:rsidRPr="00073C99" w:rsidRDefault="00073C99" w:rsidP="00073C99">
      <w:pPr>
        <w:pStyle w:val="ListParagraph"/>
        <w:numPr>
          <w:ilvl w:val="0"/>
          <w:numId w:val="2"/>
        </w:numPr>
        <w:tabs>
          <w:tab w:val="left" w:pos="4536"/>
        </w:tabs>
        <w:rPr>
          <w:ins w:id="3638" w:author="Peter Arbogast" w:date="2019-06-13T15:22:00Z"/>
          <w:lang w:val="de-DE"/>
          <w:rPrChange w:id="3639" w:author="Peter Arbogast" w:date="2019-06-13T15:22:00Z">
            <w:rPr>
              <w:ins w:id="3640" w:author="Peter Arbogast" w:date="2019-06-13T15:22:00Z"/>
            </w:rPr>
          </w:rPrChange>
        </w:rPr>
      </w:pPr>
      <w:ins w:id="3641" w:author="Peter Arbogast" w:date="2019-06-13T15:18:00Z">
        <w:r>
          <w:t>NodeInstanceName</w:t>
        </w:r>
      </w:ins>
      <w:ins w:id="3642" w:author="Peter Arbogast" w:date="2019-06-13T15:22:00Z">
        <w:r>
          <w:tab/>
          <w:t>InstanceName des Nodes</w:t>
        </w:r>
      </w:ins>
    </w:p>
    <w:p w14:paraId="18B82DA9" w14:textId="45A75F50" w:rsidR="00073C99" w:rsidRDefault="00073C99" w:rsidP="00073C99">
      <w:pPr>
        <w:pStyle w:val="ListParagraph"/>
        <w:numPr>
          <w:ilvl w:val="0"/>
          <w:numId w:val="2"/>
        </w:numPr>
        <w:tabs>
          <w:tab w:val="left" w:pos="4536"/>
        </w:tabs>
        <w:rPr>
          <w:ins w:id="3643" w:author="Peter Arbogast" w:date="2019-06-13T15:22:00Z"/>
        </w:rPr>
      </w:pPr>
      <w:ins w:id="3644" w:author="Peter Arbogast" w:date="2019-06-13T15:18:00Z">
        <w:r>
          <w:t>NodeInstanceRole</w:t>
        </w:r>
      </w:ins>
      <w:ins w:id="3645" w:author="Peter Arbogast" w:date="2019-06-13T15:22:00Z">
        <w:r>
          <w:tab/>
          <w:t>Role des Nodes Primary, Standby</w:t>
        </w:r>
      </w:ins>
    </w:p>
    <w:p w14:paraId="2651ECB2" w14:textId="7E4B0D58" w:rsidR="007B1E67" w:rsidRDefault="00073C99">
      <w:pPr>
        <w:rPr>
          <w:ins w:id="3646" w:author="Peter Arbogast" w:date="2019-06-13T15:23:00Z"/>
        </w:rPr>
      </w:pPr>
      <w:ins w:id="3647" w:author="Peter Arbogast" w:date="2019-06-13T15:23:00Z">
        <w:r>
          <w:t>Used by:</w:t>
        </w:r>
      </w:ins>
      <w:ins w:id="3648" w:author="Peter Arbogast [2]" w:date="2019-01-14T09:38:00Z">
        <w:del w:id="3649" w:author="Peter Arbogast" w:date="2019-06-13T15:22:00Z">
          <w:r w:rsidR="007B1E67" w:rsidRPr="00822162" w:rsidDel="00073C99">
            <w:br w:type="page"/>
          </w:r>
        </w:del>
      </w:ins>
    </w:p>
    <w:p w14:paraId="204BE461" w14:textId="3D14AC1E" w:rsidR="00073C99" w:rsidRDefault="00073C99" w:rsidP="00073C99">
      <w:pPr>
        <w:pStyle w:val="ListParagraph"/>
        <w:numPr>
          <w:ilvl w:val="0"/>
          <w:numId w:val="2"/>
        </w:numPr>
        <w:rPr>
          <w:ins w:id="3650" w:author="Peter Arbogast" w:date="2019-06-13T15:23:00Z"/>
        </w:rPr>
      </w:pPr>
      <w:ins w:id="3651" w:author="Peter Arbogast" w:date="2019-06-13T15:23:00Z">
        <w:r w:rsidRPr="00073C99">
          <w:t>f_OracleNodes</w:t>
        </w:r>
      </w:ins>
    </w:p>
    <w:p w14:paraId="5D1BBD49" w14:textId="06366E5D" w:rsidR="00073C99" w:rsidRDefault="00073C99" w:rsidP="00073C99">
      <w:pPr>
        <w:rPr>
          <w:ins w:id="3652" w:author="Peter Arbogast" w:date="2019-06-13T15:23:00Z"/>
        </w:rPr>
      </w:pPr>
    </w:p>
    <w:p w14:paraId="713486FA" w14:textId="012277A3" w:rsidR="00073C99" w:rsidRDefault="00073C99" w:rsidP="00073C99">
      <w:pPr>
        <w:pStyle w:val="Heading3"/>
        <w:numPr>
          <w:ilvl w:val="2"/>
          <w:numId w:val="1"/>
        </w:numPr>
        <w:ind w:left="709"/>
        <w:rPr>
          <w:ins w:id="3653" w:author="Peter Arbogast" w:date="2019-06-13T15:24:00Z"/>
        </w:rPr>
        <w:pPrChange w:id="3654" w:author="Peter Arbogast" w:date="2019-06-13T15:24:00Z">
          <w:pPr/>
        </w:pPrChange>
      </w:pPr>
      <w:bookmarkStart w:id="3655" w:name="_Toc11337009"/>
      <w:ins w:id="3656" w:author="Peter Arbogast" w:date="2019-06-13T15:23:00Z">
        <w:r w:rsidRPr="00073C99">
          <w:t>f_OracleNodes</w:t>
        </w:r>
      </w:ins>
      <w:bookmarkEnd w:id="3655"/>
    </w:p>
    <w:p w14:paraId="225446DD" w14:textId="0A471C68" w:rsidR="00073C99" w:rsidRDefault="00073C99" w:rsidP="00073C99">
      <w:pPr>
        <w:rPr>
          <w:ins w:id="3657" w:author="Peter Arbogast" w:date="2019-06-13T15:28:00Z"/>
        </w:rPr>
      </w:pPr>
      <w:ins w:id="3658" w:author="Peter Arbogast" w:date="2019-06-13T15:24:00Z">
        <w:r>
          <w:t>Get all Oracle Node Information</w:t>
        </w:r>
      </w:ins>
    </w:p>
    <w:p w14:paraId="6519752E" w14:textId="44B350AE" w:rsidR="00DE61C1" w:rsidRDefault="00DE61C1" w:rsidP="00073C99">
      <w:pPr>
        <w:rPr>
          <w:ins w:id="3659" w:author="Peter Arbogast" w:date="2019-06-13T15:24:00Z"/>
        </w:rPr>
      </w:pPr>
      <w:ins w:id="3660" w:author="Peter Arbogast" w:date="2019-06-13T15:28:00Z">
        <w:r>
          <w:t>Return:</w:t>
        </w:r>
      </w:ins>
    </w:p>
    <w:p w14:paraId="41B34AE1" w14:textId="083C646A" w:rsidR="00073C99" w:rsidRDefault="00073C99" w:rsidP="00073C99">
      <w:pPr>
        <w:pStyle w:val="ListParagraph"/>
        <w:numPr>
          <w:ilvl w:val="0"/>
          <w:numId w:val="2"/>
        </w:numPr>
        <w:tabs>
          <w:tab w:val="left" w:pos="4536"/>
        </w:tabs>
        <w:rPr>
          <w:ins w:id="3661" w:author="Peter Arbogast" w:date="2019-06-13T15:29:00Z"/>
        </w:rPr>
      </w:pPr>
      <w:ins w:id="3662" w:author="Peter Arbogast" w:date="2019-06-13T15:25:00Z">
        <w:r>
          <w:t>DBObjectID</w:t>
        </w:r>
        <w:r>
          <w:tab/>
          <w:t>Database Inventory ComputerID</w:t>
        </w:r>
      </w:ins>
    </w:p>
    <w:p w14:paraId="0FE4EDF5" w14:textId="2C33CC57" w:rsidR="00DE61C1" w:rsidRDefault="00DE61C1" w:rsidP="00073C99">
      <w:pPr>
        <w:pStyle w:val="ListParagraph"/>
        <w:numPr>
          <w:ilvl w:val="0"/>
          <w:numId w:val="2"/>
        </w:numPr>
        <w:tabs>
          <w:tab w:val="left" w:pos="4536"/>
        </w:tabs>
        <w:rPr>
          <w:ins w:id="3663" w:author="Peter Arbogast" w:date="2019-06-13T15:25:00Z"/>
        </w:rPr>
      </w:pPr>
      <w:ins w:id="3664" w:author="Peter Arbogast" w:date="2019-06-13T15:29:00Z">
        <w:r w:rsidRPr="00DE61C1">
          <w:t>ClusterDBName</w:t>
        </w:r>
        <w:r>
          <w:tab/>
          <w:t>Database Name from Cluster</w:t>
        </w:r>
      </w:ins>
    </w:p>
    <w:p w14:paraId="164C5F93" w14:textId="77777777" w:rsidR="00073C99" w:rsidRDefault="00073C99" w:rsidP="00073C99">
      <w:pPr>
        <w:pStyle w:val="ListParagraph"/>
        <w:numPr>
          <w:ilvl w:val="0"/>
          <w:numId w:val="2"/>
        </w:numPr>
        <w:tabs>
          <w:tab w:val="left" w:pos="4536"/>
        </w:tabs>
        <w:rPr>
          <w:ins w:id="3665" w:author="Peter Arbogast" w:date="2019-06-13T15:25:00Z"/>
        </w:rPr>
      </w:pPr>
      <w:ins w:id="3666" w:author="Peter Arbogast" w:date="2019-06-13T15:25:00Z">
        <w:r>
          <w:t>DBName</w:t>
        </w:r>
        <w:r>
          <w:tab/>
          <w:t>Database Name</w:t>
        </w:r>
      </w:ins>
    </w:p>
    <w:p w14:paraId="0AFB48F9" w14:textId="77777777" w:rsidR="00073C99" w:rsidRPr="0046685C" w:rsidRDefault="00073C99" w:rsidP="00073C99">
      <w:pPr>
        <w:pStyle w:val="ListParagraph"/>
        <w:numPr>
          <w:ilvl w:val="0"/>
          <w:numId w:val="2"/>
        </w:numPr>
        <w:tabs>
          <w:tab w:val="left" w:pos="4536"/>
        </w:tabs>
        <w:ind w:left="709" w:hanging="349"/>
        <w:rPr>
          <w:ins w:id="3667" w:author="Peter Arbogast" w:date="2019-06-13T15:25:00Z"/>
          <w:lang w:val="de-DE"/>
        </w:rPr>
      </w:pPr>
      <w:ins w:id="3668" w:author="Peter Arbogast" w:date="2019-06-13T15:25:00Z">
        <w:r w:rsidRPr="0046685C">
          <w:rPr>
            <w:lang w:val="de-DE"/>
          </w:rPr>
          <w:t>NodeInstanceID</w:t>
        </w:r>
        <w:r w:rsidRPr="0046685C">
          <w:rPr>
            <w:lang w:val="de-DE"/>
          </w:rPr>
          <w:tab/>
          <w:t>ComputerID des DBObjects der Ins</w:t>
        </w:r>
        <w:r>
          <w:rPr>
            <w:lang w:val="de-DE"/>
          </w:rPr>
          <w:t xml:space="preserve">tance -&gt; muss </w:t>
        </w:r>
        <w:r>
          <w:rPr>
            <w:lang w:val="de-DE"/>
          </w:rPr>
          <w:tab/>
          <w:t>nicht zwingend die selbe sein (2 Node eines Clusters)</w:t>
        </w:r>
      </w:ins>
    </w:p>
    <w:p w14:paraId="652B1F45" w14:textId="77777777" w:rsidR="00073C99" w:rsidRDefault="00073C99" w:rsidP="00073C99">
      <w:pPr>
        <w:pStyle w:val="ListParagraph"/>
        <w:numPr>
          <w:ilvl w:val="0"/>
          <w:numId w:val="2"/>
        </w:numPr>
        <w:tabs>
          <w:tab w:val="left" w:pos="4536"/>
        </w:tabs>
        <w:rPr>
          <w:ins w:id="3669" w:author="Peter Arbogast" w:date="2019-06-13T15:25:00Z"/>
        </w:rPr>
      </w:pPr>
      <w:ins w:id="3670" w:author="Peter Arbogast" w:date="2019-06-13T15:25:00Z">
        <w:r>
          <w:t>NodeComputerID</w:t>
        </w:r>
        <w:r>
          <w:tab/>
          <w:t>ComputerID des Nodes (Cluster)</w:t>
        </w:r>
      </w:ins>
    </w:p>
    <w:p w14:paraId="425B775A" w14:textId="77777777" w:rsidR="00073C99" w:rsidRDefault="00073C99" w:rsidP="00073C99">
      <w:pPr>
        <w:pStyle w:val="ListParagraph"/>
        <w:numPr>
          <w:ilvl w:val="0"/>
          <w:numId w:val="2"/>
        </w:numPr>
        <w:tabs>
          <w:tab w:val="left" w:pos="4536"/>
        </w:tabs>
        <w:rPr>
          <w:ins w:id="3671" w:author="Peter Arbogast" w:date="2019-06-13T15:25:00Z"/>
          <w:lang w:val="de-DE"/>
        </w:rPr>
      </w:pPr>
      <w:ins w:id="3672" w:author="Peter Arbogast" w:date="2019-06-13T15:25:00Z">
        <w:r w:rsidRPr="0046685C">
          <w:rPr>
            <w:lang w:val="de-DE"/>
          </w:rPr>
          <w:t>NodeComputerCN</w:t>
        </w:r>
        <w:r w:rsidRPr="0046685C">
          <w:rPr>
            <w:lang w:val="de-DE"/>
          </w:rPr>
          <w:tab/>
          <w:t>ComputerCN des Nodes (C</w:t>
        </w:r>
        <w:r>
          <w:rPr>
            <w:lang w:val="de-DE"/>
          </w:rPr>
          <w:t>luster)</w:t>
        </w:r>
      </w:ins>
    </w:p>
    <w:p w14:paraId="49FE9701" w14:textId="77777777" w:rsidR="00073C99" w:rsidRDefault="00073C99" w:rsidP="00073C99">
      <w:pPr>
        <w:pStyle w:val="ListParagraph"/>
        <w:numPr>
          <w:ilvl w:val="0"/>
          <w:numId w:val="2"/>
        </w:numPr>
        <w:tabs>
          <w:tab w:val="left" w:pos="4536"/>
        </w:tabs>
        <w:rPr>
          <w:ins w:id="3673" w:author="Peter Arbogast" w:date="2019-06-13T15:25:00Z"/>
          <w:lang w:val="de-DE"/>
        </w:rPr>
      </w:pPr>
      <w:ins w:id="3674" w:author="Peter Arbogast" w:date="2019-06-13T15:25:00Z">
        <w:r w:rsidRPr="0046685C">
          <w:rPr>
            <w:lang w:val="de-DE"/>
          </w:rPr>
          <w:t>NodeHostname</w:t>
        </w:r>
        <w:r w:rsidRPr="0046685C">
          <w:rPr>
            <w:lang w:val="de-DE"/>
          </w:rPr>
          <w:tab/>
          <w:t>FQDN des Nodes (C</w:t>
        </w:r>
        <w:r>
          <w:rPr>
            <w:lang w:val="de-DE"/>
          </w:rPr>
          <w:t>luster)</w:t>
        </w:r>
      </w:ins>
    </w:p>
    <w:p w14:paraId="46F3DD00" w14:textId="77777777" w:rsidR="00073C99" w:rsidRPr="0046685C" w:rsidRDefault="00073C99" w:rsidP="00073C99">
      <w:pPr>
        <w:pStyle w:val="ListParagraph"/>
        <w:numPr>
          <w:ilvl w:val="0"/>
          <w:numId w:val="2"/>
        </w:numPr>
        <w:tabs>
          <w:tab w:val="left" w:pos="4536"/>
        </w:tabs>
        <w:rPr>
          <w:ins w:id="3675" w:author="Peter Arbogast" w:date="2019-06-13T15:25:00Z"/>
          <w:lang w:val="de-DE"/>
        </w:rPr>
      </w:pPr>
      <w:ins w:id="3676" w:author="Peter Arbogast" w:date="2019-06-13T15:25:00Z">
        <w:r>
          <w:t>NodeInstanceName</w:t>
        </w:r>
        <w:r>
          <w:tab/>
          <w:t>InstanceName des Nodes</w:t>
        </w:r>
      </w:ins>
    </w:p>
    <w:p w14:paraId="14722876" w14:textId="77777777" w:rsidR="00073C99" w:rsidRDefault="00073C99" w:rsidP="00073C99">
      <w:pPr>
        <w:pStyle w:val="ListParagraph"/>
        <w:numPr>
          <w:ilvl w:val="0"/>
          <w:numId w:val="2"/>
        </w:numPr>
        <w:tabs>
          <w:tab w:val="left" w:pos="4536"/>
        </w:tabs>
        <w:rPr>
          <w:ins w:id="3677" w:author="Peter Arbogast" w:date="2019-06-13T15:25:00Z"/>
        </w:rPr>
      </w:pPr>
      <w:ins w:id="3678" w:author="Peter Arbogast" w:date="2019-06-13T15:25:00Z">
        <w:r>
          <w:t>NodeInstanceRole</w:t>
        </w:r>
        <w:r>
          <w:tab/>
          <w:t>Role des Nodes Primary, Standby</w:t>
        </w:r>
      </w:ins>
    </w:p>
    <w:p w14:paraId="73A83AC1" w14:textId="6F6AE74F" w:rsidR="00073C99" w:rsidRDefault="00073C99" w:rsidP="00073C99">
      <w:pPr>
        <w:rPr>
          <w:ins w:id="3679" w:author="Peter Arbogast" w:date="2019-06-13T15:25:00Z"/>
        </w:rPr>
      </w:pPr>
      <w:ins w:id="3680" w:author="Peter Arbogast" w:date="2019-06-13T15:25:00Z">
        <w:r>
          <w:t>Used by:</w:t>
        </w:r>
      </w:ins>
    </w:p>
    <w:p w14:paraId="7338BD7A" w14:textId="66159744" w:rsidR="00073C99" w:rsidRDefault="00073C99" w:rsidP="00073C99">
      <w:pPr>
        <w:pStyle w:val="ListParagraph"/>
        <w:numPr>
          <w:ilvl w:val="0"/>
          <w:numId w:val="2"/>
        </w:numPr>
        <w:rPr>
          <w:ins w:id="3681" w:author="Peter Arbogast" w:date="2019-06-13T15:25:00Z"/>
        </w:rPr>
      </w:pPr>
      <w:ins w:id="3682" w:author="Peter Arbogast" w:date="2019-06-13T15:25:00Z">
        <w:r>
          <w:t>f_OracleInstances</w:t>
        </w:r>
      </w:ins>
    </w:p>
    <w:p w14:paraId="59BE209E" w14:textId="7C025A5F" w:rsidR="00DE61C1" w:rsidRDefault="00DE61C1">
      <w:pPr>
        <w:rPr>
          <w:ins w:id="3683" w:author="Peter Arbogast" w:date="2019-06-13T15:25:00Z"/>
        </w:rPr>
      </w:pPr>
      <w:ins w:id="3684" w:author="Peter Arbogast" w:date="2019-06-13T15:25:00Z">
        <w:r>
          <w:br w:type="page"/>
        </w:r>
      </w:ins>
    </w:p>
    <w:p w14:paraId="3546B2F8" w14:textId="068D90D3" w:rsidR="00DE61C1" w:rsidRDefault="00DE61C1" w:rsidP="00DE61C1">
      <w:pPr>
        <w:pStyle w:val="Heading3"/>
        <w:numPr>
          <w:ilvl w:val="2"/>
          <w:numId w:val="1"/>
        </w:numPr>
        <w:ind w:left="709"/>
        <w:rPr>
          <w:ins w:id="3685" w:author="Peter Arbogast" w:date="2019-06-13T15:25:00Z"/>
        </w:rPr>
        <w:pPrChange w:id="3686" w:author="Peter Arbogast" w:date="2019-06-13T15:26:00Z">
          <w:pPr>
            <w:pStyle w:val="ListParagraph"/>
            <w:numPr>
              <w:numId w:val="2"/>
            </w:numPr>
            <w:ind w:hanging="360"/>
          </w:pPr>
        </w:pPrChange>
      </w:pPr>
      <w:bookmarkStart w:id="3687" w:name="_Toc11337010"/>
      <w:ins w:id="3688" w:author="Peter Arbogast" w:date="2019-06-13T15:25:00Z">
        <w:r>
          <w:lastRenderedPageBreak/>
          <w:t>f_OracleInstances</w:t>
        </w:r>
      </w:ins>
      <w:ins w:id="3689" w:author="Peter Arbogast" w:date="2019-06-13T15:26:00Z">
        <w:r>
          <w:t>(@InstanceID)</w:t>
        </w:r>
      </w:ins>
      <w:bookmarkEnd w:id="3687"/>
    </w:p>
    <w:p w14:paraId="774E4300" w14:textId="4D6671CA" w:rsidR="00073C99" w:rsidRDefault="00DE61C1" w:rsidP="00073C99">
      <w:pPr>
        <w:rPr>
          <w:ins w:id="3690" w:author="Peter Arbogast" w:date="2019-06-13T15:27:00Z"/>
        </w:rPr>
      </w:pPr>
      <w:ins w:id="3691" w:author="Peter Arbogast" w:date="2019-06-13T15:26:00Z">
        <w:r>
          <w:t xml:space="preserve">Get all Oracle Nodes / Instances with Oracle DB </w:t>
        </w:r>
      </w:ins>
      <w:ins w:id="3692" w:author="Peter Arbogast" w:date="2019-06-13T15:27:00Z">
        <w:r>
          <w:t>Information</w:t>
        </w:r>
      </w:ins>
    </w:p>
    <w:p w14:paraId="6E28246D" w14:textId="5542EE7E" w:rsidR="00DE61C1" w:rsidRDefault="00DE61C1" w:rsidP="00073C99">
      <w:pPr>
        <w:rPr>
          <w:ins w:id="3693" w:author="Peter Arbogast" w:date="2019-06-13T15:27:00Z"/>
        </w:rPr>
      </w:pPr>
      <w:ins w:id="3694" w:author="Peter Arbogast" w:date="2019-06-13T15:27:00Z">
        <w:r>
          <w:t>Parameter @InstanceID:</w:t>
        </w:r>
      </w:ins>
    </w:p>
    <w:p w14:paraId="03C44D31" w14:textId="428B02B2" w:rsidR="00DE61C1" w:rsidRDefault="00DE61C1" w:rsidP="00DE61C1">
      <w:pPr>
        <w:pStyle w:val="ListParagraph"/>
        <w:numPr>
          <w:ilvl w:val="0"/>
          <w:numId w:val="2"/>
        </w:numPr>
        <w:rPr>
          <w:ins w:id="3695" w:author="Peter Arbogast" w:date="2019-06-13T15:27:00Z"/>
        </w:rPr>
      </w:pPr>
      <w:ins w:id="3696" w:author="Peter Arbogast" w:date="2019-06-13T15:27:00Z">
        <w:r>
          <w:t>with this you can filter to 1 instance by DBObjectID / InstanceID</w:t>
        </w:r>
      </w:ins>
    </w:p>
    <w:p w14:paraId="69F34CDD" w14:textId="2B7D1965" w:rsidR="00DE61C1" w:rsidRDefault="00DE61C1" w:rsidP="00DE61C1">
      <w:pPr>
        <w:rPr>
          <w:ins w:id="3697" w:author="Peter Arbogast" w:date="2019-06-13T15:28:00Z"/>
        </w:rPr>
      </w:pPr>
      <w:ins w:id="3698" w:author="Peter Arbogast" w:date="2019-06-13T15:28:00Z">
        <w:r>
          <w:t>Return:</w:t>
        </w:r>
      </w:ins>
    </w:p>
    <w:p w14:paraId="6D56F9EF" w14:textId="73996ED1" w:rsidR="00DE61C1" w:rsidRDefault="00DE61C1" w:rsidP="00DE61C1">
      <w:pPr>
        <w:pStyle w:val="ListParagraph"/>
        <w:numPr>
          <w:ilvl w:val="0"/>
          <w:numId w:val="2"/>
        </w:numPr>
        <w:tabs>
          <w:tab w:val="left" w:pos="4536"/>
        </w:tabs>
        <w:rPr>
          <w:ins w:id="3699" w:author="Peter Arbogast" w:date="2019-06-13T15:29:00Z"/>
        </w:rPr>
      </w:pPr>
      <w:ins w:id="3700" w:author="Peter Arbogast" w:date="2019-06-13T15:29:00Z">
        <w:r w:rsidRPr="00DE61C1">
          <w:t>ClusterDBName</w:t>
        </w:r>
        <w:r>
          <w:tab/>
          <w:t>Database Name from Cluster</w:t>
        </w:r>
      </w:ins>
    </w:p>
    <w:p w14:paraId="1C79E16D" w14:textId="4B57DB8E" w:rsidR="00DE61C1" w:rsidRDefault="00DE61C1" w:rsidP="00DE61C1">
      <w:pPr>
        <w:pStyle w:val="ListParagraph"/>
        <w:numPr>
          <w:ilvl w:val="0"/>
          <w:numId w:val="2"/>
        </w:numPr>
        <w:tabs>
          <w:tab w:val="left" w:pos="4536"/>
        </w:tabs>
        <w:rPr>
          <w:ins w:id="3701" w:author="Peter Arbogast" w:date="2019-06-13T15:28:00Z"/>
        </w:rPr>
      </w:pPr>
      <w:ins w:id="3702" w:author="Peter Arbogast" w:date="2019-06-13T15:28:00Z">
        <w:r>
          <w:t>ComputerID</w:t>
        </w:r>
        <w:r>
          <w:tab/>
          <w:t>ComputerID des Nodes</w:t>
        </w:r>
      </w:ins>
    </w:p>
    <w:p w14:paraId="0AC9CB66" w14:textId="6B7AC16F" w:rsidR="00DE61C1" w:rsidRDefault="00DE61C1" w:rsidP="00DE61C1">
      <w:pPr>
        <w:pStyle w:val="ListParagraph"/>
        <w:numPr>
          <w:ilvl w:val="0"/>
          <w:numId w:val="2"/>
        </w:numPr>
        <w:tabs>
          <w:tab w:val="left" w:pos="4536"/>
        </w:tabs>
        <w:rPr>
          <w:ins w:id="3703" w:author="Peter Arbogast" w:date="2019-06-13T15:28:00Z"/>
          <w:lang w:val="de-DE"/>
        </w:rPr>
      </w:pPr>
      <w:ins w:id="3704" w:author="Peter Arbogast" w:date="2019-06-13T15:28:00Z">
        <w:r w:rsidRPr="0046685C">
          <w:rPr>
            <w:lang w:val="de-DE"/>
          </w:rPr>
          <w:t>ComputerCN</w:t>
        </w:r>
        <w:r w:rsidRPr="0046685C">
          <w:rPr>
            <w:lang w:val="de-DE"/>
          </w:rPr>
          <w:tab/>
          <w:t xml:space="preserve">ComputerCN des Nodes </w:t>
        </w:r>
      </w:ins>
    </w:p>
    <w:p w14:paraId="7A8CAF64" w14:textId="41ED406A" w:rsidR="00DE61C1" w:rsidRPr="00DE61C1" w:rsidRDefault="00DE61C1" w:rsidP="00DE61C1">
      <w:pPr>
        <w:pStyle w:val="ListParagraph"/>
        <w:numPr>
          <w:ilvl w:val="0"/>
          <w:numId w:val="2"/>
        </w:numPr>
        <w:tabs>
          <w:tab w:val="left" w:pos="4536"/>
        </w:tabs>
        <w:rPr>
          <w:ins w:id="3705" w:author="Peter Arbogast" w:date="2019-06-13T15:28:00Z"/>
          <w:lang w:val="de-DE"/>
          <w:rPrChange w:id="3706" w:author="Peter Arbogast" w:date="2019-06-13T15:29:00Z">
            <w:rPr>
              <w:ins w:id="3707" w:author="Peter Arbogast" w:date="2019-06-13T15:28:00Z"/>
              <w:lang w:val="de-DE"/>
            </w:rPr>
          </w:rPrChange>
        </w:rPr>
      </w:pPr>
      <w:ins w:id="3708" w:author="Peter Arbogast" w:date="2019-06-13T15:29:00Z">
        <w:r w:rsidRPr="00DE61C1">
          <w:rPr>
            <w:lang w:val="de-DE"/>
            <w:rPrChange w:id="3709" w:author="Peter Arbogast" w:date="2019-06-13T15:29:00Z">
              <w:rPr>
                <w:lang w:val="de-DE"/>
              </w:rPr>
            </w:rPrChange>
          </w:rPr>
          <w:t>Co</w:t>
        </w:r>
        <w:r w:rsidRPr="00DE61C1">
          <w:rPr>
            <w:lang w:val="de-DE"/>
            <w:rPrChange w:id="3710" w:author="Peter Arbogast" w:date="2019-06-13T15:29:00Z">
              <w:rPr/>
            </w:rPrChange>
          </w:rPr>
          <w:t>mputer</w:t>
        </w:r>
        <w:r>
          <w:rPr>
            <w:lang w:val="de-DE"/>
          </w:rPr>
          <w:t>FQDN</w:t>
        </w:r>
      </w:ins>
      <w:ins w:id="3711" w:author="Peter Arbogast" w:date="2019-06-13T15:28:00Z">
        <w:r w:rsidRPr="00DE61C1">
          <w:rPr>
            <w:lang w:val="de-DE"/>
            <w:rPrChange w:id="3712" w:author="Peter Arbogast" w:date="2019-06-13T15:29:00Z">
              <w:rPr>
                <w:lang w:val="de-DE"/>
              </w:rPr>
            </w:rPrChange>
          </w:rPr>
          <w:tab/>
          <w:t xml:space="preserve">FQDN des Nodes </w:t>
        </w:r>
      </w:ins>
    </w:p>
    <w:p w14:paraId="45CD07BC" w14:textId="71B4F1DC" w:rsidR="00DE61C1" w:rsidRDefault="0080794B" w:rsidP="00DE61C1">
      <w:pPr>
        <w:pStyle w:val="ListParagraph"/>
        <w:numPr>
          <w:ilvl w:val="0"/>
          <w:numId w:val="2"/>
        </w:numPr>
        <w:tabs>
          <w:tab w:val="left" w:pos="4536"/>
        </w:tabs>
        <w:rPr>
          <w:ins w:id="3713" w:author="Peter Arbogast" w:date="2019-06-13T15:30:00Z"/>
        </w:rPr>
      </w:pPr>
      <w:ins w:id="3714" w:author="Peter Arbogast" w:date="2019-06-13T15:43:00Z">
        <w:r>
          <w:t>Instance</w:t>
        </w:r>
      </w:ins>
      <w:ins w:id="3715" w:author="Peter Arbogast" w:date="2019-06-13T15:30:00Z">
        <w:r w:rsidR="00DE61C1">
          <w:t>ID</w:t>
        </w:r>
        <w:r w:rsidR="00DE61C1">
          <w:tab/>
          <w:t>Database Inventory ComputerID</w:t>
        </w:r>
      </w:ins>
    </w:p>
    <w:p w14:paraId="02317708" w14:textId="327952D3" w:rsidR="00DE61C1" w:rsidRPr="0046685C" w:rsidRDefault="00DE61C1" w:rsidP="00DE61C1">
      <w:pPr>
        <w:pStyle w:val="ListParagraph"/>
        <w:numPr>
          <w:ilvl w:val="0"/>
          <w:numId w:val="2"/>
        </w:numPr>
        <w:tabs>
          <w:tab w:val="left" w:pos="4536"/>
        </w:tabs>
        <w:rPr>
          <w:ins w:id="3716" w:author="Peter Arbogast" w:date="2019-06-13T15:28:00Z"/>
          <w:lang w:val="de-DE"/>
        </w:rPr>
      </w:pPr>
      <w:ins w:id="3717" w:author="Peter Arbogast" w:date="2019-06-13T15:28:00Z">
        <w:r>
          <w:t>Instance</w:t>
        </w:r>
        <w:r>
          <w:tab/>
          <w:t>InstanceName des Nodes</w:t>
        </w:r>
      </w:ins>
    </w:p>
    <w:p w14:paraId="5CC33594" w14:textId="7BA3BDCB" w:rsidR="00DE61C1" w:rsidRDefault="00DE61C1" w:rsidP="00DE61C1">
      <w:pPr>
        <w:pStyle w:val="ListParagraph"/>
        <w:numPr>
          <w:ilvl w:val="0"/>
          <w:numId w:val="2"/>
        </w:numPr>
        <w:tabs>
          <w:tab w:val="left" w:pos="4536"/>
        </w:tabs>
        <w:rPr>
          <w:ins w:id="3718" w:author="Peter Arbogast" w:date="2019-06-13T15:31:00Z"/>
        </w:rPr>
      </w:pPr>
      <w:ins w:id="3719" w:author="Peter Arbogast" w:date="2019-06-13T15:30:00Z">
        <w:r>
          <w:t>SystemDateTime</w:t>
        </w:r>
        <w:r>
          <w:tab/>
          <w:t>Date and Time from the system at the inventory</w:t>
        </w:r>
      </w:ins>
    </w:p>
    <w:p w14:paraId="53B509EF" w14:textId="3D9CCE72" w:rsidR="00DE61C1" w:rsidRDefault="00DE61C1" w:rsidP="00DE61C1">
      <w:pPr>
        <w:pStyle w:val="ListParagraph"/>
        <w:numPr>
          <w:ilvl w:val="0"/>
          <w:numId w:val="2"/>
        </w:numPr>
        <w:tabs>
          <w:tab w:val="left" w:pos="4536"/>
        </w:tabs>
        <w:rPr>
          <w:ins w:id="3720" w:author="Peter Arbogast" w:date="2019-06-13T15:31:00Z"/>
        </w:rPr>
      </w:pPr>
      <w:ins w:id="3721" w:author="Peter Arbogast" w:date="2019-06-13T15:31:00Z">
        <w:r>
          <w:t>SystemDisplayName</w:t>
        </w:r>
      </w:ins>
      <w:ins w:id="3722" w:author="Peter Arbogast" w:date="2019-06-13T15:38:00Z">
        <w:r w:rsidR="0080794B">
          <w:tab/>
          <w:t>Full Product Name</w:t>
        </w:r>
      </w:ins>
    </w:p>
    <w:p w14:paraId="48555ABE" w14:textId="3D9E544F" w:rsidR="00DE61C1" w:rsidRDefault="00DE61C1" w:rsidP="00DE61C1">
      <w:pPr>
        <w:pStyle w:val="ListParagraph"/>
        <w:numPr>
          <w:ilvl w:val="0"/>
          <w:numId w:val="2"/>
        </w:numPr>
        <w:tabs>
          <w:tab w:val="left" w:pos="4536"/>
        </w:tabs>
        <w:rPr>
          <w:ins w:id="3723" w:author="Peter Arbogast" w:date="2019-06-13T15:31:00Z"/>
        </w:rPr>
      </w:pPr>
      <w:ins w:id="3724" w:author="Peter Arbogast" w:date="2019-06-13T15:31:00Z">
        <w:r>
          <w:t>SystemDisplayVersion</w:t>
        </w:r>
      </w:ins>
      <w:ins w:id="3725" w:author="Peter Arbogast" w:date="2019-06-13T15:37:00Z">
        <w:r w:rsidR="0080794B">
          <w:tab/>
          <w:t>Full Product Version</w:t>
        </w:r>
      </w:ins>
    </w:p>
    <w:p w14:paraId="246716DE" w14:textId="5B419638" w:rsidR="00DE61C1" w:rsidRDefault="00DE61C1" w:rsidP="00DE61C1">
      <w:pPr>
        <w:pStyle w:val="ListParagraph"/>
        <w:numPr>
          <w:ilvl w:val="0"/>
          <w:numId w:val="2"/>
        </w:numPr>
        <w:tabs>
          <w:tab w:val="left" w:pos="4536"/>
        </w:tabs>
        <w:rPr>
          <w:ins w:id="3726" w:author="Peter Arbogast" w:date="2019-06-13T15:31:00Z"/>
        </w:rPr>
      </w:pPr>
      <w:ins w:id="3727" w:author="Peter Arbogast" w:date="2019-06-13T15:31:00Z">
        <w:r>
          <w:t>AppName</w:t>
        </w:r>
      </w:ins>
      <w:ins w:id="3728" w:author="Peter Arbogast" w:date="2019-06-13T15:37:00Z">
        <w:r w:rsidR="0080794B">
          <w:tab/>
          <w:t>Product Name</w:t>
        </w:r>
      </w:ins>
    </w:p>
    <w:p w14:paraId="7CDF3E3E" w14:textId="46CF9D8A" w:rsidR="00DE61C1" w:rsidRDefault="00DE61C1" w:rsidP="00DE61C1">
      <w:pPr>
        <w:pStyle w:val="ListParagraph"/>
        <w:numPr>
          <w:ilvl w:val="0"/>
          <w:numId w:val="2"/>
        </w:numPr>
        <w:tabs>
          <w:tab w:val="left" w:pos="4536"/>
        </w:tabs>
        <w:rPr>
          <w:ins w:id="3729" w:author="Peter Arbogast" w:date="2019-06-13T15:31:00Z"/>
        </w:rPr>
      </w:pPr>
      <w:ins w:id="3730" w:author="Peter Arbogast" w:date="2019-06-13T15:31:00Z">
        <w:r>
          <w:t>AppVersion</w:t>
        </w:r>
      </w:ins>
      <w:ins w:id="3731" w:author="Peter Arbogast" w:date="2019-06-13T15:37:00Z">
        <w:r w:rsidR="0080794B">
          <w:tab/>
          <w:t>Product Version</w:t>
        </w:r>
      </w:ins>
    </w:p>
    <w:p w14:paraId="7D6F2D63" w14:textId="0FDC13FA" w:rsidR="00DE61C1" w:rsidRDefault="00DE61C1" w:rsidP="00DE61C1">
      <w:pPr>
        <w:pStyle w:val="ListParagraph"/>
        <w:numPr>
          <w:ilvl w:val="0"/>
          <w:numId w:val="2"/>
        </w:numPr>
        <w:tabs>
          <w:tab w:val="left" w:pos="4536"/>
        </w:tabs>
        <w:rPr>
          <w:ins w:id="3732" w:author="Peter Arbogast" w:date="2019-06-13T15:31:00Z"/>
        </w:rPr>
      </w:pPr>
      <w:ins w:id="3733" w:author="Peter Arbogast" w:date="2019-06-13T15:31:00Z">
        <w:r>
          <w:t>AppEdition</w:t>
        </w:r>
      </w:ins>
      <w:ins w:id="3734" w:author="Peter Arbogast" w:date="2019-06-13T15:37:00Z">
        <w:r w:rsidR="0080794B">
          <w:tab/>
          <w:t>Product Edition</w:t>
        </w:r>
      </w:ins>
    </w:p>
    <w:p w14:paraId="60AFC0C6" w14:textId="4989E35E" w:rsidR="00DE61C1" w:rsidRDefault="00DE61C1" w:rsidP="00DE61C1">
      <w:pPr>
        <w:pStyle w:val="ListParagraph"/>
        <w:numPr>
          <w:ilvl w:val="0"/>
          <w:numId w:val="2"/>
        </w:numPr>
        <w:tabs>
          <w:tab w:val="left" w:pos="4536"/>
        </w:tabs>
        <w:rPr>
          <w:ins w:id="3735" w:author="Peter Arbogast" w:date="2019-06-13T15:31:00Z"/>
        </w:rPr>
      </w:pPr>
      <w:ins w:id="3736" w:author="Peter Arbogast" w:date="2019-06-13T15:31:00Z">
        <w:r>
          <w:t>DatabaseRole</w:t>
        </w:r>
      </w:ins>
      <w:ins w:id="3737" w:author="Peter Arbogast" w:date="2019-06-13T15:32:00Z">
        <w:r>
          <w:tab/>
          <w:t>Role of the Database</w:t>
        </w:r>
      </w:ins>
    </w:p>
    <w:p w14:paraId="5621F1CC" w14:textId="6DBDD3CC" w:rsidR="00DE61C1" w:rsidRDefault="00DE61C1" w:rsidP="00DE61C1">
      <w:pPr>
        <w:pStyle w:val="ListParagraph"/>
        <w:numPr>
          <w:ilvl w:val="0"/>
          <w:numId w:val="2"/>
        </w:numPr>
        <w:tabs>
          <w:tab w:val="left" w:pos="4536"/>
        </w:tabs>
        <w:rPr>
          <w:ins w:id="3738" w:author="Peter Arbogast" w:date="2019-06-13T15:38:00Z"/>
        </w:rPr>
      </w:pPr>
      <w:ins w:id="3739" w:author="Peter Arbogast" w:date="2019-06-13T15:31:00Z">
        <w:r>
          <w:t>DatabaseName</w:t>
        </w:r>
        <w:r>
          <w:tab/>
          <w:t>Database</w:t>
        </w:r>
      </w:ins>
      <w:ins w:id="3740" w:author="Peter Arbogast" w:date="2019-06-13T15:32:00Z">
        <w:r>
          <w:t xml:space="preserve"> Name of the Instance</w:t>
        </w:r>
      </w:ins>
    </w:p>
    <w:p w14:paraId="26732E13" w14:textId="29E34858" w:rsidR="0080794B" w:rsidRDefault="0080794B" w:rsidP="00DE61C1">
      <w:pPr>
        <w:pStyle w:val="ListParagraph"/>
        <w:numPr>
          <w:ilvl w:val="0"/>
          <w:numId w:val="2"/>
        </w:numPr>
        <w:tabs>
          <w:tab w:val="left" w:pos="4536"/>
        </w:tabs>
        <w:rPr>
          <w:ins w:id="3741" w:author="Peter Arbogast" w:date="2019-06-13T15:38:00Z"/>
        </w:rPr>
      </w:pPr>
      <w:ins w:id="3742" w:author="Peter Arbogast" w:date="2019-06-13T15:38:00Z">
        <w:r>
          <w:t>DatabaseNameUnique</w:t>
        </w:r>
        <w:r>
          <w:tab/>
          <w:t>Unique DB Name (Cluster can be differend)</w:t>
        </w:r>
      </w:ins>
    </w:p>
    <w:p w14:paraId="0F5B144A" w14:textId="148C2B3A" w:rsidR="0080794B" w:rsidRDefault="0080794B" w:rsidP="00DE61C1">
      <w:pPr>
        <w:pStyle w:val="ListParagraph"/>
        <w:numPr>
          <w:ilvl w:val="0"/>
          <w:numId w:val="2"/>
        </w:numPr>
        <w:tabs>
          <w:tab w:val="left" w:pos="4536"/>
        </w:tabs>
        <w:rPr>
          <w:ins w:id="3743" w:author="Peter Arbogast" w:date="2019-06-13T15:39:00Z"/>
        </w:rPr>
      </w:pPr>
      <w:ins w:id="3744" w:author="Peter Arbogast" w:date="2019-06-13T15:38:00Z">
        <w:r>
          <w:t>DatabaseCreationDate</w:t>
        </w:r>
        <w:r>
          <w:tab/>
          <w:t>When the D</w:t>
        </w:r>
      </w:ins>
      <w:ins w:id="3745" w:author="Peter Arbogast" w:date="2019-06-13T15:39:00Z">
        <w:r>
          <w:t>atabase was created</w:t>
        </w:r>
      </w:ins>
    </w:p>
    <w:p w14:paraId="606317C6" w14:textId="7B591C56" w:rsidR="0080794B" w:rsidRDefault="0080794B" w:rsidP="00DE61C1">
      <w:pPr>
        <w:pStyle w:val="ListParagraph"/>
        <w:numPr>
          <w:ilvl w:val="0"/>
          <w:numId w:val="2"/>
        </w:numPr>
        <w:tabs>
          <w:tab w:val="left" w:pos="4536"/>
        </w:tabs>
        <w:rPr>
          <w:ins w:id="3746" w:author="Peter Arbogast" w:date="2019-06-13T15:30:00Z"/>
        </w:rPr>
      </w:pPr>
      <w:ins w:id="3747" w:author="Peter Arbogast" w:date="2019-06-13T15:39:00Z">
        <w:r>
          <w:t xml:space="preserve">OperatingSystem </w:t>
        </w:r>
        <w:r>
          <w:tab/>
          <w:t>OS System</w:t>
        </w:r>
      </w:ins>
    </w:p>
    <w:p w14:paraId="3DED0DA9" w14:textId="3ED7039A" w:rsidR="00DE61C1" w:rsidRDefault="0080794B" w:rsidP="00073C99">
      <w:pPr>
        <w:rPr>
          <w:ins w:id="3748" w:author="Peter Arbogast" w:date="2019-06-13T15:39:00Z"/>
        </w:rPr>
      </w:pPr>
      <w:ins w:id="3749" w:author="Peter Arbogast" w:date="2019-06-13T15:39:00Z">
        <w:r>
          <w:t>Used by:</w:t>
        </w:r>
      </w:ins>
    </w:p>
    <w:p w14:paraId="59B20635" w14:textId="5A77A86E" w:rsidR="0080794B" w:rsidRDefault="0080794B" w:rsidP="0080794B">
      <w:pPr>
        <w:pStyle w:val="ListParagraph"/>
        <w:numPr>
          <w:ilvl w:val="0"/>
          <w:numId w:val="2"/>
        </w:numPr>
        <w:rPr>
          <w:ins w:id="3750" w:author="Peter Arbogast" w:date="2019-06-13T15:39:00Z"/>
        </w:rPr>
      </w:pPr>
      <w:ins w:id="3751" w:author="Peter Arbogast" w:date="2019-06-13T15:39:00Z">
        <w:r w:rsidRPr="0080794B">
          <w:t>csp_aspera_connector_software_generic_oracle</w:t>
        </w:r>
      </w:ins>
    </w:p>
    <w:p w14:paraId="3B855C87" w14:textId="486510CA" w:rsidR="0080794B" w:rsidRDefault="0080794B" w:rsidP="0080794B">
      <w:pPr>
        <w:pStyle w:val="ListParagraph"/>
        <w:numPr>
          <w:ilvl w:val="0"/>
          <w:numId w:val="2"/>
        </w:numPr>
        <w:rPr>
          <w:ins w:id="3752" w:author="Peter Arbogast" w:date="2019-06-13T15:39:00Z"/>
        </w:rPr>
      </w:pPr>
      <w:ins w:id="3753" w:author="Peter Arbogast" w:date="2019-06-13T15:39:00Z">
        <w:r w:rsidRPr="0080794B">
          <w:t>f_OracleFailures</w:t>
        </w:r>
      </w:ins>
    </w:p>
    <w:p w14:paraId="6841E661" w14:textId="12E545B2" w:rsidR="0080794B" w:rsidRDefault="0080794B" w:rsidP="0080794B">
      <w:pPr>
        <w:pStyle w:val="ListParagraph"/>
        <w:numPr>
          <w:ilvl w:val="0"/>
          <w:numId w:val="2"/>
        </w:numPr>
        <w:rPr>
          <w:ins w:id="3754" w:author="Peter Arbogast" w:date="2019-06-13T15:40:00Z"/>
        </w:rPr>
      </w:pPr>
      <w:ins w:id="3755" w:author="Peter Arbogast" w:date="2019-06-13T15:40:00Z">
        <w:r w:rsidRPr="0080794B">
          <w:t>v_OracleReport</w:t>
        </w:r>
      </w:ins>
    </w:p>
    <w:p w14:paraId="00AF71D1" w14:textId="19F487A0" w:rsidR="0080794B" w:rsidRDefault="0080794B" w:rsidP="0080794B">
      <w:pPr>
        <w:pStyle w:val="ListParagraph"/>
        <w:numPr>
          <w:ilvl w:val="0"/>
          <w:numId w:val="2"/>
        </w:numPr>
        <w:rPr>
          <w:ins w:id="3756" w:author="Peter Arbogast" w:date="2019-06-13T15:40:00Z"/>
        </w:rPr>
      </w:pPr>
      <w:ins w:id="3757" w:author="Peter Arbogast" w:date="2019-06-13T15:40:00Z">
        <w:r w:rsidRPr="0080794B">
          <w:t>sp_OracleFailures</w:t>
        </w:r>
      </w:ins>
    </w:p>
    <w:p w14:paraId="5503C6D6" w14:textId="4343D289" w:rsidR="0080794B" w:rsidRDefault="0080794B" w:rsidP="0080794B">
      <w:pPr>
        <w:pStyle w:val="ListParagraph"/>
        <w:numPr>
          <w:ilvl w:val="0"/>
          <w:numId w:val="2"/>
        </w:numPr>
        <w:rPr>
          <w:ins w:id="3758" w:author="Peter Arbogast" w:date="2019-06-13T15:40:00Z"/>
        </w:rPr>
      </w:pPr>
      <w:ins w:id="3759" w:author="Peter Arbogast" w:date="2019-06-13T15:40:00Z">
        <w:r w:rsidRPr="0080794B">
          <w:t>sp_OracleRaynetOptionList</w:t>
        </w:r>
      </w:ins>
    </w:p>
    <w:p w14:paraId="1BF09BCD" w14:textId="2FD069F1" w:rsidR="0080794B" w:rsidRDefault="0080794B" w:rsidP="0080794B">
      <w:pPr>
        <w:pStyle w:val="ListParagraph"/>
        <w:numPr>
          <w:ilvl w:val="0"/>
          <w:numId w:val="2"/>
        </w:numPr>
        <w:rPr>
          <w:ins w:id="3760" w:author="Peter Arbogast" w:date="2019-06-13T15:40:00Z"/>
        </w:rPr>
      </w:pPr>
      <w:ins w:id="3761" w:author="Peter Arbogast" w:date="2019-06-13T15:40:00Z">
        <w:r w:rsidRPr="0080794B">
          <w:t>sp_OracleScriptOptionList</w:t>
        </w:r>
      </w:ins>
    </w:p>
    <w:p w14:paraId="697D1319" w14:textId="7E7F4673" w:rsidR="0080794B" w:rsidRDefault="0080794B" w:rsidP="0080794B">
      <w:pPr>
        <w:pStyle w:val="ListParagraph"/>
        <w:numPr>
          <w:ilvl w:val="0"/>
          <w:numId w:val="2"/>
        </w:numPr>
        <w:rPr>
          <w:ins w:id="3762" w:author="Peter Arbogast" w:date="2019-06-13T15:40:00Z"/>
        </w:rPr>
      </w:pPr>
      <w:ins w:id="3763" w:author="Peter Arbogast" w:date="2019-06-13T15:40:00Z">
        <w:r w:rsidRPr="0080794B">
          <w:t>sp_rp_OracleOptionList</w:t>
        </w:r>
      </w:ins>
    </w:p>
    <w:p w14:paraId="73BEAF12" w14:textId="4E8FE0BF" w:rsidR="0080794B" w:rsidRDefault="0080794B" w:rsidP="0080794B">
      <w:pPr>
        <w:pStyle w:val="ListParagraph"/>
        <w:numPr>
          <w:ilvl w:val="0"/>
          <w:numId w:val="2"/>
        </w:numPr>
        <w:rPr>
          <w:ins w:id="3764" w:author="Peter Arbogast" w:date="2019-06-13T15:41:00Z"/>
        </w:rPr>
      </w:pPr>
      <w:ins w:id="3765" w:author="Peter Arbogast" w:date="2019-06-13T15:40:00Z">
        <w:r w:rsidRPr="0080794B">
          <w:t>sp_rp_OracleReport</w:t>
        </w:r>
      </w:ins>
    </w:p>
    <w:p w14:paraId="00ADDD5A" w14:textId="6EFB7CF1" w:rsidR="0080794B" w:rsidRDefault="0080794B">
      <w:pPr>
        <w:rPr>
          <w:ins w:id="3766" w:author="Peter Arbogast" w:date="2019-06-13T15:41:00Z"/>
        </w:rPr>
      </w:pPr>
      <w:ins w:id="3767" w:author="Peter Arbogast" w:date="2019-06-13T15:41:00Z">
        <w:r>
          <w:br w:type="page"/>
        </w:r>
      </w:ins>
    </w:p>
    <w:p w14:paraId="1686975A" w14:textId="08AE9B3A" w:rsidR="0080794B" w:rsidRDefault="0080794B" w:rsidP="0080794B">
      <w:pPr>
        <w:pStyle w:val="Heading3"/>
        <w:numPr>
          <w:ilvl w:val="2"/>
          <w:numId w:val="1"/>
        </w:numPr>
        <w:ind w:left="709"/>
        <w:rPr>
          <w:ins w:id="3768" w:author="Peter Arbogast" w:date="2019-06-13T15:41:00Z"/>
        </w:rPr>
      </w:pPr>
      <w:bookmarkStart w:id="3769" w:name="_Toc11337011"/>
      <w:ins w:id="3770" w:author="Peter Arbogast" w:date="2019-06-13T15:41:00Z">
        <w:r w:rsidRPr="0080794B">
          <w:lastRenderedPageBreak/>
          <w:t xml:space="preserve">f_OracleDFUS </w:t>
        </w:r>
        <w:r>
          <w:t>(@</w:t>
        </w:r>
      </w:ins>
      <w:ins w:id="3771" w:author="Peter Arbogast" w:date="2019-06-13T15:42:00Z">
        <w:r>
          <w:t>DBObject</w:t>
        </w:r>
      </w:ins>
      <w:ins w:id="3772" w:author="Peter Arbogast" w:date="2019-06-13T15:41:00Z">
        <w:r>
          <w:t>ID)</w:t>
        </w:r>
        <w:bookmarkEnd w:id="3769"/>
      </w:ins>
    </w:p>
    <w:p w14:paraId="44690DCB" w14:textId="31F0E627" w:rsidR="0080794B" w:rsidRDefault="0080794B" w:rsidP="0080794B">
      <w:pPr>
        <w:rPr>
          <w:ins w:id="3773" w:author="Peter Arbogast" w:date="2019-06-13T15:41:00Z"/>
        </w:rPr>
      </w:pPr>
      <w:ins w:id="3774" w:author="Peter Arbogast" w:date="2019-06-13T15:41:00Z">
        <w:r>
          <w:t xml:space="preserve">Get all </w:t>
        </w:r>
      </w:ins>
      <w:ins w:id="3775" w:author="Peter Arbogast" w:date="2019-06-13T15:52:00Z">
        <w:r w:rsidR="001B28CD">
          <w:t>DFUS Inventory Table</w:t>
        </w:r>
      </w:ins>
    </w:p>
    <w:p w14:paraId="0D430422" w14:textId="46B4875E" w:rsidR="0080794B" w:rsidRDefault="0080794B" w:rsidP="0080794B">
      <w:pPr>
        <w:rPr>
          <w:ins w:id="3776" w:author="Peter Arbogast" w:date="2019-06-13T15:41:00Z"/>
        </w:rPr>
      </w:pPr>
      <w:ins w:id="3777" w:author="Peter Arbogast" w:date="2019-06-13T15:41:00Z">
        <w:r>
          <w:t>Parameter @</w:t>
        </w:r>
      </w:ins>
      <w:ins w:id="3778" w:author="Peter Arbogast" w:date="2019-06-13T15:42:00Z">
        <w:r>
          <w:t>DBObject</w:t>
        </w:r>
      </w:ins>
      <w:ins w:id="3779" w:author="Peter Arbogast" w:date="2019-06-13T15:41:00Z">
        <w:r>
          <w:t>ID:</w:t>
        </w:r>
      </w:ins>
    </w:p>
    <w:p w14:paraId="5F024898" w14:textId="77777777" w:rsidR="0080794B" w:rsidRDefault="0080794B" w:rsidP="0080794B">
      <w:pPr>
        <w:pStyle w:val="ListParagraph"/>
        <w:numPr>
          <w:ilvl w:val="0"/>
          <w:numId w:val="2"/>
        </w:numPr>
        <w:rPr>
          <w:ins w:id="3780" w:author="Peter Arbogast" w:date="2019-06-13T15:41:00Z"/>
        </w:rPr>
      </w:pPr>
      <w:ins w:id="3781" w:author="Peter Arbogast" w:date="2019-06-13T15:41:00Z">
        <w:r>
          <w:t>with this you can filter to 1 instance by DBObjectID / InstanceID</w:t>
        </w:r>
      </w:ins>
    </w:p>
    <w:p w14:paraId="75A7CA8E" w14:textId="77777777" w:rsidR="0080794B" w:rsidRDefault="0080794B" w:rsidP="0080794B">
      <w:pPr>
        <w:rPr>
          <w:ins w:id="3782" w:author="Peter Arbogast" w:date="2019-06-13T15:41:00Z"/>
        </w:rPr>
      </w:pPr>
      <w:ins w:id="3783" w:author="Peter Arbogast" w:date="2019-06-13T15:41:00Z">
        <w:r>
          <w:t>Return:</w:t>
        </w:r>
      </w:ins>
    </w:p>
    <w:p w14:paraId="07C3944A" w14:textId="77777777" w:rsidR="0080794B" w:rsidRDefault="0080794B" w:rsidP="0080794B">
      <w:pPr>
        <w:pStyle w:val="ListParagraph"/>
        <w:numPr>
          <w:ilvl w:val="0"/>
          <w:numId w:val="2"/>
        </w:numPr>
        <w:tabs>
          <w:tab w:val="left" w:pos="4536"/>
        </w:tabs>
        <w:rPr>
          <w:ins w:id="3784" w:author="Peter Arbogast" w:date="2019-06-13T15:42:00Z"/>
        </w:rPr>
      </w:pPr>
      <w:ins w:id="3785" w:author="Peter Arbogast" w:date="2019-06-13T15:42:00Z">
        <w:r>
          <w:t>DBObjectID</w:t>
        </w:r>
        <w:r>
          <w:tab/>
          <w:t>Database Inventory ComputerID</w:t>
        </w:r>
      </w:ins>
    </w:p>
    <w:p w14:paraId="41129389" w14:textId="0B89D3B2" w:rsidR="0080794B" w:rsidRDefault="0080794B" w:rsidP="0080794B">
      <w:pPr>
        <w:pStyle w:val="ListParagraph"/>
        <w:numPr>
          <w:ilvl w:val="0"/>
          <w:numId w:val="2"/>
        </w:numPr>
        <w:tabs>
          <w:tab w:val="left" w:pos="4536"/>
        </w:tabs>
        <w:rPr>
          <w:ins w:id="3786" w:author="Peter Arbogast" w:date="2019-06-13T15:41:00Z"/>
        </w:rPr>
      </w:pPr>
      <w:ins w:id="3787" w:author="Peter Arbogast" w:date="2019-06-13T15:43:00Z">
        <w:r>
          <w:t>Feature</w:t>
        </w:r>
      </w:ins>
      <w:ins w:id="3788" w:author="Peter Arbogast" w:date="2019-06-13T15:41:00Z">
        <w:r w:rsidRPr="00DE61C1">
          <w:t>Name</w:t>
        </w:r>
        <w:r>
          <w:tab/>
        </w:r>
      </w:ins>
      <w:ins w:id="3789" w:author="Peter Arbogast" w:date="2019-06-13T15:43:00Z">
        <w:r>
          <w:t>Featurename of Oracle Feature</w:t>
        </w:r>
      </w:ins>
    </w:p>
    <w:p w14:paraId="00B2C29E" w14:textId="776BDAA5" w:rsidR="0080794B" w:rsidRDefault="0080794B" w:rsidP="0080794B">
      <w:pPr>
        <w:pStyle w:val="ListParagraph"/>
        <w:numPr>
          <w:ilvl w:val="0"/>
          <w:numId w:val="2"/>
        </w:numPr>
        <w:tabs>
          <w:tab w:val="left" w:pos="4536"/>
        </w:tabs>
        <w:rPr>
          <w:ins w:id="3790" w:author="Peter Arbogast" w:date="2019-06-13T15:41:00Z"/>
        </w:rPr>
      </w:pPr>
      <w:ins w:id="3791" w:author="Peter Arbogast" w:date="2019-06-13T15:43:00Z">
        <w:r>
          <w:t>Version</w:t>
        </w:r>
      </w:ins>
      <w:ins w:id="3792" w:author="Peter Arbogast" w:date="2019-06-13T15:41:00Z">
        <w:r>
          <w:tab/>
        </w:r>
      </w:ins>
      <w:ins w:id="3793" w:author="Peter Arbogast" w:date="2019-06-13T15:43:00Z">
        <w:r>
          <w:t>O</w:t>
        </w:r>
      </w:ins>
      <w:ins w:id="3794" w:author="Peter Arbogast" w:date="2019-06-13T15:44:00Z">
        <w:r>
          <w:t>racle DB Version of the Feature</w:t>
        </w:r>
      </w:ins>
    </w:p>
    <w:p w14:paraId="64E0E4B0" w14:textId="57F30098" w:rsidR="0080794B" w:rsidRPr="0080794B" w:rsidRDefault="0080794B" w:rsidP="0080794B">
      <w:pPr>
        <w:pStyle w:val="ListParagraph"/>
        <w:numPr>
          <w:ilvl w:val="0"/>
          <w:numId w:val="2"/>
        </w:numPr>
        <w:tabs>
          <w:tab w:val="left" w:pos="4536"/>
        </w:tabs>
        <w:rPr>
          <w:ins w:id="3795" w:author="Peter Arbogast" w:date="2019-06-13T15:41:00Z"/>
          <w:rPrChange w:id="3796" w:author="Peter Arbogast" w:date="2019-06-13T15:44:00Z">
            <w:rPr>
              <w:ins w:id="3797" w:author="Peter Arbogast" w:date="2019-06-13T15:41:00Z"/>
              <w:lang w:val="de-DE"/>
            </w:rPr>
          </w:rPrChange>
        </w:rPr>
      </w:pPr>
      <w:ins w:id="3798" w:author="Peter Arbogast" w:date="2019-06-13T15:44:00Z">
        <w:r w:rsidRPr="0080794B">
          <w:rPr>
            <w:rPrChange w:id="3799" w:author="Peter Arbogast" w:date="2019-06-13T15:44:00Z">
              <w:rPr>
                <w:lang w:val="de-DE"/>
              </w:rPr>
            </w:rPrChange>
          </w:rPr>
          <w:t>CurrentlyUsed</w:t>
        </w:r>
        <w:r w:rsidRPr="0080794B">
          <w:rPr>
            <w:rPrChange w:id="3800" w:author="Peter Arbogast" w:date="2019-06-13T15:44:00Z">
              <w:rPr>
                <w:lang w:val="de-DE"/>
              </w:rPr>
            </w:rPrChange>
          </w:rPr>
          <w:tab/>
          <w:t>1 If Used, 0 If not Used</w:t>
        </w:r>
      </w:ins>
      <w:ins w:id="3801" w:author="Peter Arbogast" w:date="2019-06-13T15:41:00Z">
        <w:r w:rsidRPr="0080794B">
          <w:rPr>
            <w:rPrChange w:id="3802" w:author="Peter Arbogast" w:date="2019-06-13T15:44:00Z">
              <w:rPr>
                <w:lang w:val="de-DE"/>
              </w:rPr>
            </w:rPrChange>
          </w:rPr>
          <w:t xml:space="preserve"> </w:t>
        </w:r>
      </w:ins>
    </w:p>
    <w:p w14:paraId="22B2241C" w14:textId="594DF31F" w:rsidR="0080794B" w:rsidRPr="0080794B" w:rsidRDefault="0080794B" w:rsidP="0080794B">
      <w:pPr>
        <w:pStyle w:val="ListParagraph"/>
        <w:numPr>
          <w:ilvl w:val="0"/>
          <w:numId w:val="2"/>
        </w:numPr>
        <w:tabs>
          <w:tab w:val="left" w:pos="4536"/>
        </w:tabs>
        <w:rPr>
          <w:ins w:id="3803" w:author="Peter Arbogast" w:date="2019-06-13T15:41:00Z"/>
          <w:rPrChange w:id="3804" w:author="Peter Arbogast" w:date="2019-06-13T15:45:00Z">
            <w:rPr>
              <w:ins w:id="3805" w:author="Peter Arbogast" w:date="2019-06-13T15:41:00Z"/>
              <w:lang w:val="de-DE"/>
            </w:rPr>
          </w:rPrChange>
        </w:rPr>
      </w:pPr>
      <w:ins w:id="3806" w:author="Peter Arbogast" w:date="2019-06-13T15:44:00Z">
        <w:r w:rsidRPr="0080794B">
          <w:rPr>
            <w:rPrChange w:id="3807" w:author="Peter Arbogast" w:date="2019-06-13T15:45:00Z">
              <w:rPr>
                <w:lang w:val="de-DE"/>
              </w:rPr>
            </w:rPrChange>
          </w:rPr>
          <w:t>DetectedUsages</w:t>
        </w:r>
      </w:ins>
      <w:ins w:id="3808" w:author="Peter Arbogast" w:date="2019-06-13T15:41:00Z">
        <w:r w:rsidRPr="0080794B">
          <w:rPr>
            <w:rPrChange w:id="3809" w:author="Peter Arbogast" w:date="2019-06-13T15:45:00Z">
              <w:rPr>
                <w:lang w:val="de-DE"/>
              </w:rPr>
            </w:rPrChange>
          </w:rPr>
          <w:tab/>
        </w:r>
      </w:ins>
      <w:ins w:id="3810" w:author="Peter Arbogast" w:date="2019-06-13T15:44:00Z">
        <w:r w:rsidRPr="0080794B">
          <w:rPr>
            <w:rPrChange w:id="3811" w:author="Peter Arbogast" w:date="2019-06-13T15:45:00Z">
              <w:rPr>
                <w:lang w:val="de-DE"/>
              </w:rPr>
            </w:rPrChange>
          </w:rPr>
          <w:t>How</w:t>
        </w:r>
      </w:ins>
      <w:ins w:id="3812" w:author="Peter Arbogast" w:date="2019-06-13T15:45:00Z">
        <w:r w:rsidRPr="0080794B">
          <w:rPr>
            <w:rPrChange w:id="3813" w:author="Peter Arbogast" w:date="2019-06-13T15:45:00Z">
              <w:rPr>
                <w:lang w:val="de-DE"/>
              </w:rPr>
            </w:rPrChange>
          </w:rPr>
          <w:t xml:space="preserve"> often it w</w:t>
        </w:r>
        <w:r>
          <w:t>as used</w:t>
        </w:r>
      </w:ins>
    </w:p>
    <w:p w14:paraId="11F558C1" w14:textId="78B3CFAB" w:rsidR="0080794B" w:rsidRPr="0080794B" w:rsidRDefault="0080794B" w:rsidP="0080794B">
      <w:pPr>
        <w:pStyle w:val="ListParagraph"/>
        <w:numPr>
          <w:ilvl w:val="0"/>
          <w:numId w:val="2"/>
        </w:numPr>
        <w:tabs>
          <w:tab w:val="left" w:pos="4536"/>
        </w:tabs>
        <w:rPr>
          <w:ins w:id="3814" w:author="Peter Arbogast" w:date="2019-06-13T15:41:00Z"/>
          <w:rPrChange w:id="3815" w:author="Peter Arbogast" w:date="2019-06-13T15:46:00Z">
            <w:rPr>
              <w:ins w:id="3816" w:author="Peter Arbogast" w:date="2019-06-13T15:41:00Z"/>
              <w:lang w:val="de-DE"/>
            </w:rPr>
          </w:rPrChange>
        </w:rPr>
      </w:pPr>
      <w:ins w:id="3817" w:author="Peter Arbogast" w:date="2019-06-13T15:45:00Z">
        <w:r>
          <w:t>FirstUsageDate</w:t>
        </w:r>
      </w:ins>
      <w:ins w:id="3818" w:author="Peter Arbogast" w:date="2019-06-13T15:41:00Z">
        <w:r>
          <w:tab/>
        </w:r>
      </w:ins>
      <w:ins w:id="3819" w:author="Peter Arbogast" w:date="2019-06-13T15:46:00Z">
        <w:r>
          <w:t>First used of the Feature</w:t>
        </w:r>
      </w:ins>
    </w:p>
    <w:p w14:paraId="0C5A9E30" w14:textId="2D87A5E1" w:rsidR="0080794B" w:rsidRDefault="0080794B" w:rsidP="0080794B">
      <w:pPr>
        <w:pStyle w:val="ListParagraph"/>
        <w:numPr>
          <w:ilvl w:val="0"/>
          <w:numId w:val="2"/>
        </w:numPr>
        <w:tabs>
          <w:tab w:val="left" w:pos="4536"/>
        </w:tabs>
        <w:rPr>
          <w:ins w:id="3820" w:author="Peter Arbogast" w:date="2019-06-13T15:41:00Z"/>
        </w:rPr>
      </w:pPr>
      <w:ins w:id="3821" w:author="Peter Arbogast" w:date="2019-06-13T15:45:00Z">
        <w:r>
          <w:t>LastUsageDate</w:t>
        </w:r>
      </w:ins>
      <w:ins w:id="3822" w:author="Peter Arbogast" w:date="2019-06-13T15:41:00Z">
        <w:r>
          <w:tab/>
        </w:r>
      </w:ins>
      <w:ins w:id="3823" w:author="Peter Arbogast" w:date="2019-06-13T15:46:00Z">
        <w:r>
          <w:t>Last used of the Feature</w:t>
        </w:r>
      </w:ins>
    </w:p>
    <w:p w14:paraId="0B734226" w14:textId="4AEAD7B7" w:rsidR="0080794B" w:rsidRDefault="0080794B" w:rsidP="0080794B">
      <w:pPr>
        <w:pStyle w:val="ListParagraph"/>
        <w:numPr>
          <w:ilvl w:val="0"/>
          <w:numId w:val="2"/>
        </w:numPr>
        <w:tabs>
          <w:tab w:val="left" w:pos="4536"/>
        </w:tabs>
        <w:rPr>
          <w:ins w:id="3824" w:author="Peter Arbogast" w:date="2019-06-13T15:41:00Z"/>
        </w:rPr>
      </w:pPr>
      <w:ins w:id="3825" w:author="Peter Arbogast" w:date="2019-06-13T15:45:00Z">
        <w:r>
          <w:t>LastSampleDate</w:t>
        </w:r>
      </w:ins>
      <w:ins w:id="3826" w:author="Peter Arbogast" w:date="2019-06-13T15:41:00Z">
        <w:r>
          <w:tab/>
        </w:r>
      </w:ins>
      <w:ins w:id="3827" w:author="Peter Arbogast" w:date="2019-06-13T15:45:00Z">
        <w:r>
          <w:t>Last Sample Date</w:t>
        </w:r>
      </w:ins>
    </w:p>
    <w:p w14:paraId="5FBD73CF" w14:textId="2120ED60" w:rsidR="0080794B" w:rsidRDefault="0080794B" w:rsidP="0080794B">
      <w:pPr>
        <w:pStyle w:val="ListParagraph"/>
        <w:numPr>
          <w:ilvl w:val="0"/>
          <w:numId w:val="2"/>
        </w:numPr>
        <w:tabs>
          <w:tab w:val="left" w:pos="4536"/>
        </w:tabs>
        <w:rPr>
          <w:ins w:id="3828" w:author="Peter Arbogast" w:date="2019-06-13T15:41:00Z"/>
        </w:rPr>
      </w:pPr>
      <w:ins w:id="3829" w:author="Peter Arbogast" w:date="2019-06-13T15:47:00Z">
        <w:r>
          <w:t>SampleInterval</w:t>
        </w:r>
      </w:ins>
      <w:ins w:id="3830" w:author="Peter Arbogast" w:date="2019-06-13T15:41:00Z">
        <w:r>
          <w:tab/>
        </w:r>
      </w:ins>
      <w:ins w:id="3831" w:author="Peter Arbogast" w:date="2019-06-13T15:47:00Z">
        <w:r w:rsidR="001B28CD">
          <w:t>Inter</w:t>
        </w:r>
      </w:ins>
      <w:ins w:id="3832" w:author="Peter Arbogast" w:date="2019-06-13T15:48:00Z">
        <w:r w:rsidR="001B28CD">
          <w:t>val for</w:t>
        </w:r>
      </w:ins>
      <w:ins w:id="3833" w:author="Peter Arbogast" w:date="2019-06-13T15:47:00Z">
        <w:r>
          <w:t xml:space="preserve"> Sample Check runs</w:t>
        </w:r>
      </w:ins>
    </w:p>
    <w:p w14:paraId="0210BB66" w14:textId="02BC1BF9" w:rsidR="0080794B" w:rsidRDefault="001B28CD" w:rsidP="0080794B">
      <w:pPr>
        <w:pStyle w:val="ListParagraph"/>
        <w:numPr>
          <w:ilvl w:val="0"/>
          <w:numId w:val="2"/>
        </w:numPr>
        <w:tabs>
          <w:tab w:val="left" w:pos="4536"/>
        </w:tabs>
        <w:rPr>
          <w:ins w:id="3834" w:author="Peter Arbogast" w:date="2019-06-13T15:41:00Z"/>
        </w:rPr>
      </w:pPr>
      <w:ins w:id="3835" w:author="Peter Arbogast" w:date="2019-06-13T15:48:00Z">
        <w:r>
          <w:t>TotalSamples</w:t>
        </w:r>
      </w:ins>
      <w:ins w:id="3836" w:author="Peter Arbogast" w:date="2019-06-13T15:41:00Z">
        <w:r w:rsidR="0080794B">
          <w:tab/>
        </w:r>
      </w:ins>
      <w:ins w:id="3837" w:author="Peter Arbogast" w:date="2019-06-13T15:48:00Z">
        <w:r>
          <w:t>How often the Sample Check runs</w:t>
        </w:r>
      </w:ins>
    </w:p>
    <w:p w14:paraId="56F1DA72" w14:textId="63754B07" w:rsidR="0080794B" w:rsidRDefault="001B28CD" w:rsidP="0080794B">
      <w:pPr>
        <w:pStyle w:val="ListParagraph"/>
        <w:numPr>
          <w:ilvl w:val="0"/>
          <w:numId w:val="2"/>
        </w:numPr>
        <w:tabs>
          <w:tab w:val="left" w:pos="4536"/>
        </w:tabs>
        <w:rPr>
          <w:ins w:id="3838" w:author="Peter Arbogast" w:date="2019-06-13T15:41:00Z"/>
        </w:rPr>
      </w:pPr>
      <w:ins w:id="3839" w:author="Peter Arbogast" w:date="2019-06-13T15:48:00Z">
        <w:r>
          <w:t>FeatureInfo</w:t>
        </w:r>
      </w:ins>
      <w:ins w:id="3840" w:author="Peter Arbogast" w:date="2019-06-13T15:41:00Z">
        <w:r w:rsidR="0080794B">
          <w:tab/>
        </w:r>
      </w:ins>
      <w:ins w:id="3841" w:author="Peter Arbogast" w:date="2019-06-13T15:48:00Z">
        <w:r>
          <w:t>Extra Feature Information</w:t>
        </w:r>
      </w:ins>
    </w:p>
    <w:p w14:paraId="2823B160" w14:textId="16BA0C39" w:rsidR="0080794B" w:rsidRDefault="0080794B" w:rsidP="0080794B">
      <w:pPr>
        <w:rPr>
          <w:ins w:id="3842" w:author="Peter Arbogast" w:date="2019-06-13T15:41:00Z"/>
        </w:rPr>
      </w:pPr>
      <w:ins w:id="3843" w:author="Peter Arbogast" w:date="2019-06-13T15:41:00Z">
        <w:r>
          <w:t>Used by:</w:t>
        </w:r>
      </w:ins>
    </w:p>
    <w:p w14:paraId="0E108865" w14:textId="5AD56964" w:rsidR="0080794B" w:rsidRDefault="001B28CD" w:rsidP="0080794B">
      <w:pPr>
        <w:pStyle w:val="ListParagraph"/>
        <w:numPr>
          <w:ilvl w:val="0"/>
          <w:numId w:val="2"/>
        </w:numPr>
        <w:rPr>
          <w:ins w:id="3844" w:author="Peter Arbogast" w:date="2019-06-13T15:51:00Z"/>
        </w:rPr>
      </w:pPr>
      <w:ins w:id="3845" w:author="Peter Arbogast" w:date="2019-06-13T15:50:00Z">
        <w:r>
          <w:t>Old sp_OracleRaynetOptio</w:t>
        </w:r>
      </w:ins>
      <w:ins w:id="3846" w:author="Peter Arbogast" w:date="2019-06-13T15:51:00Z">
        <w:r>
          <w:t>nList</w:t>
        </w:r>
      </w:ins>
    </w:p>
    <w:p w14:paraId="4C9303D6" w14:textId="0B7F19DB" w:rsidR="001B28CD" w:rsidRDefault="001B28CD" w:rsidP="001B28CD">
      <w:pPr>
        <w:rPr>
          <w:ins w:id="3847" w:author="Peter Arbogast" w:date="2019-06-13T15:51:00Z"/>
        </w:rPr>
      </w:pPr>
      <w:ins w:id="3848" w:author="Peter Arbogast" w:date="2019-06-13T15:51:00Z">
        <w:r>
          <w:t>Deprecated</w:t>
        </w:r>
      </w:ins>
    </w:p>
    <w:p w14:paraId="260F9BD6" w14:textId="39CE64B7" w:rsidR="001B28CD" w:rsidRDefault="001B28CD" w:rsidP="001B28CD">
      <w:pPr>
        <w:pStyle w:val="ListParagraph"/>
        <w:numPr>
          <w:ilvl w:val="0"/>
          <w:numId w:val="2"/>
        </w:numPr>
        <w:rPr>
          <w:ins w:id="3849" w:author="Peter Arbogast" w:date="2019-06-13T15:51:00Z"/>
        </w:rPr>
      </w:pPr>
      <w:ins w:id="3850" w:author="Peter Arbogast" w:date="2019-06-13T15:51:00Z">
        <w:r>
          <w:t>New sp_OracleDFUS @DBObjectID</w:t>
        </w:r>
      </w:ins>
    </w:p>
    <w:p w14:paraId="317618F9" w14:textId="77777777" w:rsidR="001B28CD" w:rsidRDefault="001B28CD">
      <w:pPr>
        <w:rPr>
          <w:ins w:id="3851" w:author="Peter Arbogast" w:date="2019-06-13T15:52:00Z"/>
          <w:rFonts w:asciiTheme="majorHAnsi" w:eastAsiaTheme="majorEastAsia" w:hAnsiTheme="majorHAnsi" w:cstheme="majorBidi"/>
          <w:color w:val="1F3763" w:themeColor="accent1" w:themeShade="7F"/>
          <w:sz w:val="24"/>
          <w:szCs w:val="24"/>
        </w:rPr>
      </w:pPr>
      <w:ins w:id="3852" w:author="Peter Arbogast" w:date="2019-06-13T15:52:00Z">
        <w:r>
          <w:br w:type="page"/>
        </w:r>
      </w:ins>
    </w:p>
    <w:p w14:paraId="6B454731" w14:textId="5961C421" w:rsidR="001B28CD" w:rsidRDefault="001B28CD" w:rsidP="001B28CD">
      <w:pPr>
        <w:pStyle w:val="Heading3"/>
        <w:numPr>
          <w:ilvl w:val="2"/>
          <w:numId w:val="1"/>
        </w:numPr>
        <w:ind w:left="709"/>
        <w:rPr>
          <w:ins w:id="3853" w:author="Peter Arbogast" w:date="2019-06-13T15:52:00Z"/>
        </w:rPr>
      </w:pPr>
      <w:bookmarkStart w:id="3854" w:name="_Toc11337012"/>
      <w:ins w:id="3855" w:author="Peter Arbogast" w:date="2019-06-13T15:52:00Z">
        <w:r w:rsidRPr="001B28CD">
          <w:lastRenderedPageBreak/>
          <w:t>f_OracleOptions</w:t>
        </w:r>
        <w:r w:rsidRPr="0080794B">
          <w:t xml:space="preserve"> </w:t>
        </w:r>
        <w:r>
          <w:t>(@</w:t>
        </w:r>
      </w:ins>
      <w:ins w:id="3856" w:author="Peter Arbogast" w:date="2019-06-13T15:54:00Z">
        <w:r>
          <w:t>Instance</w:t>
        </w:r>
      </w:ins>
      <w:ins w:id="3857" w:author="Peter Arbogast" w:date="2019-06-13T15:52:00Z">
        <w:r>
          <w:t>ID</w:t>
        </w:r>
      </w:ins>
      <w:ins w:id="3858" w:author="Peter Arbogast" w:date="2019-06-13T15:54:00Z">
        <w:r>
          <w:t>, @Class</w:t>
        </w:r>
      </w:ins>
      <w:ins w:id="3859" w:author="Peter Arbogast" w:date="2019-06-13T15:55:00Z">
        <w:r>
          <w:t>Name</w:t>
        </w:r>
      </w:ins>
      <w:ins w:id="3860" w:author="Peter Arbogast" w:date="2019-06-13T15:52:00Z">
        <w:r>
          <w:t>)</w:t>
        </w:r>
        <w:bookmarkEnd w:id="3854"/>
      </w:ins>
    </w:p>
    <w:p w14:paraId="5BC9088D" w14:textId="7166FD37" w:rsidR="001B28CD" w:rsidRDefault="001B28CD" w:rsidP="001B28CD">
      <w:pPr>
        <w:rPr>
          <w:ins w:id="3861" w:author="Peter Arbogast" w:date="2019-06-13T15:52:00Z"/>
        </w:rPr>
      </w:pPr>
      <w:ins w:id="3862" w:author="Peter Arbogast" w:date="2019-06-13T15:52:00Z">
        <w:r>
          <w:t xml:space="preserve">Get all </w:t>
        </w:r>
      </w:ins>
      <w:ins w:id="3863" w:author="Peter Arbogast" w:date="2019-06-13T15:53:00Z">
        <w:r>
          <w:t>Oracle Option from old scan method</w:t>
        </w:r>
      </w:ins>
    </w:p>
    <w:p w14:paraId="4A59FCD6" w14:textId="4629B8E4" w:rsidR="001B28CD" w:rsidRDefault="001B28CD" w:rsidP="001B28CD">
      <w:pPr>
        <w:rPr>
          <w:ins w:id="3864" w:author="Peter Arbogast" w:date="2019-06-13T15:52:00Z"/>
        </w:rPr>
      </w:pPr>
      <w:ins w:id="3865" w:author="Peter Arbogast" w:date="2019-06-13T15:52:00Z">
        <w:r>
          <w:t>Parameter @</w:t>
        </w:r>
      </w:ins>
      <w:ins w:id="3866" w:author="Peter Arbogast" w:date="2019-06-13T15:54:00Z">
        <w:r>
          <w:t>Instance</w:t>
        </w:r>
      </w:ins>
      <w:ins w:id="3867" w:author="Peter Arbogast" w:date="2019-06-13T15:52:00Z">
        <w:r>
          <w:t>ID:</w:t>
        </w:r>
      </w:ins>
    </w:p>
    <w:p w14:paraId="794581FE" w14:textId="16AE1BDA" w:rsidR="001B28CD" w:rsidRDefault="001B28CD" w:rsidP="001B28CD">
      <w:pPr>
        <w:pStyle w:val="ListParagraph"/>
        <w:numPr>
          <w:ilvl w:val="0"/>
          <w:numId w:val="2"/>
        </w:numPr>
        <w:rPr>
          <w:ins w:id="3868" w:author="Peter Arbogast" w:date="2019-06-13T15:55:00Z"/>
        </w:rPr>
      </w:pPr>
      <w:ins w:id="3869" w:author="Peter Arbogast" w:date="2019-06-13T15:52:00Z">
        <w:r>
          <w:t>with this you can filter to 1 instance by DBObjectID / InstanceID</w:t>
        </w:r>
      </w:ins>
    </w:p>
    <w:p w14:paraId="306F4952" w14:textId="0833680A" w:rsidR="001B28CD" w:rsidRDefault="001B28CD" w:rsidP="001B28CD">
      <w:pPr>
        <w:rPr>
          <w:ins w:id="3870" w:author="Peter Arbogast" w:date="2019-06-13T15:55:00Z"/>
        </w:rPr>
      </w:pPr>
      <w:ins w:id="3871" w:author="Peter Arbogast" w:date="2019-06-13T15:55:00Z">
        <w:r>
          <w:t>Parameter @ClassName:</w:t>
        </w:r>
      </w:ins>
    </w:p>
    <w:p w14:paraId="372B01C7" w14:textId="1BE106EE" w:rsidR="001B28CD" w:rsidRDefault="001B28CD" w:rsidP="001B28CD">
      <w:pPr>
        <w:pStyle w:val="ListParagraph"/>
        <w:numPr>
          <w:ilvl w:val="0"/>
          <w:numId w:val="2"/>
        </w:numPr>
        <w:rPr>
          <w:ins w:id="3872" w:author="Peter Arbogast" w:date="2019-06-13T15:52:00Z"/>
        </w:rPr>
        <w:pPrChange w:id="3873" w:author="Peter Arbogast" w:date="2019-06-13T15:55:00Z">
          <w:pPr>
            <w:pStyle w:val="ListParagraph"/>
            <w:numPr>
              <w:numId w:val="2"/>
            </w:numPr>
            <w:ind w:hanging="360"/>
          </w:pPr>
        </w:pPrChange>
      </w:pPr>
      <w:ins w:id="3874" w:author="Peter Arbogast" w:date="2019-06-13T15:55:00Z">
        <w:r>
          <w:t>Classname Filter with LIKE, need the Classname part on witch it should look</w:t>
        </w:r>
      </w:ins>
    </w:p>
    <w:p w14:paraId="7A98EED2" w14:textId="77777777" w:rsidR="001B28CD" w:rsidRDefault="001B28CD" w:rsidP="001B28CD">
      <w:pPr>
        <w:rPr>
          <w:ins w:id="3875" w:author="Peter Arbogast" w:date="2019-06-13T15:52:00Z"/>
        </w:rPr>
      </w:pPr>
      <w:ins w:id="3876" w:author="Peter Arbogast" w:date="2019-06-13T15:52:00Z">
        <w:r>
          <w:t>Return:</w:t>
        </w:r>
      </w:ins>
    </w:p>
    <w:p w14:paraId="7E9D8789" w14:textId="7F6DAAE7" w:rsidR="001B28CD" w:rsidRDefault="001B28CD" w:rsidP="001B28CD">
      <w:pPr>
        <w:pStyle w:val="ListParagraph"/>
        <w:numPr>
          <w:ilvl w:val="0"/>
          <w:numId w:val="2"/>
        </w:numPr>
        <w:tabs>
          <w:tab w:val="left" w:pos="4536"/>
        </w:tabs>
        <w:rPr>
          <w:ins w:id="3877" w:author="Peter Arbogast" w:date="2019-06-13T15:54:00Z"/>
        </w:rPr>
      </w:pPr>
      <w:ins w:id="3878" w:author="Peter Arbogast" w:date="2019-06-13T15:54:00Z">
        <w:r>
          <w:t>ComputerID</w:t>
        </w:r>
        <w:r>
          <w:tab/>
          <w:t>ComputerID of the Oracle Server</w:t>
        </w:r>
      </w:ins>
    </w:p>
    <w:p w14:paraId="2D426358" w14:textId="3E0EF138" w:rsidR="001B28CD" w:rsidRDefault="001B28CD" w:rsidP="001B28CD">
      <w:pPr>
        <w:pStyle w:val="ListParagraph"/>
        <w:numPr>
          <w:ilvl w:val="0"/>
          <w:numId w:val="2"/>
        </w:numPr>
        <w:tabs>
          <w:tab w:val="left" w:pos="4536"/>
        </w:tabs>
        <w:rPr>
          <w:ins w:id="3879" w:author="Peter Arbogast" w:date="2019-06-13T15:54:00Z"/>
        </w:rPr>
      </w:pPr>
      <w:ins w:id="3880" w:author="Peter Arbogast" w:date="2019-06-13T15:54:00Z">
        <w:r>
          <w:t>ComputerCN</w:t>
        </w:r>
        <w:r>
          <w:tab/>
          <w:t>ComputerCN of the Oracle Server</w:t>
        </w:r>
      </w:ins>
    </w:p>
    <w:p w14:paraId="580EF0BD" w14:textId="22D3A171" w:rsidR="001B28CD" w:rsidRDefault="001B28CD" w:rsidP="001B28CD">
      <w:pPr>
        <w:pStyle w:val="ListParagraph"/>
        <w:numPr>
          <w:ilvl w:val="0"/>
          <w:numId w:val="2"/>
        </w:numPr>
        <w:tabs>
          <w:tab w:val="left" w:pos="4536"/>
        </w:tabs>
        <w:rPr>
          <w:ins w:id="3881" w:author="Peter Arbogast" w:date="2019-06-13T15:55:00Z"/>
        </w:rPr>
      </w:pPr>
      <w:ins w:id="3882" w:author="Peter Arbogast" w:date="2019-06-13T15:54:00Z">
        <w:r>
          <w:t>Instance</w:t>
        </w:r>
      </w:ins>
      <w:ins w:id="3883" w:author="Peter Arbogast" w:date="2019-06-13T15:52:00Z">
        <w:r>
          <w:t>ID</w:t>
        </w:r>
        <w:r>
          <w:tab/>
          <w:t>Database Inventory ComputerID</w:t>
        </w:r>
      </w:ins>
    </w:p>
    <w:p w14:paraId="2BE542BF" w14:textId="56FCF8CD" w:rsidR="001B28CD" w:rsidRDefault="001B28CD" w:rsidP="001B28CD">
      <w:pPr>
        <w:pStyle w:val="ListParagraph"/>
        <w:numPr>
          <w:ilvl w:val="0"/>
          <w:numId w:val="2"/>
        </w:numPr>
        <w:tabs>
          <w:tab w:val="left" w:pos="4536"/>
        </w:tabs>
        <w:rPr>
          <w:ins w:id="3884" w:author="Peter Arbogast" w:date="2019-06-13T15:52:00Z"/>
        </w:rPr>
      </w:pPr>
      <w:ins w:id="3885" w:author="Peter Arbogast" w:date="2019-06-13T15:55:00Z">
        <w:r>
          <w:t>Instance</w:t>
        </w:r>
        <w:r>
          <w:tab/>
          <w:t>Database Ins</w:t>
        </w:r>
      </w:ins>
      <w:ins w:id="3886" w:author="Peter Arbogast" w:date="2019-06-13T15:56:00Z">
        <w:r>
          <w:t>tance Name</w:t>
        </w:r>
      </w:ins>
    </w:p>
    <w:p w14:paraId="503665A4" w14:textId="0517E05E" w:rsidR="001B28CD" w:rsidRDefault="001B28CD" w:rsidP="001B28CD">
      <w:pPr>
        <w:pStyle w:val="ListParagraph"/>
        <w:numPr>
          <w:ilvl w:val="0"/>
          <w:numId w:val="2"/>
        </w:numPr>
        <w:tabs>
          <w:tab w:val="left" w:pos="4536"/>
        </w:tabs>
        <w:rPr>
          <w:ins w:id="3887" w:author="Peter Arbogast" w:date="2019-06-13T15:52:00Z"/>
        </w:rPr>
      </w:pPr>
      <w:ins w:id="3888" w:author="Peter Arbogast" w:date="2019-06-13T15:56:00Z">
        <w:r>
          <w:t>OptionClassName</w:t>
        </w:r>
      </w:ins>
      <w:ins w:id="3889" w:author="Peter Arbogast" w:date="2019-06-13T15:52:00Z">
        <w:r>
          <w:tab/>
        </w:r>
      </w:ins>
      <w:ins w:id="3890" w:author="Peter Arbogast" w:date="2019-06-13T15:56:00Z">
        <w:r>
          <w:t>Classname of the Option</w:t>
        </w:r>
      </w:ins>
    </w:p>
    <w:p w14:paraId="51E61C65" w14:textId="191E971A" w:rsidR="001B28CD" w:rsidRDefault="001B28CD" w:rsidP="001B28CD">
      <w:pPr>
        <w:pStyle w:val="ListParagraph"/>
        <w:numPr>
          <w:ilvl w:val="0"/>
          <w:numId w:val="2"/>
        </w:numPr>
        <w:tabs>
          <w:tab w:val="left" w:pos="4536"/>
        </w:tabs>
        <w:rPr>
          <w:ins w:id="3891" w:author="Peter Arbogast" w:date="2019-06-13T15:56:00Z"/>
        </w:rPr>
      </w:pPr>
      <w:ins w:id="3892" w:author="Peter Arbogast" w:date="2019-06-13T15:56:00Z">
        <w:r>
          <w:t>OptionName</w:t>
        </w:r>
      </w:ins>
      <w:ins w:id="3893" w:author="Peter Arbogast" w:date="2019-06-13T15:52:00Z">
        <w:r>
          <w:tab/>
        </w:r>
      </w:ins>
      <w:ins w:id="3894" w:author="Peter Arbogast" w:date="2019-06-13T15:56:00Z">
        <w:r>
          <w:t>Name of the Option or Feature</w:t>
        </w:r>
      </w:ins>
    </w:p>
    <w:p w14:paraId="45978B26" w14:textId="2E4A2C77" w:rsidR="001B28CD" w:rsidRDefault="001B28CD" w:rsidP="001B28CD">
      <w:pPr>
        <w:pStyle w:val="ListParagraph"/>
        <w:numPr>
          <w:ilvl w:val="0"/>
          <w:numId w:val="2"/>
        </w:numPr>
        <w:tabs>
          <w:tab w:val="left" w:pos="4536"/>
        </w:tabs>
        <w:rPr>
          <w:ins w:id="3895" w:author="Peter Arbogast" w:date="2019-06-13T15:57:00Z"/>
        </w:rPr>
      </w:pPr>
      <w:ins w:id="3896" w:author="Peter Arbogast" w:date="2019-06-13T15:57:00Z">
        <w:r>
          <w:t>OptionInstalled</w:t>
        </w:r>
        <w:r>
          <w:tab/>
          <w:t>1 = Option is installed, 0 = is not installed</w:t>
        </w:r>
      </w:ins>
    </w:p>
    <w:p w14:paraId="043ECB47" w14:textId="694746F2" w:rsidR="007D6C65" w:rsidRDefault="001B28CD" w:rsidP="007D6C65">
      <w:pPr>
        <w:pStyle w:val="ListParagraph"/>
        <w:numPr>
          <w:ilvl w:val="0"/>
          <w:numId w:val="2"/>
        </w:numPr>
        <w:tabs>
          <w:tab w:val="left" w:pos="4536"/>
        </w:tabs>
        <w:rPr>
          <w:ins w:id="3897" w:author="Peter Arbogast" w:date="2019-06-13T15:57:00Z"/>
        </w:rPr>
        <w:pPrChange w:id="3898" w:author="Peter Arbogast" w:date="2019-06-13T15:57:00Z">
          <w:pPr>
            <w:pStyle w:val="ListParagraph"/>
            <w:numPr>
              <w:numId w:val="2"/>
            </w:numPr>
            <w:tabs>
              <w:tab w:val="left" w:pos="4536"/>
            </w:tabs>
            <w:ind w:hanging="360"/>
          </w:pPr>
        </w:pPrChange>
      </w:pPr>
      <w:ins w:id="3899" w:author="Peter Arbogast" w:date="2019-06-13T15:57:00Z">
        <w:r>
          <w:t>OptionUsed</w:t>
        </w:r>
        <w:r>
          <w:tab/>
          <w:t>1 = Option is used, 0 = is not used</w:t>
        </w:r>
      </w:ins>
    </w:p>
    <w:p w14:paraId="7A81764A" w14:textId="12D1588D" w:rsidR="001B28CD" w:rsidRDefault="001B28CD" w:rsidP="007D6C65">
      <w:pPr>
        <w:tabs>
          <w:tab w:val="left" w:pos="4536"/>
        </w:tabs>
        <w:rPr>
          <w:ins w:id="3900" w:author="Peter Arbogast" w:date="2019-06-13T15:52:00Z"/>
        </w:rPr>
        <w:pPrChange w:id="3901" w:author="Peter Arbogast" w:date="2019-06-13T15:57:00Z">
          <w:pPr/>
        </w:pPrChange>
      </w:pPr>
      <w:ins w:id="3902" w:author="Peter Arbogast" w:date="2019-06-13T15:52:00Z">
        <w:r>
          <w:t>Used by:</w:t>
        </w:r>
      </w:ins>
    </w:p>
    <w:p w14:paraId="53A3E101" w14:textId="66782F47" w:rsidR="001B28CD" w:rsidRDefault="007D6C65" w:rsidP="001B28CD">
      <w:pPr>
        <w:pStyle w:val="ListParagraph"/>
        <w:numPr>
          <w:ilvl w:val="0"/>
          <w:numId w:val="2"/>
        </w:numPr>
        <w:rPr>
          <w:ins w:id="3903" w:author="Peter Arbogast" w:date="2019-06-13T15:52:00Z"/>
        </w:rPr>
      </w:pPr>
      <w:ins w:id="3904" w:author="Peter Arbogast" w:date="2019-06-13T15:58:00Z">
        <w:r w:rsidRPr="007D6C65">
          <w:t>sp_rp_OracleOptionList</w:t>
        </w:r>
      </w:ins>
    </w:p>
    <w:p w14:paraId="6753923C" w14:textId="77777777" w:rsidR="007D6C65" w:rsidRDefault="007D6C65" w:rsidP="007D6C65">
      <w:pPr>
        <w:rPr>
          <w:ins w:id="3905" w:author="Peter Arbogast" w:date="2019-06-13T16:01:00Z"/>
        </w:rPr>
      </w:pPr>
      <w:ins w:id="3906" w:author="Peter Arbogast" w:date="2019-06-13T16:01:00Z">
        <w:r>
          <w:t>Deprecated</w:t>
        </w:r>
      </w:ins>
    </w:p>
    <w:p w14:paraId="0C1E0707" w14:textId="5BC08FDD" w:rsidR="007D6C65" w:rsidRDefault="007D6C65" w:rsidP="007D6C65">
      <w:pPr>
        <w:pStyle w:val="ListParagraph"/>
        <w:numPr>
          <w:ilvl w:val="0"/>
          <w:numId w:val="2"/>
        </w:numPr>
        <w:rPr>
          <w:ins w:id="3907" w:author="Peter Arbogast" w:date="2019-06-13T16:02:00Z"/>
        </w:rPr>
      </w:pPr>
      <w:ins w:id="3908" w:author="Peter Arbogast" w:date="2019-06-13T16:01:00Z">
        <w:r>
          <w:t>New sp_OracleOptions @DBObjectID</w:t>
        </w:r>
      </w:ins>
      <w:ins w:id="3909" w:author="Peter Arbogast" w:date="2019-06-13T16:02:00Z">
        <w:r>
          <w:t>, @ClassName</w:t>
        </w:r>
      </w:ins>
    </w:p>
    <w:p w14:paraId="055C0547" w14:textId="2FBF3436" w:rsidR="007D6C65" w:rsidRDefault="007D6C65" w:rsidP="007D6C65">
      <w:pPr>
        <w:rPr>
          <w:ins w:id="3910" w:author="Peter Arbogast" w:date="2019-06-13T16:01:00Z"/>
        </w:rPr>
        <w:pPrChange w:id="3911" w:author="Peter Arbogast" w:date="2019-06-13T16:02:00Z">
          <w:pPr>
            <w:pStyle w:val="ListParagraph"/>
            <w:numPr>
              <w:numId w:val="2"/>
            </w:numPr>
            <w:ind w:hanging="360"/>
          </w:pPr>
        </w:pPrChange>
      </w:pPr>
      <w:ins w:id="3912" w:author="Peter Arbogast" w:date="2019-06-13T16:02:00Z">
        <w:r>
          <w:t>The sp_rp_OracleOptionList, should be change in a new Version to the store procedure instead of this function.</w:t>
        </w:r>
      </w:ins>
    </w:p>
    <w:p w14:paraId="40F51DD7" w14:textId="2FC854B8" w:rsidR="007D6C65" w:rsidRDefault="007D6C65">
      <w:pPr>
        <w:rPr>
          <w:ins w:id="3913" w:author="Peter Arbogast" w:date="2019-06-13T16:03:00Z"/>
        </w:rPr>
      </w:pPr>
      <w:ins w:id="3914" w:author="Peter Arbogast" w:date="2019-06-13T16:03:00Z">
        <w:r>
          <w:br w:type="page"/>
        </w:r>
      </w:ins>
    </w:p>
    <w:p w14:paraId="0D3531E2" w14:textId="4A2C0B7E" w:rsidR="007D6C65" w:rsidRDefault="007D6C65" w:rsidP="007D6C65">
      <w:pPr>
        <w:pStyle w:val="Heading3"/>
        <w:numPr>
          <w:ilvl w:val="2"/>
          <w:numId w:val="1"/>
        </w:numPr>
        <w:ind w:left="709"/>
        <w:rPr>
          <w:ins w:id="3915" w:author="Peter Arbogast" w:date="2019-06-13T16:03:00Z"/>
        </w:rPr>
      </w:pPr>
      <w:bookmarkStart w:id="3916" w:name="_Toc11337013"/>
      <w:ins w:id="3917" w:author="Peter Arbogast" w:date="2019-06-13T16:03:00Z">
        <w:r w:rsidRPr="007D6C65">
          <w:lastRenderedPageBreak/>
          <w:t>f_OracleUserCounts</w:t>
        </w:r>
        <w:r w:rsidRPr="0080794B">
          <w:t xml:space="preserve"> </w:t>
        </w:r>
      </w:ins>
      <w:ins w:id="3918" w:author="Peter Arbogast" w:date="2019-06-13T16:07:00Z">
        <w:r>
          <w:t>(</w:t>
        </w:r>
      </w:ins>
      <w:ins w:id="3919" w:author="Peter Arbogast" w:date="2019-06-13T16:03:00Z">
        <w:r w:rsidRPr="007D6C65">
          <w:t>@IncludeSystemUser</w:t>
        </w:r>
        <w:r>
          <w:t>)</w:t>
        </w:r>
        <w:bookmarkEnd w:id="3916"/>
      </w:ins>
    </w:p>
    <w:p w14:paraId="4CC75669" w14:textId="73AAD585" w:rsidR="007D6C65" w:rsidRDefault="007D6C65" w:rsidP="007D6C65">
      <w:pPr>
        <w:rPr>
          <w:ins w:id="3920" w:author="Peter Arbogast" w:date="2019-06-13T16:03:00Z"/>
        </w:rPr>
      </w:pPr>
      <w:ins w:id="3921" w:author="Peter Arbogast" w:date="2019-06-13T16:03:00Z">
        <w:r>
          <w:t xml:space="preserve">Get </w:t>
        </w:r>
      </w:ins>
      <w:ins w:id="3922" w:author="Peter Arbogast" w:date="2019-06-13T16:08:00Z">
        <w:r w:rsidR="00711475">
          <w:t>user counts from user on Oracle DB</w:t>
        </w:r>
      </w:ins>
    </w:p>
    <w:p w14:paraId="164AD389" w14:textId="7D31BE4E" w:rsidR="007D6C65" w:rsidRDefault="007D6C65" w:rsidP="007D6C65">
      <w:pPr>
        <w:rPr>
          <w:ins w:id="3923" w:author="Peter Arbogast" w:date="2019-06-13T16:03:00Z"/>
        </w:rPr>
      </w:pPr>
      <w:ins w:id="3924" w:author="Peter Arbogast" w:date="2019-06-13T16:03:00Z">
        <w:r>
          <w:t xml:space="preserve">Parameter </w:t>
        </w:r>
        <w:r w:rsidRPr="007D6C65">
          <w:t>@IncludeSystemUser</w:t>
        </w:r>
        <w:r>
          <w:t>:</w:t>
        </w:r>
      </w:ins>
    </w:p>
    <w:p w14:paraId="4FA1FCFE" w14:textId="5BD0D812" w:rsidR="007D6C65" w:rsidRDefault="007D6C65" w:rsidP="007D6C65">
      <w:pPr>
        <w:pStyle w:val="ListParagraph"/>
        <w:numPr>
          <w:ilvl w:val="0"/>
          <w:numId w:val="2"/>
        </w:numPr>
        <w:rPr>
          <w:ins w:id="3925" w:author="Peter Arbogast" w:date="2019-06-13T16:03:00Z"/>
        </w:rPr>
      </w:pPr>
      <w:ins w:id="3926" w:author="Peter Arbogast" w:date="2019-06-13T16:04:00Z">
        <w:r>
          <w:t>If 1 all Users will count, if 0 only self-created user will counted</w:t>
        </w:r>
      </w:ins>
    </w:p>
    <w:p w14:paraId="6470B737" w14:textId="77777777" w:rsidR="007D6C65" w:rsidRDefault="007D6C65" w:rsidP="007D6C65">
      <w:pPr>
        <w:rPr>
          <w:ins w:id="3927" w:author="Peter Arbogast" w:date="2019-06-13T16:03:00Z"/>
        </w:rPr>
      </w:pPr>
      <w:ins w:id="3928" w:author="Peter Arbogast" w:date="2019-06-13T16:03:00Z">
        <w:r>
          <w:t>Return:</w:t>
        </w:r>
      </w:ins>
    </w:p>
    <w:p w14:paraId="5D20478A" w14:textId="3319802D" w:rsidR="007D6C65" w:rsidRDefault="007D6C65" w:rsidP="007D6C65">
      <w:pPr>
        <w:pStyle w:val="ListParagraph"/>
        <w:numPr>
          <w:ilvl w:val="0"/>
          <w:numId w:val="2"/>
        </w:numPr>
        <w:tabs>
          <w:tab w:val="left" w:pos="4536"/>
        </w:tabs>
        <w:rPr>
          <w:ins w:id="3929" w:author="Peter Arbogast" w:date="2019-06-13T16:03:00Z"/>
        </w:rPr>
      </w:pPr>
      <w:ins w:id="3930" w:author="Peter Arbogast" w:date="2019-06-13T16:05:00Z">
        <w:r>
          <w:t>DBObject</w:t>
        </w:r>
      </w:ins>
      <w:ins w:id="3931" w:author="Peter Arbogast" w:date="2019-06-13T16:03:00Z">
        <w:r>
          <w:t>ID</w:t>
        </w:r>
        <w:r>
          <w:tab/>
          <w:t>Database Inventory ComputerID</w:t>
        </w:r>
      </w:ins>
    </w:p>
    <w:p w14:paraId="3A65531F" w14:textId="462B048A" w:rsidR="007D6C65" w:rsidRDefault="007D6C65" w:rsidP="007D6C65">
      <w:pPr>
        <w:pStyle w:val="ListParagraph"/>
        <w:numPr>
          <w:ilvl w:val="0"/>
          <w:numId w:val="2"/>
        </w:numPr>
        <w:tabs>
          <w:tab w:val="left" w:pos="4536"/>
        </w:tabs>
        <w:rPr>
          <w:ins w:id="3932" w:author="Peter Arbogast" w:date="2019-06-13T16:03:00Z"/>
        </w:rPr>
      </w:pPr>
      <w:ins w:id="3933" w:author="Peter Arbogast" w:date="2019-06-13T16:05:00Z">
        <w:r>
          <w:t>All Users</w:t>
        </w:r>
      </w:ins>
      <w:ins w:id="3934" w:author="Peter Arbogast" w:date="2019-06-13T16:03:00Z">
        <w:r>
          <w:tab/>
        </w:r>
      </w:ins>
      <w:ins w:id="3935" w:author="Peter Arbogast" w:date="2019-06-13T16:05:00Z">
        <w:r>
          <w:t xml:space="preserve">All users </w:t>
        </w:r>
      </w:ins>
    </w:p>
    <w:p w14:paraId="5C32ABDE" w14:textId="377EFF59" w:rsidR="007D6C65" w:rsidRDefault="007D6C65" w:rsidP="007D6C65">
      <w:pPr>
        <w:pStyle w:val="ListParagraph"/>
        <w:numPr>
          <w:ilvl w:val="0"/>
          <w:numId w:val="2"/>
        </w:numPr>
        <w:tabs>
          <w:tab w:val="left" w:pos="4536"/>
        </w:tabs>
        <w:rPr>
          <w:ins w:id="3936" w:author="Peter Arbogast" w:date="2019-06-13T16:03:00Z"/>
        </w:rPr>
      </w:pPr>
      <w:ins w:id="3937" w:author="Peter Arbogast" w:date="2019-06-13T16:05:00Z">
        <w:r>
          <w:t>Expired</w:t>
        </w:r>
      </w:ins>
      <w:ins w:id="3938" w:author="Peter Arbogast" w:date="2019-06-13T16:03:00Z">
        <w:r>
          <w:tab/>
        </w:r>
      </w:ins>
      <w:ins w:id="3939" w:author="Peter Arbogast" w:date="2019-06-13T16:06:00Z">
        <w:r>
          <w:t>All expired users</w:t>
        </w:r>
      </w:ins>
    </w:p>
    <w:p w14:paraId="1EF85B29" w14:textId="214CCC15" w:rsidR="007D6C65" w:rsidRDefault="007D6C65" w:rsidP="007D6C65">
      <w:pPr>
        <w:pStyle w:val="ListParagraph"/>
        <w:numPr>
          <w:ilvl w:val="0"/>
          <w:numId w:val="2"/>
        </w:numPr>
        <w:tabs>
          <w:tab w:val="left" w:pos="4536"/>
        </w:tabs>
        <w:rPr>
          <w:ins w:id="3940" w:author="Peter Arbogast" w:date="2019-06-13T16:03:00Z"/>
        </w:rPr>
      </w:pPr>
      <w:ins w:id="3941" w:author="Peter Arbogast" w:date="2019-06-13T16:05:00Z">
        <w:r>
          <w:t>Locked</w:t>
        </w:r>
      </w:ins>
      <w:ins w:id="3942" w:author="Peter Arbogast" w:date="2019-06-13T16:03:00Z">
        <w:r>
          <w:tab/>
        </w:r>
      </w:ins>
      <w:ins w:id="3943" w:author="Peter Arbogast" w:date="2019-06-13T16:06:00Z">
        <w:r>
          <w:t>All locked users</w:t>
        </w:r>
      </w:ins>
    </w:p>
    <w:p w14:paraId="38CE02DF" w14:textId="7B82A037" w:rsidR="007D6C65" w:rsidRDefault="007D6C65" w:rsidP="007D6C65">
      <w:pPr>
        <w:pStyle w:val="ListParagraph"/>
        <w:numPr>
          <w:ilvl w:val="0"/>
          <w:numId w:val="2"/>
        </w:numPr>
        <w:tabs>
          <w:tab w:val="left" w:pos="4536"/>
        </w:tabs>
        <w:rPr>
          <w:ins w:id="3944" w:author="Peter Arbogast" w:date="2019-06-13T16:03:00Z"/>
        </w:rPr>
      </w:pPr>
      <w:ins w:id="3945" w:author="Peter Arbogast" w:date="2019-06-13T16:03:00Z">
        <w:r>
          <w:t>Op</w:t>
        </w:r>
      </w:ins>
      <w:ins w:id="3946" w:author="Peter Arbogast" w:date="2019-06-13T16:05:00Z">
        <w:r>
          <w:t>en</w:t>
        </w:r>
      </w:ins>
      <w:ins w:id="3947" w:author="Peter Arbogast" w:date="2019-06-13T16:03:00Z">
        <w:r>
          <w:tab/>
        </w:r>
      </w:ins>
      <w:ins w:id="3948" w:author="Peter Arbogast" w:date="2019-06-13T16:06:00Z">
        <w:r>
          <w:t>All open users</w:t>
        </w:r>
      </w:ins>
    </w:p>
    <w:p w14:paraId="05232757" w14:textId="77777777" w:rsidR="007D6C65" w:rsidRDefault="007D6C65" w:rsidP="007D6C65">
      <w:pPr>
        <w:tabs>
          <w:tab w:val="left" w:pos="4536"/>
        </w:tabs>
        <w:rPr>
          <w:ins w:id="3949" w:author="Peter Arbogast" w:date="2019-06-13T16:03:00Z"/>
        </w:rPr>
      </w:pPr>
      <w:ins w:id="3950" w:author="Peter Arbogast" w:date="2019-06-13T16:03:00Z">
        <w:r>
          <w:t>Used by:</w:t>
        </w:r>
      </w:ins>
    </w:p>
    <w:p w14:paraId="30A8F2DF" w14:textId="7664D935" w:rsidR="007D6C65" w:rsidRDefault="007D6C65" w:rsidP="007D6C65">
      <w:pPr>
        <w:pStyle w:val="ListParagraph"/>
        <w:numPr>
          <w:ilvl w:val="0"/>
          <w:numId w:val="2"/>
        </w:numPr>
        <w:rPr>
          <w:ins w:id="3951" w:author="Peter Arbogast" w:date="2019-06-13T16:03:00Z"/>
        </w:rPr>
      </w:pPr>
      <w:ins w:id="3952" w:author="Peter Arbogast" w:date="2019-06-13T16:06:00Z">
        <w:r w:rsidRPr="007D6C65">
          <w:t>sp_rp_OracleReport</w:t>
        </w:r>
      </w:ins>
    </w:p>
    <w:p w14:paraId="3366E392" w14:textId="0EEC59C0" w:rsidR="0080794B" w:rsidRDefault="0080794B" w:rsidP="001B28CD">
      <w:pPr>
        <w:rPr>
          <w:ins w:id="3953" w:author="Peter Arbogast" w:date="2019-06-13T16:07:00Z"/>
        </w:rPr>
      </w:pPr>
    </w:p>
    <w:p w14:paraId="3F6BA156" w14:textId="00776E96" w:rsidR="007D6C65" w:rsidRDefault="007D6C65" w:rsidP="007D6C65">
      <w:pPr>
        <w:pStyle w:val="Heading3"/>
        <w:numPr>
          <w:ilvl w:val="2"/>
          <w:numId w:val="1"/>
        </w:numPr>
        <w:ind w:left="709"/>
        <w:rPr>
          <w:ins w:id="3954" w:author="Peter Arbogast" w:date="2019-06-13T16:07:00Z"/>
        </w:rPr>
      </w:pPr>
      <w:bookmarkStart w:id="3955" w:name="_Toc11337014"/>
      <w:ins w:id="3956" w:author="Peter Arbogast" w:date="2019-06-13T16:07:00Z">
        <w:r w:rsidRPr="007D6C65">
          <w:t>f_OracleAccessCheck</w:t>
        </w:r>
        <w:r w:rsidRPr="0080794B">
          <w:t xml:space="preserve"> </w:t>
        </w:r>
      </w:ins>
      <w:ins w:id="3957" w:author="Peter Arbogast" w:date="2019-06-13T16:08:00Z">
        <w:r w:rsidR="00711475">
          <w:t>(</w:t>
        </w:r>
      </w:ins>
      <w:ins w:id="3958" w:author="Peter Arbogast" w:date="2019-06-13T16:07:00Z">
        <w:r w:rsidRPr="007D6C65">
          <w:t>@</w:t>
        </w:r>
      </w:ins>
      <w:ins w:id="3959" w:author="Peter Arbogast" w:date="2019-06-13T16:08:00Z">
        <w:r w:rsidR="00711475">
          <w:t>All</w:t>
        </w:r>
      </w:ins>
      <w:ins w:id="3960" w:author="Peter Arbogast" w:date="2019-06-13T16:07:00Z">
        <w:r>
          <w:t>)</w:t>
        </w:r>
        <w:bookmarkEnd w:id="3955"/>
      </w:ins>
    </w:p>
    <w:p w14:paraId="1F1928A0" w14:textId="3831E0E1" w:rsidR="007D6C65" w:rsidRDefault="007D6C65" w:rsidP="007D6C65">
      <w:pPr>
        <w:rPr>
          <w:ins w:id="3961" w:author="Peter Arbogast" w:date="2019-06-13T16:07:00Z"/>
        </w:rPr>
      </w:pPr>
      <w:ins w:id="3962" w:author="Peter Arbogast" w:date="2019-06-13T16:07:00Z">
        <w:r>
          <w:t xml:space="preserve">Get </w:t>
        </w:r>
      </w:ins>
      <w:ins w:id="3963" w:author="Peter Arbogast" w:date="2019-06-13T16:08:00Z">
        <w:r w:rsidR="00711475">
          <w:t xml:space="preserve">check if we have enough rights </w:t>
        </w:r>
      </w:ins>
      <w:ins w:id="3964" w:author="Peter Arbogast" w:date="2019-06-13T16:09:00Z">
        <w:r w:rsidR="00711475">
          <w:t>on Oracle DB</w:t>
        </w:r>
      </w:ins>
    </w:p>
    <w:p w14:paraId="23384770" w14:textId="1033E2F1" w:rsidR="007D6C65" w:rsidRDefault="007D6C65" w:rsidP="007D6C65">
      <w:pPr>
        <w:rPr>
          <w:ins w:id="3965" w:author="Peter Arbogast" w:date="2019-06-13T16:07:00Z"/>
        </w:rPr>
      </w:pPr>
      <w:ins w:id="3966" w:author="Peter Arbogast" w:date="2019-06-13T16:07:00Z">
        <w:r>
          <w:t xml:space="preserve">Parameter </w:t>
        </w:r>
        <w:r w:rsidRPr="007D6C65">
          <w:t>@</w:t>
        </w:r>
      </w:ins>
      <w:ins w:id="3967" w:author="Peter Arbogast" w:date="2019-06-13T16:09:00Z">
        <w:r w:rsidR="00711475">
          <w:t>All</w:t>
        </w:r>
      </w:ins>
      <w:ins w:id="3968" w:author="Peter Arbogast" w:date="2019-06-13T16:07:00Z">
        <w:r>
          <w:t>:</w:t>
        </w:r>
      </w:ins>
    </w:p>
    <w:p w14:paraId="411947D6" w14:textId="5BBC91D2" w:rsidR="007D6C65" w:rsidRDefault="007D6C65" w:rsidP="007D6C65">
      <w:pPr>
        <w:pStyle w:val="ListParagraph"/>
        <w:numPr>
          <w:ilvl w:val="0"/>
          <w:numId w:val="2"/>
        </w:numPr>
        <w:rPr>
          <w:ins w:id="3969" w:author="Peter Arbogast" w:date="2019-06-13T16:07:00Z"/>
        </w:rPr>
      </w:pPr>
      <w:ins w:id="3970" w:author="Peter Arbogast" w:date="2019-06-13T16:07:00Z">
        <w:r>
          <w:t xml:space="preserve">If 1 </w:t>
        </w:r>
      </w:ins>
      <w:ins w:id="3971" w:author="Peter Arbogast" w:date="2019-06-13T16:10:00Z">
        <w:r w:rsidR="00711475">
          <w:t>over all Elements, if 0 only over elements with ComputerID of the Oracle Server</w:t>
        </w:r>
      </w:ins>
    </w:p>
    <w:p w14:paraId="01E5C6C5" w14:textId="77777777" w:rsidR="007D6C65" w:rsidRDefault="007D6C65" w:rsidP="007D6C65">
      <w:pPr>
        <w:rPr>
          <w:ins w:id="3972" w:author="Peter Arbogast" w:date="2019-06-13T16:07:00Z"/>
        </w:rPr>
      </w:pPr>
      <w:ins w:id="3973" w:author="Peter Arbogast" w:date="2019-06-13T16:07:00Z">
        <w:r>
          <w:t>Return:</w:t>
        </w:r>
      </w:ins>
    </w:p>
    <w:p w14:paraId="670727DD" w14:textId="77777777" w:rsidR="007D6C65" w:rsidRDefault="007D6C65" w:rsidP="007D6C65">
      <w:pPr>
        <w:pStyle w:val="ListParagraph"/>
        <w:numPr>
          <w:ilvl w:val="0"/>
          <w:numId w:val="2"/>
        </w:numPr>
        <w:tabs>
          <w:tab w:val="left" w:pos="4536"/>
        </w:tabs>
        <w:rPr>
          <w:ins w:id="3974" w:author="Peter Arbogast" w:date="2019-06-13T16:07:00Z"/>
        </w:rPr>
      </w:pPr>
      <w:ins w:id="3975" w:author="Peter Arbogast" w:date="2019-06-13T16:07:00Z">
        <w:r>
          <w:t>DBObjectID</w:t>
        </w:r>
        <w:r>
          <w:tab/>
          <w:t>Database Inventory ComputerID</w:t>
        </w:r>
      </w:ins>
    </w:p>
    <w:p w14:paraId="1C3D9930" w14:textId="77777777" w:rsidR="00711475" w:rsidRDefault="00711475" w:rsidP="007D6C65">
      <w:pPr>
        <w:pStyle w:val="ListParagraph"/>
        <w:numPr>
          <w:ilvl w:val="0"/>
          <w:numId w:val="2"/>
        </w:numPr>
        <w:tabs>
          <w:tab w:val="left" w:pos="4536"/>
        </w:tabs>
        <w:rPr>
          <w:ins w:id="3976" w:author="Peter Arbogast" w:date="2019-06-13T16:12:00Z"/>
        </w:rPr>
      </w:pPr>
      <w:ins w:id="3977" w:author="Peter Arbogast" w:date="2019-06-13T16:10:00Z">
        <w:r>
          <w:t>TableName</w:t>
        </w:r>
        <w:r>
          <w:tab/>
          <w:t>Tabl</w:t>
        </w:r>
      </w:ins>
      <w:ins w:id="3978" w:author="Peter Arbogast" w:date="2019-06-13T16:11:00Z">
        <w:r>
          <w:t>e, View or Store what we check</w:t>
        </w:r>
      </w:ins>
    </w:p>
    <w:p w14:paraId="18914140" w14:textId="0D5BD49A" w:rsidR="007D6C65" w:rsidRDefault="00711475" w:rsidP="007D6C65">
      <w:pPr>
        <w:pStyle w:val="ListParagraph"/>
        <w:numPr>
          <w:ilvl w:val="0"/>
          <w:numId w:val="2"/>
        </w:numPr>
        <w:tabs>
          <w:tab w:val="left" w:pos="4536"/>
        </w:tabs>
        <w:rPr>
          <w:ins w:id="3979" w:author="Peter Arbogast" w:date="2019-06-13T16:07:00Z"/>
        </w:rPr>
      </w:pPr>
      <w:ins w:id="3980" w:author="Peter Arbogast" w:date="2019-06-13T16:12:00Z">
        <w:r>
          <w:t>RightStatus</w:t>
        </w:r>
        <w:r>
          <w:tab/>
          <w:t>1</w:t>
        </w:r>
      </w:ins>
      <w:ins w:id="3981" w:author="Peter Arbogast" w:date="2019-06-13T16:13:00Z">
        <w:r>
          <w:t xml:space="preserve"> = Yes the right is ok, 0 = the right is defect</w:t>
        </w:r>
      </w:ins>
      <w:ins w:id="3982" w:author="Peter Arbogast" w:date="2019-06-13T16:07:00Z">
        <w:r w:rsidR="007D6C65">
          <w:t xml:space="preserve"> </w:t>
        </w:r>
      </w:ins>
    </w:p>
    <w:p w14:paraId="141AD92D" w14:textId="2A792C9D" w:rsidR="007D6C65" w:rsidRDefault="007D6C65" w:rsidP="00711475">
      <w:pPr>
        <w:pStyle w:val="ListParagraph"/>
        <w:tabs>
          <w:tab w:val="left" w:pos="4536"/>
        </w:tabs>
        <w:rPr>
          <w:ins w:id="3983" w:author="Peter Arbogast" w:date="2019-06-13T16:07:00Z"/>
        </w:rPr>
        <w:pPrChange w:id="3984" w:author="Peter Arbogast" w:date="2019-06-13T16:13:00Z">
          <w:pPr>
            <w:pStyle w:val="ListParagraph"/>
            <w:numPr>
              <w:numId w:val="2"/>
            </w:numPr>
            <w:tabs>
              <w:tab w:val="left" w:pos="4536"/>
            </w:tabs>
            <w:ind w:hanging="360"/>
          </w:pPr>
        </w:pPrChange>
      </w:pPr>
    </w:p>
    <w:p w14:paraId="650A3C68" w14:textId="77777777" w:rsidR="007D6C65" w:rsidRDefault="007D6C65" w:rsidP="007D6C65">
      <w:pPr>
        <w:tabs>
          <w:tab w:val="left" w:pos="4536"/>
        </w:tabs>
        <w:rPr>
          <w:ins w:id="3985" w:author="Peter Arbogast" w:date="2019-06-13T16:07:00Z"/>
        </w:rPr>
      </w:pPr>
      <w:ins w:id="3986" w:author="Peter Arbogast" w:date="2019-06-13T16:07:00Z">
        <w:r>
          <w:t>Used by:</w:t>
        </w:r>
      </w:ins>
    </w:p>
    <w:p w14:paraId="54BC504D" w14:textId="1F4FB327" w:rsidR="007D6C65" w:rsidRDefault="007D6C65" w:rsidP="007D6C65">
      <w:pPr>
        <w:pStyle w:val="ListParagraph"/>
        <w:numPr>
          <w:ilvl w:val="0"/>
          <w:numId w:val="2"/>
        </w:numPr>
        <w:rPr>
          <w:ins w:id="3987" w:author="Peter Arbogast" w:date="2019-06-13T16:14:00Z"/>
        </w:rPr>
      </w:pPr>
      <w:ins w:id="3988" w:author="Peter Arbogast" w:date="2019-06-13T16:07:00Z">
        <w:r w:rsidRPr="007D6C65">
          <w:t>sp_</w:t>
        </w:r>
      </w:ins>
      <w:ins w:id="3989" w:author="Peter Arbogast" w:date="2019-06-13T16:14:00Z">
        <w:r w:rsidR="00711475">
          <w:t>OracleFailures</w:t>
        </w:r>
      </w:ins>
    </w:p>
    <w:p w14:paraId="4F98945E" w14:textId="17EA294D" w:rsidR="00711475" w:rsidRDefault="00711475" w:rsidP="007D6C65">
      <w:pPr>
        <w:pStyle w:val="ListParagraph"/>
        <w:numPr>
          <w:ilvl w:val="0"/>
          <w:numId w:val="2"/>
        </w:numPr>
        <w:rPr>
          <w:ins w:id="3990" w:author="Peter Arbogast" w:date="2019-06-13T16:15:00Z"/>
        </w:rPr>
      </w:pPr>
      <w:ins w:id="3991" w:author="Peter Arbogast" w:date="2019-06-13T16:14:00Z">
        <w:r w:rsidRPr="00711475">
          <w:t>f_OracleFailures</w:t>
        </w:r>
        <w:r>
          <w:tab/>
        </w:r>
        <w:r>
          <w:tab/>
        </w:r>
        <w:r>
          <w:tab/>
        </w:r>
      </w:ins>
      <w:ins w:id="3992" w:author="Peter Arbogast" w:date="2019-06-13T16:15:00Z">
        <w:r>
          <w:tab/>
          <w:t>(Deprecated)</w:t>
        </w:r>
      </w:ins>
    </w:p>
    <w:p w14:paraId="0D3F1C9B" w14:textId="77777777" w:rsidR="00711475" w:rsidRDefault="00711475" w:rsidP="00711475">
      <w:pPr>
        <w:rPr>
          <w:ins w:id="3993" w:author="Peter Arbogast" w:date="2019-06-13T16:07:00Z"/>
        </w:rPr>
        <w:pPrChange w:id="3994" w:author="Peter Arbogast" w:date="2019-06-13T16:15:00Z">
          <w:pPr>
            <w:pStyle w:val="ListParagraph"/>
            <w:numPr>
              <w:numId w:val="2"/>
            </w:numPr>
            <w:ind w:hanging="360"/>
          </w:pPr>
        </w:pPrChange>
      </w:pPr>
    </w:p>
    <w:p w14:paraId="1C3BDBCA" w14:textId="1CD4F1C2" w:rsidR="00711475" w:rsidRDefault="00711475">
      <w:pPr>
        <w:rPr>
          <w:ins w:id="3995" w:author="Peter Arbogast" w:date="2019-06-13T16:15:00Z"/>
        </w:rPr>
      </w:pPr>
      <w:ins w:id="3996" w:author="Peter Arbogast" w:date="2019-06-13T16:15:00Z">
        <w:r>
          <w:br w:type="page"/>
        </w:r>
      </w:ins>
    </w:p>
    <w:p w14:paraId="553E665D" w14:textId="51789836" w:rsidR="00711475" w:rsidRDefault="00711475" w:rsidP="00711475">
      <w:pPr>
        <w:pStyle w:val="Heading3"/>
        <w:numPr>
          <w:ilvl w:val="2"/>
          <w:numId w:val="1"/>
        </w:numPr>
        <w:ind w:left="709"/>
        <w:rPr>
          <w:ins w:id="3997" w:author="Peter Arbogast" w:date="2019-06-13T16:15:00Z"/>
        </w:rPr>
      </w:pPr>
      <w:bookmarkStart w:id="3998" w:name="_Toc11337015"/>
      <w:ins w:id="3999" w:author="Peter Arbogast" w:date="2019-06-13T16:15:00Z">
        <w:r w:rsidRPr="00711475">
          <w:lastRenderedPageBreak/>
          <w:t>f_OracleFailures</w:t>
        </w:r>
        <w:r w:rsidRPr="0080794B">
          <w:t xml:space="preserve"> </w:t>
        </w:r>
        <w:r>
          <w:t>()</w:t>
        </w:r>
        <w:bookmarkEnd w:id="3998"/>
      </w:ins>
    </w:p>
    <w:p w14:paraId="55E9D96C" w14:textId="07085B71" w:rsidR="00711475" w:rsidRDefault="00711475" w:rsidP="00711475">
      <w:pPr>
        <w:rPr>
          <w:ins w:id="4000" w:author="Peter Arbogast" w:date="2019-06-13T16:15:00Z"/>
        </w:rPr>
      </w:pPr>
      <w:ins w:id="4001" w:author="Peter Arbogast" w:date="2019-06-13T16:15:00Z">
        <w:r>
          <w:t>Check for Oracle Failures</w:t>
        </w:r>
      </w:ins>
    </w:p>
    <w:p w14:paraId="3C3AF698" w14:textId="77777777" w:rsidR="00711475" w:rsidRDefault="00711475" w:rsidP="00711475">
      <w:pPr>
        <w:rPr>
          <w:ins w:id="4002" w:author="Peter Arbogast" w:date="2019-06-13T16:15:00Z"/>
        </w:rPr>
      </w:pPr>
      <w:ins w:id="4003" w:author="Peter Arbogast" w:date="2019-06-13T16:15:00Z">
        <w:r>
          <w:t>Return:</w:t>
        </w:r>
      </w:ins>
    </w:p>
    <w:p w14:paraId="31FC1A1D" w14:textId="07CD218E" w:rsidR="00280972" w:rsidRDefault="00280972" w:rsidP="00711475">
      <w:pPr>
        <w:pStyle w:val="ListParagraph"/>
        <w:numPr>
          <w:ilvl w:val="0"/>
          <w:numId w:val="2"/>
        </w:numPr>
        <w:tabs>
          <w:tab w:val="left" w:pos="4536"/>
        </w:tabs>
        <w:rPr>
          <w:ins w:id="4004" w:author="Peter Arbogast" w:date="2019-06-13T16:19:00Z"/>
        </w:rPr>
      </w:pPr>
      <w:ins w:id="4005" w:author="Peter Arbogast" w:date="2019-06-13T16:19:00Z">
        <w:r>
          <w:t>Instance</w:t>
        </w:r>
        <w:r>
          <w:tab/>
          <w:t>Database Instance Name</w:t>
        </w:r>
      </w:ins>
    </w:p>
    <w:p w14:paraId="638CFF7A" w14:textId="7175D28E" w:rsidR="00280972" w:rsidRDefault="00280972" w:rsidP="00711475">
      <w:pPr>
        <w:pStyle w:val="ListParagraph"/>
        <w:numPr>
          <w:ilvl w:val="0"/>
          <w:numId w:val="2"/>
        </w:numPr>
        <w:tabs>
          <w:tab w:val="left" w:pos="4536"/>
        </w:tabs>
        <w:rPr>
          <w:ins w:id="4006" w:author="Peter Arbogast" w:date="2019-06-13T16:19:00Z"/>
        </w:rPr>
      </w:pPr>
      <w:ins w:id="4007" w:author="Peter Arbogast" w:date="2019-06-13T16:19:00Z">
        <w:r>
          <w:t>StatusID</w:t>
        </w:r>
        <w:r>
          <w:tab/>
        </w:r>
      </w:ins>
    </w:p>
    <w:p w14:paraId="3D12E92E" w14:textId="1F2922F5" w:rsidR="00711475" w:rsidRDefault="00280972" w:rsidP="00711475">
      <w:pPr>
        <w:pStyle w:val="ListParagraph"/>
        <w:numPr>
          <w:ilvl w:val="0"/>
          <w:numId w:val="2"/>
        </w:numPr>
        <w:tabs>
          <w:tab w:val="left" w:pos="4536"/>
        </w:tabs>
        <w:rPr>
          <w:ins w:id="4008" w:author="Peter Arbogast" w:date="2019-06-13T16:15:00Z"/>
        </w:rPr>
      </w:pPr>
      <w:ins w:id="4009" w:author="Peter Arbogast" w:date="2019-06-13T16:20:00Z">
        <w:r>
          <w:t>Status</w:t>
        </w:r>
      </w:ins>
      <w:ins w:id="4010" w:author="Peter Arbogast" w:date="2019-06-13T16:15:00Z">
        <w:r w:rsidR="00711475">
          <w:tab/>
        </w:r>
      </w:ins>
      <w:ins w:id="4011" w:author="Peter Arbogast" w:date="2019-06-13T16:20:00Z">
        <w:r>
          <w:t>Status Message</w:t>
        </w:r>
      </w:ins>
    </w:p>
    <w:p w14:paraId="198859E3" w14:textId="46B5E869" w:rsidR="00711475" w:rsidRDefault="00280972" w:rsidP="00711475">
      <w:pPr>
        <w:pStyle w:val="ListParagraph"/>
        <w:numPr>
          <w:ilvl w:val="0"/>
          <w:numId w:val="2"/>
        </w:numPr>
        <w:tabs>
          <w:tab w:val="left" w:pos="4536"/>
        </w:tabs>
        <w:rPr>
          <w:ins w:id="4012" w:author="Peter Arbogast" w:date="2019-06-13T16:15:00Z"/>
        </w:rPr>
      </w:pPr>
      <w:ins w:id="4013" w:author="Peter Arbogast" w:date="2019-06-13T16:20:00Z">
        <w:r>
          <w:t>Version</w:t>
        </w:r>
      </w:ins>
      <w:ins w:id="4014" w:author="Peter Arbogast" w:date="2019-06-13T16:15:00Z">
        <w:r w:rsidR="00711475">
          <w:tab/>
        </w:r>
      </w:ins>
      <w:ins w:id="4015" w:author="Peter Arbogast" w:date="2019-06-13T16:20:00Z">
        <w:r>
          <w:t>oratrack.xml.enc</w:t>
        </w:r>
      </w:ins>
    </w:p>
    <w:p w14:paraId="092173B0" w14:textId="77777777" w:rsidR="00711475" w:rsidRDefault="00711475" w:rsidP="00711475">
      <w:pPr>
        <w:pStyle w:val="ListParagraph"/>
        <w:tabs>
          <w:tab w:val="left" w:pos="4536"/>
        </w:tabs>
        <w:rPr>
          <w:ins w:id="4016" w:author="Peter Arbogast" w:date="2019-06-13T16:15:00Z"/>
        </w:rPr>
      </w:pPr>
    </w:p>
    <w:p w14:paraId="635FEB32" w14:textId="77777777" w:rsidR="00711475" w:rsidRDefault="00711475" w:rsidP="00711475">
      <w:pPr>
        <w:tabs>
          <w:tab w:val="left" w:pos="4536"/>
        </w:tabs>
        <w:rPr>
          <w:ins w:id="4017" w:author="Peter Arbogast" w:date="2019-06-13T16:15:00Z"/>
        </w:rPr>
      </w:pPr>
      <w:ins w:id="4018" w:author="Peter Arbogast" w:date="2019-06-13T16:15:00Z">
        <w:r>
          <w:t>Used by:</w:t>
        </w:r>
      </w:ins>
    </w:p>
    <w:p w14:paraId="4508FC42" w14:textId="4F40B018" w:rsidR="00280972" w:rsidRDefault="00280972" w:rsidP="00711475">
      <w:pPr>
        <w:pStyle w:val="ListParagraph"/>
        <w:numPr>
          <w:ilvl w:val="0"/>
          <w:numId w:val="2"/>
        </w:numPr>
        <w:rPr>
          <w:ins w:id="4019" w:author="Peter Arbogast" w:date="2019-06-13T16:22:00Z"/>
        </w:rPr>
      </w:pPr>
      <w:ins w:id="4020" w:author="Peter Arbogast" w:date="2019-06-13T16:21:00Z">
        <w:r>
          <w:t>v_OracleReport</w:t>
        </w:r>
        <w:r>
          <w:tab/>
        </w:r>
        <w:r>
          <w:tab/>
        </w:r>
        <w:r>
          <w:tab/>
        </w:r>
        <w:r>
          <w:tab/>
        </w:r>
        <w:r>
          <w:tab/>
          <w:t>(Deprecated, use by old RDL’s)</w:t>
        </w:r>
      </w:ins>
    </w:p>
    <w:p w14:paraId="7FB06D0B" w14:textId="1D6A8D92" w:rsidR="00280972" w:rsidRDefault="00280972" w:rsidP="00280972">
      <w:pPr>
        <w:rPr>
          <w:ins w:id="4021" w:author="Peter Arbogast" w:date="2019-06-13T16:22:00Z"/>
        </w:rPr>
      </w:pPr>
      <w:ins w:id="4022" w:author="Peter Arbogast" w:date="2019-06-13T16:22:00Z">
        <w:r>
          <w:t>Deprecated:</w:t>
        </w:r>
      </w:ins>
    </w:p>
    <w:p w14:paraId="1BC5E8B7" w14:textId="26604D99" w:rsidR="00280972" w:rsidRDefault="00280972" w:rsidP="00280972">
      <w:pPr>
        <w:pStyle w:val="ListParagraph"/>
        <w:numPr>
          <w:ilvl w:val="0"/>
          <w:numId w:val="2"/>
        </w:numPr>
        <w:rPr>
          <w:ins w:id="4023" w:author="Peter Arbogast" w:date="2019-06-13T16:21:00Z"/>
        </w:rPr>
        <w:pPrChange w:id="4024" w:author="Peter Arbogast" w:date="2019-06-13T16:22:00Z">
          <w:pPr>
            <w:pStyle w:val="ListParagraph"/>
            <w:numPr>
              <w:numId w:val="2"/>
            </w:numPr>
            <w:ind w:hanging="360"/>
          </w:pPr>
        </w:pPrChange>
      </w:pPr>
      <w:ins w:id="4025" w:author="Peter Arbogast" w:date="2019-06-13T16:22:00Z">
        <w:r>
          <w:t>new sp_OracleFailures</w:t>
        </w:r>
      </w:ins>
    </w:p>
    <w:p w14:paraId="2370A455" w14:textId="6C09CE6A" w:rsidR="00280972" w:rsidRDefault="00280972" w:rsidP="00280972">
      <w:pPr>
        <w:pStyle w:val="Heading3"/>
        <w:numPr>
          <w:ilvl w:val="2"/>
          <w:numId w:val="1"/>
        </w:numPr>
        <w:ind w:left="709"/>
        <w:rPr>
          <w:ins w:id="4026" w:author="Peter Arbogast" w:date="2019-06-13T16:22:00Z"/>
        </w:rPr>
      </w:pPr>
      <w:bookmarkStart w:id="4027" w:name="_Toc11337016"/>
      <w:ins w:id="4028" w:author="Peter Arbogast" w:date="2019-06-13T16:22:00Z">
        <w:r>
          <w:t>v</w:t>
        </w:r>
        <w:r w:rsidRPr="00711475">
          <w:t>_Oracle</w:t>
        </w:r>
        <w:r>
          <w:t>Report</w:t>
        </w:r>
        <w:bookmarkEnd w:id="4027"/>
        <w:r w:rsidRPr="0080794B">
          <w:t xml:space="preserve"> </w:t>
        </w:r>
      </w:ins>
    </w:p>
    <w:p w14:paraId="335D21CD" w14:textId="61E1D51D" w:rsidR="00280972" w:rsidRDefault="00280972" w:rsidP="00280972">
      <w:pPr>
        <w:rPr>
          <w:ins w:id="4029" w:author="Peter Arbogast" w:date="2019-06-13T16:22:00Z"/>
        </w:rPr>
      </w:pPr>
      <w:ins w:id="4030" w:author="Peter Arbogast" w:date="2019-06-13T16:23:00Z">
        <w:r>
          <w:t>Get the Oracle Information for the old Oracle RDL Files</w:t>
        </w:r>
      </w:ins>
    </w:p>
    <w:p w14:paraId="16E695E8" w14:textId="77777777" w:rsidR="00280972" w:rsidRDefault="00280972" w:rsidP="00280972">
      <w:pPr>
        <w:rPr>
          <w:ins w:id="4031" w:author="Peter Arbogast" w:date="2019-06-13T16:22:00Z"/>
        </w:rPr>
      </w:pPr>
      <w:ins w:id="4032" w:author="Peter Arbogast" w:date="2019-06-13T16:22:00Z">
        <w:r>
          <w:t>Return:</w:t>
        </w:r>
      </w:ins>
    </w:p>
    <w:p w14:paraId="3857E83F" w14:textId="77777777" w:rsidR="00280972" w:rsidRDefault="00280972" w:rsidP="00280972">
      <w:pPr>
        <w:pStyle w:val="ListParagraph"/>
        <w:numPr>
          <w:ilvl w:val="0"/>
          <w:numId w:val="2"/>
        </w:numPr>
        <w:tabs>
          <w:tab w:val="left" w:pos="4536"/>
        </w:tabs>
        <w:rPr>
          <w:ins w:id="4033" w:author="Peter Arbogast" w:date="2019-06-13T16:24:00Z"/>
        </w:rPr>
      </w:pPr>
      <w:ins w:id="4034" w:author="Peter Arbogast" w:date="2019-06-13T16:24:00Z">
        <w:r>
          <w:t>ClusterDBName</w:t>
        </w:r>
      </w:ins>
    </w:p>
    <w:p w14:paraId="034D97D2" w14:textId="77777777" w:rsidR="00280972" w:rsidRDefault="00280972" w:rsidP="00280972">
      <w:pPr>
        <w:pStyle w:val="ListParagraph"/>
        <w:numPr>
          <w:ilvl w:val="0"/>
          <w:numId w:val="2"/>
        </w:numPr>
        <w:tabs>
          <w:tab w:val="left" w:pos="4536"/>
        </w:tabs>
        <w:rPr>
          <w:ins w:id="4035" w:author="Peter Arbogast" w:date="2019-06-13T16:24:00Z"/>
        </w:rPr>
      </w:pPr>
      <w:ins w:id="4036" w:author="Peter Arbogast" w:date="2019-06-13T16:24:00Z">
        <w:r>
          <w:t>ComputerID</w:t>
        </w:r>
      </w:ins>
    </w:p>
    <w:p w14:paraId="5A104035" w14:textId="77777777" w:rsidR="00280972" w:rsidRDefault="00280972" w:rsidP="00280972">
      <w:pPr>
        <w:pStyle w:val="ListParagraph"/>
        <w:numPr>
          <w:ilvl w:val="0"/>
          <w:numId w:val="2"/>
        </w:numPr>
        <w:tabs>
          <w:tab w:val="left" w:pos="4536"/>
        </w:tabs>
        <w:rPr>
          <w:ins w:id="4037" w:author="Peter Arbogast" w:date="2019-06-13T16:24:00Z"/>
        </w:rPr>
      </w:pPr>
      <w:ins w:id="4038" w:author="Peter Arbogast" w:date="2019-06-13T16:24:00Z">
        <w:r>
          <w:t>ComputerCN</w:t>
        </w:r>
      </w:ins>
    </w:p>
    <w:p w14:paraId="6E0F67C5" w14:textId="77777777" w:rsidR="00280972" w:rsidRDefault="00280972" w:rsidP="00280972">
      <w:pPr>
        <w:pStyle w:val="ListParagraph"/>
        <w:numPr>
          <w:ilvl w:val="0"/>
          <w:numId w:val="2"/>
        </w:numPr>
        <w:tabs>
          <w:tab w:val="left" w:pos="4536"/>
        </w:tabs>
        <w:rPr>
          <w:ins w:id="4039" w:author="Peter Arbogast" w:date="2019-06-13T16:24:00Z"/>
        </w:rPr>
      </w:pPr>
      <w:ins w:id="4040" w:author="Peter Arbogast" w:date="2019-06-13T16:24:00Z">
        <w:r>
          <w:t>InstanceID</w:t>
        </w:r>
      </w:ins>
    </w:p>
    <w:p w14:paraId="3AC705DB" w14:textId="77777777" w:rsidR="00280972" w:rsidRDefault="00280972" w:rsidP="00280972">
      <w:pPr>
        <w:pStyle w:val="ListParagraph"/>
        <w:numPr>
          <w:ilvl w:val="0"/>
          <w:numId w:val="2"/>
        </w:numPr>
        <w:tabs>
          <w:tab w:val="left" w:pos="4536"/>
        </w:tabs>
        <w:rPr>
          <w:ins w:id="4041" w:author="Peter Arbogast" w:date="2019-06-13T16:24:00Z"/>
        </w:rPr>
      </w:pPr>
      <w:ins w:id="4042" w:author="Peter Arbogast" w:date="2019-06-13T16:24:00Z">
        <w:r>
          <w:t>Instance</w:t>
        </w:r>
      </w:ins>
    </w:p>
    <w:p w14:paraId="35B0F59E" w14:textId="77777777" w:rsidR="00280972" w:rsidRDefault="00280972" w:rsidP="00280972">
      <w:pPr>
        <w:pStyle w:val="ListParagraph"/>
        <w:numPr>
          <w:ilvl w:val="0"/>
          <w:numId w:val="2"/>
        </w:numPr>
        <w:tabs>
          <w:tab w:val="left" w:pos="4536"/>
        </w:tabs>
        <w:rPr>
          <w:ins w:id="4043" w:author="Peter Arbogast" w:date="2019-06-13T16:24:00Z"/>
        </w:rPr>
      </w:pPr>
      <w:ins w:id="4044" w:author="Peter Arbogast" w:date="2019-06-13T16:24:00Z">
        <w:r>
          <w:t>SystemDateTime</w:t>
        </w:r>
      </w:ins>
    </w:p>
    <w:p w14:paraId="4AFA1B4E" w14:textId="77777777" w:rsidR="00280972" w:rsidRDefault="00280972" w:rsidP="00280972">
      <w:pPr>
        <w:pStyle w:val="ListParagraph"/>
        <w:numPr>
          <w:ilvl w:val="0"/>
          <w:numId w:val="2"/>
        </w:numPr>
        <w:tabs>
          <w:tab w:val="left" w:pos="4536"/>
        </w:tabs>
        <w:rPr>
          <w:ins w:id="4045" w:author="Peter Arbogast" w:date="2019-06-13T16:25:00Z"/>
        </w:rPr>
      </w:pPr>
      <w:ins w:id="4046" w:author="Peter Arbogast" w:date="2019-06-13T16:24:00Z">
        <w:r>
          <w:t>SystemDisplayName</w:t>
        </w:r>
      </w:ins>
    </w:p>
    <w:p w14:paraId="78B8133D" w14:textId="77777777" w:rsidR="00280972" w:rsidRDefault="00280972" w:rsidP="00280972">
      <w:pPr>
        <w:pStyle w:val="ListParagraph"/>
        <w:numPr>
          <w:ilvl w:val="0"/>
          <w:numId w:val="2"/>
        </w:numPr>
        <w:tabs>
          <w:tab w:val="left" w:pos="4536"/>
        </w:tabs>
        <w:rPr>
          <w:ins w:id="4047" w:author="Peter Arbogast" w:date="2019-06-13T16:25:00Z"/>
        </w:rPr>
      </w:pPr>
      <w:ins w:id="4048" w:author="Peter Arbogast" w:date="2019-06-13T16:24:00Z">
        <w:r>
          <w:t>SystemDisplayVersion</w:t>
        </w:r>
      </w:ins>
    </w:p>
    <w:p w14:paraId="7ABED99D" w14:textId="77777777" w:rsidR="00280972" w:rsidRDefault="00280972" w:rsidP="00280972">
      <w:pPr>
        <w:pStyle w:val="ListParagraph"/>
        <w:numPr>
          <w:ilvl w:val="0"/>
          <w:numId w:val="2"/>
        </w:numPr>
        <w:tabs>
          <w:tab w:val="left" w:pos="4536"/>
        </w:tabs>
        <w:rPr>
          <w:ins w:id="4049" w:author="Peter Arbogast" w:date="2019-06-13T16:25:00Z"/>
        </w:rPr>
      </w:pPr>
      <w:ins w:id="4050" w:author="Peter Arbogast" w:date="2019-06-13T16:24:00Z">
        <w:r>
          <w:t>AppName</w:t>
        </w:r>
      </w:ins>
    </w:p>
    <w:p w14:paraId="08B6B448" w14:textId="77777777" w:rsidR="00280972" w:rsidRDefault="00280972" w:rsidP="00280972">
      <w:pPr>
        <w:pStyle w:val="ListParagraph"/>
        <w:numPr>
          <w:ilvl w:val="0"/>
          <w:numId w:val="2"/>
        </w:numPr>
        <w:tabs>
          <w:tab w:val="left" w:pos="4536"/>
        </w:tabs>
        <w:rPr>
          <w:ins w:id="4051" w:author="Peter Arbogast" w:date="2019-06-13T16:25:00Z"/>
        </w:rPr>
      </w:pPr>
      <w:ins w:id="4052" w:author="Peter Arbogast" w:date="2019-06-13T16:24:00Z">
        <w:r>
          <w:t>AppVersion</w:t>
        </w:r>
      </w:ins>
    </w:p>
    <w:p w14:paraId="6FD4AE7D" w14:textId="77777777" w:rsidR="00280972" w:rsidRDefault="00280972" w:rsidP="00280972">
      <w:pPr>
        <w:pStyle w:val="ListParagraph"/>
        <w:numPr>
          <w:ilvl w:val="0"/>
          <w:numId w:val="2"/>
        </w:numPr>
        <w:tabs>
          <w:tab w:val="left" w:pos="4536"/>
        </w:tabs>
        <w:rPr>
          <w:ins w:id="4053" w:author="Peter Arbogast" w:date="2019-06-13T16:25:00Z"/>
        </w:rPr>
      </w:pPr>
      <w:ins w:id="4054" w:author="Peter Arbogast" w:date="2019-06-13T16:24:00Z">
        <w:r>
          <w:t>AppEdition</w:t>
        </w:r>
      </w:ins>
    </w:p>
    <w:p w14:paraId="42E67BC2" w14:textId="77777777" w:rsidR="00280972" w:rsidRDefault="00280972" w:rsidP="00280972">
      <w:pPr>
        <w:pStyle w:val="ListParagraph"/>
        <w:numPr>
          <w:ilvl w:val="0"/>
          <w:numId w:val="2"/>
        </w:numPr>
        <w:tabs>
          <w:tab w:val="left" w:pos="4536"/>
        </w:tabs>
        <w:rPr>
          <w:ins w:id="4055" w:author="Peter Arbogast" w:date="2019-06-13T16:25:00Z"/>
        </w:rPr>
      </w:pPr>
      <w:ins w:id="4056" w:author="Peter Arbogast" w:date="2019-06-13T16:24:00Z">
        <w:r>
          <w:t>DatabaseRole</w:t>
        </w:r>
      </w:ins>
    </w:p>
    <w:p w14:paraId="6DDBC704" w14:textId="77777777" w:rsidR="00280972" w:rsidRDefault="00280972" w:rsidP="00280972">
      <w:pPr>
        <w:pStyle w:val="ListParagraph"/>
        <w:numPr>
          <w:ilvl w:val="0"/>
          <w:numId w:val="2"/>
        </w:numPr>
        <w:tabs>
          <w:tab w:val="left" w:pos="4536"/>
        </w:tabs>
        <w:rPr>
          <w:ins w:id="4057" w:author="Peter Arbogast" w:date="2019-06-13T16:25:00Z"/>
        </w:rPr>
      </w:pPr>
      <w:ins w:id="4058" w:author="Peter Arbogast" w:date="2019-06-13T16:24:00Z">
        <w:r>
          <w:t>DatabaseName</w:t>
        </w:r>
      </w:ins>
    </w:p>
    <w:p w14:paraId="02DFB2FC" w14:textId="77777777" w:rsidR="00280972" w:rsidRDefault="00280972" w:rsidP="00280972">
      <w:pPr>
        <w:pStyle w:val="ListParagraph"/>
        <w:numPr>
          <w:ilvl w:val="0"/>
          <w:numId w:val="2"/>
        </w:numPr>
        <w:tabs>
          <w:tab w:val="left" w:pos="4536"/>
        </w:tabs>
        <w:rPr>
          <w:ins w:id="4059" w:author="Peter Arbogast" w:date="2019-06-13T16:25:00Z"/>
        </w:rPr>
      </w:pPr>
      <w:ins w:id="4060" w:author="Peter Arbogast" w:date="2019-06-13T16:24:00Z">
        <w:r>
          <w:t>DatabaseNameUnique</w:t>
        </w:r>
      </w:ins>
    </w:p>
    <w:p w14:paraId="71525E00" w14:textId="77777777" w:rsidR="00280972" w:rsidRDefault="00280972" w:rsidP="00280972">
      <w:pPr>
        <w:pStyle w:val="ListParagraph"/>
        <w:numPr>
          <w:ilvl w:val="0"/>
          <w:numId w:val="2"/>
        </w:numPr>
        <w:tabs>
          <w:tab w:val="left" w:pos="4536"/>
        </w:tabs>
        <w:rPr>
          <w:ins w:id="4061" w:author="Peter Arbogast" w:date="2019-06-13T16:25:00Z"/>
        </w:rPr>
      </w:pPr>
      <w:ins w:id="4062" w:author="Peter Arbogast" w:date="2019-06-13T16:24:00Z">
        <w:r>
          <w:t>DatabaseCreationDate</w:t>
        </w:r>
      </w:ins>
    </w:p>
    <w:p w14:paraId="3EC3DBF6" w14:textId="77777777" w:rsidR="00280972" w:rsidRDefault="00280972" w:rsidP="00280972">
      <w:pPr>
        <w:pStyle w:val="ListParagraph"/>
        <w:numPr>
          <w:ilvl w:val="0"/>
          <w:numId w:val="2"/>
        </w:numPr>
        <w:tabs>
          <w:tab w:val="left" w:pos="4536"/>
        </w:tabs>
        <w:rPr>
          <w:ins w:id="4063" w:author="Peter Arbogast" w:date="2019-06-13T16:25:00Z"/>
        </w:rPr>
      </w:pPr>
      <w:ins w:id="4064" w:author="Peter Arbogast" w:date="2019-06-13T16:24:00Z">
        <w:r>
          <w:t>OperatingSystem</w:t>
        </w:r>
      </w:ins>
    </w:p>
    <w:p w14:paraId="7D9461D5" w14:textId="7ADA4215" w:rsidR="00280972" w:rsidRDefault="00280972" w:rsidP="00280972">
      <w:pPr>
        <w:pStyle w:val="ListParagraph"/>
        <w:numPr>
          <w:ilvl w:val="0"/>
          <w:numId w:val="2"/>
        </w:numPr>
        <w:tabs>
          <w:tab w:val="left" w:pos="4536"/>
        </w:tabs>
        <w:rPr>
          <w:ins w:id="4065" w:author="Peter Arbogast" w:date="2019-06-13T16:22:00Z"/>
        </w:rPr>
        <w:pPrChange w:id="4066" w:author="Peter Arbogast" w:date="2019-06-13T16:25:00Z">
          <w:pPr>
            <w:pStyle w:val="ListParagraph"/>
            <w:tabs>
              <w:tab w:val="left" w:pos="4536"/>
            </w:tabs>
          </w:pPr>
        </w:pPrChange>
      </w:pPr>
      <w:ins w:id="4067" w:author="Peter Arbogast" w:date="2019-06-13T16:24:00Z">
        <w:r>
          <w:t>UserCount</w:t>
        </w:r>
      </w:ins>
    </w:p>
    <w:p w14:paraId="407A14CD" w14:textId="77777777" w:rsidR="00280972" w:rsidRDefault="00280972" w:rsidP="00280972">
      <w:pPr>
        <w:tabs>
          <w:tab w:val="left" w:pos="4536"/>
        </w:tabs>
        <w:rPr>
          <w:ins w:id="4068" w:author="Peter Arbogast" w:date="2019-06-13T16:22:00Z"/>
        </w:rPr>
      </w:pPr>
      <w:ins w:id="4069" w:author="Peter Arbogast" w:date="2019-06-13T16:22:00Z">
        <w:r>
          <w:t>Used by:</w:t>
        </w:r>
      </w:ins>
    </w:p>
    <w:p w14:paraId="267CD005" w14:textId="56377FCD" w:rsidR="00280972" w:rsidRDefault="003B6CAA" w:rsidP="00280972">
      <w:pPr>
        <w:pStyle w:val="ListParagraph"/>
        <w:numPr>
          <w:ilvl w:val="0"/>
          <w:numId w:val="2"/>
        </w:numPr>
        <w:rPr>
          <w:ins w:id="4070" w:author="Peter Arbogast" w:date="2019-06-13T16:22:00Z"/>
        </w:rPr>
      </w:pPr>
      <w:ins w:id="4071" w:author="Peter Arbogast" w:date="2019-06-13T16:40:00Z">
        <w:r>
          <w:t>Repor</w:t>
        </w:r>
      </w:ins>
      <w:ins w:id="4072" w:author="Peter Arbogast" w:date="2019-06-13T16:41:00Z">
        <w:r>
          <w:t xml:space="preserve">t </w:t>
        </w:r>
        <w:r w:rsidRPr="003B6CAA">
          <w:t>OracleServerWorksheetFramework</w:t>
        </w:r>
      </w:ins>
    </w:p>
    <w:p w14:paraId="6875F702" w14:textId="4CACE173" w:rsidR="00280972" w:rsidRDefault="00280972" w:rsidP="001B28CD">
      <w:pPr>
        <w:rPr>
          <w:ins w:id="4073" w:author="Peter Arbogast" w:date="2019-06-13T16:22:00Z"/>
        </w:rPr>
      </w:pPr>
      <w:ins w:id="4074" w:author="Peter Arbogast" w:date="2019-06-13T16:22:00Z">
        <w:r>
          <w:t>Deprecated:</w:t>
        </w:r>
      </w:ins>
    </w:p>
    <w:p w14:paraId="419A1B65" w14:textId="28CBC8D1" w:rsidR="00073C99" w:rsidRPr="00280972" w:rsidDel="00073C99" w:rsidRDefault="00280972" w:rsidP="00A571DF">
      <w:pPr>
        <w:pStyle w:val="ListParagraph"/>
        <w:numPr>
          <w:ilvl w:val="0"/>
          <w:numId w:val="2"/>
        </w:numPr>
        <w:rPr>
          <w:ins w:id="4075" w:author="Peter Arbogast [2]" w:date="2019-01-14T09:38:00Z"/>
          <w:del w:id="4076" w:author="Peter Arbogast" w:date="2019-06-13T15:24:00Z"/>
          <w:rFonts w:asciiTheme="majorHAnsi" w:eastAsiaTheme="majorEastAsia" w:hAnsiTheme="majorHAnsi" w:cstheme="majorBidi"/>
          <w:color w:val="2F5496" w:themeColor="accent1" w:themeShade="BF"/>
          <w:sz w:val="26"/>
          <w:szCs w:val="26"/>
          <w:rPrChange w:id="4077" w:author="Peter Arbogast" w:date="2019-06-13T16:25:00Z">
            <w:rPr>
              <w:ins w:id="4078" w:author="Peter Arbogast [2]" w:date="2019-01-14T09:38:00Z"/>
              <w:del w:id="4079" w:author="Peter Arbogast" w:date="2019-06-13T15:24:00Z"/>
              <w:rFonts w:asciiTheme="majorHAnsi" w:eastAsiaTheme="majorEastAsia" w:hAnsiTheme="majorHAnsi" w:cstheme="majorBidi"/>
              <w:color w:val="1F3763" w:themeColor="accent1" w:themeShade="7F"/>
              <w:sz w:val="24"/>
              <w:szCs w:val="24"/>
            </w:rPr>
          </w:rPrChange>
        </w:rPr>
        <w:pPrChange w:id="4080" w:author="Peter Arbogast" w:date="2019-06-13T16:25:00Z">
          <w:pPr/>
        </w:pPrChange>
      </w:pPr>
      <w:ins w:id="4081" w:author="Peter Arbogast" w:date="2019-06-13T16:22:00Z">
        <w:r>
          <w:t>new sp_rp_OracleReport</w:t>
        </w:r>
      </w:ins>
    </w:p>
    <w:p w14:paraId="765DA410" w14:textId="77777777" w:rsidR="00073C99" w:rsidRDefault="00073C99" w:rsidP="00280972">
      <w:pPr>
        <w:pStyle w:val="ListParagraph"/>
        <w:rPr>
          <w:ins w:id="4082" w:author="Peter Arbogast" w:date="2019-06-13T15:23:00Z"/>
          <w:rFonts w:asciiTheme="majorHAnsi" w:eastAsiaTheme="majorEastAsia" w:hAnsiTheme="majorHAnsi" w:cstheme="majorBidi"/>
          <w:color w:val="2F5496" w:themeColor="accent1" w:themeShade="BF"/>
          <w:sz w:val="32"/>
          <w:szCs w:val="32"/>
        </w:rPr>
        <w:pPrChange w:id="4083" w:author="Peter Arbogast" w:date="2019-06-13T16:25:00Z">
          <w:pPr/>
        </w:pPrChange>
      </w:pPr>
      <w:ins w:id="4084" w:author="Peter Arbogast" w:date="2019-06-13T15:23:00Z">
        <w:r>
          <w:br w:type="page"/>
        </w:r>
      </w:ins>
    </w:p>
    <w:p w14:paraId="4FD94A3E" w14:textId="2C849BE6" w:rsidR="00C12C29" w:rsidRDefault="00C44B42">
      <w:pPr>
        <w:pStyle w:val="Heading1"/>
        <w:numPr>
          <w:ilvl w:val="0"/>
          <w:numId w:val="1"/>
        </w:numPr>
        <w:ind w:hanging="720"/>
        <w:rPr>
          <w:ins w:id="4085" w:author="Peter Arbogast [2]" w:date="2019-03-22T14:13:00Z"/>
        </w:rPr>
        <w:pPrChange w:id="4086" w:author="Peter Arbogast [2]" w:date="2019-03-22T14:14:00Z">
          <w:pPr/>
        </w:pPrChange>
      </w:pPr>
      <w:bookmarkStart w:id="4087" w:name="_Toc11337017"/>
      <w:ins w:id="4088" w:author="Peter Arbogast [2]" w:date="2019-03-22T14:13:00Z">
        <w:r>
          <w:lastRenderedPageBreak/>
          <w:t>List of Store Proceduren</w:t>
        </w:r>
        <w:bookmarkEnd w:id="4087"/>
      </w:ins>
    </w:p>
    <w:p w14:paraId="273D67C6" w14:textId="4AB6330A" w:rsidR="00541E1D" w:rsidRDefault="00541E1D">
      <w:pPr>
        <w:pStyle w:val="Heading2"/>
        <w:numPr>
          <w:ilvl w:val="1"/>
          <w:numId w:val="1"/>
        </w:numPr>
        <w:ind w:left="709"/>
        <w:rPr>
          <w:ins w:id="4089" w:author="Peter Arbogast" w:date="2019-06-13T14:09:00Z"/>
        </w:rPr>
      </w:pPr>
      <w:bookmarkStart w:id="4090" w:name="_Toc11337018"/>
      <w:ins w:id="4091" w:author="Peter Arbogast" w:date="2019-06-13T14:09:00Z">
        <w:r>
          <w:t>Base</w:t>
        </w:r>
        <w:bookmarkEnd w:id="4090"/>
      </w:ins>
    </w:p>
    <w:p w14:paraId="19523AE3" w14:textId="26375EA9" w:rsidR="00541E1D" w:rsidRDefault="00541E1D" w:rsidP="00541E1D">
      <w:pPr>
        <w:pStyle w:val="Heading3"/>
        <w:numPr>
          <w:ilvl w:val="2"/>
          <w:numId w:val="1"/>
        </w:numPr>
        <w:ind w:left="709"/>
        <w:rPr>
          <w:ins w:id="4092" w:author="Peter Arbogast" w:date="2019-06-13T14:12:00Z"/>
        </w:rPr>
        <w:pPrChange w:id="4093" w:author="Peter Arbogast" w:date="2019-06-13T14:13:00Z">
          <w:pPr>
            <w:pStyle w:val="Heading4"/>
            <w:numPr>
              <w:ilvl w:val="3"/>
              <w:numId w:val="1"/>
            </w:numPr>
            <w:ind w:left="709" w:hanging="709"/>
          </w:pPr>
        </w:pPrChange>
      </w:pPr>
      <w:bookmarkStart w:id="4094" w:name="_Toc11337019"/>
      <w:ins w:id="4095" w:author="Peter Arbogast" w:date="2019-06-13T14:12:00Z">
        <w:r w:rsidRPr="00387764">
          <w:t>sp_GetVirtualVMwareLinkGuest</w:t>
        </w:r>
        <w:bookmarkEnd w:id="4094"/>
      </w:ins>
    </w:p>
    <w:p w14:paraId="02A9C41A" w14:textId="77777777" w:rsidR="00541E1D" w:rsidRDefault="00541E1D" w:rsidP="00541E1D">
      <w:pPr>
        <w:rPr>
          <w:ins w:id="4096" w:author="Peter Arbogast" w:date="2019-06-13T14:12:00Z"/>
        </w:rPr>
      </w:pPr>
      <w:ins w:id="4097" w:author="Peter Arbogast" w:date="2019-06-13T14:12:00Z">
        <w:r>
          <w:t>For link between ESX, Guest, vCenter and Cluster</w:t>
        </w:r>
      </w:ins>
    </w:p>
    <w:p w14:paraId="45D4BE4F" w14:textId="77777777" w:rsidR="00541E1D" w:rsidRDefault="00541E1D" w:rsidP="00541E1D">
      <w:pPr>
        <w:rPr>
          <w:ins w:id="4098" w:author="Peter Arbogast" w:date="2019-06-13T14:12:00Z"/>
        </w:rPr>
      </w:pPr>
      <w:ins w:id="4099" w:author="Peter Arbogast" w:date="2019-06-13T14:12:00Z">
        <w:r>
          <w:t>Return:</w:t>
        </w:r>
      </w:ins>
    </w:p>
    <w:p w14:paraId="0D95C4A1" w14:textId="77777777" w:rsidR="00541E1D" w:rsidRDefault="00541E1D" w:rsidP="00541E1D">
      <w:pPr>
        <w:pStyle w:val="ListParagraph"/>
        <w:numPr>
          <w:ilvl w:val="0"/>
          <w:numId w:val="2"/>
        </w:numPr>
        <w:rPr>
          <w:ins w:id="4100" w:author="Peter Arbogast" w:date="2019-06-13T14:12:00Z"/>
        </w:rPr>
      </w:pPr>
      <w:ins w:id="4101" w:author="Peter Arbogast" w:date="2019-06-13T14:12:00Z">
        <w:r w:rsidRPr="00A7169F">
          <w:t>ESXHostID</w:t>
        </w:r>
        <w:r>
          <w:tab/>
        </w:r>
        <w:r>
          <w:tab/>
        </w:r>
        <w:r>
          <w:tab/>
        </w:r>
        <w:r>
          <w:tab/>
          <w:t>ComputerID of the ESX Inventory</w:t>
        </w:r>
      </w:ins>
    </w:p>
    <w:p w14:paraId="45A51C7F" w14:textId="77777777" w:rsidR="00541E1D" w:rsidRDefault="00541E1D" w:rsidP="00541E1D">
      <w:pPr>
        <w:pStyle w:val="ListParagraph"/>
        <w:numPr>
          <w:ilvl w:val="0"/>
          <w:numId w:val="2"/>
        </w:numPr>
        <w:rPr>
          <w:ins w:id="4102" w:author="Peter Arbogast" w:date="2019-06-13T14:12:00Z"/>
        </w:rPr>
      </w:pPr>
      <w:ins w:id="4103" w:author="Peter Arbogast" w:date="2019-06-13T14:12:00Z">
        <w:r>
          <w:t>GuestID</w:t>
        </w:r>
        <w:r>
          <w:tab/>
        </w:r>
        <w:r>
          <w:tab/>
        </w:r>
        <w:r>
          <w:tab/>
        </w:r>
        <w:r>
          <w:tab/>
        </w:r>
        <w:r>
          <w:tab/>
          <w:t>ComputerID of the Guest Inventory</w:t>
        </w:r>
      </w:ins>
    </w:p>
    <w:p w14:paraId="6A42FCF7" w14:textId="77777777" w:rsidR="00541E1D" w:rsidRDefault="00541E1D" w:rsidP="00541E1D">
      <w:pPr>
        <w:pStyle w:val="ListParagraph"/>
        <w:numPr>
          <w:ilvl w:val="0"/>
          <w:numId w:val="2"/>
        </w:numPr>
        <w:rPr>
          <w:ins w:id="4104" w:author="Peter Arbogast" w:date="2019-06-13T14:12:00Z"/>
        </w:rPr>
      </w:pPr>
      <w:ins w:id="4105" w:author="Peter Arbogast" w:date="2019-06-13T14:12:00Z">
        <w:r>
          <w:t>GuestUUID</w:t>
        </w:r>
        <w:r>
          <w:tab/>
        </w:r>
        <w:r>
          <w:tab/>
        </w:r>
        <w:r>
          <w:tab/>
        </w:r>
        <w:r>
          <w:tab/>
          <w:t>Guest UUID in ESX</w:t>
        </w:r>
      </w:ins>
    </w:p>
    <w:p w14:paraId="26EF7EDA" w14:textId="77777777" w:rsidR="00541E1D" w:rsidRDefault="00541E1D" w:rsidP="00541E1D">
      <w:pPr>
        <w:pStyle w:val="ListParagraph"/>
        <w:numPr>
          <w:ilvl w:val="0"/>
          <w:numId w:val="2"/>
        </w:numPr>
        <w:rPr>
          <w:ins w:id="4106" w:author="Peter Arbogast" w:date="2019-06-13T14:12:00Z"/>
        </w:rPr>
      </w:pPr>
      <w:ins w:id="4107" w:author="Peter Arbogast" w:date="2019-06-13T14:12:00Z">
        <w:r w:rsidRPr="00A7169F">
          <w:t>VMWAREVMComputerSystemID</w:t>
        </w:r>
        <w:r>
          <w:tab/>
          <w:t xml:space="preserve">HardwareObjectID from Class </w:t>
        </w:r>
        <w:r>
          <w:tab/>
        </w:r>
        <w:r>
          <w:tab/>
        </w:r>
        <w:r>
          <w:tab/>
        </w:r>
        <w:r>
          <w:tab/>
        </w:r>
        <w:r>
          <w:tab/>
        </w:r>
        <w:r>
          <w:tab/>
        </w:r>
        <w:r>
          <w:tab/>
        </w:r>
        <w:r>
          <w:tab/>
        </w:r>
        <w:r>
          <w:tab/>
          <w:t>VMWARE_VMComputerSystemID</w:t>
        </w:r>
      </w:ins>
    </w:p>
    <w:p w14:paraId="4CE232FB" w14:textId="77777777" w:rsidR="00541E1D" w:rsidRDefault="00541E1D" w:rsidP="00541E1D">
      <w:pPr>
        <w:pStyle w:val="ListParagraph"/>
        <w:numPr>
          <w:ilvl w:val="0"/>
          <w:numId w:val="2"/>
        </w:numPr>
        <w:rPr>
          <w:ins w:id="4108" w:author="Peter Arbogast" w:date="2019-06-13T14:12:00Z"/>
        </w:rPr>
      </w:pPr>
      <w:ins w:id="4109" w:author="Peter Arbogast" w:date="2019-06-13T14:12:00Z">
        <w:r w:rsidRPr="00A7169F">
          <w:t>vCenterURLAddress</w:t>
        </w:r>
        <w:r>
          <w:tab/>
        </w:r>
        <w:r>
          <w:tab/>
        </w:r>
        <w:r>
          <w:tab/>
          <w:t>SDK URL of vCenter</w:t>
        </w:r>
      </w:ins>
    </w:p>
    <w:p w14:paraId="1CCAB375" w14:textId="77777777" w:rsidR="00541E1D" w:rsidRDefault="00541E1D" w:rsidP="00541E1D">
      <w:pPr>
        <w:pStyle w:val="ListParagraph"/>
        <w:numPr>
          <w:ilvl w:val="0"/>
          <w:numId w:val="2"/>
        </w:numPr>
        <w:rPr>
          <w:ins w:id="4110" w:author="Peter Arbogast" w:date="2019-06-13T14:12:00Z"/>
        </w:rPr>
      </w:pPr>
      <w:ins w:id="4111" w:author="Peter Arbogast" w:date="2019-06-13T14:12:00Z">
        <w:r>
          <w:t>vCenterUUID</w:t>
        </w:r>
        <w:r>
          <w:tab/>
        </w:r>
        <w:r>
          <w:tab/>
        </w:r>
        <w:r>
          <w:tab/>
        </w:r>
        <w:r>
          <w:tab/>
          <w:t>UUID of vCenter</w:t>
        </w:r>
      </w:ins>
    </w:p>
    <w:p w14:paraId="2753550A" w14:textId="77777777" w:rsidR="00541E1D" w:rsidRDefault="00541E1D" w:rsidP="00541E1D">
      <w:pPr>
        <w:rPr>
          <w:ins w:id="4112" w:author="Peter Arbogast" w:date="2019-06-13T14:12:00Z"/>
        </w:rPr>
      </w:pPr>
      <w:ins w:id="4113" w:author="Peter Arbogast" w:date="2019-06-13T14:12:00Z">
        <w:r>
          <w:t xml:space="preserve">Or can be returned directly to a Table </w:t>
        </w:r>
        <w:r w:rsidRPr="00387764">
          <w:t>sp_GetVirtualVMwareLinkGuest</w:t>
        </w:r>
        <w:r>
          <w:t xml:space="preserve"> for this create first a Table</w:t>
        </w:r>
      </w:ins>
    </w:p>
    <w:p w14:paraId="42F229B0" w14:textId="77777777" w:rsidR="00541E1D" w:rsidRPr="0046685C" w:rsidRDefault="00541E1D" w:rsidP="00541E1D">
      <w:pPr>
        <w:autoSpaceDE w:val="0"/>
        <w:autoSpaceDN w:val="0"/>
        <w:adjustRightInd w:val="0"/>
        <w:spacing w:after="0" w:line="240" w:lineRule="auto"/>
        <w:ind w:left="284"/>
        <w:rPr>
          <w:ins w:id="4114" w:author="Peter Arbogast" w:date="2019-06-13T14:12:00Z"/>
          <w:rFonts w:ascii="Consolas" w:hAnsi="Consolas" w:cs="Consolas"/>
          <w:color w:val="000000"/>
          <w:sz w:val="19"/>
          <w:szCs w:val="19"/>
          <w:highlight w:val="white"/>
        </w:rPr>
      </w:pPr>
      <w:ins w:id="4115" w:author="Peter Arbogast" w:date="2019-06-13T14:12:00Z">
        <w:r w:rsidRPr="0046685C">
          <w:rPr>
            <w:rFonts w:ascii="Consolas" w:hAnsi="Consolas" w:cs="Consolas"/>
            <w:color w:val="0000FF"/>
            <w:sz w:val="19"/>
            <w:szCs w:val="19"/>
            <w:highlight w:val="white"/>
          </w:rPr>
          <w:t>CREATE</w:t>
        </w:r>
        <w:r w:rsidRPr="0046685C">
          <w:rPr>
            <w:rFonts w:ascii="Consolas" w:hAnsi="Consolas" w:cs="Consolas"/>
            <w:color w:val="000000"/>
            <w:sz w:val="19"/>
            <w:szCs w:val="19"/>
            <w:highlight w:val="white"/>
          </w:rPr>
          <w:t xml:space="preserve"> </w:t>
        </w:r>
        <w:r w:rsidRPr="0046685C">
          <w:rPr>
            <w:rFonts w:ascii="Consolas" w:hAnsi="Consolas" w:cs="Consolas"/>
            <w:color w:val="0000FF"/>
            <w:sz w:val="19"/>
            <w:szCs w:val="19"/>
            <w:highlight w:val="white"/>
          </w:rPr>
          <w:t>TABLE</w:t>
        </w:r>
        <w:r w:rsidRPr="0046685C">
          <w:rPr>
            <w:rFonts w:ascii="Consolas" w:hAnsi="Consolas" w:cs="Consolas"/>
            <w:color w:val="000000"/>
            <w:sz w:val="19"/>
            <w:szCs w:val="19"/>
            <w:highlight w:val="white"/>
          </w:rPr>
          <w:t xml:space="preserve"> #sp_GetVirtualVMwareLinkGuest</w:t>
        </w:r>
        <w:r w:rsidRPr="0046685C">
          <w:rPr>
            <w:rFonts w:ascii="Consolas" w:hAnsi="Consolas" w:cs="Consolas"/>
            <w:color w:val="0000FF"/>
            <w:sz w:val="19"/>
            <w:szCs w:val="19"/>
            <w:highlight w:val="white"/>
          </w:rPr>
          <w:t xml:space="preserve"> </w:t>
        </w:r>
        <w:r w:rsidRPr="0046685C">
          <w:rPr>
            <w:rFonts w:ascii="Consolas" w:hAnsi="Consolas" w:cs="Consolas"/>
            <w:color w:val="808080"/>
            <w:sz w:val="19"/>
            <w:szCs w:val="19"/>
            <w:highlight w:val="white"/>
          </w:rPr>
          <w:t>(</w:t>
        </w:r>
      </w:ins>
    </w:p>
    <w:p w14:paraId="5F362299" w14:textId="77777777" w:rsidR="00541E1D" w:rsidRPr="0046685C" w:rsidRDefault="00541E1D" w:rsidP="00541E1D">
      <w:pPr>
        <w:autoSpaceDE w:val="0"/>
        <w:autoSpaceDN w:val="0"/>
        <w:adjustRightInd w:val="0"/>
        <w:spacing w:after="0" w:line="240" w:lineRule="auto"/>
        <w:ind w:left="284"/>
        <w:rPr>
          <w:ins w:id="4116" w:author="Peter Arbogast" w:date="2019-06-13T14:12:00Z"/>
          <w:rFonts w:ascii="Consolas" w:hAnsi="Consolas" w:cs="Consolas"/>
          <w:color w:val="000000"/>
          <w:sz w:val="19"/>
          <w:szCs w:val="19"/>
          <w:highlight w:val="white"/>
        </w:rPr>
      </w:pPr>
      <w:ins w:id="4117" w:author="Peter Arbogast" w:date="2019-06-13T14:12:00Z">
        <w:r w:rsidRPr="0046685C">
          <w:rPr>
            <w:rFonts w:ascii="Consolas" w:hAnsi="Consolas" w:cs="Consolas"/>
            <w:color w:val="000000"/>
            <w:sz w:val="19"/>
            <w:szCs w:val="19"/>
            <w:highlight w:val="white"/>
          </w:rPr>
          <w:t xml:space="preserve">      ESXHostID                </w:t>
        </w:r>
        <w:r w:rsidRPr="0046685C">
          <w:rPr>
            <w:rFonts w:ascii="Consolas" w:hAnsi="Consolas" w:cs="Consolas"/>
            <w:color w:val="0000FF"/>
            <w:sz w:val="19"/>
            <w:szCs w:val="19"/>
            <w:highlight w:val="white"/>
          </w:rPr>
          <w:t>BIGINT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NOT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3ADA235F" w14:textId="77777777" w:rsidR="00541E1D" w:rsidRPr="0046685C" w:rsidRDefault="00541E1D" w:rsidP="00541E1D">
      <w:pPr>
        <w:autoSpaceDE w:val="0"/>
        <w:autoSpaceDN w:val="0"/>
        <w:adjustRightInd w:val="0"/>
        <w:spacing w:after="0" w:line="240" w:lineRule="auto"/>
        <w:ind w:left="284"/>
        <w:rPr>
          <w:ins w:id="4118" w:author="Peter Arbogast" w:date="2019-06-13T14:12:00Z"/>
          <w:rFonts w:ascii="Consolas" w:hAnsi="Consolas" w:cs="Consolas"/>
          <w:color w:val="000000"/>
          <w:sz w:val="19"/>
          <w:szCs w:val="19"/>
          <w:highlight w:val="white"/>
        </w:rPr>
      </w:pPr>
      <w:ins w:id="4119" w:author="Peter Arbogast" w:date="2019-06-13T14:12:00Z">
        <w:r w:rsidRPr="0046685C">
          <w:rPr>
            <w:rFonts w:ascii="Consolas" w:hAnsi="Consolas" w:cs="Consolas"/>
            <w:color w:val="000000"/>
            <w:sz w:val="19"/>
            <w:szCs w:val="19"/>
            <w:highlight w:val="white"/>
          </w:rPr>
          <w:t xml:space="preserve">      GuestID                  </w:t>
        </w:r>
        <w:r w:rsidRPr="0046685C">
          <w:rPr>
            <w:rFonts w:ascii="Consolas" w:hAnsi="Consolas" w:cs="Consolas"/>
            <w:color w:val="0000FF"/>
            <w:sz w:val="19"/>
            <w:szCs w:val="19"/>
            <w:highlight w:val="white"/>
          </w:rPr>
          <w:t>BIGINT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5D8BBA8B" w14:textId="77777777" w:rsidR="00541E1D" w:rsidRPr="0046685C" w:rsidRDefault="00541E1D" w:rsidP="00541E1D">
      <w:pPr>
        <w:autoSpaceDE w:val="0"/>
        <w:autoSpaceDN w:val="0"/>
        <w:adjustRightInd w:val="0"/>
        <w:spacing w:after="0" w:line="240" w:lineRule="auto"/>
        <w:ind w:left="284"/>
        <w:rPr>
          <w:ins w:id="4120" w:author="Peter Arbogast" w:date="2019-06-13T14:12:00Z"/>
          <w:rFonts w:ascii="Consolas" w:hAnsi="Consolas" w:cs="Consolas"/>
          <w:color w:val="000000"/>
          <w:sz w:val="19"/>
          <w:szCs w:val="19"/>
          <w:highlight w:val="white"/>
        </w:rPr>
      </w:pPr>
      <w:ins w:id="4121" w:author="Peter Arbogast" w:date="2019-06-13T14:12:00Z">
        <w:r w:rsidRPr="0046685C">
          <w:rPr>
            <w:rFonts w:ascii="Consolas" w:hAnsi="Consolas" w:cs="Consolas"/>
            <w:color w:val="000000"/>
            <w:sz w:val="19"/>
            <w:szCs w:val="19"/>
            <w:highlight w:val="white"/>
          </w:rPr>
          <w:t xml:space="preserve">      GuestUUID                </w:t>
        </w:r>
        <w:r w:rsidRPr="0046685C">
          <w:rPr>
            <w:rFonts w:ascii="Consolas" w:hAnsi="Consolas" w:cs="Consolas"/>
            <w:color w:val="0000FF"/>
            <w:sz w:val="19"/>
            <w:szCs w:val="19"/>
            <w:highlight w:val="white"/>
          </w:rPr>
          <w:t>UNIQUEIDENTIFIER</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548047D4" w14:textId="77777777" w:rsidR="00541E1D" w:rsidRPr="0046685C" w:rsidRDefault="00541E1D" w:rsidP="00541E1D">
      <w:pPr>
        <w:autoSpaceDE w:val="0"/>
        <w:autoSpaceDN w:val="0"/>
        <w:adjustRightInd w:val="0"/>
        <w:spacing w:after="0" w:line="240" w:lineRule="auto"/>
        <w:ind w:left="284"/>
        <w:rPr>
          <w:ins w:id="4122" w:author="Peter Arbogast" w:date="2019-06-13T14:12:00Z"/>
          <w:rFonts w:ascii="Consolas" w:hAnsi="Consolas" w:cs="Consolas"/>
          <w:color w:val="000000"/>
          <w:sz w:val="19"/>
          <w:szCs w:val="19"/>
          <w:highlight w:val="white"/>
        </w:rPr>
      </w:pPr>
      <w:ins w:id="4123" w:author="Peter Arbogast" w:date="2019-06-13T14:12:00Z">
        <w:r w:rsidRPr="0046685C">
          <w:rPr>
            <w:rFonts w:ascii="Consolas" w:hAnsi="Consolas" w:cs="Consolas"/>
            <w:color w:val="000000"/>
            <w:sz w:val="19"/>
            <w:szCs w:val="19"/>
            <w:highlight w:val="white"/>
          </w:rPr>
          <w:t xml:space="preserve">      VMWAREVMComputerSystemID </w:t>
        </w:r>
        <w:r w:rsidRPr="0046685C">
          <w:rPr>
            <w:rFonts w:ascii="Consolas" w:hAnsi="Consolas" w:cs="Consolas"/>
            <w:color w:val="0000FF"/>
            <w:sz w:val="19"/>
            <w:szCs w:val="19"/>
            <w:highlight w:val="white"/>
          </w:rPr>
          <w:t>BIGINT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NOT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585067FB" w14:textId="77777777" w:rsidR="00541E1D" w:rsidRPr="0046685C" w:rsidRDefault="00541E1D" w:rsidP="00541E1D">
      <w:pPr>
        <w:autoSpaceDE w:val="0"/>
        <w:autoSpaceDN w:val="0"/>
        <w:adjustRightInd w:val="0"/>
        <w:spacing w:after="0" w:line="240" w:lineRule="auto"/>
        <w:ind w:left="284"/>
        <w:rPr>
          <w:ins w:id="4124" w:author="Peter Arbogast" w:date="2019-06-13T14:12:00Z"/>
          <w:rFonts w:ascii="Consolas" w:hAnsi="Consolas" w:cs="Consolas"/>
          <w:color w:val="000000"/>
          <w:sz w:val="19"/>
          <w:szCs w:val="19"/>
          <w:highlight w:val="white"/>
        </w:rPr>
      </w:pPr>
      <w:ins w:id="4125" w:author="Peter Arbogast" w:date="2019-06-13T14:12:00Z">
        <w:r w:rsidRPr="0046685C">
          <w:rPr>
            <w:rFonts w:ascii="Consolas" w:hAnsi="Consolas" w:cs="Consolas"/>
            <w:color w:val="000000"/>
            <w:sz w:val="19"/>
            <w:szCs w:val="19"/>
            <w:highlight w:val="white"/>
          </w:rPr>
          <w:t xml:space="preserve">      vCenterURLAddress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1FB1EB77" w14:textId="77777777" w:rsidR="00541E1D" w:rsidRPr="0046685C" w:rsidRDefault="00541E1D" w:rsidP="00541E1D">
      <w:pPr>
        <w:autoSpaceDE w:val="0"/>
        <w:autoSpaceDN w:val="0"/>
        <w:adjustRightInd w:val="0"/>
        <w:spacing w:after="0" w:line="240" w:lineRule="auto"/>
        <w:ind w:left="284"/>
        <w:rPr>
          <w:ins w:id="4126" w:author="Peter Arbogast" w:date="2019-06-13T14:12:00Z"/>
          <w:rFonts w:ascii="Consolas" w:hAnsi="Consolas" w:cs="Consolas"/>
          <w:color w:val="000000"/>
          <w:sz w:val="19"/>
          <w:szCs w:val="19"/>
          <w:highlight w:val="white"/>
        </w:rPr>
      </w:pPr>
      <w:ins w:id="4127" w:author="Peter Arbogast" w:date="2019-06-13T14:12:00Z">
        <w:r w:rsidRPr="0046685C">
          <w:rPr>
            <w:rFonts w:ascii="Consolas" w:hAnsi="Consolas" w:cs="Consolas"/>
            <w:color w:val="000000"/>
            <w:sz w:val="19"/>
            <w:szCs w:val="19"/>
            <w:highlight w:val="white"/>
          </w:rPr>
          <w:t xml:space="preserve">      vCenterUUID              </w:t>
        </w:r>
        <w:r w:rsidRPr="0046685C">
          <w:rPr>
            <w:rFonts w:ascii="Consolas" w:hAnsi="Consolas" w:cs="Consolas"/>
            <w:color w:val="0000FF"/>
            <w:sz w:val="19"/>
            <w:szCs w:val="19"/>
            <w:highlight w:val="white"/>
          </w:rPr>
          <w:t>UNIQUEIDENTIFIER</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r>
          <w:rPr>
            <w:rFonts w:ascii="Consolas" w:hAnsi="Consolas" w:cs="Consolas"/>
            <w:color w:val="808080"/>
            <w:sz w:val="19"/>
            <w:szCs w:val="19"/>
            <w:highlight w:val="white"/>
          </w:rPr>
          <w:t>)</w:t>
        </w:r>
      </w:ins>
    </w:p>
    <w:p w14:paraId="07A3018F" w14:textId="77777777" w:rsidR="00541E1D" w:rsidRPr="0046685C" w:rsidRDefault="00541E1D" w:rsidP="00541E1D">
      <w:pPr>
        <w:autoSpaceDE w:val="0"/>
        <w:autoSpaceDN w:val="0"/>
        <w:adjustRightInd w:val="0"/>
        <w:spacing w:after="0" w:line="240" w:lineRule="auto"/>
        <w:rPr>
          <w:ins w:id="4128" w:author="Peter Arbogast" w:date="2019-06-13T14:12:00Z"/>
          <w:rFonts w:ascii="Consolas" w:hAnsi="Consolas" w:cs="Consolas"/>
          <w:color w:val="000000"/>
          <w:sz w:val="19"/>
          <w:szCs w:val="19"/>
          <w:highlight w:val="white"/>
        </w:rPr>
      </w:pPr>
      <w:ins w:id="4129" w:author="Peter Arbogast" w:date="2019-06-13T14:12:00Z">
        <w:r>
          <w:t xml:space="preserve">And start the procedure with </w:t>
        </w:r>
        <w:r w:rsidRPr="0046685C">
          <w:rPr>
            <w:rFonts w:ascii="Consolas" w:hAnsi="Consolas" w:cs="Consolas"/>
            <w:color w:val="0000FF"/>
            <w:sz w:val="19"/>
            <w:szCs w:val="19"/>
            <w:highlight w:val="white"/>
          </w:rPr>
          <w:t>EXEC</w:t>
        </w:r>
        <w:r w:rsidRPr="0046685C">
          <w:rPr>
            <w:rFonts w:ascii="Consolas" w:hAnsi="Consolas" w:cs="Consolas"/>
            <w:color w:val="000000"/>
            <w:sz w:val="19"/>
            <w:szCs w:val="19"/>
            <w:highlight w:val="white"/>
          </w:rPr>
          <w:t xml:space="preserve"> sp_GetVirtualVMwareLinkGuest</w:t>
        </w:r>
      </w:ins>
    </w:p>
    <w:p w14:paraId="137F8FD0" w14:textId="77777777" w:rsidR="00541E1D" w:rsidRDefault="00541E1D" w:rsidP="00541E1D">
      <w:pPr>
        <w:rPr>
          <w:ins w:id="4130" w:author="Peter Arbogast" w:date="2019-06-13T14:12:00Z"/>
        </w:rPr>
      </w:pPr>
    </w:p>
    <w:p w14:paraId="1FBCCF45" w14:textId="77777777" w:rsidR="00541E1D" w:rsidRPr="0046685C" w:rsidRDefault="00541E1D" w:rsidP="00541E1D">
      <w:pPr>
        <w:autoSpaceDE w:val="0"/>
        <w:autoSpaceDN w:val="0"/>
        <w:adjustRightInd w:val="0"/>
        <w:spacing w:after="0" w:line="240" w:lineRule="auto"/>
        <w:rPr>
          <w:ins w:id="4131" w:author="Peter Arbogast" w:date="2019-06-13T14:12:00Z"/>
          <w:rFonts w:ascii="Consolas" w:hAnsi="Consolas" w:cs="Consolas"/>
          <w:color w:val="000000"/>
          <w:sz w:val="19"/>
          <w:szCs w:val="19"/>
          <w:highlight w:val="white"/>
        </w:rPr>
      </w:pPr>
      <w:ins w:id="4132" w:author="Peter Arbogast" w:date="2019-06-13T14:12:00Z">
        <w:r>
          <w:t xml:space="preserve">Then you can ask this with </w:t>
        </w:r>
        <w:r w:rsidRPr="0046685C">
          <w:rPr>
            <w:rFonts w:ascii="Consolas" w:hAnsi="Consolas" w:cs="Consolas"/>
            <w:color w:val="0000FF"/>
            <w:sz w:val="19"/>
            <w:szCs w:val="19"/>
            <w:highlight w:val="white"/>
          </w:rPr>
          <w:t>SELECT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0000FF"/>
            <w:sz w:val="19"/>
            <w:szCs w:val="19"/>
            <w:highlight w:val="white"/>
          </w:rPr>
          <w:t>FROM</w:t>
        </w:r>
        <w:r w:rsidRPr="0046685C">
          <w:rPr>
            <w:rFonts w:ascii="Consolas" w:hAnsi="Consolas" w:cs="Consolas"/>
            <w:color w:val="000000"/>
            <w:sz w:val="19"/>
            <w:szCs w:val="19"/>
            <w:highlight w:val="white"/>
          </w:rPr>
          <w:t xml:space="preserve"> #sp_GetVirtualVMwareLinkGuest</w:t>
        </w:r>
      </w:ins>
    </w:p>
    <w:p w14:paraId="29684017" w14:textId="77777777" w:rsidR="00541E1D" w:rsidRDefault="00541E1D" w:rsidP="00541E1D">
      <w:pPr>
        <w:rPr>
          <w:ins w:id="4133" w:author="Peter Arbogast" w:date="2019-06-13T14:12:00Z"/>
        </w:rPr>
      </w:pPr>
      <w:ins w:id="4134" w:author="Peter Arbogast" w:date="2019-06-13T14:12:00Z">
        <w:r>
          <w:t>Table can have more Columes as the defined in the front. This are only minimum.</w:t>
        </w:r>
      </w:ins>
    </w:p>
    <w:p w14:paraId="1F6F8AC6" w14:textId="77777777" w:rsidR="00541E1D" w:rsidRDefault="00541E1D" w:rsidP="00541E1D">
      <w:pPr>
        <w:rPr>
          <w:ins w:id="4135" w:author="Peter Arbogast" w:date="2019-06-13T14:12:00Z"/>
        </w:rPr>
      </w:pPr>
    </w:p>
    <w:p w14:paraId="152B8E4C" w14:textId="77777777" w:rsidR="00541E1D" w:rsidRDefault="00541E1D" w:rsidP="00541E1D">
      <w:pPr>
        <w:rPr>
          <w:ins w:id="4136" w:author="Peter Arbogast" w:date="2019-06-13T14:12:00Z"/>
        </w:rPr>
      </w:pPr>
      <w:ins w:id="4137" w:author="Peter Arbogast" w:date="2019-06-13T14:12:00Z">
        <w:r>
          <w:t>Need SQL Server 2012 or higher</w:t>
        </w:r>
      </w:ins>
    </w:p>
    <w:p w14:paraId="4BDE6208" w14:textId="77777777" w:rsidR="00206067" w:rsidRDefault="00206067" w:rsidP="00206067">
      <w:pPr>
        <w:rPr>
          <w:ins w:id="4138" w:author="Peter Arbogast" w:date="2019-06-13T15:12:00Z"/>
        </w:rPr>
      </w:pPr>
      <w:ins w:id="4139" w:author="Peter Arbogast" w:date="2019-06-13T15:12:00Z">
        <w:r>
          <w:t>Used by:</w:t>
        </w:r>
      </w:ins>
    </w:p>
    <w:p w14:paraId="2D63AE64" w14:textId="5CD25A13" w:rsidR="00206067" w:rsidRDefault="00206067" w:rsidP="00206067">
      <w:pPr>
        <w:pStyle w:val="ListParagraph"/>
        <w:numPr>
          <w:ilvl w:val="0"/>
          <w:numId w:val="2"/>
        </w:numPr>
        <w:rPr>
          <w:ins w:id="4140" w:author="Peter Arbogast" w:date="2019-06-13T15:13:00Z"/>
        </w:rPr>
      </w:pPr>
      <w:ins w:id="4141" w:author="Peter Arbogast" w:date="2019-06-13T15:13:00Z">
        <w:r w:rsidRPr="00206067">
          <w:t>csp_aspera_connector_device_relation</w:t>
        </w:r>
      </w:ins>
    </w:p>
    <w:p w14:paraId="0CD6602D" w14:textId="3CFC672A" w:rsidR="00206067" w:rsidRDefault="00206067" w:rsidP="00206067">
      <w:pPr>
        <w:pStyle w:val="ListParagraph"/>
        <w:numPr>
          <w:ilvl w:val="0"/>
          <w:numId w:val="2"/>
        </w:numPr>
        <w:rPr>
          <w:ins w:id="4142" w:author="Peter Arbogast" w:date="2019-06-13T15:12:00Z"/>
        </w:rPr>
      </w:pPr>
      <w:ins w:id="4143" w:author="Peter Arbogast" w:date="2019-06-13T15:13:00Z">
        <w:r>
          <w:t>Used later in sp_rp_infrastructure</w:t>
        </w:r>
      </w:ins>
    </w:p>
    <w:p w14:paraId="42FEAE36" w14:textId="77777777" w:rsidR="00541E1D" w:rsidRDefault="00541E1D" w:rsidP="00541E1D">
      <w:pPr>
        <w:rPr>
          <w:ins w:id="4144" w:author="Peter Arbogast" w:date="2019-06-13T14:12:00Z"/>
        </w:rPr>
      </w:pPr>
      <w:ins w:id="4145" w:author="Peter Arbogast" w:date="2019-06-13T14:12:00Z">
        <w:r>
          <w:br w:type="page"/>
        </w:r>
      </w:ins>
    </w:p>
    <w:p w14:paraId="3F6E14B9" w14:textId="77777777" w:rsidR="00541E1D" w:rsidRDefault="00541E1D" w:rsidP="00541E1D">
      <w:pPr>
        <w:rPr>
          <w:ins w:id="4146" w:author="Peter Arbogast" w:date="2019-06-13T14:12:00Z"/>
        </w:rPr>
      </w:pPr>
      <w:ins w:id="4147" w:author="Peter Arbogast" w:date="2019-06-13T14:12:00Z">
        <w:r>
          <w:lastRenderedPageBreak/>
          <w:t>Sample, with add ClusterName and vCenterID:</w:t>
        </w:r>
      </w:ins>
    </w:p>
    <w:p w14:paraId="7D1DE581" w14:textId="77777777" w:rsidR="00541E1D" w:rsidRPr="0046685C" w:rsidRDefault="00541E1D" w:rsidP="00541E1D">
      <w:pPr>
        <w:autoSpaceDE w:val="0"/>
        <w:autoSpaceDN w:val="0"/>
        <w:adjustRightInd w:val="0"/>
        <w:spacing w:after="0" w:line="240" w:lineRule="auto"/>
        <w:ind w:left="284"/>
        <w:rPr>
          <w:ins w:id="4148" w:author="Peter Arbogast" w:date="2019-06-13T14:12:00Z"/>
          <w:rFonts w:ascii="Consolas" w:hAnsi="Consolas" w:cs="Consolas"/>
          <w:color w:val="000000"/>
          <w:sz w:val="19"/>
          <w:szCs w:val="19"/>
          <w:highlight w:val="white"/>
        </w:rPr>
      </w:pPr>
      <w:ins w:id="4149" w:author="Peter Arbogast" w:date="2019-06-13T14:12:00Z">
        <w:r w:rsidRPr="0046685C">
          <w:rPr>
            <w:rFonts w:ascii="Consolas" w:hAnsi="Consolas" w:cs="Consolas"/>
            <w:color w:val="0000FF"/>
            <w:sz w:val="19"/>
            <w:szCs w:val="19"/>
            <w:highlight w:val="white"/>
          </w:rPr>
          <w:t>CREATE</w:t>
        </w:r>
        <w:r w:rsidRPr="0046685C">
          <w:rPr>
            <w:rFonts w:ascii="Consolas" w:hAnsi="Consolas" w:cs="Consolas"/>
            <w:color w:val="000000"/>
            <w:sz w:val="19"/>
            <w:szCs w:val="19"/>
            <w:highlight w:val="white"/>
          </w:rPr>
          <w:t xml:space="preserve"> </w:t>
        </w:r>
        <w:r w:rsidRPr="0046685C">
          <w:rPr>
            <w:rFonts w:ascii="Consolas" w:hAnsi="Consolas" w:cs="Consolas"/>
            <w:color w:val="0000FF"/>
            <w:sz w:val="19"/>
            <w:szCs w:val="19"/>
            <w:highlight w:val="white"/>
          </w:rPr>
          <w:t>TABLE</w:t>
        </w:r>
        <w:r w:rsidRPr="0046685C">
          <w:rPr>
            <w:rFonts w:ascii="Consolas" w:hAnsi="Consolas" w:cs="Consolas"/>
            <w:color w:val="000000"/>
            <w:sz w:val="19"/>
            <w:szCs w:val="19"/>
            <w:highlight w:val="white"/>
          </w:rPr>
          <w:t xml:space="preserve"> #sp_GetVirtualVMwareLinkGuest</w:t>
        </w:r>
        <w:r w:rsidRPr="0046685C">
          <w:rPr>
            <w:rFonts w:ascii="Consolas" w:hAnsi="Consolas" w:cs="Consolas"/>
            <w:color w:val="0000FF"/>
            <w:sz w:val="19"/>
            <w:szCs w:val="19"/>
            <w:highlight w:val="white"/>
          </w:rPr>
          <w:t xml:space="preserve"> </w:t>
        </w:r>
        <w:r w:rsidRPr="0046685C">
          <w:rPr>
            <w:rFonts w:ascii="Consolas" w:hAnsi="Consolas" w:cs="Consolas"/>
            <w:color w:val="808080"/>
            <w:sz w:val="19"/>
            <w:szCs w:val="19"/>
            <w:highlight w:val="white"/>
          </w:rPr>
          <w:t>(</w:t>
        </w:r>
      </w:ins>
    </w:p>
    <w:p w14:paraId="7EFA8011" w14:textId="77777777" w:rsidR="00541E1D" w:rsidRPr="0046685C" w:rsidRDefault="00541E1D" w:rsidP="00541E1D">
      <w:pPr>
        <w:autoSpaceDE w:val="0"/>
        <w:autoSpaceDN w:val="0"/>
        <w:adjustRightInd w:val="0"/>
        <w:spacing w:after="0" w:line="240" w:lineRule="auto"/>
        <w:ind w:left="284"/>
        <w:rPr>
          <w:ins w:id="4150" w:author="Peter Arbogast" w:date="2019-06-13T14:12:00Z"/>
          <w:rFonts w:ascii="Consolas" w:hAnsi="Consolas" w:cs="Consolas"/>
          <w:color w:val="000000"/>
          <w:sz w:val="19"/>
          <w:szCs w:val="19"/>
          <w:highlight w:val="white"/>
        </w:rPr>
      </w:pPr>
      <w:ins w:id="4151" w:author="Peter Arbogast" w:date="2019-06-13T14:12:00Z">
        <w:r w:rsidRPr="0046685C">
          <w:rPr>
            <w:rFonts w:ascii="Consolas" w:hAnsi="Consolas" w:cs="Consolas"/>
            <w:color w:val="000000"/>
            <w:sz w:val="19"/>
            <w:szCs w:val="19"/>
            <w:highlight w:val="white"/>
          </w:rPr>
          <w:t xml:space="preserve">      ESXHostID                </w:t>
        </w:r>
        <w:r w:rsidRPr="0046685C">
          <w:rPr>
            <w:rFonts w:ascii="Consolas" w:hAnsi="Consolas" w:cs="Consolas"/>
            <w:color w:val="0000FF"/>
            <w:sz w:val="19"/>
            <w:szCs w:val="19"/>
            <w:highlight w:val="white"/>
          </w:rPr>
          <w:t>BIGINT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NOT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6B101644" w14:textId="77777777" w:rsidR="00541E1D" w:rsidRPr="0046685C" w:rsidRDefault="00541E1D" w:rsidP="00541E1D">
      <w:pPr>
        <w:autoSpaceDE w:val="0"/>
        <w:autoSpaceDN w:val="0"/>
        <w:adjustRightInd w:val="0"/>
        <w:spacing w:after="0" w:line="240" w:lineRule="auto"/>
        <w:ind w:left="284"/>
        <w:rPr>
          <w:ins w:id="4152" w:author="Peter Arbogast" w:date="2019-06-13T14:12:00Z"/>
          <w:rFonts w:ascii="Consolas" w:hAnsi="Consolas" w:cs="Consolas"/>
          <w:color w:val="000000"/>
          <w:sz w:val="19"/>
          <w:szCs w:val="19"/>
          <w:highlight w:val="white"/>
        </w:rPr>
      </w:pPr>
      <w:ins w:id="4153" w:author="Peter Arbogast" w:date="2019-06-13T14:12:00Z">
        <w:r w:rsidRPr="0046685C">
          <w:rPr>
            <w:rFonts w:ascii="Consolas" w:hAnsi="Consolas" w:cs="Consolas"/>
            <w:color w:val="000000"/>
            <w:sz w:val="19"/>
            <w:szCs w:val="19"/>
            <w:highlight w:val="white"/>
          </w:rPr>
          <w:t xml:space="preserve">      GuestID                  </w:t>
        </w:r>
        <w:r w:rsidRPr="0046685C">
          <w:rPr>
            <w:rFonts w:ascii="Consolas" w:hAnsi="Consolas" w:cs="Consolas"/>
            <w:color w:val="0000FF"/>
            <w:sz w:val="19"/>
            <w:szCs w:val="19"/>
            <w:highlight w:val="white"/>
          </w:rPr>
          <w:t>BIGINT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633325EA" w14:textId="77777777" w:rsidR="00541E1D" w:rsidRPr="0046685C" w:rsidRDefault="00541E1D" w:rsidP="00541E1D">
      <w:pPr>
        <w:autoSpaceDE w:val="0"/>
        <w:autoSpaceDN w:val="0"/>
        <w:adjustRightInd w:val="0"/>
        <w:spacing w:after="0" w:line="240" w:lineRule="auto"/>
        <w:ind w:left="284"/>
        <w:rPr>
          <w:ins w:id="4154" w:author="Peter Arbogast" w:date="2019-06-13T14:12:00Z"/>
          <w:rFonts w:ascii="Consolas" w:hAnsi="Consolas" w:cs="Consolas"/>
          <w:color w:val="000000"/>
          <w:sz w:val="19"/>
          <w:szCs w:val="19"/>
          <w:highlight w:val="white"/>
        </w:rPr>
      </w:pPr>
      <w:ins w:id="4155" w:author="Peter Arbogast" w:date="2019-06-13T14:12:00Z">
        <w:r w:rsidRPr="0046685C">
          <w:rPr>
            <w:rFonts w:ascii="Consolas" w:hAnsi="Consolas" w:cs="Consolas"/>
            <w:color w:val="000000"/>
            <w:sz w:val="19"/>
            <w:szCs w:val="19"/>
            <w:highlight w:val="white"/>
          </w:rPr>
          <w:t xml:space="preserve">      GuestUUID                </w:t>
        </w:r>
        <w:r w:rsidRPr="0046685C">
          <w:rPr>
            <w:rFonts w:ascii="Consolas" w:hAnsi="Consolas" w:cs="Consolas"/>
            <w:color w:val="0000FF"/>
            <w:sz w:val="19"/>
            <w:szCs w:val="19"/>
            <w:highlight w:val="white"/>
          </w:rPr>
          <w:t>UNIQUEIDENTIFIER</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3C425B8C" w14:textId="77777777" w:rsidR="00541E1D" w:rsidRPr="0046685C" w:rsidRDefault="00541E1D" w:rsidP="00541E1D">
      <w:pPr>
        <w:autoSpaceDE w:val="0"/>
        <w:autoSpaceDN w:val="0"/>
        <w:adjustRightInd w:val="0"/>
        <w:spacing w:after="0" w:line="240" w:lineRule="auto"/>
        <w:ind w:left="284"/>
        <w:rPr>
          <w:ins w:id="4156" w:author="Peter Arbogast" w:date="2019-06-13T14:12:00Z"/>
          <w:rFonts w:ascii="Consolas" w:hAnsi="Consolas" w:cs="Consolas"/>
          <w:color w:val="000000"/>
          <w:sz w:val="19"/>
          <w:szCs w:val="19"/>
          <w:highlight w:val="white"/>
        </w:rPr>
      </w:pPr>
      <w:ins w:id="4157" w:author="Peter Arbogast" w:date="2019-06-13T14:12:00Z">
        <w:r w:rsidRPr="0046685C">
          <w:rPr>
            <w:rFonts w:ascii="Consolas" w:hAnsi="Consolas" w:cs="Consolas"/>
            <w:color w:val="000000"/>
            <w:sz w:val="19"/>
            <w:szCs w:val="19"/>
            <w:highlight w:val="white"/>
          </w:rPr>
          <w:t xml:space="preserve">      VMWAREVMComputerSystemID </w:t>
        </w:r>
        <w:r w:rsidRPr="0046685C">
          <w:rPr>
            <w:rFonts w:ascii="Consolas" w:hAnsi="Consolas" w:cs="Consolas"/>
            <w:color w:val="0000FF"/>
            <w:sz w:val="19"/>
            <w:szCs w:val="19"/>
            <w:highlight w:val="white"/>
          </w:rPr>
          <w:t>BIGINT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NOT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58BEE605" w14:textId="77777777" w:rsidR="00541E1D" w:rsidRPr="0046685C" w:rsidRDefault="00541E1D" w:rsidP="00541E1D">
      <w:pPr>
        <w:autoSpaceDE w:val="0"/>
        <w:autoSpaceDN w:val="0"/>
        <w:adjustRightInd w:val="0"/>
        <w:spacing w:after="0" w:line="240" w:lineRule="auto"/>
        <w:ind w:left="284"/>
        <w:rPr>
          <w:ins w:id="4158" w:author="Peter Arbogast" w:date="2019-06-13T14:12:00Z"/>
          <w:rFonts w:ascii="Consolas" w:hAnsi="Consolas" w:cs="Consolas"/>
          <w:color w:val="000000"/>
          <w:sz w:val="19"/>
          <w:szCs w:val="19"/>
          <w:highlight w:val="white"/>
        </w:rPr>
      </w:pPr>
      <w:ins w:id="4159" w:author="Peter Arbogast" w:date="2019-06-13T14:12:00Z">
        <w:r w:rsidRPr="0046685C">
          <w:rPr>
            <w:rFonts w:ascii="Consolas" w:hAnsi="Consolas" w:cs="Consolas"/>
            <w:color w:val="000000"/>
            <w:sz w:val="19"/>
            <w:szCs w:val="19"/>
            <w:highlight w:val="white"/>
          </w:rPr>
          <w:t xml:space="preserve">      vCenterURLAddress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2E8B37B1" w14:textId="77777777" w:rsidR="00541E1D" w:rsidRPr="0046685C" w:rsidRDefault="00541E1D" w:rsidP="00541E1D">
      <w:pPr>
        <w:autoSpaceDE w:val="0"/>
        <w:autoSpaceDN w:val="0"/>
        <w:adjustRightInd w:val="0"/>
        <w:spacing w:after="0" w:line="240" w:lineRule="auto"/>
        <w:ind w:left="284"/>
        <w:rPr>
          <w:ins w:id="4160" w:author="Peter Arbogast" w:date="2019-06-13T14:12:00Z"/>
          <w:rFonts w:ascii="Consolas" w:hAnsi="Consolas" w:cs="Consolas"/>
          <w:color w:val="000000"/>
          <w:sz w:val="19"/>
          <w:szCs w:val="19"/>
          <w:highlight w:val="white"/>
        </w:rPr>
      </w:pPr>
      <w:ins w:id="4161" w:author="Peter Arbogast" w:date="2019-06-13T14:12:00Z">
        <w:r w:rsidRPr="0046685C">
          <w:rPr>
            <w:rFonts w:ascii="Consolas" w:hAnsi="Consolas" w:cs="Consolas"/>
            <w:color w:val="000000"/>
            <w:sz w:val="19"/>
            <w:szCs w:val="19"/>
            <w:highlight w:val="white"/>
          </w:rPr>
          <w:t xml:space="preserve">      vCenterUUID              </w:t>
        </w:r>
        <w:r w:rsidRPr="0046685C">
          <w:rPr>
            <w:rFonts w:ascii="Consolas" w:hAnsi="Consolas" w:cs="Consolas"/>
            <w:color w:val="0000FF"/>
            <w:sz w:val="19"/>
            <w:szCs w:val="19"/>
            <w:highlight w:val="white"/>
          </w:rPr>
          <w:t>UNIQUEIDENTIFIER</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2DE44E07" w14:textId="77777777" w:rsidR="00541E1D" w:rsidRPr="0046685C" w:rsidRDefault="00541E1D" w:rsidP="00541E1D">
      <w:pPr>
        <w:autoSpaceDE w:val="0"/>
        <w:autoSpaceDN w:val="0"/>
        <w:adjustRightInd w:val="0"/>
        <w:spacing w:after="0" w:line="240" w:lineRule="auto"/>
        <w:ind w:left="284"/>
        <w:rPr>
          <w:ins w:id="4162" w:author="Peter Arbogast" w:date="2019-06-13T14:12:00Z"/>
          <w:rFonts w:ascii="Consolas" w:hAnsi="Consolas" w:cs="Consolas"/>
          <w:color w:val="000000"/>
          <w:sz w:val="19"/>
          <w:szCs w:val="19"/>
          <w:highlight w:val="white"/>
        </w:rPr>
      </w:pPr>
      <w:ins w:id="4163" w:author="Peter Arbogast" w:date="2019-06-13T14:12:00Z">
        <w:r w:rsidRPr="0046685C">
          <w:rPr>
            <w:rFonts w:ascii="Consolas" w:hAnsi="Consolas" w:cs="Consolas"/>
            <w:color w:val="000000"/>
            <w:sz w:val="19"/>
            <w:szCs w:val="19"/>
            <w:highlight w:val="white"/>
          </w:rPr>
          <w:t xml:space="preserve">      vCenterID                </w:t>
        </w:r>
        <w:r w:rsidRPr="0046685C">
          <w:rPr>
            <w:rFonts w:ascii="Consolas" w:hAnsi="Consolas" w:cs="Consolas"/>
            <w:color w:val="0000FF"/>
            <w:sz w:val="19"/>
            <w:szCs w:val="19"/>
            <w:highlight w:val="white"/>
          </w:rPr>
          <w:t>BIGINT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2A923C62" w14:textId="77777777" w:rsidR="00541E1D" w:rsidRPr="0046685C" w:rsidRDefault="00541E1D" w:rsidP="00541E1D">
      <w:pPr>
        <w:autoSpaceDE w:val="0"/>
        <w:autoSpaceDN w:val="0"/>
        <w:adjustRightInd w:val="0"/>
        <w:spacing w:after="0" w:line="240" w:lineRule="auto"/>
        <w:ind w:left="284"/>
        <w:rPr>
          <w:ins w:id="4164" w:author="Peter Arbogast" w:date="2019-06-13T14:12:00Z"/>
          <w:rFonts w:ascii="Consolas" w:hAnsi="Consolas" w:cs="Consolas"/>
          <w:color w:val="000000"/>
          <w:sz w:val="19"/>
          <w:szCs w:val="19"/>
          <w:highlight w:val="white"/>
        </w:rPr>
      </w:pPr>
      <w:ins w:id="4165" w:author="Peter Arbogast" w:date="2019-06-13T14:12:00Z">
        <w:r w:rsidRPr="0046685C">
          <w:rPr>
            <w:rFonts w:ascii="Consolas" w:hAnsi="Consolas" w:cs="Consolas"/>
            <w:color w:val="000000"/>
            <w:sz w:val="19"/>
            <w:szCs w:val="19"/>
            <w:highlight w:val="white"/>
          </w:rPr>
          <w:t xml:space="preserve">      ClusterName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47234D46" w14:textId="77777777" w:rsidR="00541E1D" w:rsidRPr="0046685C" w:rsidRDefault="00541E1D" w:rsidP="00541E1D">
      <w:pPr>
        <w:autoSpaceDE w:val="0"/>
        <w:autoSpaceDN w:val="0"/>
        <w:adjustRightInd w:val="0"/>
        <w:spacing w:after="0" w:line="240" w:lineRule="auto"/>
        <w:ind w:left="284"/>
        <w:rPr>
          <w:ins w:id="4166" w:author="Peter Arbogast" w:date="2019-06-13T14:12:00Z"/>
          <w:rFonts w:ascii="Consolas" w:hAnsi="Consolas" w:cs="Consolas"/>
          <w:color w:val="000000"/>
          <w:sz w:val="19"/>
          <w:szCs w:val="19"/>
          <w:highlight w:val="white"/>
        </w:rPr>
      </w:pPr>
    </w:p>
    <w:p w14:paraId="30584FD2" w14:textId="77777777" w:rsidR="00541E1D" w:rsidRPr="0046685C" w:rsidRDefault="00541E1D" w:rsidP="00541E1D">
      <w:pPr>
        <w:autoSpaceDE w:val="0"/>
        <w:autoSpaceDN w:val="0"/>
        <w:adjustRightInd w:val="0"/>
        <w:spacing w:after="0" w:line="240" w:lineRule="auto"/>
        <w:ind w:left="284"/>
        <w:rPr>
          <w:ins w:id="4167" w:author="Peter Arbogast" w:date="2019-06-13T14:12:00Z"/>
          <w:rFonts w:ascii="Consolas" w:hAnsi="Consolas" w:cs="Consolas"/>
          <w:color w:val="000000"/>
          <w:sz w:val="19"/>
          <w:szCs w:val="19"/>
          <w:highlight w:val="white"/>
        </w:rPr>
      </w:pPr>
      <w:ins w:id="4168" w:author="Peter Arbogast" w:date="2019-06-13T14:12:00Z">
        <w:r w:rsidRPr="0046685C">
          <w:rPr>
            <w:rFonts w:ascii="Consolas" w:hAnsi="Consolas" w:cs="Consolas"/>
            <w:color w:val="0000FF"/>
            <w:sz w:val="19"/>
            <w:szCs w:val="19"/>
            <w:highlight w:val="white"/>
          </w:rPr>
          <w:t>EXEC</w:t>
        </w:r>
        <w:r w:rsidRPr="0046685C">
          <w:rPr>
            <w:rFonts w:ascii="Consolas" w:hAnsi="Consolas" w:cs="Consolas"/>
            <w:color w:val="000000"/>
            <w:sz w:val="19"/>
            <w:szCs w:val="19"/>
            <w:highlight w:val="white"/>
          </w:rPr>
          <w:t xml:space="preserve"> sp_GetVirtualVMwareLinkGuest</w:t>
        </w:r>
      </w:ins>
    </w:p>
    <w:p w14:paraId="46FAF984" w14:textId="77777777" w:rsidR="00541E1D" w:rsidRPr="0046685C" w:rsidRDefault="00541E1D" w:rsidP="00541E1D">
      <w:pPr>
        <w:autoSpaceDE w:val="0"/>
        <w:autoSpaceDN w:val="0"/>
        <w:adjustRightInd w:val="0"/>
        <w:spacing w:after="0" w:line="240" w:lineRule="auto"/>
        <w:ind w:left="284"/>
        <w:rPr>
          <w:ins w:id="4169" w:author="Peter Arbogast" w:date="2019-06-13T14:12:00Z"/>
          <w:rFonts w:ascii="Consolas" w:hAnsi="Consolas" w:cs="Consolas"/>
          <w:color w:val="000000"/>
          <w:sz w:val="19"/>
          <w:szCs w:val="19"/>
          <w:highlight w:val="white"/>
        </w:rPr>
      </w:pPr>
    </w:p>
    <w:p w14:paraId="254308B5" w14:textId="77777777" w:rsidR="00541E1D" w:rsidRPr="0046685C" w:rsidRDefault="00541E1D" w:rsidP="00541E1D">
      <w:pPr>
        <w:autoSpaceDE w:val="0"/>
        <w:autoSpaceDN w:val="0"/>
        <w:adjustRightInd w:val="0"/>
        <w:spacing w:after="0" w:line="240" w:lineRule="auto"/>
        <w:ind w:left="284"/>
        <w:rPr>
          <w:ins w:id="4170" w:author="Peter Arbogast" w:date="2019-06-13T14:12:00Z"/>
          <w:rFonts w:ascii="Consolas" w:hAnsi="Consolas" w:cs="Consolas"/>
          <w:color w:val="000000"/>
          <w:sz w:val="19"/>
          <w:szCs w:val="19"/>
          <w:highlight w:val="white"/>
        </w:rPr>
      </w:pPr>
      <w:ins w:id="4171" w:author="Peter Arbogast" w:date="2019-06-13T14:12:00Z">
        <w:r w:rsidRPr="0046685C">
          <w:rPr>
            <w:rFonts w:ascii="Consolas" w:hAnsi="Consolas" w:cs="Consolas"/>
            <w:color w:val="FF00FF"/>
            <w:sz w:val="19"/>
            <w:szCs w:val="19"/>
            <w:highlight w:val="white"/>
          </w:rPr>
          <w:t>UPDATE</w:t>
        </w:r>
        <w:r w:rsidRPr="0046685C">
          <w:rPr>
            <w:rFonts w:ascii="Consolas" w:hAnsi="Consolas" w:cs="Consolas"/>
            <w:color w:val="000000"/>
            <w:sz w:val="19"/>
            <w:szCs w:val="19"/>
            <w:highlight w:val="white"/>
          </w:rPr>
          <w:t xml:space="preserve"> t</w:t>
        </w:r>
      </w:ins>
    </w:p>
    <w:p w14:paraId="17B1D3BC" w14:textId="77777777" w:rsidR="00541E1D" w:rsidRPr="0046685C" w:rsidRDefault="00541E1D" w:rsidP="00541E1D">
      <w:pPr>
        <w:autoSpaceDE w:val="0"/>
        <w:autoSpaceDN w:val="0"/>
        <w:adjustRightInd w:val="0"/>
        <w:spacing w:after="0" w:line="240" w:lineRule="auto"/>
        <w:ind w:left="284"/>
        <w:rPr>
          <w:ins w:id="4172" w:author="Peter Arbogast" w:date="2019-06-13T14:12:00Z"/>
          <w:rFonts w:ascii="Consolas" w:hAnsi="Consolas" w:cs="Consolas"/>
          <w:color w:val="000000"/>
          <w:sz w:val="19"/>
          <w:szCs w:val="19"/>
          <w:highlight w:val="white"/>
        </w:rPr>
      </w:pPr>
      <w:ins w:id="4173" w:author="Peter Arbogast" w:date="2019-06-13T14:12:00Z">
        <w:r w:rsidRPr="0046685C">
          <w:rPr>
            <w:rFonts w:ascii="Consolas" w:hAnsi="Consolas" w:cs="Consolas"/>
            <w:color w:val="000000"/>
            <w:sz w:val="19"/>
            <w:szCs w:val="19"/>
            <w:highlight w:val="white"/>
          </w:rPr>
          <w:t xml:space="preserve">    </w:t>
        </w:r>
        <w:r w:rsidRPr="0046685C">
          <w:rPr>
            <w:rFonts w:ascii="Consolas" w:hAnsi="Consolas" w:cs="Consolas"/>
            <w:color w:val="0000FF"/>
            <w:sz w:val="19"/>
            <w:szCs w:val="19"/>
            <w:highlight w:val="white"/>
          </w:rPr>
          <w:t>SET</w:t>
        </w:r>
        <w:r w:rsidRPr="0046685C">
          <w:rPr>
            <w:rFonts w:ascii="Consolas" w:hAnsi="Consolas" w:cs="Consolas"/>
            <w:color w:val="000000"/>
            <w:sz w:val="19"/>
            <w:szCs w:val="19"/>
            <w:highlight w:val="white"/>
          </w:rPr>
          <w:t xml:space="preserve"> vCenterID </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vc</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vCenterID</w:t>
        </w:r>
      </w:ins>
    </w:p>
    <w:p w14:paraId="1C148DD2" w14:textId="77777777" w:rsidR="00541E1D" w:rsidRPr="0046685C" w:rsidRDefault="00541E1D" w:rsidP="00541E1D">
      <w:pPr>
        <w:autoSpaceDE w:val="0"/>
        <w:autoSpaceDN w:val="0"/>
        <w:adjustRightInd w:val="0"/>
        <w:spacing w:after="0" w:line="240" w:lineRule="auto"/>
        <w:ind w:left="284"/>
        <w:rPr>
          <w:ins w:id="4174" w:author="Peter Arbogast" w:date="2019-06-13T14:12:00Z"/>
          <w:rFonts w:ascii="Consolas" w:hAnsi="Consolas" w:cs="Consolas"/>
          <w:color w:val="000000"/>
          <w:sz w:val="19"/>
          <w:szCs w:val="19"/>
          <w:highlight w:val="white"/>
        </w:rPr>
      </w:pPr>
      <w:ins w:id="4175" w:author="Peter Arbogast" w:date="2019-06-13T14:12:00Z">
        <w:r w:rsidRPr="0046685C">
          <w:rPr>
            <w:rFonts w:ascii="Consolas" w:hAnsi="Consolas" w:cs="Consolas"/>
            <w:color w:val="000000"/>
            <w:sz w:val="19"/>
            <w:szCs w:val="19"/>
            <w:highlight w:val="white"/>
          </w:rPr>
          <w:t xml:space="preserve">  </w:t>
        </w:r>
        <w:r w:rsidRPr="0046685C">
          <w:rPr>
            <w:rFonts w:ascii="Consolas" w:hAnsi="Consolas" w:cs="Consolas"/>
            <w:color w:val="0000FF"/>
            <w:sz w:val="19"/>
            <w:szCs w:val="19"/>
            <w:highlight w:val="white"/>
          </w:rPr>
          <w:t>FROM</w:t>
        </w:r>
        <w:r w:rsidRPr="0046685C">
          <w:rPr>
            <w:rFonts w:ascii="Consolas" w:hAnsi="Consolas" w:cs="Consolas"/>
            <w:color w:val="000000"/>
            <w:sz w:val="19"/>
            <w:szCs w:val="19"/>
            <w:highlight w:val="white"/>
          </w:rPr>
          <w:t xml:space="preserve"> #sp_GetVirtualVMwareLinkGuest t</w:t>
        </w:r>
      </w:ins>
    </w:p>
    <w:p w14:paraId="5B915F72" w14:textId="77777777" w:rsidR="00541E1D" w:rsidRPr="0046685C" w:rsidRDefault="00541E1D" w:rsidP="00541E1D">
      <w:pPr>
        <w:autoSpaceDE w:val="0"/>
        <w:autoSpaceDN w:val="0"/>
        <w:adjustRightInd w:val="0"/>
        <w:spacing w:after="0" w:line="240" w:lineRule="auto"/>
        <w:ind w:left="284"/>
        <w:rPr>
          <w:ins w:id="4176" w:author="Peter Arbogast" w:date="2019-06-13T14:12:00Z"/>
          <w:rFonts w:ascii="Consolas" w:hAnsi="Consolas" w:cs="Consolas"/>
          <w:color w:val="000000"/>
          <w:sz w:val="19"/>
          <w:szCs w:val="19"/>
          <w:highlight w:val="white"/>
        </w:rPr>
      </w:pPr>
      <w:ins w:id="4177" w:author="Peter Arbogast" w:date="2019-06-13T14:12:00Z">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LEFT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JOIN</w:t>
        </w:r>
        <w:r w:rsidRPr="0046685C">
          <w:rPr>
            <w:rFonts w:ascii="Consolas" w:hAnsi="Consolas" w:cs="Consolas"/>
            <w:color w:val="000000"/>
            <w:sz w:val="19"/>
            <w:szCs w:val="19"/>
            <w:highlight w:val="white"/>
          </w:rPr>
          <w:t xml:space="preserve"> f_GetVirtualVMwareLinkVCenter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vc</w:t>
        </w:r>
      </w:ins>
    </w:p>
    <w:p w14:paraId="73076E0E" w14:textId="77777777" w:rsidR="00541E1D" w:rsidRPr="0046685C" w:rsidRDefault="00541E1D" w:rsidP="00541E1D">
      <w:pPr>
        <w:autoSpaceDE w:val="0"/>
        <w:autoSpaceDN w:val="0"/>
        <w:adjustRightInd w:val="0"/>
        <w:spacing w:after="0" w:line="240" w:lineRule="auto"/>
        <w:ind w:left="284"/>
        <w:rPr>
          <w:ins w:id="4178" w:author="Peter Arbogast" w:date="2019-06-13T14:12:00Z"/>
          <w:rFonts w:ascii="Consolas" w:hAnsi="Consolas" w:cs="Consolas"/>
          <w:color w:val="000000"/>
          <w:sz w:val="19"/>
          <w:szCs w:val="19"/>
          <w:highlight w:val="white"/>
        </w:rPr>
      </w:pPr>
      <w:ins w:id="4179" w:author="Peter Arbogast" w:date="2019-06-13T14:12:00Z">
        <w:r w:rsidRPr="0046685C">
          <w:rPr>
            <w:rFonts w:ascii="Consolas" w:hAnsi="Consolas" w:cs="Consolas"/>
            <w:color w:val="000000"/>
            <w:sz w:val="19"/>
            <w:szCs w:val="19"/>
            <w:highlight w:val="white"/>
          </w:rPr>
          <w:t xml:space="preserve">      </w:t>
        </w:r>
        <w:r w:rsidRPr="0046685C">
          <w:rPr>
            <w:rFonts w:ascii="Consolas" w:hAnsi="Consolas" w:cs="Consolas"/>
            <w:color w:val="0000FF"/>
            <w:sz w:val="19"/>
            <w:szCs w:val="19"/>
            <w:highlight w:val="white"/>
          </w:rPr>
          <w:t>ON</w:t>
        </w:r>
        <w:r w:rsidRPr="0046685C">
          <w:rPr>
            <w:rFonts w:ascii="Consolas" w:hAnsi="Consolas" w:cs="Consolas"/>
            <w:color w:val="000000"/>
            <w:sz w:val="19"/>
            <w:szCs w:val="19"/>
            <w:highlight w:val="white"/>
          </w:rPr>
          <w:t xml:space="preserve"> t</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vCenterURLAddress </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vc</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vCenterURLAddress</w:t>
        </w:r>
      </w:ins>
    </w:p>
    <w:p w14:paraId="7F160086" w14:textId="77777777" w:rsidR="00541E1D" w:rsidRPr="0046685C" w:rsidRDefault="00541E1D" w:rsidP="00541E1D">
      <w:pPr>
        <w:autoSpaceDE w:val="0"/>
        <w:autoSpaceDN w:val="0"/>
        <w:adjustRightInd w:val="0"/>
        <w:spacing w:after="0" w:line="240" w:lineRule="auto"/>
        <w:ind w:left="284"/>
        <w:rPr>
          <w:ins w:id="4180" w:author="Peter Arbogast" w:date="2019-06-13T14:12:00Z"/>
          <w:rFonts w:ascii="Consolas" w:hAnsi="Consolas" w:cs="Consolas"/>
          <w:color w:val="000000"/>
          <w:sz w:val="19"/>
          <w:szCs w:val="19"/>
          <w:highlight w:val="white"/>
        </w:rPr>
      </w:pPr>
    </w:p>
    <w:p w14:paraId="0A1F152F" w14:textId="77777777" w:rsidR="00541E1D" w:rsidRPr="0046685C" w:rsidRDefault="00541E1D" w:rsidP="00541E1D">
      <w:pPr>
        <w:autoSpaceDE w:val="0"/>
        <w:autoSpaceDN w:val="0"/>
        <w:adjustRightInd w:val="0"/>
        <w:spacing w:after="0" w:line="240" w:lineRule="auto"/>
        <w:ind w:left="284"/>
        <w:rPr>
          <w:ins w:id="4181" w:author="Peter Arbogast" w:date="2019-06-13T14:12:00Z"/>
          <w:rFonts w:ascii="Consolas" w:hAnsi="Consolas" w:cs="Consolas"/>
          <w:color w:val="000000"/>
          <w:sz w:val="19"/>
          <w:szCs w:val="19"/>
          <w:highlight w:val="white"/>
        </w:rPr>
      </w:pPr>
      <w:ins w:id="4182" w:author="Peter Arbogast" w:date="2019-06-13T14:12:00Z">
        <w:r w:rsidRPr="0046685C">
          <w:rPr>
            <w:rFonts w:ascii="Consolas" w:hAnsi="Consolas" w:cs="Consolas"/>
            <w:color w:val="FF00FF"/>
            <w:sz w:val="19"/>
            <w:szCs w:val="19"/>
            <w:highlight w:val="white"/>
          </w:rPr>
          <w:t>UPDATE</w:t>
        </w:r>
        <w:r w:rsidRPr="0046685C">
          <w:rPr>
            <w:rFonts w:ascii="Consolas" w:hAnsi="Consolas" w:cs="Consolas"/>
            <w:color w:val="000000"/>
            <w:sz w:val="19"/>
            <w:szCs w:val="19"/>
            <w:highlight w:val="white"/>
          </w:rPr>
          <w:t xml:space="preserve"> t</w:t>
        </w:r>
      </w:ins>
    </w:p>
    <w:p w14:paraId="657C7354" w14:textId="77777777" w:rsidR="00541E1D" w:rsidRPr="0046685C" w:rsidRDefault="00541E1D" w:rsidP="00541E1D">
      <w:pPr>
        <w:autoSpaceDE w:val="0"/>
        <w:autoSpaceDN w:val="0"/>
        <w:adjustRightInd w:val="0"/>
        <w:spacing w:after="0" w:line="240" w:lineRule="auto"/>
        <w:ind w:left="284"/>
        <w:rPr>
          <w:ins w:id="4183" w:author="Peter Arbogast" w:date="2019-06-13T14:12:00Z"/>
          <w:rFonts w:ascii="Consolas" w:hAnsi="Consolas" w:cs="Consolas"/>
          <w:color w:val="000000"/>
          <w:sz w:val="19"/>
          <w:szCs w:val="19"/>
          <w:highlight w:val="white"/>
        </w:rPr>
      </w:pPr>
      <w:ins w:id="4184" w:author="Peter Arbogast" w:date="2019-06-13T14:12:00Z">
        <w:r w:rsidRPr="0046685C">
          <w:rPr>
            <w:rFonts w:ascii="Consolas" w:hAnsi="Consolas" w:cs="Consolas"/>
            <w:color w:val="000000"/>
            <w:sz w:val="19"/>
            <w:szCs w:val="19"/>
            <w:highlight w:val="white"/>
          </w:rPr>
          <w:t xml:space="preserve">    </w:t>
        </w:r>
        <w:r w:rsidRPr="0046685C">
          <w:rPr>
            <w:rFonts w:ascii="Consolas" w:hAnsi="Consolas" w:cs="Consolas"/>
            <w:color w:val="0000FF"/>
            <w:sz w:val="19"/>
            <w:szCs w:val="19"/>
            <w:highlight w:val="white"/>
          </w:rPr>
          <w:t>SET</w:t>
        </w:r>
        <w:r w:rsidRPr="0046685C">
          <w:rPr>
            <w:rFonts w:ascii="Consolas" w:hAnsi="Consolas" w:cs="Consolas"/>
            <w:color w:val="000000"/>
            <w:sz w:val="19"/>
            <w:szCs w:val="19"/>
            <w:highlight w:val="white"/>
          </w:rPr>
          <w:t xml:space="preserve"> ClusterName </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cl</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ClusterName</w:t>
        </w:r>
      </w:ins>
    </w:p>
    <w:p w14:paraId="726153C0" w14:textId="77777777" w:rsidR="00541E1D" w:rsidRPr="0046685C" w:rsidRDefault="00541E1D" w:rsidP="00541E1D">
      <w:pPr>
        <w:autoSpaceDE w:val="0"/>
        <w:autoSpaceDN w:val="0"/>
        <w:adjustRightInd w:val="0"/>
        <w:spacing w:after="0" w:line="240" w:lineRule="auto"/>
        <w:ind w:left="284"/>
        <w:rPr>
          <w:ins w:id="4185" w:author="Peter Arbogast" w:date="2019-06-13T14:12:00Z"/>
          <w:rFonts w:ascii="Consolas" w:hAnsi="Consolas" w:cs="Consolas"/>
          <w:color w:val="000000"/>
          <w:sz w:val="19"/>
          <w:szCs w:val="19"/>
          <w:highlight w:val="white"/>
        </w:rPr>
      </w:pPr>
      <w:ins w:id="4186" w:author="Peter Arbogast" w:date="2019-06-13T14:12:00Z">
        <w:r w:rsidRPr="0046685C">
          <w:rPr>
            <w:rFonts w:ascii="Consolas" w:hAnsi="Consolas" w:cs="Consolas"/>
            <w:color w:val="000000"/>
            <w:sz w:val="19"/>
            <w:szCs w:val="19"/>
            <w:highlight w:val="white"/>
          </w:rPr>
          <w:t xml:space="preserve">  </w:t>
        </w:r>
        <w:r w:rsidRPr="0046685C">
          <w:rPr>
            <w:rFonts w:ascii="Consolas" w:hAnsi="Consolas" w:cs="Consolas"/>
            <w:color w:val="0000FF"/>
            <w:sz w:val="19"/>
            <w:szCs w:val="19"/>
            <w:highlight w:val="white"/>
          </w:rPr>
          <w:t>FROM</w:t>
        </w:r>
        <w:r w:rsidRPr="0046685C">
          <w:rPr>
            <w:rFonts w:ascii="Consolas" w:hAnsi="Consolas" w:cs="Consolas"/>
            <w:color w:val="000000"/>
            <w:sz w:val="19"/>
            <w:szCs w:val="19"/>
            <w:highlight w:val="white"/>
          </w:rPr>
          <w:t xml:space="preserve"> #sp_GetVirtualVMwareLinkGuest t</w:t>
        </w:r>
      </w:ins>
    </w:p>
    <w:p w14:paraId="1AD6DEB8" w14:textId="77777777" w:rsidR="00541E1D" w:rsidRPr="0046685C" w:rsidRDefault="00541E1D" w:rsidP="00541E1D">
      <w:pPr>
        <w:autoSpaceDE w:val="0"/>
        <w:autoSpaceDN w:val="0"/>
        <w:adjustRightInd w:val="0"/>
        <w:spacing w:after="0" w:line="240" w:lineRule="auto"/>
        <w:ind w:left="284"/>
        <w:rPr>
          <w:ins w:id="4187" w:author="Peter Arbogast" w:date="2019-06-13T14:12:00Z"/>
          <w:rFonts w:ascii="Consolas" w:hAnsi="Consolas" w:cs="Consolas"/>
          <w:color w:val="000000"/>
          <w:sz w:val="19"/>
          <w:szCs w:val="19"/>
          <w:highlight w:val="white"/>
        </w:rPr>
      </w:pPr>
      <w:ins w:id="4188" w:author="Peter Arbogast" w:date="2019-06-13T14:12:00Z">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LEFT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JOIN</w:t>
        </w:r>
        <w:r w:rsidRPr="0046685C">
          <w:rPr>
            <w:rFonts w:ascii="Consolas" w:hAnsi="Consolas" w:cs="Consolas"/>
            <w:color w:val="000000"/>
            <w:sz w:val="19"/>
            <w:szCs w:val="19"/>
            <w:highlight w:val="white"/>
          </w:rPr>
          <w:t xml:space="preserve"> f_GetVirtualVMwareLinkClusterName</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cl</w:t>
        </w:r>
      </w:ins>
    </w:p>
    <w:p w14:paraId="402AF6F6" w14:textId="77777777" w:rsidR="00541E1D" w:rsidRPr="0046685C" w:rsidRDefault="00541E1D" w:rsidP="00541E1D">
      <w:pPr>
        <w:autoSpaceDE w:val="0"/>
        <w:autoSpaceDN w:val="0"/>
        <w:adjustRightInd w:val="0"/>
        <w:spacing w:after="0" w:line="240" w:lineRule="auto"/>
        <w:ind w:left="284"/>
        <w:rPr>
          <w:ins w:id="4189" w:author="Peter Arbogast" w:date="2019-06-13T14:12:00Z"/>
          <w:rFonts w:ascii="Consolas" w:hAnsi="Consolas" w:cs="Consolas"/>
          <w:color w:val="000000"/>
          <w:sz w:val="19"/>
          <w:szCs w:val="19"/>
          <w:highlight w:val="white"/>
        </w:rPr>
      </w:pPr>
      <w:ins w:id="4190" w:author="Peter Arbogast" w:date="2019-06-13T14:12:00Z">
        <w:r w:rsidRPr="0046685C">
          <w:rPr>
            <w:rFonts w:ascii="Consolas" w:hAnsi="Consolas" w:cs="Consolas"/>
            <w:color w:val="000000"/>
            <w:sz w:val="19"/>
            <w:szCs w:val="19"/>
            <w:highlight w:val="white"/>
          </w:rPr>
          <w:t xml:space="preserve">      </w:t>
        </w:r>
        <w:r w:rsidRPr="0046685C">
          <w:rPr>
            <w:rFonts w:ascii="Consolas" w:hAnsi="Consolas" w:cs="Consolas"/>
            <w:color w:val="0000FF"/>
            <w:sz w:val="19"/>
            <w:szCs w:val="19"/>
            <w:highlight w:val="white"/>
          </w:rPr>
          <w:t>ON</w:t>
        </w:r>
        <w:r w:rsidRPr="0046685C">
          <w:rPr>
            <w:rFonts w:ascii="Consolas" w:hAnsi="Consolas" w:cs="Consolas"/>
            <w:color w:val="000000"/>
            <w:sz w:val="19"/>
            <w:szCs w:val="19"/>
            <w:highlight w:val="white"/>
          </w:rPr>
          <w:t xml:space="preserve"> t</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ESXHostID </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cl</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ESXHostID</w:t>
        </w:r>
      </w:ins>
    </w:p>
    <w:p w14:paraId="4B510519" w14:textId="77777777" w:rsidR="00541E1D" w:rsidRPr="0046685C" w:rsidRDefault="00541E1D" w:rsidP="00541E1D">
      <w:pPr>
        <w:autoSpaceDE w:val="0"/>
        <w:autoSpaceDN w:val="0"/>
        <w:adjustRightInd w:val="0"/>
        <w:spacing w:after="0" w:line="240" w:lineRule="auto"/>
        <w:ind w:left="284"/>
        <w:rPr>
          <w:ins w:id="4191" w:author="Peter Arbogast" w:date="2019-06-13T14:12:00Z"/>
          <w:rFonts w:ascii="Consolas" w:hAnsi="Consolas" w:cs="Consolas"/>
          <w:color w:val="000000"/>
          <w:sz w:val="19"/>
          <w:szCs w:val="19"/>
          <w:highlight w:val="white"/>
        </w:rPr>
      </w:pPr>
    </w:p>
    <w:p w14:paraId="5AEB8B77" w14:textId="651FD15F" w:rsidR="00541E1D" w:rsidRPr="00541E1D" w:rsidRDefault="00541E1D" w:rsidP="00541E1D">
      <w:pPr>
        <w:autoSpaceDE w:val="0"/>
        <w:autoSpaceDN w:val="0"/>
        <w:adjustRightInd w:val="0"/>
        <w:spacing w:after="0" w:line="240" w:lineRule="auto"/>
        <w:ind w:left="284"/>
        <w:rPr>
          <w:ins w:id="4192" w:author="Peter Arbogast" w:date="2019-06-13T14:12:00Z"/>
          <w:rFonts w:ascii="Consolas" w:hAnsi="Consolas" w:cs="Consolas"/>
          <w:color w:val="000000"/>
          <w:sz w:val="19"/>
          <w:szCs w:val="19"/>
          <w:highlight w:val="white"/>
          <w:lang w:val="de-DE"/>
          <w:rPrChange w:id="4193" w:author="Peter Arbogast" w:date="2019-06-13T14:12:00Z">
            <w:rPr>
              <w:ins w:id="4194" w:author="Peter Arbogast" w:date="2019-06-13T14:12:00Z"/>
            </w:rPr>
          </w:rPrChange>
        </w:rPr>
        <w:pPrChange w:id="4195" w:author="Peter Arbogast" w:date="2019-06-13T14:12:00Z">
          <w:pPr>
            <w:pStyle w:val="Heading3"/>
            <w:numPr>
              <w:ilvl w:val="2"/>
              <w:numId w:val="1"/>
            </w:numPr>
            <w:ind w:left="709" w:hanging="720"/>
          </w:pPr>
        </w:pPrChange>
      </w:pPr>
      <w:ins w:id="4196" w:author="Peter Arbogast" w:date="2019-06-13T14:12:00Z">
        <w:r>
          <w:rPr>
            <w:rFonts w:ascii="Consolas" w:hAnsi="Consolas" w:cs="Consolas"/>
            <w:color w:val="0000FF"/>
            <w:sz w:val="19"/>
            <w:szCs w:val="19"/>
            <w:highlight w:val="white"/>
            <w:lang w:val="de-DE"/>
          </w:rPr>
          <w:t>SELECT</w:t>
        </w:r>
        <w:r>
          <w:rPr>
            <w:rFonts w:ascii="Consolas" w:hAnsi="Consolas" w:cs="Consolas"/>
            <w:color w:val="000000"/>
            <w:sz w:val="19"/>
            <w:szCs w:val="19"/>
            <w:highlight w:val="white"/>
            <w:lang w:val="de-DE"/>
          </w:rPr>
          <w:t xml:space="preserve"> </w:t>
        </w:r>
        <w:r>
          <w:rPr>
            <w:rFonts w:ascii="Consolas" w:hAnsi="Consolas" w:cs="Consolas"/>
            <w:color w:val="808080"/>
            <w:sz w:val="19"/>
            <w:szCs w:val="19"/>
            <w:highlight w:val="white"/>
            <w:lang w:val="de-DE"/>
          </w:rPr>
          <w:t>*</w:t>
        </w:r>
        <w:r>
          <w:rPr>
            <w:rFonts w:ascii="Consolas" w:hAnsi="Consolas" w:cs="Consolas"/>
            <w:color w:val="000000"/>
            <w:sz w:val="19"/>
            <w:szCs w:val="19"/>
            <w:highlight w:val="white"/>
            <w:lang w:val="de-DE"/>
          </w:rPr>
          <w:t xml:space="preserve"> </w:t>
        </w:r>
        <w:r>
          <w:rPr>
            <w:rFonts w:ascii="Consolas" w:hAnsi="Consolas" w:cs="Consolas"/>
            <w:color w:val="0000FF"/>
            <w:sz w:val="19"/>
            <w:szCs w:val="19"/>
            <w:highlight w:val="white"/>
            <w:lang w:val="de-DE"/>
          </w:rPr>
          <w:t>FROM</w:t>
        </w:r>
        <w:r>
          <w:rPr>
            <w:rFonts w:ascii="Consolas" w:hAnsi="Consolas" w:cs="Consolas"/>
            <w:color w:val="000000"/>
            <w:sz w:val="19"/>
            <w:szCs w:val="19"/>
            <w:highlight w:val="white"/>
            <w:lang w:val="de-DE"/>
          </w:rPr>
          <w:t xml:space="preserve"> #sp_GetVirtualVMwareLinkGuest</w:t>
        </w:r>
      </w:ins>
    </w:p>
    <w:p w14:paraId="58EBB230" w14:textId="77777777" w:rsidR="00541E1D" w:rsidRDefault="00541E1D">
      <w:pPr>
        <w:rPr>
          <w:ins w:id="4197" w:author="Peter Arbogast" w:date="2019-06-13T14:12:00Z"/>
          <w:rFonts w:asciiTheme="majorHAnsi" w:eastAsiaTheme="majorEastAsia" w:hAnsiTheme="majorHAnsi" w:cstheme="majorBidi"/>
          <w:color w:val="1F3763" w:themeColor="accent1" w:themeShade="7F"/>
          <w:sz w:val="24"/>
          <w:szCs w:val="24"/>
        </w:rPr>
      </w:pPr>
      <w:ins w:id="4198" w:author="Peter Arbogast" w:date="2019-06-13T14:12:00Z">
        <w:r>
          <w:br w:type="page"/>
        </w:r>
      </w:ins>
    </w:p>
    <w:p w14:paraId="16488488" w14:textId="138E65FF" w:rsidR="00541E1D" w:rsidRDefault="00541E1D" w:rsidP="00541E1D">
      <w:pPr>
        <w:pStyle w:val="Heading3"/>
        <w:numPr>
          <w:ilvl w:val="2"/>
          <w:numId w:val="1"/>
        </w:numPr>
        <w:ind w:left="709"/>
        <w:rPr>
          <w:ins w:id="4199" w:author="Peter Arbogast" w:date="2019-06-13T14:11:00Z"/>
        </w:rPr>
        <w:pPrChange w:id="4200" w:author="Peter Arbogast" w:date="2019-06-13T14:12:00Z">
          <w:pPr>
            <w:pStyle w:val="Heading4"/>
            <w:numPr>
              <w:ilvl w:val="3"/>
              <w:numId w:val="1"/>
            </w:numPr>
            <w:ind w:left="709" w:hanging="709"/>
          </w:pPr>
        </w:pPrChange>
      </w:pPr>
      <w:bookmarkStart w:id="4201" w:name="_Toc11337020"/>
      <w:ins w:id="4202" w:author="Peter Arbogast" w:date="2019-06-13T14:11:00Z">
        <w:r>
          <w:lastRenderedPageBreak/>
          <w:t>sp</w:t>
        </w:r>
        <w:r w:rsidRPr="00C573B8">
          <w:t>_</w:t>
        </w:r>
        <w:r w:rsidRPr="00541E1D">
          <w:rPr>
            <w:lang w:val="de-DE"/>
            <w:rPrChange w:id="4203" w:author="Peter Arbogast" w:date="2019-06-13T14:12:00Z">
              <w:rPr/>
            </w:rPrChange>
          </w:rPr>
          <w:t>GetVirtualHyperVLinkGuest</w:t>
        </w:r>
        <w:r>
          <w:t xml:space="preserve"> @bWithSerial</w:t>
        </w:r>
        <w:bookmarkEnd w:id="4201"/>
      </w:ins>
    </w:p>
    <w:p w14:paraId="77110BA7" w14:textId="77777777" w:rsidR="00541E1D" w:rsidRDefault="00541E1D" w:rsidP="00541E1D">
      <w:pPr>
        <w:rPr>
          <w:ins w:id="4204" w:author="Peter Arbogast" w:date="2019-06-13T14:11:00Z"/>
        </w:rPr>
      </w:pPr>
      <w:ins w:id="4205" w:author="Peter Arbogast" w:date="2019-06-13T14:11:00Z">
        <w:r>
          <w:t>Get Relation between HyperV Host and Guests</w:t>
        </w:r>
      </w:ins>
    </w:p>
    <w:p w14:paraId="63F8F2FD" w14:textId="77777777" w:rsidR="00541E1D" w:rsidRDefault="00541E1D" w:rsidP="00541E1D">
      <w:pPr>
        <w:rPr>
          <w:ins w:id="4206" w:author="Peter Arbogast" w:date="2019-06-13T14:11:00Z"/>
        </w:rPr>
      </w:pPr>
      <w:ins w:id="4207" w:author="Peter Arbogast" w:date="2019-06-13T14:11:00Z">
        <w:r>
          <w:t>Parameter @bWithSerial: (Set the art to create the relation)</w:t>
        </w:r>
      </w:ins>
    </w:p>
    <w:p w14:paraId="608EAE59" w14:textId="77777777" w:rsidR="00541E1D" w:rsidRDefault="00541E1D" w:rsidP="00541E1D">
      <w:pPr>
        <w:pStyle w:val="ListParagraph"/>
        <w:numPr>
          <w:ilvl w:val="0"/>
          <w:numId w:val="2"/>
        </w:numPr>
        <w:tabs>
          <w:tab w:val="left" w:pos="2127"/>
          <w:tab w:val="left" w:pos="3261"/>
        </w:tabs>
        <w:rPr>
          <w:ins w:id="4208" w:author="Peter Arbogast" w:date="2019-06-13T14:11:00Z"/>
        </w:rPr>
      </w:pPr>
      <w:ins w:id="4209" w:author="Peter Arbogast" w:date="2019-06-13T14:11:00Z">
        <w:r>
          <w:t>0 or null</w:t>
        </w:r>
        <w:r>
          <w:tab/>
          <w:t>GuestFQDN</w:t>
        </w:r>
        <w:r>
          <w:tab/>
          <w:t>= GuestFQDN</w:t>
        </w:r>
        <w:r>
          <w:tab/>
          <w:t>(From Host Inventory)</w:t>
        </w:r>
      </w:ins>
    </w:p>
    <w:p w14:paraId="5CC36F63" w14:textId="77777777" w:rsidR="00541E1D" w:rsidRDefault="00541E1D" w:rsidP="00541E1D">
      <w:pPr>
        <w:pStyle w:val="ListParagraph"/>
        <w:tabs>
          <w:tab w:val="left" w:pos="3261"/>
        </w:tabs>
        <w:ind w:left="2127"/>
        <w:rPr>
          <w:ins w:id="4210" w:author="Peter Arbogast" w:date="2019-06-13T14:11:00Z"/>
        </w:rPr>
      </w:pPr>
      <w:ins w:id="4211" w:author="Peter Arbogast" w:date="2019-06-13T14:11:00Z">
        <w:r>
          <w:t>HostFQDN</w:t>
        </w:r>
        <w:r>
          <w:tab/>
          <w:t>= HostFQDN</w:t>
        </w:r>
        <w:r>
          <w:tab/>
          <w:t>(From Guest Inventory)</w:t>
        </w:r>
      </w:ins>
    </w:p>
    <w:p w14:paraId="509507C0" w14:textId="77777777" w:rsidR="00541E1D" w:rsidRDefault="00541E1D" w:rsidP="00541E1D">
      <w:pPr>
        <w:pStyle w:val="ListParagraph"/>
        <w:tabs>
          <w:tab w:val="left" w:pos="3261"/>
        </w:tabs>
        <w:ind w:left="2127"/>
        <w:rPr>
          <w:ins w:id="4212" w:author="Peter Arbogast" w:date="2019-06-13T14:11:00Z"/>
        </w:rPr>
      </w:pPr>
      <w:ins w:id="4213" w:author="Peter Arbogast" w:date="2019-06-13T14:11:00Z">
        <w:r>
          <w:t>BIOSSerialnumber only if one SerialNumber in Guest Inventories</w:t>
        </w:r>
      </w:ins>
    </w:p>
    <w:p w14:paraId="005721FA" w14:textId="77777777" w:rsidR="00541E1D" w:rsidRDefault="00541E1D" w:rsidP="00541E1D">
      <w:pPr>
        <w:pStyle w:val="ListParagraph"/>
        <w:numPr>
          <w:ilvl w:val="0"/>
          <w:numId w:val="2"/>
        </w:numPr>
        <w:tabs>
          <w:tab w:val="left" w:pos="2127"/>
          <w:tab w:val="left" w:pos="3261"/>
        </w:tabs>
        <w:rPr>
          <w:ins w:id="4214" w:author="Peter Arbogast" w:date="2019-06-13T14:11:00Z"/>
        </w:rPr>
      </w:pPr>
      <w:ins w:id="4215" w:author="Peter Arbogast" w:date="2019-06-13T14:11:00Z">
        <w:r>
          <w:t>1</w:t>
        </w:r>
        <w:r>
          <w:tab/>
          <w:t>Match all systems with Serialnumber</w:t>
        </w:r>
        <w:r>
          <w:br/>
        </w:r>
        <w:r>
          <w:tab/>
          <w:t>(Should only be used if you are 100% secure that your systems have a unique</w:t>
        </w:r>
        <w:r>
          <w:br/>
        </w:r>
        <w:r>
          <w:tab/>
          <w:t>serialnumber)</w:t>
        </w:r>
      </w:ins>
    </w:p>
    <w:p w14:paraId="29BF2367" w14:textId="77777777" w:rsidR="00541E1D" w:rsidRDefault="00541E1D" w:rsidP="00541E1D">
      <w:pPr>
        <w:tabs>
          <w:tab w:val="left" w:pos="2127"/>
          <w:tab w:val="left" w:pos="3261"/>
        </w:tabs>
        <w:ind w:left="360"/>
        <w:rPr>
          <w:ins w:id="4216" w:author="Peter Arbogast" w:date="2019-06-13T14:11:00Z"/>
        </w:rPr>
      </w:pPr>
      <w:ins w:id="4217" w:author="Peter Arbogast" w:date="2019-06-13T14:11:00Z">
        <w:r>
          <w:t>0 is default value, if the parameter not exists.</w:t>
        </w:r>
      </w:ins>
    </w:p>
    <w:p w14:paraId="24BDE702" w14:textId="77777777" w:rsidR="00541E1D" w:rsidRDefault="00541E1D" w:rsidP="00541E1D">
      <w:pPr>
        <w:tabs>
          <w:tab w:val="left" w:pos="2127"/>
          <w:tab w:val="left" w:pos="3261"/>
        </w:tabs>
        <w:rPr>
          <w:ins w:id="4218" w:author="Peter Arbogast" w:date="2019-06-13T14:11:00Z"/>
        </w:rPr>
      </w:pPr>
      <w:ins w:id="4219" w:author="Peter Arbogast" w:date="2019-06-13T14:11:00Z">
        <w:r>
          <w:t>Return:</w:t>
        </w:r>
      </w:ins>
    </w:p>
    <w:p w14:paraId="24540F9F" w14:textId="77777777" w:rsidR="00541E1D" w:rsidRDefault="00541E1D" w:rsidP="00541E1D">
      <w:pPr>
        <w:pStyle w:val="ListParagraph"/>
        <w:numPr>
          <w:ilvl w:val="0"/>
          <w:numId w:val="2"/>
        </w:numPr>
        <w:tabs>
          <w:tab w:val="left" w:pos="2127"/>
          <w:tab w:val="left" w:pos="3261"/>
        </w:tabs>
        <w:rPr>
          <w:ins w:id="4220" w:author="Peter Arbogast" w:date="2019-06-13T14:11:00Z"/>
        </w:rPr>
      </w:pPr>
      <w:ins w:id="4221" w:author="Peter Arbogast" w:date="2019-06-13T14:11:00Z">
        <w:r>
          <w:t>HyperVHostID</w:t>
        </w:r>
        <w:r>
          <w:tab/>
        </w:r>
        <w:r>
          <w:tab/>
        </w:r>
        <w:r>
          <w:tab/>
        </w:r>
        <w:r>
          <w:tab/>
          <w:t>ComputerID of the HyperV Host</w:t>
        </w:r>
      </w:ins>
    </w:p>
    <w:p w14:paraId="47E7FCB6" w14:textId="77777777" w:rsidR="00541E1D" w:rsidRDefault="00541E1D" w:rsidP="00541E1D">
      <w:pPr>
        <w:pStyle w:val="ListParagraph"/>
        <w:numPr>
          <w:ilvl w:val="0"/>
          <w:numId w:val="2"/>
        </w:numPr>
        <w:tabs>
          <w:tab w:val="left" w:pos="2127"/>
          <w:tab w:val="left" w:pos="3261"/>
        </w:tabs>
        <w:rPr>
          <w:ins w:id="4222" w:author="Peter Arbogast" w:date="2019-06-13T14:11:00Z"/>
        </w:rPr>
      </w:pPr>
      <w:ins w:id="4223" w:author="Peter Arbogast" w:date="2019-06-13T14:11:00Z">
        <w:r>
          <w:t>HyperVHostCN</w:t>
        </w:r>
        <w:r>
          <w:tab/>
        </w:r>
        <w:r>
          <w:tab/>
        </w:r>
        <w:r>
          <w:tab/>
        </w:r>
        <w:r>
          <w:tab/>
          <w:t>Computername of the HyperV Host</w:t>
        </w:r>
      </w:ins>
    </w:p>
    <w:p w14:paraId="29D6A391" w14:textId="77777777" w:rsidR="00541E1D" w:rsidRDefault="00541E1D" w:rsidP="00541E1D">
      <w:pPr>
        <w:pStyle w:val="ListParagraph"/>
        <w:numPr>
          <w:ilvl w:val="0"/>
          <w:numId w:val="2"/>
        </w:numPr>
        <w:tabs>
          <w:tab w:val="left" w:pos="2127"/>
          <w:tab w:val="left" w:pos="3261"/>
        </w:tabs>
        <w:rPr>
          <w:ins w:id="4224" w:author="Peter Arbogast" w:date="2019-06-13T14:11:00Z"/>
        </w:rPr>
      </w:pPr>
      <w:ins w:id="4225" w:author="Peter Arbogast" w:date="2019-06-13T14:11:00Z">
        <w:r>
          <w:t>HyperVHostFQDN</w:t>
        </w:r>
        <w:r>
          <w:tab/>
        </w:r>
        <w:r>
          <w:tab/>
        </w:r>
        <w:r>
          <w:tab/>
          <w:t>FQDN of the HyperV Host</w:t>
        </w:r>
      </w:ins>
    </w:p>
    <w:p w14:paraId="2A4DB629" w14:textId="77777777" w:rsidR="00541E1D" w:rsidRDefault="00541E1D" w:rsidP="00541E1D">
      <w:pPr>
        <w:pStyle w:val="ListParagraph"/>
        <w:numPr>
          <w:ilvl w:val="0"/>
          <w:numId w:val="2"/>
        </w:numPr>
        <w:tabs>
          <w:tab w:val="left" w:pos="2127"/>
          <w:tab w:val="left" w:pos="3261"/>
        </w:tabs>
        <w:rPr>
          <w:ins w:id="4226" w:author="Peter Arbogast" w:date="2019-06-13T14:11:00Z"/>
        </w:rPr>
      </w:pPr>
      <w:ins w:id="4227" w:author="Peter Arbogast" w:date="2019-06-13T14:11:00Z">
        <w:r>
          <w:t>GuestID</w:t>
        </w:r>
        <w:r>
          <w:tab/>
        </w:r>
        <w:r>
          <w:tab/>
        </w:r>
        <w:r>
          <w:tab/>
        </w:r>
        <w:r>
          <w:tab/>
          <w:t>ComputerID of the Guest System</w:t>
        </w:r>
      </w:ins>
    </w:p>
    <w:p w14:paraId="02521D7D" w14:textId="77777777" w:rsidR="00541E1D" w:rsidRDefault="00541E1D" w:rsidP="00541E1D">
      <w:pPr>
        <w:pStyle w:val="ListParagraph"/>
        <w:numPr>
          <w:ilvl w:val="0"/>
          <w:numId w:val="2"/>
        </w:numPr>
        <w:tabs>
          <w:tab w:val="left" w:pos="2127"/>
          <w:tab w:val="left" w:pos="3261"/>
        </w:tabs>
        <w:rPr>
          <w:ins w:id="4228" w:author="Peter Arbogast" w:date="2019-06-13T14:11:00Z"/>
        </w:rPr>
      </w:pPr>
      <w:ins w:id="4229" w:author="Peter Arbogast" w:date="2019-06-13T14:11:00Z">
        <w:r>
          <w:t>GuestCN</w:t>
        </w:r>
        <w:r>
          <w:tab/>
        </w:r>
        <w:r>
          <w:tab/>
        </w:r>
        <w:r>
          <w:tab/>
        </w:r>
        <w:r>
          <w:tab/>
          <w:t>Computername of the Guest System</w:t>
        </w:r>
      </w:ins>
    </w:p>
    <w:p w14:paraId="2341E8AD" w14:textId="77777777" w:rsidR="00541E1D" w:rsidRDefault="00541E1D" w:rsidP="00541E1D">
      <w:pPr>
        <w:pStyle w:val="ListParagraph"/>
        <w:numPr>
          <w:ilvl w:val="0"/>
          <w:numId w:val="2"/>
        </w:numPr>
        <w:tabs>
          <w:tab w:val="left" w:pos="2127"/>
          <w:tab w:val="left" w:pos="3261"/>
        </w:tabs>
        <w:rPr>
          <w:ins w:id="4230" w:author="Peter Arbogast" w:date="2019-06-13T14:11:00Z"/>
        </w:rPr>
      </w:pPr>
      <w:ins w:id="4231" w:author="Peter Arbogast" w:date="2019-06-13T14:11:00Z">
        <w:r>
          <w:t>GuestFQDN</w:t>
        </w:r>
        <w:r>
          <w:tab/>
        </w:r>
        <w:r>
          <w:tab/>
        </w:r>
        <w:r>
          <w:tab/>
        </w:r>
        <w:r>
          <w:tab/>
          <w:t>FQDN of the Guest System</w:t>
        </w:r>
      </w:ins>
    </w:p>
    <w:p w14:paraId="32880B65" w14:textId="77777777" w:rsidR="00541E1D" w:rsidRDefault="00541E1D" w:rsidP="00541E1D">
      <w:pPr>
        <w:pStyle w:val="ListParagraph"/>
        <w:numPr>
          <w:ilvl w:val="0"/>
          <w:numId w:val="2"/>
        </w:numPr>
        <w:tabs>
          <w:tab w:val="left" w:pos="2127"/>
          <w:tab w:val="left" w:pos="3261"/>
        </w:tabs>
        <w:rPr>
          <w:ins w:id="4232" w:author="Peter Arbogast" w:date="2019-06-13T14:11:00Z"/>
        </w:rPr>
      </w:pPr>
      <w:ins w:id="4233" w:author="Peter Arbogast" w:date="2019-06-13T14:11:00Z">
        <w:r>
          <w:t>PowerState</w:t>
        </w:r>
        <w:r>
          <w:tab/>
        </w:r>
        <w:r>
          <w:tab/>
        </w:r>
        <w:r>
          <w:tab/>
        </w:r>
        <w:r>
          <w:tab/>
          <w:t>(Running, Off or NULL)</w:t>
        </w:r>
      </w:ins>
    </w:p>
    <w:p w14:paraId="2829E44E" w14:textId="77777777" w:rsidR="00541E1D" w:rsidRDefault="00541E1D" w:rsidP="00541E1D">
      <w:pPr>
        <w:tabs>
          <w:tab w:val="left" w:pos="2127"/>
          <w:tab w:val="left" w:pos="3261"/>
        </w:tabs>
        <w:rPr>
          <w:ins w:id="4234" w:author="Peter Arbogast" w:date="2019-06-13T14:11:00Z"/>
        </w:rPr>
      </w:pPr>
    </w:p>
    <w:p w14:paraId="6A284A2B" w14:textId="77777777" w:rsidR="00541E1D" w:rsidRDefault="00541E1D" w:rsidP="00541E1D">
      <w:pPr>
        <w:rPr>
          <w:ins w:id="4235" w:author="Peter Arbogast" w:date="2019-06-13T14:11:00Z"/>
        </w:rPr>
      </w:pPr>
      <w:ins w:id="4236" w:author="Peter Arbogast" w:date="2019-06-13T14:11:00Z">
        <w:r>
          <w:t xml:space="preserve">Or can be returned directly to a Table </w:t>
        </w:r>
        <w:r w:rsidRPr="00387764">
          <w:t>sp_GetVirtual</w:t>
        </w:r>
        <w:r>
          <w:t>HyperV</w:t>
        </w:r>
        <w:r w:rsidRPr="00387764">
          <w:t>LinkGuest</w:t>
        </w:r>
        <w:r>
          <w:t xml:space="preserve"> for this create first a Table</w:t>
        </w:r>
      </w:ins>
    </w:p>
    <w:p w14:paraId="26B2388D" w14:textId="77777777" w:rsidR="00541E1D" w:rsidRPr="0046685C" w:rsidRDefault="00541E1D" w:rsidP="00541E1D">
      <w:pPr>
        <w:autoSpaceDE w:val="0"/>
        <w:autoSpaceDN w:val="0"/>
        <w:adjustRightInd w:val="0"/>
        <w:spacing w:after="0" w:line="240" w:lineRule="auto"/>
        <w:ind w:left="284"/>
        <w:rPr>
          <w:ins w:id="4237" w:author="Peter Arbogast" w:date="2019-06-13T14:11:00Z"/>
          <w:rFonts w:ascii="Consolas" w:hAnsi="Consolas" w:cs="Consolas"/>
          <w:color w:val="000000"/>
          <w:sz w:val="19"/>
          <w:szCs w:val="19"/>
          <w:highlight w:val="white"/>
        </w:rPr>
      </w:pPr>
      <w:ins w:id="4238" w:author="Peter Arbogast" w:date="2019-06-13T14:11:00Z">
        <w:r w:rsidRPr="0046685C">
          <w:rPr>
            <w:rFonts w:ascii="Consolas" w:hAnsi="Consolas" w:cs="Consolas"/>
            <w:color w:val="0000FF"/>
            <w:sz w:val="19"/>
            <w:szCs w:val="19"/>
            <w:highlight w:val="white"/>
          </w:rPr>
          <w:t>CREATE</w:t>
        </w:r>
        <w:r w:rsidRPr="0046685C">
          <w:rPr>
            <w:rFonts w:ascii="Consolas" w:hAnsi="Consolas" w:cs="Consolas"/>
            <w:color w:val="000000"/>
            <w:sz w:val="19"/>
            <w:szCs w:val="19"/>
            <w:highlight w:val="white"/>
          </w:rPr>
          <w:t xml:space="preserve"> </w:t>
        </w:r>
        <w:r w:rsidRPr="0046685C">
          <w:rPr>
            <w:rFonts w:ascii="Consolas" w:hAnsi="Consolas" w:cs="Consolas"/>
            <w:color w:val="0000FF"/>
            <w:sz w:val="19"/>
            <w:szCs w:val="19"/>
            <w:highlight w:val="white"/>
          </w:rPr>
          <w:t>TABLE</w:t>
        </w:r>
        <w:r w:rsidRPr="0046685C">
          <w:rPr>
            <w:rFonts w:ascii="Consolas" w:hAnsi="Consolas" w:cs="Consolas"/>
            <w:color w:val="000000"/>
            <w:sz w:val="19"/>
            <w:szCs w:val="19"/>
            <w:highlight w:val="white"/>
          </w:rPr>
          <w:t xml:space="preserve"> #sp_GetVirtualHyperVLinkGuest</w:t>
        </w:r>
        <w:r w:rsidRPr="0046685C">
          <w:rPr>
            <w:rFonts w:ascii="Consolas" w:hAnsi="Consolas" w:cs="Consolas"/>
            <w:color w:val="0000FF"/>
            <w:sz w:val="19"/>
            <w:szCs w:val="19"/>
            <w:highlight w:val="white"/>
          </w:rPr>
          <w:t xml:space="preserve"> </w:t>
        </w:r>
        <w:r w:rsidRPr="0046685C">
          <w:rPr>
            <w:rFonts w:ascii="Consolas" w:hAnsi="Consolas" w:cs="Consolas"/>
            <w:color w:val="808080"/>
            <w:sz w:val="19"/>
            <w:szCs w:val="19"/>
            <w:highlight w:val="white"/>
          </w:rPr>
          <w:t>(</w:t>
        </w:r>
      </w:ins>
    </w:p>
    <w:p w14:paraId="1E304667" w14:textId="77777777" w:rsidR="00541E1D" w:rsidRPr="0046685C" w:rsidRDefault="00541E1D" w:rsidP="00541E1D">
      <w:pPr>
        <w:autoSpaceDE w:val="0"/>
        <w:autoSpaceDN w:val="0"/>
        <w:adjustRightInd w:val="0"/>
        <w:spacing w:after="0" w:line="240" w:lineRule="auto"/>
        <w:ind w:left="284"/>
        <w:rPr>
          <w:ins w:id="4239" w:author="Peter Arbogast" w:date="2019-06-13T14:11:00Z"/>
          <w:rFonts w:ascii="Consolas" w:hAnsi="Consolas" w:cs="Consolas"/>
          <w:color w:val="000000"/>
          <w:sz w:val="19"/>
          <w:szCs w:val="19"/>
          <w:highlight w:val="white"/>
        </w:rPr>
      </w:pPr>
      <w:ins w:id="4240" w:author="Peter Arbogast" w:date="2019-06-13T14:11:00Z">
        <w:r w:rsidRPr="0046685C">
          <w:rPr>
            <w:rFonts w:ascii="Consolas" w:hAnsi="Consolas" w:cs="Consolas"/>
            <w:color w:val="000000"/>
            <w:sz w:val="19"/>
            <w:szCs w:val="19"/>
            <w:highlight w:val="white"/>
          </w:rPr>
          <w:t xml:space="preserve">      HyperVHostID   </w:t>
        </w:r>
        <w:r w:rsidRPr="0046685C">
          <w:rPr>
            <w:rFonts w:ascii="Consolas" w:hAnsi="Consolas" w:cs="Consolas"/>
            <w:color w:val="0000FF"/>
            <w:sz w:val="19"/>
            <w:szCs w:val="19"/>
            <w:highlight w:val="white"/>
          </w:rPr>
          <w:t>BIGINT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NOT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3D099457" w14:textId="77777777" w:rsidR="00541E1D" w:rsidRPr="0046685C" w:rsidRDefault="00541E1D" w:rsidP="00541E1D">
      <w:pPr>
        <w:autoSpaceDE w:val="0"/>
        <w:autoSpaceDN w:val="0"/>
        <w:adjustRightInd w:val="0"/>
        <w:spacing w:after="0" w:line="240" w:lineRule="auto"/>
        <w:ind w:left="284"/>
        <w:rPr>
          <w:ins w:id="4241" w:author="Peter Arbogast" w:date="2019-06-13T14:11:00Z"/>
          <w:rFonts w:ascii="Consolas" w:hAnsi="Consolas" w:cs="Consolas"/>
          <w:color w:val="000000"/>
          <w:sz w:val="19"/>
          <w:szCs w:val="19"/>
          <w:highlight w:val="white"/>
        </w:rPr>
      </w:pPr>
      <w:ins w:id="4242" w:author="Peter Arbogast" w:date="2019-06-13T14:11:00Z">
        <w:r w:rsidRPr="0046685C">
          <w:rPr>
            <w:rFonts w:ascii="Consolas" w:hAnsi="Consolas" w:cs="Consolas"/>
            <w:color w:val="000000"/>
            <w:sz w:val="19"/>
            <w:szCs w:val="19"/>
            <w:highlight w:val="white"/>
          </w:rPr>
          <w:t xml:space="preserve">      HyperVHostCN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338CACEA" w14:textId="77777777" w:rsidR="00541E1D" w:rsidRPr="0046685C" w:rsidRDefault="00541E1D" w:rsidP="00541E1D">
      <w:pPr>
        <w:autoSpaceDE w:val="0"/>
        <w:autoSpaceDN w:val="0"/>
        <w:adjustRightInd w:val="0"/>
        <w:spacing w:after="0" w:line="240" w:lineRule="auto"/>
        <w:ind w:left="284"/>
        <w:rPr>
          <w:ins w:id="4243" w:author="Peter Arbogast" w:date="2019-06-13T14:11:00Z"/>
          <w:rFonts w:ascii="Consolas" w:hAnsi="Consolas" w:cs="Consolas"/>
          <w:color w:val="000000"/>
          <w:sz w:val="19"/>
          <w:szCs w:val="19"/>
          <w:highlight w:val="white"/>
        </w:rPr>
      </w:pPr>
      <w:ins w:id="4244" w:author="Peter Arbogast" w:date="2019-06-13T14:11:00Z">
        <w:r w:rsidRPr="0046685C">
          <w:rPr>
            <w:rFonts w:ascii="Consolas" w:hAnsi="Consolas" w:cs="Consolas"/>
            <w:color w:val="000000"/>
            <w:sz w:val="19"/>
            <w:szCs w:val="19"/>
            <w:highlight w:val="white"/>
          </w:rPr>
          <w:t xml:space="preserve">      HyperVHostFQDN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36D268A5" w14:textId="77777777" w:rsidR="00541E1D" w:rsidRPr="0046685C" w:rsidRDefault="00541E1D" w:rsidP="00541E1D">
      <w:pPr>
        <w:autoSpaceDE w:val="0"/>
        <w:autoSpaceDN w:val="0"/>
        <w:adjustRightInd w:val="0"/>
        <w:spacing w:after="0" w:line="240" w:lineRule="auto"/>
        <w:ind w:left="284"/>
        <w:rPr>
          <w:ins w:id="4245" w:author="Peter Arbogast" w:date="2019-06-13T14:11:00Z"/>
          <w:rFonts w:ascii="Consolas" w:hAnsi="Consolas" w:cs="Consolas"/>
          <w:color w:val="000000"/>
          <w:sz w:val="19"/>
          <w:szCs w:val="19"/>
          <w:highlight w:val="white"/>
        </w:rPr>
      </w:pPr>
      <w:ins w:id="4246" w:author="Peter Arbogast" w:date="2019-06-13T14:11:00Z">
        <w:r w:rsidRPr="0046685C">
          <w:rPr>
            <w:rFonts w:ascii="Consolas" w:hAnsi="Consolas" w:cs="Consolas"/>
            <w:color w:val="000000"/>
            <w:sz w:val="19"/>
            <w:szCs w:val="19"/>
            <w:highlight w:val="white"/>
          </w:rPr>
          <w:t xml:space="preserve">      GuestID        </w:t>
        </w:r>
        <w:r w:rsidRPr="0046685C">
          <w:rPr>
            <w:rFonts w:ascii="Consolas" w:hAnsi="Consolas" w:cs="Consolas"/>
            <w:color w:val="0000FF"/>
            <w:sz w:val="19"/>
            <w:szCs w:val="19"/>
            <w:highlight w:val="white"/>
          </w:rPr>
          <w:t>BIGINT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41056166" w14:textId="77777777" w:rsidR="00541E1D" w:rsidRPr="0046685C" w:rsidRDefault="00541E1D" w:rsidP="00541E1D">
      <w:pPr>
        <w:autoSpaceDE w:val="0"/>
        <w:autoSpaceDN w:val="0"/>
        <w:adjustRightInd w:val="0"/>
        <w:spacing w:after="0" w:line="240" w:lineRule="auto"/>
        <w:ind w:left="284"/>
        <w:rPr>
          <w:ins w:id="4247" w:author="Peter Arbogast" w:date="2019-06-13T14:11:00Z"/>
          <w:rFonts w:ascii="Consolas" w:hAnsi="Consolas" w:cs="Consolas"/>
          <w:color w:val="000000"/>
          <w:sz w:val="19"/>
          <w:szCs w:val="19"/>
          <w:highlight w:val="white"/>
        </w:rPr>
      </w:pPr>
      <w:ins w:id="4248" w:author="Peter Arbogast" w:date="2019-06-13T14:11:00Z">
        <w:r w:rsidRPr="0046685C">
          <w:rPr>
            <w:rFonts w:ascii="Consolas" w:hAnsi="Consolas" w:cs="Consolas"/>
            <w:color w:val="000000"/>
            <w:sz w:val="19"/>
            <w:szCs w:val="19"/>
            <w:highlight w:val="white"/>
          </w:rPr>
          <w:t xml:space="preserve">      GuestCN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06766FA2" w14:textId="77777777" w:rsidR="00541E1D" w:rsidRPr="0046685C" w:rsidRDefault="00541E1D" w:rsidP="00541E1D">
      <w:pPr>
        <w:autoSpaceDE w:val="0"/>
        <w:autoSpaceDN w:val="0"/>
        <w:adjustRightInd w:val="0"/>
        <w:spacing w:after="0" w:line="240" w:lineRule="auto"/>
        <w:ind w:left="284"/>
        <w:rPr>
          <w:ins w:id="4249" w:author="Peter Arbogast" w:date="2019-06-13T14:11:00Z"/>
          <w:rFonts w:ascii="Consolas" w:hAnsi="Consolas" w:cs="Consolas"/>
          <w:color w:val="000000"/>
          <w:sz w:val="19"/>
          <w:szCs w:val="19"/>
          <w:highlight w:val="white"/>
        </w:rPr>
      </w:pPr>
      <w:ins w:id="4250" w:author="Peter Arbogast" w:date="2019-06-13T14:11:00Z">
        <w:r w:rsidRPr="0046685C">
          <w:rPr>
            <w:rFonts w:ascii="Consolas" w:hAnsi="Consolas" w:cs="Consolas"/>
            <w:color w:val="000000"/>
            <w:sz w:val="19"/>
            <w:szCs w:val="19"/>
            <w:highlight w:val="white"/>
          </w:rPr>
          <w:t xml:space="preserve">      GuestFQDN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08A54AB5" w14:textId="77777777" w:rsidR="00541E1D" w:rsidRDefault="00541E1D" w:rsidP="00541E1D">
      <w:pPr>
        <w:autoSpaceDE w:val="0"/>
        <w:autoSpaceDN w:val="0"/>
        <w:adjustRightInd w:val="0"/>
        <w:spacing w:after="0" w:line="240" w:lineRule="auto"/>
        <w:ind w:left="284"/>
        <w:rPr>
          <w:ins w:id="4251" w:author="Peter Arbogast" w:date="2019-06-13T14:11:00Z"/>
          <w:rFonts w:ascii="Consolas" w:hAnsi="Consolas" w:cs="Consolas"/>
          <w:color w:val="808080"/>
          <w:sz w:val="19"/>
          <w:szCs w:val="19"/>
        </w:rPr>
      </w:pPr>
      <w:ins w:id="4252" w:author="Peter Arbogast" w:date="2019-06-13T14:11:00Z">
        <w:r w:rsidRPr="0046685C">
          <w:rPr>
            <w:rFonts w:ascii="Consolas" w:hAnsi="Consolas" w:cs="Consolas"/>
            <w:color w:val="000000"/>
            <w:sz w:val="19"/>
            <w:szCs w:val="19"/>
            <w:highlight w:val="white"/>
          </w:rPr>
          <w:t xml:space="preserve">      PowerState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30</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482FC5B7" w14:textId="77777777" w:rsidR="00541E1D" w:rsidRPr="0046685C" w:rsidRDefault="00541E1D" w:rsidP="00541E1D">
      <w:pPr>
        <w:autoSpaceDE w:val="0"/>
        <w:autoSpaceDN w:val="0"/>
        <w:adjustRightInd w:val="0"/>
        <w:spacing w:after="0" w:line="240" w:lineRule="auto"/>
        <w:rPr>
          <w:ins w:id="4253" w:author="Peter Arbogast" w:date="2019-06-13T14:11:00Z"/>
          <w:rFonts w:ascii="Consolas" w:hAnsi="Consolas" w:cs="Consolas"/>
          <w:color w:val="000000"/>
          <w:sz w:val="19"/>
          <w:szCs w:val="19"/>
          <w:highlight w:val="white"/>
        </w:rPr>
      </w:pPr>
      <w:ins w:id="4254" w:author="Peter Arbogast" w:date="2019-06-13T14:11:00Z">
        <w:r>
          <w:t xml:space="preserve">And start the procedure with </w:t>
        </w:r>
        <w:r w:rsidRPr="0046685C">
          <w:rPr>
            <w:rFonts w:ascii="Consolas" w:hAnsi="Consolas" w:cs="Consolas"/>
            <w:color w:val="0000FF"/>
            <w:sz w:val="19"/>
            <w:szCs w:val="19"/>
            <w:highlight w:val="white"/>
          </w:rPr>
          <w:t>EXEC</w:t>
        </w:r>
        <w:r w:rsidRPr="0046685C">
          <w:rPr>
            <w:rFonts w:ascii="Consolas" w:hAnsi="Consolas" w:cs="Consolas"/>
            <w:color w:val="000000"/>
            <w:sz w:val="19"/>
            <w:szCs w:val="19"/>
            <w:highlight w:val="white"/>
          </w:rPr>
          <w:t xml:space="preserve"> sp_GetVirtual</w:t>
        </w:r>
        <w:r>
          <w:rPr>
            <w:rFonts w:ascii="Consolas" w:hAnsi="Consolas" w:cs="Consolas"/>
            <w:color w:val="000000"/>
            <w:sz w:val="19"/>
            <w:szCs w:val="19"/>
            <w:highlight w:val="white"/>
          </w:rPr>
          <w:t>HyperV</w:t>
        </w:r>
        <w:r w:rsidRPr="0046685C">
          <w:rPr>
            <w:rFonts w:ascii="Consolas" w:hAnsi="Consolas" w:cs="Consolas"/>
            <w:color w:val="000000"/>
            <w:sz w:val="19"/>
            <w:szCs w:val="19"/>
            <w:highlight w:val="white"/>
          </w:rPr>
          <w:t>LinkGuest</w:t>
        </w:r>
      </w:ins>
    </w:p>
    <w:p w14:paraId="6BC0CDA7" w14:textId="77777777" w:rsidR="00541E1D" w:rsidRDefault="00541E1D" w:rsidP="00541E1D">
      <w:pPr>
        <w:rPr>
          <w:ins w:id="4255" w:author="Peter Arbogast" w:date="2019-06-13T14:11:00Z"/>
        </w:rPr>
      </w:pPr>
    </w:p>
    <w:p w14:paraId="5E9E6724" w14:textId="77777777" w:rsidR="00541E1D" w:rsidRPr="0046685C" w:rsidRDefault="00541E1D" w:rsidP="00541E1D">
      <w:pPr>
        <w:autoSpaceDE w:val="0"/>
        <w:autoSpaceDN w:val="0"/>
        <w:adjustRightInd w:val="0"/>
        <w:spacing w:after="0" w:line="240" w:lineRule="auto"/>
        <w:rPr>
          <w:ins w:id="4256" w:author="Peter Arbogast" w:date="2019-06-13T14:11:00Z"/>
          <w:rFonts w:ascii="Consolas" w:hAnsi="Consolas" w:cs="Consolas"/>
          <w:color w:val="000000"/>
          <w:sz w:val="19"/>
          <w:szCs w:val="19"/>
          <w:highlight w:val="white"/>
        </w:rPr>
      </w:pPr>
      <w:ins w:id="4257" w:author="Peter Arbogast" w:date="2019-06-13T14:11:00Z">
        <w:r>
          <w:t xml:space="preserve">Then you can ask this with </w:t>
        </w:r>
        <w:r w:rsidRPr="0046685C">
          <w:rPr>
            <w:rFonts w:ascii="Consolas" w:hAnsi="Consolas" w:cs="Consolas"/>
            <w:color w:val="0000FF"/>
            <w:sz w:val="19"/>
            <w:szCs w:val="19"/>
            <w:highlight w:val="white"/>
          </w:rPr>
          <w:t>SELECT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0000FF"/>
            <w:sz w:val="19"/>
            <w:szCs w:val="19"/>
            <w:highlight w:val="white"/>
          </w:rPr>
          <w:t>FROM</w:t>
        </w:r>
        <w:r w:rsidRPr="0046685C">
          <w:rPr>
            <w:rFonts w:ascii="Consolas" w:hAnsi="Consolas" w:cs="Consolas"/>
            <w:color w:val="000000"/>
            <w:sz w:val="19"/>
            <w:szCs w:val="19"/>
            <w:highlight w:val="white"/>
          </w:rPr>
          <w:t xml:space="preserve"> #sp_GetVirtualHyperVLinkGuest</w:t>
        </w:r>
      </w:ins>
    </w:p>
    <w:p w14:paraId="7DE7CA6F" w14:textId="77777777" w:rsidR="00541E1D" w:rsidRDefault="00541E1D" w:rsidP="00541E1D">
      <w:pPr>
        <w:rPr>
          <w:ins w:id="4258" w:author="Peter Arbogast" w:date="2019-06-13T14:11:00Z"/>
        </w:rPr>
      </w:pPr>
      <w:ins w:id="4259" w:author="Peter Arbogast" w:date="2019-06-13T14:11:00Z">
        <w:r>
          <w:t>Table can have more Columes as the defined in the front. This are only minimum.</w:t>
        </w:r>
      </w:ins>
    </w:p>
    <w:p w14:paraId="5282DD77" w14:textId="77777777" w:rsidR="00206067" w:rsidRDefault="00206067" w:rsidP="00206067">
      <w:pPr>
        <w:rPr>
          <w:ins w:id="4260" w:author="Peter Arbogast" w:date="2019-06-13T15:14:00Z"/>
        </w:rPr>
      </w:pPr>
      <w:ins w:id="4261" w:author="Peter Arbogast" w:date="2019-06-13T15:14:00Z">
        <w:r>
          <w:t>Used by:</w:t>
        </w:r>
      </w:ins>
    </w:p>
    <w:p w14:paraId="017703D6" w14:textId="77777777" w:rsidR="00206067" w:rsidRDefault="00206067" w:rsidP="00206067">
      <w:pPr>
        <w:pStyle w:val="ListParagraph"/>
        <w:numPr>
          <w:ilvl w:val="0"/>
          <w:numId w:val="2"/>
        </w:numPr>
        <w:rPr>
          <w:ins w:id="4262" w:author="Peter Arbogast" w:date="2019-06-13T15:14:00Z"/>
        </w:rPr>
      </w:pPr>
      <w:ins w:id="4263" w:author="Peter Arbogast" w:date="2019-06-13T15:14:00Z">
        <w:r w:rsidRPr="00206067">
          <w:t>csp_aspera_connector_device_relation</w:t>
        </w:r>
      </w:ins>
    </w:p>
    <w:p w14:paraId="4DDAE7E8" w14:textId="77777777" w:rsidR="00206067" w:rsidRDefault="00206067" w:rsidP="00206067">
      <w:pPr>
        <w:pStyle w:val="ListParagraph"/>
        <w:numPr>
          <w:ilvl w:val="0"/>
          <w:numId w:val="2"/>
        </w:numPr>
        <w:rPr>
          <w:ins w:id="4264" w:author="Peter Arbogast" w:date="2019-06-13T15:14:00Z"/>
        </w:rPr>
      </w:pPr>
      <w:ins w:id="4265" w:author="Peter Arbogast" w:date="2019-06-13T15:14:00Z">
        <w:r>
          <w:t>Used later in sp_rp_infrastructure</w:t>
        </w:r>
      </w:ins>
    </w:p>
    <w:p w14:paraId="404DF5EA" w14:textId="77777777" w:rsidR="00541E1D" w:rsidRDefault="00541E1D" w:rsidP="00541E1D">
      <w:pPr>
        <w:rPr>
          <w:ins w:id="4266" w:author="Peter Arbogast" w:date="2019-06-13T14:11:00Z"/>
        </w:rPr>
      </w:pPr>
    </w:p>
    <w:p w14:paraId="09DFF9F0" w14:textId="77777777" w:rsidR="00541E1D" w:rsidRDefault="00541E1D" w:rsidP="00541E1D">
      <w:pPr>
        <w:rPr>
          <w:ins w:id="4267" w:author="Peter Arbogast" w:date="2019-06-13T14:11:00Z"/>
        </w:rPr>
      </w:pPr>
      <w:ins w:id="4268" w:author="Peter Arbogast" w:date="2019-06-13T14:11:00Z">
        <w:r>
          <w:br w:type="page"/>
        </w:r>
      </w:ins>
    </w:p>
    <w:p w14:paraId="70841D30" w14:textId="77777777" w:rsidR="00541E1D" w:rsidRDefault="00541E1D" w:rsidP="00541E1D">
      <w:pPr>
        <w:rPr>
          <w:ins w:id="4269" w:author="Peter Arbogast" w:date="2019-06-13T14:11:00Z"/>
        </w:rPr>
      </w:pPr>
      <w:ins w:id="4270" w:author="Peter Arbogast" w:date="2019-06-13T14:11:00Z">
        <w:r>
          <w:lastRenderedPageBreak/>
          <w:t>Sample, with add ClusterName:</w:t>
        </w:r>
      </w:ins>
    </w:p>
    <w:p w14:paraId="1760B2B3" w14:textId="77777777" w:rsidR="00541E1D" w:rsidRPr="0046685C" w:rsidRDefault="00541E1D" w:rsidP="00541E1D">
      <w:pPr>
        <w:autoSpaceDE w:val="0"/>
        <w:autoSpaceDN w:val="0"/>
        <w:adjustRightInd w:val="0"/>
        <w:spacing w:after="0" w:line="240" w:lineRule="auto"/>
        <w:ind w:left="142"/>
        <w:rPr>
          <w:ins w:id="4271" w:author="Peter Arbogast" w:date="2019-06-13T14:11:00Z"/>
          <w:rFonts w:ascii="Consolas" w:hAnsi="Consolas" w:cs="Consolas"/>
          <w:color w:val="000000"/>
          <w:sz w:val="19"/>
          <w:szCs w:val="19"/>
          <w:highlight w:val="white"/>
        </w:rPr>
      </w:pPr>
      <w:ins w:id="4272" w:author="Peter Arbogast" w:date="2019-06-13T14:11:00Z">
        <w:r w:rsidRPr="0046685C">
          <w:rPr>
            <w:rFonts w:ascii="Consolas" w:hAnsi="Consolas" w:cs="Consolas"/>
            <w:color w:val="0000FF"/>
            <w:sz w:val="19"/>
            <w:szCs w:val="19"/>
            <w:highlight w:val="white"/>
          </w:rPr>
          <w:t>CREATE</w:t>
        </w:r>
        <w:r w:rsidRPr="0046685C">
          <w:rPr>
            <w:rFonts w:ascii="Consolas" w:hAnsi="Consolas" w:cs="Consolas"/>
            <w:color w:val="000000"/>
            <w:sz w:val="19"/>
            <w:szCs w:val="19"/>
            <w:highlight w:val="white"/>
          </w:rPr>
          <w:t xml:space="preserve"> </w:t>
        </w:r>
        <w:r w:rsidRPr="0046685C">
          <w:rPr>
            <w:rFonts w:ascii="Consolas" w:hAnsi="Consolas" w:cs="Consolas"/>
            <w:color w:val="0000FF"/>
            <w:sz w:val="19"/>
            <w:szCs w:val="19"/>
            <w:highlight w:val="white"/>
          </w:rPr>
          <w:t>TABLE</w:t>
        </w:r>
        <w:r w:rsidRPr="0046685C">
          <w:rPr>
            <w:rFonts w:ascii="Consolas" w:hAnsi="Consolas" w:cs="Consolas"/>
            <w:color w:val="000000"/>
            <w:sz w:val="19"/>
            <w:szCs w:val="19"/>
            <w:highlight w:val="white"/>
          </w:rPr>
          <w:t xml:space="preserve"> #sp_GetVirtualHyperVLinkGuest</w:t>
        </w:r>
        <w:r w:rsidRPr="0046685C">
          <w:rPr>
            <w:rFonts w:ascii="Consolas" w:hAnsi="Consolas" w:cs="Consolas"/>
            <w:color w:val="0000FF"/>
            <w:sz w:val="19"/>
            <w:szCs w:val="19"/>
            <w:highlight w:val="white"/>
          </w:rPr>
          <w:t xml:space="preserve"> </w:t>
        </w:r>
        <w:r w:rsidRPr="0046685C">
          <w:rPr>
            <w:rFonts w:ascii="Consolas" w:hAnsi="Consolas" w:cs="Consolas"/>
            <w:color w:val="808080"/>
            <w:sz w:val="19"/>
            <w:szCs w:val="19"/>
            <w:highlight w:val="white"/>
          </w:rPr>
          <w:t>(</w:t>
        </w:r>
      </w:ins>
    </w:p>
    <w:p w14:paraId="73B44508" w14:textId="77777777" w:rsidR="00541E1D" w:rsidRPr="0046685C" w:rsidRDefault="00541E1D" w:rsidP="00541E1D">
      <w:pPr>
        <w:autoSpaceDE w:val="0"/>
        <w:autoSpaceDN w:val="0"/>
        <w:adjustRightInd w:val="0"/>
        <w:spacing w:after="0" w:line="240" w:lineRule="auto"/>
        <w:ind w:left="142"/>
        <w:rPr>
          <w:ins w:id="4273" w:author="Peter Arbogast" w:date="2019-06-13T14:11:00Z"/>
          <w:rFonts w:ascii="Consolas" w:hAnsi="Consolas" w:cs="Consolas"/>
          <w:color w:val="000000"/>
          <w:sz w:val="19"/>
          <w:szCs w:val="19"/>
          <w:highlight w:val="white"/>
        </w:rPr>
      </w:pPr>
      <w:ins w:id="4274" w:author="Peter Arbogast" w:date="2019-06-13T14:11:00Z">
        <w:r w:rsidRPr="0046685C">
          <w:rPr>
            <w:rFonts w:ascii="Consolas" w:hAnsi="Consolas" w:cs="Consolas"/>
            <w:color w:val="000000"/>
            <w:sz w:val="19"/>
            <w:szCs w:val="19"/>
            <w:highlight w:val="white"/>
          </w:rPr>
          <w:t xml:space="preserve">      HyperVHostID   </w:t>
        </w:r>
        <w:r w:rsidRPr="0046685C">
          <w:rPr>
            <w:rFonts w:ascii="Consolas" w:hAnsi="Consolas" w:cs="Consolas"/>
            <w:color w:val="0000FF"/>
            <w:sz w:val="19"/>
            <w:szCs w:val="19"/>
            <w:highlight w:val="white"/>
          </w:rPr>
          <w:t>BIGINT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NOT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65C93319" w14:textId="77777777" w:rsidR="00541E1D" w:rsidRPr="0046685C" w:rsidRDefault="00541E1D" w:rsidP="00541E1D">
      <w:pPr>
        <w:autoSpaceDE w:val="0"/>
        <w:autoSpaceDN w:val="0"/>
        <w:adjustRightInd w:val="0"/>
        <w:spacing w:after="0" w:line="240" w:lineRule="auto"/>
        <w:ind w:left="142"/>
        <w:rPr>
          <w:ins w:id="4275" w:author="Peter Arbogast" w:date="2019-06-13T14:11:00Z"/>
          <w:rFonts w:ascii="Consolas" w:hAnsi="Consolas" w:cs="Consolas"/>
          <w:color w:val="000000"/>
          <w:sz w:val="19"/>
          <w:szCs w:val="19"/>
          <w:highlight w:val="white"/>
        </w:rPr>
      </w:pPr>
      <w:ins w:id="4276" w:author="Peter Arbogast" w:date="2019-06-13T14:11:00Z">
        <w:r w:rsidRPr="0046685C">
          <w:rPr>
            <w:rFonts w:ascii="Consolas" w:hAnsi="Consolas" w:cs="Consolas"/>
            <w:color w:val="000000"/>
            <w:sz w:val="19"/>
            <w:szCs w:val="19"/>
            <w:highlight w:val="white"/>
          </w:rPr>
          <w:t xml:space="preserve">      HyperVHostCN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72BA3533" w14:textId="77777777" w:rsidR="00541E1D" w:rsidRPr="0046685C" w:rsidRDefault="00541E1D" w:rsidP="00541E1D">
      <w:pPr>
        <w:autoSpaceDE w:val="0"/>
        <w:autoSpaceDN w:val="0"/>
        <w:adjustRightInd w:val="0"/>
        <w:spacing w:after="0" w:line="240" w:lineRule="auto"/>
        <w:ind w:left="142"/>
        <w:rPr>
          <w:ins w:id="4277" w:author="Peter Arbogast" w:date="2019-06-13T14:11:00Z"/>
          <w:rFonts w:ascii="Consolas" w:hAnsi="Consolas" w:cs="Consolas"/>
          <w:color w:val="000000"/>
          <w:sz w:val="19"/>
          <w:szCs w:val="19"/>
          <w:highlight w:val="white"/>
        </w:rPr>
      </w:pPr>
      <w:ins w:id="4278" w:author="Peter Arbogast" w:date="2019-06-13T14:11:00Z">
        <w:r w:rsidRPr="0046685C">
          <w:rPr>
            <w:rFonts w:ascii="Consolas" w:hAnsi="Consolas" w:cs="Consolas"/>
            <w:color w:val="000000"/>
            <w:sz w:val="19"/>
            <w:szCs w:val="19"/>
            <w:highlight w:val="white"/>
          </w:rPr>
          <w:t xml:space="preserve">      HyperVHostFQDN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6C97CDAD" w14:textId="77777777" w:rsidR="00541E1D" w:rsidRPr="0046685C" w:rsidRDefault="00541E1D" w:rsidP="00541E1D">
      <w:pPr>
        <w:autoSpaceDE w:val="0"/>
        <w:autoSpaceDN w:val="0"/>
        <w:adjustRightInd w:val="0"/>
        <w:spacing w:after="0" w:line="240" w:lineRule="auto"/>
        <w:ind w:left="142"/>
        <w:rPr>
          <w:ins w:id="4279" w:author="Peter Arbogast" w:date="2019-06-13T14:11:00Z"/>
          <w:rFonts w:ascii="Consolas" w:hAnsi="Consolas" w:cs="Consolas"/>
          <w:color w:val="000000"/>
          <w:sz w:val="19"/>
          <w:szCs w:val="19"/>
          <w:highlight w:val="white"/>
        </w:rPr>
      </w:pPr>
      <w:ins w:id="4280" w:author="Peter Arbogast" w:date="2019-06-13T14:11:00Z">
        <w:r w:rsidRPr="0046685C">
          <w:rPr>
            <w:rFonts w:ascii="Consolas" w:hAnsi="Consolas" w:cs="Consolas"/>
            <w:color w:val="000000"/>
            <w:sz w:val="19"/>
            <w:szCs w:val="19"/>
            <w:highlight w:val="white"/>
          </w:rPr>
          <w:t xml:space="preserve">      GuestID        </w:t>
        </w:r>
        <w:r w:rsidRPr="0046685C">
          <w:rPr>
            <w:rFonts w:ascii="Consolas" w:hAnsi="Consolas" w:cs="Consolas"/>
            <w:color w:val="0000FF"/>
            <w:sz w:val="19"/>
            <w:szCs w:val="19"/>
            <w:highlight w:val="white"/>
          </w:rPr>
          <w:t>BIGINT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16BA5246" w14:textId="77777777" w:rsidR="00541E1D" w:rsidRPr="0046685C" w:rsidRDefault="00541E1D" w:rsidP="00541E1D">
      <w:pPr>
        <w:autoSpaceDE w:val="0"/>
        <w:autoSpaceDN w:val="0"/>
        <w:adjustRightInd w:val="0"/>
        <w:spacing w:after="0" w:line="240" w:lineRule="auto"/>
        <w:ind w:left="142"/>
        <w:rPr>
          <w:ins w:id="4281" w:author="Peter Arbogast" w:date="2019-06-13T14:11:00Z"/>
          <w:rFonts w:ascii="Consolas" w:hAnsi="Consolas" w:cs="Consolas"/>
          <w:color w:val="000000"/>
          <w:sz w:val="19"/>
          <w:szCs w:val="19"/>
          <w:highlight w:val="white"/>
        </w:rPr>
      </w:pPr>
      <w:ins w:id="4282" w:author="Peter Arbogast" w:date="2019-06-13T14:11:00Z">
        <w:r w:rsidRPr="0046685C">
          <w:rPr>
            <w:rFonts w:ascii="Consolas" w:hAnsi="Consolas" w:cs="Consolas"/>
            <w:color w:val="000000"/>
            <w:sz w:val="19"/>
            <w:szCs w:val="19"/>
            <w:highlight w:val="white"/>
          </w:rPr>
          <w:t xml:space="preserve">      GuestCN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04F2F49E" w14:textId="77777777" w:rsidR="00541E1D" w:rsidRPr="0046685C" w:rsidRDefault="00541E1D" w:rsidP="00541E1D">
      <w:pPr>
        <w:autoSpaceDE w:val="0"/>
        <w:autoSpaceDN w:val="0"/>
        <w:adjustRightInd w:val="0"/>
        <w:spacing w:after="0" w:line="240" w:lineRule="auto"/>
        <w:ind w:left="142"/>
        <w:rPr>
          <w:ins w:id="4283" w:author="Peter Arbogast" w:date="2019-06-13T14:11:00Z"/>
          <w:rFonts w:ascii="Consolas" w:hAnsi="Consolas" w:cs="Consolas"/>
          <w:color w:val="000000"/>
          <w:sz w:val="19"/>
          <w:szCs w:val="19"/>
          <w:highlight w:val="white"/>
        </w:rPr>
      </w:pPr>
      <w:ins w:id="4284" w:author="Peter Arbogast" w:date="2019-06-13T14:11:00Z">
        <w:r w:rsidRPr="0046685C">
          <w:rPr>
            <w:rFonts w:ascii="Consolas" w:hAnsi="Consolas" w:cs="Consolas"/>
            <w:color w:val="000000"/>
            <w:sz w:val="19"/>
            <w:szCs w:val="19"/>
            <w:highlight w:val="white"/>
          </w:rPr>
          <w:t xml:space="preserve">      GuestFQDN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779EF2D0" w14:textId="77777777" w:rsidR="00541E1D" w:rsidRPr="0046685C" w:rsidRDefault="00541E1D" w:rsidP="00541E1D">
      <w:pPr>
        <w:autoSpaceDE w:val="0"/>
        <w:autoSpaceDN w:val="0"/>
        <w:adjustRightInd w:val="0"/>
        <w:spacing w:after="0" w:line="240" w:lineRule="auto"/>
        <w:ind w:left="142"/>
        <w:rPr>
          <w:ins w:id="4285" w:author="Peter Arbogast" w:date="2019-06-13T14:11:00Z"/>
          <w:rFonts w:ascii="Consolas" w:hAnsi="Consolas" w:cs="Consolas"/>
          <w:color w:val="000000"/>
          <w:sz w:val="19"/>
          <w:szCs w:val="19"/>
          <w:highlight w:val="white"/>
        </w:rPr>
      </w:pPr>
      <w:ins w:id="4286" w:author="Peter Arbogast" w:date="2019-06-13T14:11:00Z">
        <w:r w:rsidRPr="0046685C">
          <w:rPr>
            <w:rFonts w:ascii="Consolas" w:hAnsi="Consolas" w:cs="Consolas"/>
            <w:color w:val="000000"/>
            <w:sz w:val="19"/>
            <w:szCs w:val="19"/>
            <w:highlight w:val="white"/>
          </w:rPr>
          <w:t xml:space="preserve">      PowerState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30</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27D61637" w14:textId="77777777" w:rsidR="00541E1D" w:rsidRPr="0046685C" w:rsidRDefault="00541E1D" w:rsidP="00541E1D">
      <w:pPr>
        <w:autoSpaceDE w:val="0"/>
        <w:autoSpaceDN w:val="0"/>
        <w:adjustRightInd w:val="0"/>
        <w:spacing w:after="0" w:line="240" w:lineRule="auto"/>
        <w:ind w:left="142"/>
        <w:rPr>
          <w:ins w:id="4287" w:author="Peter Arbogast" w:date="2019-06-13T14:11:00Z"/>
          <w:rFonts w:ascii="Consolas" w:hAnsi="Consolas" w:cs="Consolas"/>
          <w:color w:val="000000"/>
          <w:sz w:val="19"/>
          <w:szCs w:val="19"/>
          <w:highlight w:val="white"/>
        </w:rPr>
      </w:pPr>
      <w:ins w:id="4288" w:author="Peter Arbogast" w:date="2019-06-13T14:11:00Z">
        <w:r w:rsidRPr="0046685C">
          <w:rPr>
            <w:rFonts w:ascii="Consolas" w:hAnsi="Consolas" w:cs="Consolas"/>
            <w:color w:val="000000"/>
            <w:sz w:val="19"/>
            <w:szCs w:val="19"/>
            <w:highlight w:val="white"/>
          </w:rPr>
          <w:t xml:space="preserve">      ClusterName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5B1F112C" w14:textId="77777777" w:rsidR="00541E1D" w:rsidRPr="0046685C" w:rsidRDefault="00541E1D" w:rsidP="00541E1D">
      <w:pPr>
        <w:autoSpaceDE w:val="0"/>
        <w:autoSpaceDN w:val="0"/>
        <w:adjustRightInd w:val="0"/>
        <w:spacing w:after="0" w:line="240" w:lineRule="auto"/>
        <w:ind w:left="142"/>
        <w:rPr>
          <w:ins w:id="4289" w:author="Peter Arbogast" w:date="2019-06-13T14:11:00Z"/>
          <w:rFonts w:ascii="Consolas" w:hAnsi="Consolas" w:cs="Consolas"/>
          <w:color w:val="000000"/>
          <w:sz w:val="19"/>
          <w:szCs w:val="19"/>
          <w:highlight w:val="white"/>
        </w:rPr>
      </w:pPr>
    </w:p>
    <w:p w14:paraId="51E2B2FA" w14:textId="77777777" w:rsidR="00541E1D" w:rsidRPr="0046685C" w:rsidRDefault="00541E1D" w:rsidP="00541E1D">
      <w:pPr>
        <w:autoSpaceDE w:val="0"/>
        <w:autoSpaceDN w:val="0"/>
        <w:adjustRightInd w:val="0"/>
        <w:spacing w:after="0" w:line="240" w:lineRule="auto"/>
        <w:ind w:left="142"/>
        <w:rPr>
          <w:ins w:id="4290" w:author="Peter Arbogast" w:date="2019-06-13T14:11:00Z"/>
          <w:rFonts w:ascii="Consolas" w:hAnsi="Consolas" w:cs="Consolas"/>
          <w:color w:val="000000"/>
          <w:sz w:val="19"/>
          <w:szCs w:val="19"/>
          <w:highlight w:val="white"/>
        </w:rPr>
      </w:pPr>
    </w:p>
    <w:p w14:paraId="00F9138A" w14:textId="77777777" w:rsidR="00541E1D" w:rsidRPr="0046685C" w:rsidRDefault="00541E1D" w:rsidP="00541E1D">
      <w:pPr>
        <w:autoSpaceDE w:val="0"/>
        <w:autoSpaceDN w:val="0"/>
        <w:adjustRightInd w:val="0"/>
        <w:spacing w:after="0" w:line="240" w:lineRule="auto"/>
        <w:ind w:left="142"/>
        <w:rPr>
          <w:ins w:id="4291" w:author="Peter Arbogast" w:date="2019-06-13T14:11:00Z"/>
          <w:rFonts w:ascii="Consolas" w:hAnsi="Consolas" w:cs="Consolas"/>
          <w:color w:val="000000"/>
          <w:sz w:val="19"/>
          <w:szCs w:val="19"/>
          <w:highlight w:val="white"/>
        </w:rPr>
      </w:pPr>
      <w:ins w:id="4292" w:author="Peter Arbogast" w:date="2019-06-13T14:11:00Z">
        <w:r w:rsidRPr="0046685C">
          <w:rPr>
            <w:rFonts w:ascii="Consolas" w:hAnsi="Consolas" w:cs="Consolas"/>
            <w:color w:val="0000FF"/>
            <w:sz w:val="19"/>
            <w:szCs w:val="19"/>
            <w:highlight w:val="white"/>
          </w:rPr>
          <w:t>EXEC</w:t>
        </w:r>
        <w:r w:rsidRPr="0046685C">
          <w:rPr>
            <w:rFonts w:ascii="Consolas" w:hAnsi="Consolas" w:cs="Consolas"/>
            <w:color w:val="000000"/>
            <w:sz w:val="19"/>
            <w:szCs w:val="19"/>
            <w:highlight w:val="white"/>
          </w:rPr>
          <w:t xml:space="preserve"> sp_GetVirtualHyperVLinkGuest</w:t>
        </w:r>
      </w:ins>
    </w:p>
    <w:p w14:paraId="6E6F4C21" w14:textId="77777777" w:rsidR="00541E1D" w:rsidRPr="0046685C" w:rsidRDefault="00541E1D" w:rsidP="00541E1D">
      <w:pPr>
        <w:autoSpaceDE w:val="0"/>
        <w:autoSpaceDN w:val="0"/>
        <w:adjustRightInd w:val="0"/>
        <w:spacing w:after="0" w:line="240" w:lineRule="auto"/>
        <w:ind w:left="142"/>
        <w:rPr>
          <w:ins w:id="4293" w:author="Peter Arbogast" w:date="2019-06-13T14:11:00Z"/>
          <w:rFonts w:ascii="Consolas" w:hAnsi="Consolas" w:cs="Consolas"/>
          <w:color w:val="000000"/>
          <w:sz w:val="19"/>
          <w:szCs w:val="19"/>
          <w:highlight w:val="white"/>
        </w:rPr>
      </w:pPr>
    </w:p>
    <w:p w14:paraId="3EC87444" w14:textId="77777777" w:rsidR="00541E1D" w:rsidRPr="0046685C" w:rsidRDefault="00541E1D" w:rsidP="00541E1D">
      <w:pPr>
        <w:autoSpaceDE w:val="0"/>
        <w:autoSpaceDN w:val="0"/>
        <w:adjustRightInd w:val="0"/>
        <w:spacing w:after="0" w:line="240" w:lineRule="auto"/>
        <w:ind w:left="142"/>
        <w:rPr>
          <w:ins w:id="4294" w:author="Peter Arbogast" w:date="2019-06-13T14:11:00Z"/>
          <w:rFonts w:ascii="Consolas" w:hAnsi="Consolas" w:cs="Consolas"/>
          <w:color w:val="000000"/>
          <w:sz w:val="19"/>
          <w:szCs w:val="19"/>
          <w:highlight w:val="white"/>
        </w:rPr>
      </w:pPr>
      <w:ins w:id="4295" w:author="Peter Arbogast" w:date="2019-06-13T14:11:00Z">
        <w:r w:rsidRPr="0046685C">
          <w:rPr>
            <w:rFonts w:ascii="Consolas" w:hAnsi="Consolas" w:cs="Consolas"/>
            <w:color w:val="FF00FF"/>
            <w:sz w:val="19"/>
            <w:szCs w:val="19"/>
            <w:highlight w:val="white"/>
          </w:rPr>
          <w:t>UPDATE</w:t>
        </w:r>
        <w:r w:rsidRPr="0046685C">
          <w:rPr>
            <w:rFonts w:ascii="Consolas" w:hAnsi="Consolas" w:cs="Consolas"/>
            <w:color w:val="000000"/>
            <w:sz w:val="19"/>
            <w:szCs w:val="19"/>
            <w:highlight w:val="white"/>
          </w:rPr>
          <w:t xml:space="preserve"> t</w:t>
        </w:r>
      </w:ins>
    </w:p>
    <w:p w14:paraId="2B2137D6" w14:textId="77777777" w:rsidR="00541E1D" w:rsidRPr="0046685C" w:rsidRDefault="00541E1D" w:rsidP="00541E1D">
      <w:pPr>
        <w:autoSpaceDE w:val="0"/>
        <w:autoSpaceDN w:val="0"/>
        <w:adjustRightInd w:val="0"/>
        <w:spacing w:after="0" w:line="240" w:lineRule="auto"/>
        <w:ind w:left="142"/>
        <w:rPr>
          <w:ins w:id="4296" w:author="Peter Arbogast" w:date="2019-06-13T14:11:00Z"/>
          <w:rFonts w:ascii="Consolas" w:hAnsi="Consolas" w:cs="Consolas"/>
          <w:color w:val="000000"/>
          <w:sz w:val="19"/>
          <w:szCs w:val="19"/>
          <w:highlight w:val="white"/>
        </w:rPr>
      </w:pPr>
      <w:ins w:id="4297" w:author="Peter Arbogast" w:date="2019-06-13T14:11:00Z">
        <w:r w:rsidRPr="0046685C">
          <w:rPr>
            <w:rFonts w:ascii="Consolas" w:hAnsi="Consolas" w:cs="Consolas"/>
            <w:color w:val="000000"/>
            <w:sz w:val="19"/>
            <w:szCs w:val="19"/>
            <w:highlight w:val="white"/>
          </w:rPr>
          <w:t xml:space="preserve">    </w:t>
        </w:r>
        <w:r w:rsidRPr="0046685C">
          <w:rPr>
            <w:rFonts w:ascii="Consolas" w:hAnsi="Consolas" w:cs="Consolas"/>
            <w:color w:val="0000FF"/>
            <w:sz w:val="19"/>
            <w:szCs w:val="19"/>
            <w:highlight w:val="white"/>
          </w:rPr>
          <w:t>SET</w:t>
        </w:r>
        <w:r w:rsidRPr="0046685C">
          <w:rPr>
            <w:rFonts w:ascii="Consolas" w:hAnsi="Consolas" w:cs="Consolas"/>
            <w:color w:val="000000"/>
            <w:sz w:val="19"/>
            <w:szCs w:val="19"/>
            <w:highlight w:val="white"/>
          </w:rPr>
          <w:t xml:space="preserve"> ClusterName </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hc</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ClusterName</w:t>
        </w:r>
      </w:ins>
    </w:p>
    <w:p w14:paraId="3467CC22" w14:textId="77777777" w:rsidR="00541E1D" w:rsidRPr="0046685C" w:rsidRDefault="00541E1D" w:rsidP="00541E1D">
      <w:pPr>
        <w:autoSpaceDE w:val="0"/>
        <w:autoSpaceDN w:val="0"/>
        <w:adjustRightInd w:val="0"/>
        <w:spacing w:after="0" w:line="240" w:lineRule="auto"/>
        <w:ind w:left="142"/>
        <w:rPr>
          <w:ins w:id="4298" w:author="Peter Arbogast" w:date="2019-06-13T14:11:00Z"/>
          <w:rFonts w:ascii="Consolas" w:hAnsi="Consolas" w:cs="Consolas"/>
          <w:color w:val="000000"/>
          <w:sz w:val="19"/>
          <w:szCs w:val="19"/>
          <w:highlight w:val="white"/>
        </w:rPr>
      </w:pPr>
      <w:ins w:id="4299" w:author="Peter Arbogast" w:date="2019-06-13T14:11:00Z">
        <w:r w:rsidRPr="0046685C">
          <w:rPr>
            <w:rFonts w:ascii="Consolas" w:hAnsi="Consolas" w:cs="Consolas"/>
            <w:color w:val="000000"/>
            <w:sz w:val="19"/>
            <w:szCs w:val="19"/>
            <w:highlight w:val="white"/>
          </w:rPr>
          <w:t xml:space="preserve">  </w:t>
        </w:r>
        <w:r w:rsidRPr="0046685C">
          <w:rPr>
            <w:rFonts w:ascii="Consolas" w:hAnsi="Consolas" w:cs="Consolas"/>
            <w:color w:val="0000FF"/>
            <w:sz w:val="19"/>
            <w:szCs w:val="19"/>
            <w:highlight w:val="white"/>
          </w:rPr>
          <w:t>FROM</w:t>
        </w:r>
        <w:r w:rsidRPr="0046685C">
          <w:rPr>
            <w:rFonts w:ascii="Consolas" w:hAnsi="Consolas" w:cs="Consolas"/>
            <w:color w:val="000000"/>
            <w:sz w:val="19"/>
            <w:szCs w:val="19"/>
            <w:highlight w:val="white"/>
          </w:rPr>
          <w:t xml:space="preserve"> #sp_GetVirtualHyperVLinkGuest t</w:t>
        </w:r>
      </w:ins>
    </w:p>
    <w:p w14:paraId="0D0F0175" w14:textId="77777777" w:rsidR="00541E1D" w:rsidRPr="0046685C" w:rsidRDefault="00541E1D" w:rsidP="00541E1D">
      <w:pPr>
        <w:autoSpaceDE w:val="0"/>
        <w:autoSpaceDN w:val="0"/>
        <w:adjustRightInd w:val="0"/>
        <w:spacing w:after="0" w:line="240" w:lineRule="auto"/>
        <w:ind w:left="142"/>
        <w:rPr>
          <w:ins w:id="4300" w:author="Peter Arbogast" w:date="2019-06-13T14:11:00Z"/>
          <w:rFonts w:ascii="Consolas" w:hAnsi="Consolas" w:cs="Consolas"/>
          <w:color w:val="000000"/>
          <w:sz w:val="19"/>
          <w:szCs w:val="19"/>
          <w:highlight w:val="white"/>
        </w:rPr>
      </w:pPr>
      <w:ins w:id="4301" w:author="Peter Arbogast" w:date="2019-06-13T14:11:00Z">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LEFT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JOIN</w:t>
        </w:r>
        <w:r w:rsidRPr="0046685C">
          <w:rPr>
            <w:rFonts w:ascii="Consolas" w:hAnsi="Consolas" w:cs="Consolas"/>
            <w:color w:val="000000"/>
            <w:sz w:val="19"/>
            <w:szCs w:val="19"/>
            <w:highlight w:val="white"/>
          </w:rPr>
          <w:t xml:space="preserve"> f_GetVirtualHyperVLinkClusterName</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hc</w:t>
        </w:r>
      </w:ins>
    </w:p>
    <w:p w14:paraId="13B79576" w14:textId="77777777" w:rsidR="00541E1D" w:rsidRPr="0046685C" w:rsidRDefault="00541E1D" w:rsidP="00541E1D">
      <w:pPr>
        <w:autoSpaceDE w:val="0"/>
        <w:autoSpaceDN w:val="0"/>
        <w:adjustRightInd w:val="0"/>
        <w:spacing w:after="0" w:line="240" w:lineRule="auto"/>
        <w:ind w:left="142"/>
        <w:rPr>
          <w:ins w:id="4302" w:author="Peter Arbogast" w:date="2019-06-13T14:11:00Z"/>
          <w:rFonts w:ascii="Consolas" w:hAnsi="Consolas" w:cs="Consolas"/>
          <w:color w:val="000000"/>
          <w:sz w:val="19"/>
          <w:szCs w:val="19"/>
          <w:highlight w:val="white"/>
        </w:rPr>
      </w:pPr>
      <w:ins w:id="4303" w:author="Peter Arbogast" w:date="2019-06-13T14:11:00Z">
        <w:r w:rsidRPr="0046685C">
          <w:rPr>
            <w:rFonts w:ascii="Consolas" w:hAnsi="Consolas" w:cs="Consolas"/>
            <w:color w:val="000000"/>
            <w:sz w:val="19"/>
            <w:szCs w:val="19"/>
            <w:highlight w:val="white"/>
          </w:rPr>
          <w:t xml:space="preserve">      </w:t>
        </w:r>
        <w:r w:rsidRPr="0046685C">
          <w:rPr>
            <w:rFonts w:ascii="Consolas" w:hAnsi="Consolas" w:cs="Consolas"/>
            <w:color w:val="0000FF"/>
            <w:sz w:val="19"/>
            <w:szCs w:val="19"/>
            <w:highlight w:val="white"/>
          </w:rPr>
          <w:t>ON</w:t>
        </w:r>
        <w:r w:rsidRPr="0046685C">
          <w:rPr>
            <w:rFonts w:ascii="Consolas" w:hAnsi="Consolas" w:cs="Consolas"/>
            <w:color w:val="000000"/>
            <w:sz w:val="19"/>
            <w:szCs w:val="19"/>
            <w:highlight w:val="white"/>
          </w:rPr>
          <w:t xml:space="preserve"> t</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HyperVHostID </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hc</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HyperVHostID</w:t>
        </w:r>
      </w:ins>
    </w:p>
    <w:p w14:paraId="04ED8CF0" w14:textId="77777777" w:rsidR="00541E1D" w:rsidRPr="0046685C" w:rsidRDefault="00541E1D" w:rsidP="00541E1D">
      <w:pPr>
        <w:autoSpaceDE w:val="0"/>
        <w:autoSpaceDN w:val="0"/>
        <w:adjustRightInd w:val="0"/>
        <w:spacing w:after="0" w:line="240" w:lineRule="auto"/>
        <w:ind w:left="142"/>
        <w:rPr>
          <w:ins w:id="4304" w:author="Peter Arbogast" w:date="2019-06-13T14:11:00Z"/>
          <w:rFonts w:ascii="Consolas" w:hAnsi="Consolas" w:cs="Consolas"/>
          <w:color w:val="000000"/>
          <w:sz w:val="19"/>
          <w:szCs w:val="19"/>
          <w:highlight w:val="white"/>
        </w:rPr>
      </w:pPr>
    </w:p>
    <w:p w14:paraId="28448817" w14:textId="77777777" w:rsidR="00541E1D" w:rsidRPr="0046685C" w:rsidRDefault="00541E1D" w:rsidP="00541E1D">
      <w:pPr>
        <w:autoSpaceDE w:val="0"/>
        <w:autoSpaceDN w:val="0"/>
        <w:adjustRightInd w:val="0"/>
        <w:spacing w:after="0" w:line="240" w:lineRule="auto"/>
        <w:ind w:left="142"/>
        <w:rPr>
          <w:ins w:id="4305" w:author="Peter Arbogast" w:date="2019-06-13T14:11:00Z"/>
          <w:rFonts w:ascii="Consolas" w:hAnsi="Consolas" w:cs="Consolas"/>
          <w:color w:val="000000"/>
          <w:sz w:val="19"/>
          <w:szCs w:val="19"/>
          <w:highlight w:val="white"/>
        </w:rPr>
      </w:pPr>
      <w:ins w:id="4306" w:author="Peter Arbogast" w:date="2019-06-13T14:11:00Z">
        <w:r w:rsidRPr="0046685C">
          <w:rPr>
            <w:rFonts w:ascii="Consolas" w:hAnsi="Consolas" w:cs="Consolas"/>
            <w:color w:val="0000FF"/>
            <w:sz w:val="19"/>
            <w:szCs w:val="19"/>
            <w:highlight w:val="white"/>
          </w:rPr>
          <w:t>SELECT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0000FF"/>
            <w:sz w:val="19"/>
            <w:szCs w:val="19"/>
            <w:highlight w:val="white"/>
          </w:rPr>
          <w:t>FROM</w:t>
        </w:r>
        <w:r w:rsidRPr="0046685C">
          <w:rPr>
            <w:rFonts w:ascii="Consolas" w:hAnsi="Consolas" w:cs="Consolas"/>
            <w:color w:val="000000"/>
            <w:sz w:val="19"/>
            <w:szCs w:val="19"/>
            <w:highlight w:val="white"/>
          </w:rPr>
          <w:t xml:space="preserve"> #sp_GetVirtualHyperVLinkGuest</w:t>
        </w:r>
      </w:ins>
    </w:p>
    <w:p w14:paraId="50573F6C" w14:textId="24786582" w:rsidR="00541E1D" w:rsidRPr="00541E1D" w:rsidRDefault="00541E1D" w:rsidP="00541E1D">
      <w:pPr>
        <w:pStyle w:val="Heading3"/>
        <w:rPr>
          <w:ins w:id="4307" w:author="Peter Arbogast" w:date="2019-06-13T14:11:00Z"/>
          <w:rPrChange w:id="4308" w:author="Peter Arbogast" w:date="2019-06-13T14:12:00Z">
            <w:rPr>
              <w:ins w:id="4309" w:author="Peter Arbogast" w:date="2019-06-13T14:11:00Z"/>
              <w:lang w:val="de-DE"/>
            </w:rPr>
          </w:rPrChange>
        </w:rPr>
        <w:pPrChange w:id="4310" w:author="Peter Arbogast" w:date="2019-06-13T14:11:00Z">
          <w:pPr>
            <w:pStyle w:val="Heading3"/>
            <w:numPr>
              <w:ilvl w:val="2"/>
              <w:numId w:val="1"/>
            </w:numPr>
            <w:ind w:left="709" w:hanging="720"/>
          </w:pPr>
        </w:pPrChange>
      </w:pPr>
    </w:p>
    <w:p w14:paraId="41DBB340" w14:textId="77777777" w:rsidR="00541E1D" w:rsidRPr="00541E1D" w:rsidRDefault="00541E1D">
      <w:pPr>
        <w:rPr>
          <w:ins w:id="4311" w:author="Peter Arbogast" w:date="2019-06-13T14:11:00Z"/>
          <w:rFonts w:asciiTheme="majorHAnsi" w:eastAsiaTheme="majorEastAsia" w:hAnsiTheme="majorHAnsi" w:cstheme="majorBidi"/>
          <w:color w:val="1F3763" w:themeColor="accent1" w:themeShade="7F"/>
          <w:sz w:val="24"/>
          <w:szCs w:val="24"/>
          <w:rPrChange w:id="4312" w:author="Peter Arbogast" w:date="2019-06-13T14:12:00Z">
            <w:rPr>
              <w:ins w:id="4313" w:author="Peter Arbogast" w:date="2019-06-13T14:11:00Z"/>
              <w:rFonts w:asciiTheme="majorHAnsi" w:eastAsiaTheme="majorEastAsia" w:hAnsiTheme="majorHAnsi" w:cstheme="majorBidi"/>
              <w:color w:val="1F3763" w:themeColor="accent1" w:themeShade="7F"/>
              <w:sz w:val="24"/>
              <w:szCs w:val="24"/>
              <w:lang w:val="de-DE"/>
            </w:rPr>
          </w:rPrChange>
        </w:rPr>
      </w:pPr>
      <w:ins w:id="4314" w:author="Peter Arbogast" w:date="2019-06-13T14:11:00Z">
        <w:r w:rsidRPr="00541E1D">
          <w:rPr>
            <w:rPrChange w:id="4315" w:author="Peter Arbogast" w:date="2019-06-13T14:12:00Z">
              <w:rPr>
                <w:lang w:val="de-DE"/>
              </w:rPr>
            </w:rPrChange>
          </w:rPr>
          <w:br w:type="page"/>
        </w:r>
      </w:ins>
    </w:p>
    <w:p w14:paraId="08086675" w14:textId="3E28E4BB" w:rsidR="00541E1D" w:rsidRPr="0046685C" w:rsidRDefault="00541E1D" w:rsidP="00541E1D">
      <w:pPr>
        <w:pStyle w:val="Heading3"/>
        <w:numPr>
          <w:ilvl w:val="2"/>
          <w:numId w:val="1"/>
        </w:numPr>
        <w:ind w:left="709"/>
        <w:rPr>
          <w:ins w:id="4316" w:author="Peter Arbogast" w:date="2019-06-13T14:09:00Z"/>
          <w:lang w:val="de-DE"/>
        </w:rPr>
      </w:pPr>
      <w:bookmarkStart w:id="4317" w:name="_Toc11337021"/>
      <w:ins w:id="4318" w:author="Peter Arbogast" w:date="2019-06-13T14:09:00Z">
        <w:r w:rsidRPr="0046685C">
          <w:rPr>
            <w:lang w:val="de-DE"/>
          </w:rPr>
          <w:lastRenderedPageBreak/>
          <w:t xml:space="preserve">sp_GetSoftwareInstallInformation @iEvidenceGroup, @sEvidenceFilter, </w:t>
        </w:r>
        <w:r>
          <w:rPr>
            <w:lang w:val="de-DE"/>
          </w:rPr>
          <w:t>@</w:t>
        </w:r>
        <w:r w:rsidRPr="0046685C">
          <w:rPr>
            <w:lang w:val="de-DE"/>
          </w:rPr>
          <w:t>bNoUpdate</w:t>
        </w:r>
        <w:r>
          <w:rPr>
            <w:lang w:val="de-DE"/>
          </w:rPr>
          <w:t xml:space="preserve">, </w:t>
        </w:r>
        <w:r w:rsidRPr="00C25DA9">
          <w:rPr>
            <w:lang w:val="de-DE"/>
          </w:rPr>
          <w:t>@iLastSeenDays</w:t>
        </w:r>
        <w:bookmarkEnd w:id="4317"/>
      </w:ins>
    </w:p>
    <w:p w14:paraId="454F43C3" w14:textId="77777777" w:rsidR="00541E1D" w:rsidRDefault="00541E1D" w:rsidP="00541E1D">
      <w:pPr>
        <w:rPr>
          <w:ins w:id="4319" w:author="Peter Arbogast" w:date="2019-06-13T14:09:00Z"/>
        </w:rPr>
      </w:pPr>
      <w:ins w:id="4320" w:author="Peter Arbogast" w:date="2019-06-13T14:09:00Z">
        <w:r>
          <w:t>Store Procedure to get Software List about Install Information like ARP, MSI, IA, ManageSoft</w:t>
        </w:r>
      </w:ins>
    </w:p>
    <w:p w14:paraId="0CE75E98" w14:textId="77777777" w:rsidR="00541E1D" w:rsidRDefault="00541E1D" w:rsidP="00541E1D">
      <w:pPr>
        <w:rPr>
          <w:ins w:id="4321" w:author="Peter Arbogast" w:date="2019-06-13T14:09:00Z"/>
        </w:rPr>
      </w:pPr>
      <w:ins w:id="4322" w:author="Peter Arbogast" w:date="2019-06-13T14:09:00Z">
        <w:r>
          <w:t>Parameter @iEvidenceGroup (Default null):</w:t>
        </w:r>
      </w:ins>
    </w:p>
    <w:p w14:paraId="23249D06" w14:textId="77777777" w:rsidR="00541E1D" w:rsidRDefault="00541E1D" w:rsidP="00541E1D">
      <w:pPr>
        <w:pStyle w:val="ListParagraph"/>
        <w:numPr>
          <w:ilvl w:val="0"/>
          <w:numId w:val="23"/>
        </w:numPr>
        <w:rPr>
          <w:ins w:id="4323" w:author="Peter Arbogast" w:date="2019-06-13T14:09:00Z"/>
        </w:rPr>
      </w:pPr>
      <w:ins w:id="4324" w:author="Peter Arbogast" w:date="2019-06-13T14:09:00Z">
        <w:r>
          <w:t>null       All Evidences or sEvidenceFilter</w:t>
        </w:r>
      </w:ins>
    </w:p>
    <w:p w14:paraId="4EA8C4AC" w14:textId="77777777" w:rsidR="00541E1D" w:rsidRDefault="00541E1D" w:rsidP="00541E1D">
      <w:pPr>
        <w:pStyle w:val="ListParagraph"/>
        <w:numPr>
          <w:ilvl w:val="0"/>
          <w:numId w:val="23"/>
        </w:numPr>
        <w:rPr>
          <w:ins w:id="4325" w:author="Peter Arbogast" w:date="2019-06-13T14:09:00Z"/>
        </w:rPr>
      </w:pPr>
      <w:ins w:id="4326" w:author="Peter Arbogast" w:date="2019-06-13T14:09:00Z">
        <w:r>
          <w:t>1</w:t>
        </w:r>
        <w:r>
          <w:tab/>
          <w:t>Only Windows ARP Information</w:t>
        </w:r>
      </w:ins>
    </w:p>
    <w:p w14:paraId="3B8DDDFD" w14:textId="77777777" w:rsidR="00541E1D" w:rsidRDefault="00541E1D" w:rsidP="00541E1D">
      <w:pPr>
        <w:pStyle w:val="ListParagraph"/>
        <w:numPr>
          <w:ilvl w:val="0"/>
          <w:numId w:val="23"/>
        </w:numPr>
        <w:rPr>
          <w:ins w:id="4327" w:author="Peter Arbogast" w:date="2019-06-13T14:09:00Z"/>
        </w:rPr>
      </w:pPr>
      <w:ins w:id="4328" w:author="Peter Arbogast" w:date="2019-06-13T14:09:00Z">
        <w:r>
          <w:t>2</w:t>
        </w:r>
        <w:r>
          <w:tab/>
          <w:t>Only Windows MSI</w:t>
        </w:r>
      </w:ins>
    </w:p>
    <w:p w14:paraId="4C8A1524" w14:textId="77777777" w:rsidR="00541E1D" w:rsidRDefault="00541E1D" w:rsidP="00541E1D">
      <w:pPr>
        <w:pStyle w:val="ListParagraph"/>
        <w:numPr>
          <w:ilvl w:val="0"/>
          <w:numId w:val="23"/>
        </w:numPr>
        <w:rPr>
          <w:ins w:id="4329" w:author="Peter Arbogast" w:date="2019-06-13T14:09:00Z"/>
        </w:rPr>
      </w:pPr>
      <w:ins w:id="4330" w:author="Peter Arbogast" w:date="2019-06-13T14:09:00Z">
        <w:r>
          <w:t>3</w:t>
        </w:r>
        <w:r>
          <w:tab/>
          <w:t>Other the Windows ARP or MSI</w:t>
        </w:r>
      </w:ins>
    </w:p>
    <w:p w14:paraId="6859E4EF" w14:textId="77777777" w:rsidR="00541E1D" w:rsidRDefault="00541E1D" w:rsidP="00541E1D">
      <w:pPr>
        <w:rPr>
          <w:ins w:id="4331" w:author="Peter Arbogast" w:date="2019-06-13T14:09:00Z"/>
        </w:rPr>
      </w:pPr>
      <w:ins w:id="4332" w:author="Peter Arbogast" w:date="2019-06-13T14:09:00Z">
        <w:r>
          <w:t>Parameter @sEvidenceFilter (Default null):</w:t>
        </w:r>
      </w:ins>
    </w:p>
    <w:p w14:paraId="5BB0A360" w14:textId="77777777" w:rsidR="00541E1D" w:rsidRDefault="00541E1D" w:rsidP="00541E1D">
      <w:pPr>
        <w:ind w:left="720"/>
        <w:rPr>
          <w:ins w:id="4333" w:author="Peter Arbogast" w:date="2019-06-13T14:09:00Z"/>
        </w:rPr>
      </w:pPr>
      <w:ins w:id="4334" w:author="Peter Arbogast" w:date="2019-06-13T14:09:00Z">
        <w:r>
          <w:t>Comma Separated List of Evidences. If the Value is null then all</w:t>
        </w:r>
        <w:r>
          <w:br/>
          <w:t>If @iEvidenceGroup is set then this is value will be ignored</w:t>
        </w:r>
      </w:ins>
    </w:p>
    <w:p w14:paraId="22789210" w14:textId="77777777" w:rsidR="00541E1D" w:rsidRDefault="00541E1D" w:rsidP="00541E1D">
      <w:pPr>
        <w:ind w:left="720"/>
        <w:rPr>
          <w:ins w:id="4335" w:author="Peter Arbogast" w:date="2019-06-13T14:09:00Z"/>
        </w:rPr>
      </w:pPr>
      <w:ins w:id="4336" w:author="Peter Arbogast" w:date="2019-06-13T14:09:00Z">
        <w:r>
          <w:t>Evidences what exists:</w:t>
        </w:r>
      </w:ins>
    </w:p>
    <w:tbl>
      <w:tblPr>
        <w:tblW w:w="5300" w:type="dxa"/>
        <w:tblInd w:w="715" w:type="dxa"/>
        <w:tblCellMar>
          <w:left w:w="70" w:type="dxa"/>
          <w:right w:w="70" w:type="dxa"/>
        </w:tblCellMar>
        <w:tblLook w:val="04A0" w:firstRow="1" w:lastRow="0" w:firstColumn="1" w:lastColumn="0" w:noHBand="0" w:noVBand="1"/>
      </w:tblPr>
      <w:tblGrid>
        <w:gridCol w:w="2020"/>
        <w:gridCol w:w="3280"/>
      </w:tblGrid>
      <w:tr w:rsidR="00541E1D" w:rsidRPr="0050561D" w14:paraId="487E584B" w14:textId="77777777" w:rsidTr="00541E1D">
        <w:trPr>
          <w:trHeight w:val="300"/>
          <w:ins w:id="4337" w:author="Peter Arbogast" w:date="2019-06-13T14:09:00Z"/>
        </w:trPr>
        <w:tc>
          <w:tcPr>
            <w:tcW w:w="2020"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068830C7" w14:textId="77777777" w:rsidR="00541E1D" w:rsidRPr="0050561D" w:rsidRDefault="00541E1D" w:rsidP="00541E1D">
            <w:pPr>
              <w:spacing w:after="0" w:line="240" w:lineRule="auto"/>
              <w:rPr>
                <w:ins w:id="4338" w:author="Peter Arbogast" w:date="2019-06-13T14:09:00Z"/>
                <w:rFonts w:ascii="Calibri" w:eastAsia="Times New Roman" w:hAnsi="Calibri" w:cs="Calibri"/>
                <w:b/>
                <w:bCs/>
                <w:color w:val="FFFFFF"/>
                <w:lang w:val="de-DE" w:eastAsia="de-DE"/>
              </w:rPr>
            </w:pPr>
            <w:ins w:id="4339" w:author="Peter Arbogast" w:date="2019-06-13T14:09:00Z">
              <w:r w:rsidRPr="0050561D">
                <w:rPr>
                  <w:rFonts w:ascii="Calibri" w:eastAsia="Times New Roman" w:hAnsi="Calibri" w:cs="Calibri"/>
                  <w:b/>
                  <w:bCs/>
                  <w:color w:val="FFFFFF"/>
                  <w:lang w:val="de-DE" w:eastAsia="de-DE"/>
                </w:rPr>
                <w:t>Evidence</w:t>
              </w:r>
            </w:ins>
          </w:p>
        </w:tc>
        <w:tc>
          <w:tcPr>
            <w:tcW w:w="3280" w:type="dxa"/>
            <w:tcBorders>
              <w:top w:val="single" w:sz="4" w:space="0" w:color="auto"/>
              <w:left w:val="nil"/>
              <w:bottom w:val="single" w:sz="4" w:space="0" w:color="auto"/>
              <w:right w:val="single" w:sz="4" w:space="0" w:color="auto"/>
            </w:tcBorders>
            <w:shd w:val="clear" w:color="000000" w:fill="000000"/>
            <w:noWrap/>
            <w:vAlign w:val="bottom"/>
            <w:hideMark/>
          </w:tcPr>
          <w:p w14:paraId="31C40847" w14:textId="77777777" w:rsidR="00541E1D" w:rsidRPr="0050561D" w:rsidRDefault="00541E1D" w:rsidP="00541E1D">
            <w:pPr>
              <w:spacing w:after="0" w:line="240" w:lineRule="auto"/>
              <w:rPr>
                <w:ins w:id="4340" w:author="Peter Arbogast" w:date="2019-06-13T14:09:00Z"/>
                <w:rFonts w:ascii="Calibri" w:eastAsia="Times New Roman" w:hAnsi="Calibri" w:cs="Calibri"/>
                <w:b/>
                <w:bCs/>
                <w:color w:val="FFFFFF"/>
                <w:lang w:val="de-DE" w:eastAsia="de-DE"/>
              </w:rPr>
            </w:pPr>
            <w:ins w:id="4341" w:author="Peter Arbogast" w:date="2019-06-13T14:09:00Z">
              <w:r w:rsidRPr="0050561D">
                <w:rPr>
                  <w:rFonts w:ascii="Calibri" w:eastAsia="Times New Roman" w:hAnsi="Calibri" w:cs="Calibri"/>
                  <w:b/>
                  <w:bCs/>
                  <w:color w:val="FFFFFF"/>
                  <w:lang w:val="de-DE" w:eastAsia="de-DE"/>
                </w:rPr>
                <w:t>From where</w:t>
              </w:r>
            </w:ins>
          </w:p>
        </w:tc>
      </w:tr>
      <w:tr w:rsidR="00541E1D" w:rsidRPr="0050561D" w14:paraId="118203AD" w14:textId="77777777" w:rsidTr="00541E1D">
        <w:trPr>
          <w:trHeight w:val="300"/>
          <w:ins w:id="4342"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320E208B" w14:textId="77777777" w:rsidR="00541E1D" w:rsidRPr="0050561D" w:rsidRDefault="00541E1D" w:rsidP="00541E1D">
            <w:pPr>
              <w:spacing w:after="0" w:line="240" w:lineRule="auto"/>
              <w:rPr>
                <w:ins w:id="4343" w:author="Peter Arbogast" w:date="2019-06-13T14:09:00Z"/>
                <w:rFonts w:ascii="Calibri" w:eastAsia="Times New Roman" w:hAnsi="Calibri" w:cs="Calibri"/>
                <w:color w:val="000000"/>
                <w:lang w:val="de-DE" w:eastAsia="de-DE"/>
              </w:rPr>
            </w:pPr>
            <w:ins w:id="4344" w:author="Peter Arbogast" w:date="2019-06-13T14:09:00Z">
              <w:r w:rsidRPr="0050561D">
                <w:rPr>
                  <w:rFonts w:ascii="Calibri" w:eastAsia="Times New Roman" w:hAnsi="Calibri" w:cs="Calibri"/>
                  <w:color w:val="000000"/>
                  <w:lang w:val="de-DE" w:eastAsia="de-DE"/>
                </w:rPr>
                <w:t>DPKG</w:t>
              </w:r>
            </w:ins>
          </w:p>
        </w:tc>
        <w:tc>
          <w:tcPr>
            <w:tcW w:w="3280" w:type="dxa"/>
            <w:tcBorders>
              <w:top w:val="nil"/>
              <w:left w:val="nil"/>
              <w:bottom w:val="single" w:sz="4" w:space="0" w:color="auto"/>
              <w:right w:val="single" w:sz="4" w:space="0" w:color="auto"/>
            </w:tcBorders>
            <w:shd w:val="clear" w:color="auto" w:fill="auto"/>
            <w:noWrap/>
            <w:vAlign w:val="bottom"/>
            <w:hideMark/>
          </w:tcPr>
          <w:p w14:paraId="63035287" w14:textId="77777777" w:rsidR="00541E1D" w:rsidRPr="0050561D" w:rsidRDefault="00541E1D" w:rsidP="00541E1D">
            <w:pPr>
              <w:spacing w:after="0" w:line="240" w:lineRule="auto"/>
              <w:rPr>
                <w:ins w:id="4345" w:author="Peter Arbogast" w:date="2019-06-13T14:09:00Z"/>
                <w:rFonts w:ascii="Calibri" w:eastAsia="Times New Roman" w:hAnsi="Calibri" w:cs="Calibri"/>
                <w:color w:val="000000"/>
                <w:lang w:val="de-DE" w:eastAsia="de-DE"/>
              </w:rPr>
            </w:pPr>
            <w:ins w:id="4346" w:author="Peter Arbogast" w:date="2019-06-13T14:09:00Z">
              <w:r w:rsidRPr="0050561D">
                <w:rPr>
                  <w:rFonts w:ascii="Calibri" w:eastAsia="Times New Roman" w:hAnsi="Calibri" w:cs="Calibri"/>
                  <w:color w:val="000000"/>
                  <w:lang w:val="de-DE" w:eastAsia="de-DE"/>
                </w:rPr>
                <w:t>Ubuntu Package</w:t>
              </w:r>
              <w:r>
                <w:rPr>
                  <w:rFonts w:ascii="Calibri" w:eastAsia="Times New Roman" w:hAnsi="Calibri" w:cs="Calibri"/>
                  <w:color w:val="000000"/>
                  <w:lang w:val="de-DE" w:eastAsia="de-DE"/>
                </w:rPr>
                <w:t xml:space="preserve"> M</w:t>
              </w:r>
              <w:r w:rsidRPr="0050561D">
                <w:rPr>
                  <w:rFonts w:ascii="Calibri" w:eastAsia="Times New Roman" w:hAnsi="Calibri" w:cs="Calibri"/>
                  <w:color w:val="000000"/>
                  <w:lang w:val="de-DE" w:eastAsia="de-DE"/>
                </w:rPr>
                <w:t>an</w:t>
              </w:r>
              <w:r>
                <w:rPr>
                  <w:rFonts w:ascii="Calibri" w:eastAsia="Times New Roman" w:hAnsi="Calibri" w:cs="Calibri"/>
                  <w:color w:val="000000"/>
                  <w:lang w:val="de-DE" w:eastAsia="de-DE"/>
                </w:rPr>
                <w:t>a</w:t>
              </w:r>
              <w:r w:rsidRPr="0050561D">
                <w:rPr>
                  <w:rFonts w:ascii="Calibri" w:eastAsia="Times New Roman" w:hAnsi="Calibri" w:cs="Calibri"/>
                  <w:color w:val="000000"/>
                  <w:lang w:val="de-DE" w:eastAsia="de-DE"/>
                </w:rPr>
                <w:t>ger</w:t>
              </w:r>
            </w:ins>
          </w:p>
        </w:tc>
      </w:tr>
      <w:tr w:rsidR="00541E1D" w:rsidRPr="0050561D" w14:paraId="437AF993" w14:textId="77777777" w:rsidTr="00541E1D">
        <w:trPr>
          <w:trHeight w:val="300"/>
          <w:ins w:id="4347"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3D3B646" w14:textId="77777777" w:rsidR="00541E1D" w:rsidRPr="0050561D" w:rsidRDefault="00541E1D" w:rsidP="00541E1D">
            <w:pPr>
              <w:spacing w:after="0" w:line="240" w:lineRule="auto"/>
              <w:rPr>
                <w:ins w:id="4348" w:author="Peter Arbogast" w:date="2019-06-13T14:09:00Z"/>
                <w:rFonts w:ascii="Calibri" w:eastAsia="Times New Roman" w:hAnsi="Calibri" w:cs="Calibri"/>
                <w:color w:val="000000"/>
                <w:lang w:val="de-DE" w:eastAsia="de-DE"/>
              </w:rPr>
            </w:pPr>
            <w:ins w:id="4349" w:author="Peter Arbogast" w:date="2019-06-13T14:09:00Z">
              <w:r w:rsidRPr="0050561D">
                <w:rPr>
                  <w:rFonts w:ascii="Calibri" w:eastAsia="Times New Roman" w:hAnsi="Calibri" w:cs="Calibri"/>
                  <w:color w:val="000000"/>
                  <w:lang w:val="de-DE" w:eastAsia="de-DE"/>
                </w:rPr>
                <w:t>ExeHdr</w:t>
              </w:r>
            </w:ins>
          </w:p>
        </w:tc>
        <w:tc>
          <w:tcPr>
            <w:tcW w:w="3280" w:type="dxa"/>
            <w:tcBorders>
              <w:top w:val="nil"/>
              <w:left w:val="nil"/>
              <w:bottom w:val="single" w:sz="4" w:space="0" w:color="auto"/>
              <w:right w:val="single" w:sz="4" w:space="0" w:color="auto"/>
            </w:tcBorders>
            <w:shd w:val="clear" w:color="auto" w:fill="auto"/>
            <w:noWrap/>
            <w:vAlign w:val="bottom"/>
            <w:hideMark/>
          </w:tcPr>
          <w:p w14:paraId="2C047EA3" w14:textId="77777777" w:rsidR="00541E1D" w:rsidRPr="0050561D" w:rsidRDefault="00541E1D" w:rsidP="00541E1D">
            <w:pPr>
              <w:spacing w:after="0" w:line="240" w:lineRule="auto"/>
              <w:rPr>
                <w:ins w:id="4350" w:author="Peter Arbogast" w:date="2019-06-13T14:09:00Z"/>
                <w:rFonts w:ascii="Calibri" w:eastAsia="Times New Roman" w:hAnsi="Calibri" w:cs="Calibri"/>
                <w:color w:val="000000"/>
                <w:lang w:val="de-DE" w:eastAsia="de-DE"/>
              </w:rPr>
            </w:pPr>
            <w:ins w:id="4351" w:author="Peter Arbogast" w:date="2019-06-13T14:09:00Z">
              <w:r w:rsidRPr="0050561D">
                <w:rPr>
                  <w:rFonts w:ascii="Calibri" w:eastAsia="Times New Roman" w:hAnsi="Calibri" w:cs="Calibri"/>
                  <w:color w:val="000000"/>
                  <w:lang w:val="de-DE" w:eastAsia="de-DE"/>
                </w:rPr>
                <w:t>Windows EXE Handler</w:t>
              </w:r>
            </w:ins>
          </w:p>
        </w:tc>
      </w:tr>
      <w:tr w:rsidR="00541E1D" w:rsidRPr="0050561D" w14:paraId="5ACFF827" w14:textId="77777777" w:rsidTr="00541E1D">
        <w:trPr>
          <w:trHeight w:val="300"/>
          <w:ins w:id="4352"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FC54562" w14:textId="77777777" w:rsidR="00541E1D" w:rsidRPr="0050561D" w:rsidRDefault="00541E1D" w:rsidP="00541E1D">
            <w:pPr>
              <w:spacing w:after="0" w:line="240" w:lineRule="auto"/>
              <w:rPr>
                <w:ins w:id="4353" w:author="Peter Arbogast" w:date="2019-06-13T14:09:00Z"/>
                <w:rFonts w:ascii="Calibri" w:eastAsia="Times New Roman" w:hAnsi="Calibri" w:cs="Calibri"/>
                <w:color w:val="000000"/>
                <w:lang w:val="de-DE" w:eastAsia="de-DE"/>
              </w:rPr>
            </w:pPr>
            <w:ins w:id="4354" w:author="Peter Arbogast" w:date="2019-06-13T14:09:00Z">
              <w:r w:rsidRPr="0050561D">
                <w:rPr>
                  <w:rFonts w:ascii="Calibri" w:eastAsia="Times New Roman" w:hAnsi="Calibri" w:cs="Calibri"/>
                  <w:color w:val="000000"/>
                  <w:lang w:val="de-DE" w:eastAsia="de-DE"/>
                </w:rPr>
                <w:t>IA</w:t>
              </w:r>
            </w:ins>
          </w:p>
        </w:tc>
        <w:tc>
          <w:tcPr>
            <w:tcW w:w="3280" w:type="dxa"/>
            <w:tcBorders>
              <w:top w:val="nil"/>
              <w:left w:val="nil"/>
              <w:bottom w:val="single" w:sz="4" w:space="0" w:color="auto"/>
              <w:right w:val="single" w:sz="4" w:space="0" w:color="auto"/>
            </w:tcBorders>
            <w:shd w:val="clear" w:color="auto" w:fill="auto"/>
            <w:noWrap/>
            <w:vAlign w:val="bottom"/>
            <w:hideMark/>
          </w:tcPr>
          <w:p w14:paraId="2E03974C" w14:textId="77777777" w:rsidR="00541E1D" w:rsidRPr="0050561D" w:rsidRDefault="00541E1D" w:rsidP="00541E1D">
            <w:pPr>
              <w:spacing w:after="0" w:line="240" w:lineRule="auto"/>
              <w:rPr>
                <w:ins w:id="4355" w:author="Peter Arbogast" w:date="2019-06-13T14:09:00Z"/>
                <w:rFonts w:ascii="Calibri" w:eastAsia="Times New Roman" w:hAnsi="Calibri" w:cs="Calibri"/>
                <w:color w:val="000000"/>
                <w:lang w:val="de-DE" w:eastAsia="de-DE"/>
              </w:rPr>
            </w:pPr>
            <w:ins w:id="4356" w:author="Peter Arbogast" w:date="2019-06-13T14:09:00Z">
              <w:r w:rsidRPr="0050561D">
                <w:rPr>
                  <w:rFonts w:ascii="Calibri" w:eastAsia="Times New Roman" w:hAnsi="Calibri" w:cs="Calibri"/>
                  <w:color w:val="000000"/>
                  <w:lang w:val="de-DE" w:eastAsia="de-DE"/>
                </w:rPr>
                <w:t>InstallAnywhere</w:t>
              </w:r>
            </w:ins>
          </w:p>
        </w:tc>
      </w:tr>
      <w:tr w:rsidR="00541E1D" w:rsidRPr="0050561D" w14:paraId="2CA5869B" w14:textId="77777777" w:rsidTr="00541E1D">
        <w:trPr>
          <w:trHeight w:val="300"/>
          <w:ins w:id="4357"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76FDD30" w14:textId="77777777" w:rsidR="00541E1D" w:rsidRPr="0050561D" w:rsidRDefault="00541E1D" w:rsidP="00541E1D">
            <w:pPr>
              <w:spacing w:after="0" w:line="240" w:lineRule="auto"/>
              <w:rPr>
                <w:ins w:id="4358" w:author="Peter Arbogast" w:date="2019-06-13T14:09:00Z"/>
                <w:rFonts w:ascii="Calibri" w:eastAsia="Times New Roman" w:hAnsi="Calibri" w:cs="Calibri"/>
                <w:color w:val="000000"/>
                <w:lang w:val="de-DE" w:eastAsia="de-DE"/>
              </w:rPr>
            </w:pPr>
            <w:ins w:id="4359" w:author="Peter Arbogast" w:date="2019-06-13T14:09:00Z">
              <w:r w:rsidRPr="0050561D">
                <w:rPr>
                  <w:rFonts w:ascii="Calibri" w:eastAsia="Times New Roman" w:hAnsi="Calibri" w:cs="Calibri"/>
                  <w:color w:val="000000"/>
                  <w:lang w:val="de-DE" w:eastAsia="de-DE"/>
                </w:rPr>
                <w:t>ISMP</w:t>
              </w:r>
            </w:ins>
          </w:p>
        </w:tc>
        <w:tc>
          <w:tcPr>
            <w:tcW w:w="3280" w:type="dxa"/>
            <w:tcBorders>
              <w:top w:val="nil"/>
              <w:left w:val="nil"/>
              <w:bottom w:val="single" w:sz="4" w:space="0" w:color="auto"/>
              <w:right w:val="single" w:sz="4" w:space="0" w:color="auto"/>
            </w:tcBorders>
            <w:shd w:val="clear" w:color="auto" w:fill="auto"/>
            <w:noWrap/>
            <w:vAlign w:val="bottom"/>
            <w:hideMark/>
          </w:tcPr>
          <w:p w14:paraId="19855F4B" w14:textId="77777777" w:rsidR="00541E1D" w:rsidRPr="0050561D" w:rsidRDefault="00541E1D" w:rsidP="00541E1D">
            <w:pPr>
              <w:spacing w:after="0" w:line="240" w:lineRule="auto"/>
              <w:rPr>
                <w:ins w:id="4360" w:author="Peter Arbogast" w:date="2019-06-13T14:09:00Z"/>
                <w:rFonts w:ascii="Calibri" w:eastAsia="Times New Roman" w:hAnsi="Calibri" w:cs="Calibri"/>
                <w:color w:val="000000"/>
                <w:lang w:val="de-DE" w:eastAsia="de-DE"/>
              </w:rPr>
            </w:pPr>
            <w:ins w:id="4361" w:author="Peter Arbogast" w:date="2019-06-13T14:09:00Z">
              <w:r w:rsidRPr="0050561D">
                <w:rPr>
                  <w:rFonts w:ascii="Calibri" w:eastAsia="Times New Roman" w:hAnsi="Calibri" w:cs="Calibri"/>
                  <w:color w:val="000000"/>
                  <w:lang w:val="de-DE" w:eastAsia="de-DE"/>
                </w:rPr>
                <w:t>InstallShield MultiPlatform</w:t>
              </w:r>
            </w:ins>
          </w:p>
        </w:tc>
      </w:tr>
      <w:tr w:rsidR="00541E1D" w:rsidRPr="0050561D" w14:paraId="446AF950" w14:textId="77777777" w:rsidTr="00541E1D">
        <w:trPr>
          <w:trHeight w:val="300"/>
          <w:ins w:id="4362"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6529B149" w14:textId="77777777" w:rsidR="00541E1D" w:rsidRPr="0050561D" w:rsidRDefault="00541E1D" w:rsidP="00541E1D">
            <w:pPr>
              <w:spacing w:after="0" w:line="240" w:lineRule="auto"/>
              <w:rPr>
                <w:ins w:id="4363" w:author="Peter Arbogast" w:date="2019-06-13T14:09:00Z"/>
                <w:rFonts w:ascii="Calibri" w:eastAsia="Times New Roman" w:hAnsi="Calibri" w:cs="Calibri"/>
                <w:color w:val="000000"/>
                <w:lang w:val="de-DE" w:eastAsia="de-DE"/>
              </w:rPr>
            </w:pPr>
            <w:ins w:id="4364" w:author="Peter Arbogast" w:date="2019-06-13T14:09:00Z">
              <w:r w:rsidRPr="0050561D">
                <w:rPr>
                  <w:rFonts w:ascii="Calibri" w:eastAsia="Times New Roman" w:hAnsi="Calibri" w:cs="Calibri"/>
                  <w:color w:val="000000"/>
                  <w:lang w:val="de-DE" w:eastAsia="de-DE"/>
                </w:rPr>
                <w:t>LPP</w:t>
              </w:r>
            </w:ins>
          </w:p>
        </w:tc>
        <w:tc>
          <w:tcPr>
            <w:tcW w:w="3280" w:type="dxa"/>
            <w:tcBorders>
              <w:top w:val="nil"/>
              <w:left w:val="nil"/>
              <w:bottom w:val="single" w:sz="4" w:space="0" w:color="auto"/>
              <w:right w:val="single" w:sz="4" w:space="0" w:color="auto"/>
            </w:tcBorders>
            <w:shd w:val="clear" w:color="auto" w:fill="auto"/>
            <w:noWrap/>
            <w:vAlign w:val="bottom"/>
            <w:hideMark/>
          </w:tcPr>
          <w:p w14:paraId="0B833A94" w14:textId="77777777" w:rsidR="00541E1D" w:rsidRPr="0050561D" w:rsidRDefault="00541E1D" w:rsidP="00541E1D">
            <w:pPr>
              <w:spacing w:after="0" w:line="240" w:lineRule="auto"/>
              <w:rPr>
                <w:ins w:id="4365" w:author="Peter Arbogast" w:date="2019-06-13T14:09:00Z"/>
                <w:rFonts w:ascii="Calibri" w:eastAsia="Times New Roman" w:hAnsi="Calibri" w:cs="Calibri"/>
                <w:color w:val="000000"/>
                <w:lang w:val="de-DE" w:eastAsia="de-DE"/>
              </w:rPr>
            </w:pPr>
            <w:ins w:id="4366" w:author="Peter Arbogast" w:date="2019-06-13T14:09:00Z">
              <w:r w:rsidRPr="0050561D">
                <w:rPr>
                  <w:rFonts w:ascii="Calibri" w:eastAsia="Times New Roman" w:hAnsi="Calibri" w:cs="Calibri"/>
                  <w:color w:val="000000"/>
                  <w:lang w:val="de-DE" w:eastAsia="de-DE"/>
                </w:rPr>
                <w:t>IBM Package</w:t>
              </w:r>
              <w:r>
                <w:rPr>
                  <w:rFonts w:ascii="Calibri" w:eastAsia="Times New Roman" w:hAnsi="Calibri" w:cs="Calibri"/>
                  <w:color w:val="000000"/>
                  <w:lang w:val="de-DE" w:eastAsia="de-DE"/>
                </w:rPr>
                <w:t xml:space="preserve"> M</w:t>
              </w:r>
              <w:r w:rsidRPr="0050561D">
                <w:rPr>
                  <w:rFonts w:ascii="Calibri" w:eastAsia="Times New Roman" w:hAnsi="Calibri" w:cs="Calibri"/>
                  <w:color w:val="000000"/>
                  <w:lang w:val="de-DE" w:eastAsia="de-DE"/>
                </w:rPr>
                <w:t>anager</w:t>
              </w:r>
            </w:ins>
          </w:p>
        </w:tc>
      </w:tr>
      <w:tr w:rsidR="00541E1D" w:rsidRPr="0050561D" w14:paraId="298BCC3D" w14:textId="77777777" w:rsidTr="00541E1D">
        <w:trPr>
          <w:trHeight w:val="300"/>
          <w:ins w:id="4367"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56EB38B8" w14:textId="77777777" w:rsidR="00541E1D" w:rsidRPr="0050561D" w:rsidRDefault="00541E1D" w:rsidP="00541E1D">
            <w:pPr>
              <w:spacing w:after="0" w:line="240" w:lineRule="auto"/>
              <w:rPr>
                <w:ins w:id="4368" w:author="Peter Arbogast" w:date="2019-06-13T14:09:00Z"/>
                <w:rFonts w:ascii="Calibri" w:eastAsia="Times New Roman" w:hAnsi="Calibri" w:cs="Calibri"/>
                <w:color w:val="000000"/>
                <w:lang w:val="de-DE" w:eastAsia="de-DE"/>
              </w:rPr>
            </w:pPr>
            <w:ins w:id="4369" w:author="Peter Arbogast" w:date="2019-06-13T14:09:00Z">
              <w:r w:rsidRPr="0050561D">
                <w:rPr>
                  <w:rFonts w:ascii="Calibri" w:eastAsia="Times New Roman" w:hAnsi="Calibri" w:cs="Calibri"/>
                  <w:color w:val="000000"/>
                  <w:lang w:val="de-DE" w:eastAsia="de-DE"/>
                </w:rPr>
                <w:t>ManageSoft</w:t>
              </w:r>
            </w:ins>
          </w:p>
        </w:tc>
        <w:tc>
          <w:tcPr>
            <w:tcW w:w="3280" w:type="dxa"/>
            <w:tcBorders>
              <w:top w:val="nil"/>
              <w:left w:val="nil"/>
              <w:bottom w:val="single" w:sz="4" w:space="0" w:color="auto"/>
              <w:right w:val="single" w:sz="4" w:space="0" w:color="auto"/>
            </w:tcBorders>
            <w:shd w:val="clear" w:color="auto" w:fill="auto"/>
            <w:noWrap/>
            <w:vAlign w:val="bottom"/>
            <w:hideMark/>
          </w:tcPr>
          <w:p w14:paraId="18EBCFB3" w14:textId="77777777" w:rsidR="00541E1D" w:rsidRPr="0050561D" w:rsidRDefault="00541E1D" w:rsidP="00541E1D">
            <w:pPr>
              <w:spacing w:after="0" w:line="240" w:lineRule="auto"/>
              <w:rPr>
                <w:ins w:id="4370" w:author="Peter Arbogast" w:date="2019-06-13T14:09:00Z"/>
                <w:rFonts w:ascii="Calibri" w:eastAsia="Times New Roman" w:hAnsi="Calibri" w:cs="Calibri"/>
                <w:color w:val="000000"/>
                <w:lang w:val="de-DE" w:eastAsia="de-DE"/>
              </w:rPr>
            </w:pPr>
            <w:ins w:id="4371" w:author="Peter Arbogast" w:date="2019-06-13T14:09:00Z">
              <w:r w:rsidRPr="0050561D">
                <w:rPr>
                  <w:rFonts w:ascii="Calibri" w:eastAsia="Times New Roman" w:hAnsi="Calibri" w:cs="Calibri"/>
                  <w:color w:val="000000"/>
                  <w:lang w:val="de-DE" w:eastAsia="de-DE"/>
                </w:rPr>
                <w:t>Managesoft Agent Installed</w:t>
              </w:r>
            </w:ins>
          </w:p>
        </w:tc>
      </w:tr>
      <w:tr w:rsidR="00541E1D" w:rsidRPr="0050561D" w14:paraId="78ADF5E2" w14:textId="77777777" w:rsidTr="00541E1D">
        <w:trPr>
          <w:trHeight w:val="300"/>
          <w:ins w:id="4372"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326FB33" w14:textId="77777777" w:rsidR="00541E1D" w:rsidRPr="0050561D" w:rsidRDefault="00541E1D" w:rsidP="00541E1D">
            <w:pPr>
              <w:spacing w:after="0" w:line="240" w:lineRule="auto"/>
              <w:rPr>
                <w:ins w:id="4373" w:author="Peter Arbogast" w:date="2019-06-13T14:09:00Z"/>
                <w:rFonts w:ascii="Calibri" w:eastAsia="Times New Roman" w:hAnsi="Calibri" w:cs="Calibri"/>
                <w:color w:val="000000"/>
                <w:lang w:val="de-DE" w:eastAsia="de-DE"/>
              </w:rPr>
            </w:pPr>
            <w:ins w:id="4374" w:author="Peter Arbogast" w:date="2019-06-13T14:09:00Z">
              <w:r w:rsidRPr="0050561D">
                <w:rPr>
                  <w:rFonts w:ascii="Calibri" w:eastAsia="Times New Roman" w:hAnsi="Calibri" w:cs="Calibri"/>
                  <w:color w:val="000000"/>
                  <w:lang w:val="de-DE" w:eastAsia="de-DE"/>
                </w:rPr>
                <w:t>Managesoft + MSI</w:t>
              </w:r>
            </w:ins>
          </w:p>
        </w:tc>
        <w:tc>
          <w:tcPr>
            <w:tcW w:w="3280" w:type="dxa"/>
            <w:tcBorders>
              <w:top w:val="nil"/>
              <w:left w:val="nil"/>
              <w:bottom w:val="single" w:sz="4" w:space="0" w:color="auto"/>
              <w:right w:val="single" w:sz="4" w:space="0" w:color="auto"/>
            </w:tcBorders>
            <w:shd w:val="clear" w:color="auto" w:fill="auto"/>
            <w:noWrap/>
            <w:vAlign w:val="bottom"/>
            <w:hideMark/>
          </w:tcPr>
          <w:p w14:paraId="397FD8D3" w14:textId="77777777" w:rsidR="00541E1D" w:rsidRPr="0050561D" w:rsidRDefault="00541E1D" w:rsidP="00541E1D">
            <w:pPr>
              <w:spacing w:after="0" w:line="240" w:lineRule="auto"/>
              <w:rPr>
                <w:ins w:id="4375" w:author="Peter Arbogast" w:date="2019-06-13T14:09:00Z"/>
                <w:rFonts w:ascii="Calibri" w:eastAsia="Times New Roman" w:hAnsi="Calibri" w:cs="Calibri"/>
                <w:color w:val="000000"/>
                <w:lang w:val="de-DE" w:eastAsia="de-DE"/>
              </w:rPr>
            </w:pPr>
            <w:ins w:id="4376" w:author="Peter Arbogast" w:date="2019-06-13T14:09:00Z">
              <w:r w:rsidRPr="0050561D">
                <w:rPr>
                  <w:rFonts w:ascii="Calibri" w:eastAsia="Times New Roman" w:hAnsi="Calibri" w:cs="Calibri"/>
                  <w:color w:val="000000"/>
                  <w:lang w:val="de-DE" w:eastAsia="de-DE"/>
                </w:rPr>
                <w:t>Managesoft Agent Installed MSI</w:t>
              </w:r>
            </w:ins>
          </w:p>
        </w:tc>
      </w:tr>
      <w:tr w:rsidR="00541E1D" w:rsidRPr="0050561D" w14:paraId="22CBAC67" w14:textId="77777777" w:rsidTr="00541E1D">
        <w:trPr>
          <w:trHeight w:val="300"/>
          <w:ins w:id="4377"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4BEDA22" w14:textId="77777777" w:rsidR="00541E1D" w:rsidRPr="0050561D" w:rsidRDefault="00541E1D" w:rsidP="00541E1D">
            <w:pPr>
              <w:spacing w:after="0" w:line="240" w:lineRule="auto"/>
              <w:rPr>
                <w:ins w:id="4378" w:author="Peter Arbogast" w:date="2019-06-13T14:09:00Z"/>
                <w:rFonts w:ascii="Calibri" w:eastAsia="Times New Roman" w:hAnsi="Calibri" w:cs="Calibri"/>
                <w:color w:val="000000"/>
                <w:lang w:val="de-DE" w:eastAsia="de-DE"/>
              </w:rPr>
            </w:pPr>
            <w:ins w:id="4379" w:author="Peter Arbogast" w:date="2019-06-13T14:09:00Z">
              <w:r w:rsidRPr="0050561D">
                <w:rPr>
                  <w:rFonts w:ascii="Calibri" w:eastAsia="Times New Roman" w:hAnsi="Calibri" w:cs="Calibri"/>
                  <w:color w:val="000000"/>
                  <w:lang w:val="de-DE" w:eastAsia="de-DE"/>
                </w:rPr>
                <w:t>MSI</w:t>
              </w:r>
            </w:ins>
          </w:p>
        </w:tc>
        <w:tc>
          <w:tcPr>
            <w:tcW w:w="3280" w:type="dxa"/>
            <w:tcBorders>
              <w:top w:val="nil"/>
              <w:left w:val="nil"/>
              <w:bottom w:val="single" w:sz="4" w:space="0" w:color="auto"/>
              <w:right w:val="single" w:sz="4" w:space="0" w:color="auto"/>
            </w:tcBorders>
            <w:shd w:val="clear" w:color="auto" w:fill="auto"/>
            <w:noWrap/>
            <w:vAlign w:val="bottom"/>
            <w:hideMark/>
          </w:tcPr>
          <w:p w14:paraId="68C32E14" w14:textId="77777777" w:rsidR="00541E1D" w:rsidRPr="0050561D" w:rsidRDefault="00541E1D" w:rsidP="00541E1D">
            <w:pPr>
              <w:spacing w:after="0" w:line="240" w:lineRule="auto"/>
              <w:rPr>
                <w:ins w:id="4380" w:author="Peter Arbogast" w:date="2019-06-13T14:09:00Z"/>
                <w:rFonts w:ascii="Calibri" w:eastAsia="Times New Roman" w:hAnsi="Calibri" w:cs="Calibri"/>
                <w:color w:val="000000"/>
                <w:lang w:val="de-DE" w:eastAsia="de-DE"/>
              </w:rPr>
            </w:pPr>
            <w:ins w:id="4381" w:author="Peter Arbogast" w:date="2019-06-13T14:09:00Z">
              <w:r w:rsidRPr="0050561D">
                <w:rPr>
                  <w:rFonts w:ascii="Calibri" w:eastAsia="Times New Roman" w:hAnsi="Calibri" w:cs="Calibri"/>
                  <w:color w:val="000000"/>
                  <w:lang w:val="de-DE" w:eastAsia="de-DE"/>
                </w:rPr>
                <w:t>MSI</w:t>
              </w:r>
            </w:ins>
          </w:p>
        </w:tc>
      </w:tr>
      <w:tr w:rsidR="00541E1D" w:rsidRPr="0050561D" w14:paraId="4CC39E69" w14:textId="77777777" w:rsidTr="00541E1D">
        <w:trPr>
          <w:trHeight w:val="300"/>
          <w:ins w:id="4382"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AA1BDE9" w14:textId="77777777" w:rsidR="00541E1D" w:rsidRPr="0050561D" w:rsidRDefault="00541E1D" w:rsidP="00541E1D">
            <w:pPr>
              <w:spacing w:after="0" w:line="240" w:lineRule="auto"/>
              <w:rPr>
                <w:ins w:id="4383" w:author="Peter Arbogast" w:date="2019-06-13T14:09:00Z"/>
                <w:rFonts w:ascii="Calibri" w:eastAsia="Times New Roman" w:hAnsi="Calibri" w:cs="Calibri"/>
                <w:color w:val="000000"/>
                <w:lang w:val="de-DE" w:eastAsia="de-DE"/>
              </w:rPr>
            </w:pPr>
            <w:ins w:id="4384" w:author="Peter Arbogast" w:date="2019-06-13T14:09:00Z">
              <w:r w:rsidRPr="0050561D">
                <w:rPr>
                  <w:rFonts w:ascii="Calibri" w:eastAsia="Times New Roman" w:hAnsi="Calibri" w:cs="Calibri"/>
                  <w:color w:val="000000"/>
                  <w:lang w:val="de-DE" w:eastAsia="de-DE"/>
                </w:rPr>
                <w:t>OUI</w:t>
              </w:r>
            </w:ins>
          </w:p>
        </w:tc>
        <w:tc>
          <w:tcPr>
            <w:tcW w:w="3280" w:type="dxa"/>
            <w:tcBorders>
              <w:top w:val="nil"/>
              <w:left w:val="nil"/>
              <w:bottom w:val="single" w:sz="4" w:space="0" w:color="auto"/>
              <w:right w:val="single" w:sz="4" w:space="0" w:color="auto"/>
            </w:tcBorders>
            <w:shd w:val="clear" w:color="auto" w:fill="auto"/>
            <w:noWrap/>
            <w:vAlign w:val="bottom"/>
            <w:hideMark/>
          </w:tcPr>
          <w:p w14:paraId="29FF9353" w14:textId="77777777" w:rsidR="00541E1D" w:rsidRPr="0050561D" w:rsidRDefault="00541E1D" w:rsidP="00541E1D">
            <w:pPr>
              <w:spacing w:after="0" w:line="240" w:lineRule="auto"/>
              <w:rPr>
                <w:ins w:id="4385" w:author="Peter Arbogast" w:date="2019-06-13T14:09:00Z"/>
                <w:rFonts w:ascii="Calibri" w:eastAsia="Times New Roman" w:hAnsi="Calibri" w:cs="Calibri"/>
                <w:color w:val="000000"/>
                <w:lang w:val="de-DE" w:eastAsia="de-DE"/>
              </w:rPr>
            </w:pPr>
            <w:ins w:id="4386" w:author="Peter Arbogast" w:date="2019-06-13T14:09:00Z">
              <w:r w:rsidRPr="0050561D">
                <w:rPr>
                  <w:rFonts w:ascii="Calibri" w:eastAsia="Times New Roman" w:hAnsi="Calibri" w:cs="Calibri"/>
                  <w:color w:val="000000"/>
                  <w:lang w:val="de-DE" w:eastAsia="de-DE"/>
                </w:rPr>
                <w:t>Oracle Installer</w:t>
              </w:r>
            </w:ins>
          </w:p>
        </w:tc>
      </w:tr>
      <w:tr w:rsidR="00541E1D" w:rsidRPr="0050561D" w14:paraId="4FB26E46" w14:textId="77777777" w:rsidTr="00541E1D">
        <w:trPr>
          <w:trHeight w:val="300"/>
          <w:ins w:id="4387"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7A0F206" w14:textId="77777777" w:rsidR="00541E1D" w:rsidRPr="0050561D" w:rsidRDefault="00541E1D" w:rsidP="00541E1D">
            <w:pPr>
              <w:spacing w:after="0" w:line="240" w:lineRule="auto"/>
              <w:rPr>
                <w:ins w:id="4388" w:author="Peter Arbogast" w:date="2019-06-13T14:09:00Z"/>
                <w:rFonts w:ascii="Calibri" w:eastAsia="Times New Roman" w:hAnsi="Calibri" w:cs="Calibri"/>
                <w:color w:val="000000"/>
                <w:lang w:val="de-DE" w:eastAsia="de-DE"/>
              </w:rPr>
            </w:pPr>
            <w:ins w:id="4389" w:author="Peter Arbogast" w:date="2019-06-13T14:09:00Z">
              <w:r w:rsidRPr="0050561D">
                <w:rPr>
                  <w:rFonts w:ascii="Calibri" w:eastAsia="Times New Roman" w:hAnsi="Calibri" w:cs="Calibri"/>
                  <w:color w:val="000000"/>
                  <w:lang w:val="de-DE" w:eastAsia="de-DE"/>
                </w:rPr>
                <w:t>RPM</w:t>
              </w:r>
            </w:ins>
          </w:p>
        </w:tc>
        <w:tc>
          <w:tcPr>
            <w:tcW w:w="3280" w:type="dxa"/>
            <w:tcBorders>
              <w:top w:val="nil"/>
              <w:left w:val="nil"/>
              <w:bottom w:val="single" w:sz="4" w:space="0" w:color="auto"/>
              <w:right w:val="single" w:sz="4" w:space="0" w:color="auto"/>
            </w:tcBorders>
            <w:shd w:val="clear" w:color="auto" w:fill="auto"/>
            <w:noWrap/>
            <w:vAlign w:val="bottom"/>
            <w:hideMark/>
          </w:tcPr>
          <w:p w14:paraId="4471756B" w14:textId="77777777" w:rsidR="00541E1D" w:rsidRPr="0050561D" w:rsidRDefault="00541E1D" w:rsidP="00541E1D">
            <w:pPr>
              <w:spacing w:after="0" w:line="240" w:lineRule="auto"/>
              <w:rPr>
                <w:ins w:id="4390" w:author="Peter Arbogast" w:date="2019-06-13T14:09:00Z"/>
                <w:rFonts w:ascii="Calibri" w:eastAsia="Times New Roman" w:hAnsi="Calibri" w:cs="Calibri"/>
                <w:color w:val="000000"/>
                <w:lang w:val="de-DE" w:eastAsia="de-DE"/>
              </w:rPr>
            </w:pPr>
            <w:ins w:id="4391" w:author="Peter Arbogast" w:date="2019-06-13T14:09:00Z">
              <w:r w:rsidRPr="0050561D">
                <w:rPr>
                  <w:rFonts w:ascii="Calibri" w:eastAsia="Times New Roman" w:hAnsi="Calibri" w:cs="Calibri"/>
                  <w:color w:val="000000"/>
                  <w:lang w:val="de-DE" w:eastAsia="de-DE"/>
                </w:rPr>
                <w:t>RedHat Package Manager</w:t>
              </w:r>
            </w:ins>
          </w:p>
        </w:tc>
      </w:tr>
      <w:tr w:rsidR="00541E1D" w:rsidRPr="0050561D" w14:paraId="4A998ABF" w14:textId="77777777" w:rsidTr="00541E1D">
        <w:trPr>
          <w:trHeight w:val="300"/>
          <w:ins w:id="4392"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0B3D5C8F" w14:textId="77777777" w:rsidR="00541E1D" w:rsidRPr="0050561D" w:rsidRDefault="00541E1D" w:rsidP="00541E1D">
            <w:pPr>
              <w:spacing w:after="0" w:line="240" w:lineRule="auto"/>
              <w:rPr>
                <w:ins w:id="4393" w:author="Peter Arbogast" w:date="2019-06-13T14:09:00Z"/>
                <w:rFonts w:ascii="Calibri" w:eastAsia="Times New Roman" w:hAnsi="Calibri" w:cs="Calibri"/>
                <w:color w:val="000000"/>
                <w:lang w:val="de-DE" w:eastAsia="de-DE"/>
              </w:rPr>
            </w:pPr>
            <w:ins w:id="4394" w:author="Peter Arbogast" w:date="2019-06-13T14:09:00Z">
              <w:r w:rsidRPr="0050561D">
                <w:rPr>
                  <w:rFonts w:ascii="Calibri" w:eastAsia="Times New Roman" w:hAnsi="Calibri" w:cs="Calibri"/>
                  <w:color w:val="000000"/>
                  <w:lang w:val="de-DE" w:eastAsia="de-DE"/>
                </w:rPr>
                <w:t>SUNPKG</w:t>
              </w:r>
            </w:ins>
          </w:p>
        </w:tc>
        <w:tc>
          <w:tcPr>
            <w:tcW w:w="3280" w:type="dxa"/>
            <w:tcBorders>
              <w:top w:val="nil"/>
              <w:left w:val="nil"/>
              <w:bottom w:val="single" w:sz="4" w:space="0" w:color="auto"/>
              <w:right w:val="single" w:sz="4" w:space="0" w:color="auto"/>
            </w:tcBorders>
            <w:shd w:val="clear" w:color="auto" w:fill="auto"/>
            <w:noWrap/>
            <w:vAlign w:val="bottom"/>
            <w:hideMark/>
          </w:tcPr>
          <w:p w14:paraId="4C14875B" w14:textId="77777777" w:rsidR="00541E1D" w:rsidRPr="0050561D" w:rsidRDefault="00541E1D" w:rsidP="00541E1D">
            <w:pPr>
              <w:spacing w:after="0" w:line="240" w:lineRule="auto"/>
              <w:rPr>
                <w:ins w:id="4395" w:author="Peter Arbogast" w:date="2019-06-13T14:09:00Z"/>
                <w:rFonts w:ascii="Calibri" w:eastAsia="Times New Roman" w:hAnsi="Calibri" w:cs="Calibri"/>
                <w:color w:val="000000"/>
                <w:lang w:val="de-DE" w:eastAsia="de-DE"/>
              </w:rPr>
            </w:pPr>
            <w:ins w:id="4396" w:author="Peter Arbogast" w:date="2019-06-13T14:09:00Z">
              <w:r w:rsidRPr="0050561D">
                <w:rPr>
                  <w:rFonts w:ascii="Calibri" w:eastAsia="Times New Roman" w:hAnsi="Calibri" w:cs="Calibri"/>
                  <w:color w:val="000000"/>
                  <w:lang w:val="de-DE" w:eastAsia="de-DE"/>
                </w:rPr>
                <w:t>Sun Package Manager</w:t>
              </w:r>
            </w:ins>
          </w:p>
        </w:tc>
      </w:tr>
      <w:tr w:rsidR="00541E1D" w:rsidRPr="0050561D" w14:paraId="053E7AE0" w14:textId="77777777" w:rsidTr="00541E1D">
        <w:trPr>
          <w:trHeight w:val="300"/>
          <w:ins w:id="4397"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7F6C8F4F" w14:textId="77777777" w:rsidR="00541E1D" w:rsidRPr="0050561D" w:rsidRDefault="00541E1D" w:rsidP="00541E1D">
            <w:pPr>
              <w:spacing w:after="0" w:line="240" w:lineRule="auto"/>
              <w:rPr>
                <w:ins w:id="4398" w:author="Peter Arbogast" w:date="2019-06-13T14:09:00Z"/>
                <w:rFonts w:ascii="Calibri" w:eastAsia="Times New Roman" w:hAnsi="Calibri" w:cs="Calibri"/>
                <w:color w:val="000000"/>
                <w:lang w:val="de-DE" w:eastAsia="de-DE"/>
              </w:rPr>
            </w:pPr>
            <w:ins w:id="4399" w:author="Peter Arbogast" w:date="2019-06-13T14:09:00Z">
              <w:r w:rsidRPr="0050561D">
                <w:rPr>
                  <w:rFonts w:ascii="Calibri" w:eastAsia="Times New Roman" w:hAnsi="Calibri" w:cs="Calibri"/>
                  <w:color w:val="000000"/>
                  <w:lang w:val="de-DE" w:eastAsia="de-DE"/>
                </w:rPr>
                <w:t>Uninstall</w:t>
              </w:r>
            </w:ins>
          </w:p>
        </w:tc>
        <w:tc>
          <w:tcPr>
            <w:tcW w:w="3280" w:type="dxa"/>
            <w:tcBorders>
              <w:top w:val="nil"/>
              <w:left w:val="nil"/>
              <w:bottom w:val="single" w:sz="4" w:space="0" w:color="auto"/>
              <w:right w:val="single" w:sz="4" w:space="0" w:color="auto"/>
            </w:tcBorders>
            <w:shd w:val="clear" w:color="auto" w:fill="auto"/>
            <w:noWrap/>
            <w:vAlign w:val="bottom"/>
            <w:hideMark/>
          </w:tcPr>
          <w:p w14:paraId="02C2C64F" w14:textId="77777777" w:rsidR="00541E1D" w:rsidRPr="0050561D" w:rsidRDefault="00541E1D" w:rsidP="00541E1D">
            <w:pPr>
              <w:spacing w:after="0" w:line="240" w:lineRule="auto"/>
              <w:rPr>
                <w:ins w:id="4400" w:author="Peter Arbogast" w:date="2019-06-13T14:09:00Z"/>
                <w:rFonts w:ascii="Calibri" w:eastAsia="Times New Roman" w:hAnsi="Calibri" w:cs="Calibri"/>
                <w:color w:val="000000"/>
                <w:lang w:val="de-DE" w:eastAsia="de-DE"/>
              </w:rPr>
            </w:pPr>
            <w:ins w:id="4401" w:author="Peter Arbogast" w:date="2019-06-13T14:09:00Z">
              <w:r w:rsidRPr="0050561D">
                <w:rPr>
                  <w:rFonts w:ascii="Calibri" w:eastAsia="Times New Roman" w:hAnsi="Calibri" w:cs="Calibri"/>
                  <w:color w:val="000000"/>
                  <w:lang w:val="de-DE" w:eastAsia="de-DE"/>
                </w:rPr>
                <w:t>Windows Uninstall Keys</w:t>
              </w:r>
            </w:ins>
          </w:p>
        </w:tc>
      </w:tr>
      <w:tr w:rsidR="00541E1D" w:rsidRPr="0050561D" w14:paraId="618D2010" w14:textId="77777777" w:rsidTr="00541E1D">
        <w:trPr>
          <w:trHeight w:val="300"/>
          <w:ins w:id="4402" w:author="Peter Arbogast" w:date="2019-06-13T14:09:00Z"/>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14:paraId="48FCA35E" w14:textId="77777777" w:rsidR="00541E1D" w:rsidRPr="0050561D" w:rsidRDefault="00541E1D" w:rsidP="00541E1D">
            <w:pPr>
              <w:spacing w:after="0" w:line="240" w:lineRule="auto"/>
              <w:rPr>
                <w:ins w:id="4403" w:author="Peter Arbogast" w:date="2019-06-13T14:09:00Z"/>
                <w:rFonts w:ascii="Calibri" w:eastAsia="Times New Roman" w:hAnsi="Calibri" w:cs="Calibri"/>
                <w:color w:val="000000"/>
                <w:lang w:val="de-DE" w:eastAsia="de-DE"/>
              </w:rPr>
            </w:pPr>
            <w:ins w:id="4404" w:author="Peter Arbogast" w:date="2019-06-13T14:09:00Z">
              <w:r w:rsidRPr="0050561D">
                <w:rPr>
                  <w:rFonts w:ascii="Calibri" w:eastAsia="Times New Roman" w:hAnsi="Calibri" w:cs="Calibri"/>
                  <w:color w:val="000000"/>
                  <w:lang w:val="de-DE" w:eastAsia="de-DE"/>
                </w:rPr>
                <w:t>VISDK</w:t>
              </w:r>
            </w:ins>
          </w:p>
        </w:tc>
        <w:tc>
          <w:tcPr>
            <w:tcW w:w="3280" w:type="dxa"/>
            <w:tcBorders>
              <w:top w:val="nil"/>
              <w:left w:val="nil"/>
              <w:bottom w:val="single" w:sz="4" w:space="0" w:color="auto"/>
              <w:right w:val="single" w:sz="4" w:space="0" w:color="auto"/>
            </w:tcBorders>
            <w:shd w:val="clear" w:color="auto" w:fill="auto"/>
            <w:noWrap/>
            <w:vAlign w:val="bottom"/>
            <w:hideMark/>
          </w:tcPr>
          <w:p w14:paraId="1F141C44" w14:textId="77777777" w:rsidR="00541E1D" w:rsidRPr="0050561D" w:rsidRDefault="00541E1D" w:rsidP="00541E1D">
            <w:pPr>
              <w:spacing w:after="0" w:line="240" w:lineRule="auto"/>
              <w:rPr>
                <w:ins w:id="4405" w:author="Peter Arbogast" w:date="2019-06-13T14:09:00Z"/>
                <w:rFonts w:ascii="Calibri" w:eastAsia="Times New Roman" w:hAnsi="Calibri" w:cs="Calibri"/>
                <w:color w:val="000000"/>
                <w:lang w:val="de-DE" w:eastAsia="de-DE"/>
              </w:rPr>
            </w:pPr>
            <w:ins w:id="4406" w:author="Peter Arbogast" w:date="2019-06-13T14:09:00Z">
              <w:r w:rsidRPr="0050561D">
                <w:rPr>
                  <w:rFonts w:ascii="Calibri" w:eastAsia="Times New Roman" w:hAnsi="Calibri" w:cs="Calibri"/>
                  <w:color w:val="000000"/>
                  <w:lang w:val="de-DE" w:eastAsia="de-DE"/>
                </w:rPr>
                <w:t>VMWare</w:t>
              </w:r>
            </w:ins>
          </w:p>
        </w:tc>
      </w:tr>
    </w:tbl>
    <w:p w14:paraId="7E13EAF6" w14:textId="77777777" w:rsidR="00541E1D" w:rsidRDefault="00541E1D" w:rsidP="00541E1D">
      <w:pPr>
        <w:rPr>
          <w:ins w:id="4407" w:author="Peter Arbogast" w:date="2019-06-13T14:09:00Z"/>
        </w:rPr>
      </w:pPr>
    </w:p>
    <w:p w14:paraId="5D29E7CF" w14:textId="77777777" w:rsidR="00541E1D" w:rsidRDefault="00541E1D" w:rsidP="00541E1D">
      <w:pPr>
        <w:rPr>
          <w:ins w:id="4408" w:author="Peter Arbogast" w:date="2019-06-13T14:09:00Z"/>
        </w:rPr>
      </w:pPr>
      <w:ins w:id="4409" w:author="Peter Arbogast" w:date="2019-06-13T14:09:00Z">
        <w:r>
          <w:t>Parameter @bNoUpdate (Default 0):</w:t>
        </w:r>
      </w:ins>
    </w:p>
    <w:p w14:paraId="2BAEE790" w14:textId="77777777" w:rsidR="00541E1D" w:rsidRDefault="00541E1D" w:rsidP="00541E1D">
      <w:pPr>
        <w:pStyle w:val="ListParagraph"/>
        <w:numPr>
          <w:ilvl w:val="0"/>
          <w:numId w:val="25"/>
        </w:numPr>
        <w:rPr>
          <w:ins w:id="4410" w:author="Peter Arbogast" w:date="2019-06-13T14:09:00Z"/>
        </w:rPr>
      </w:pPr>
      <w:ins w:id="4411" w:author="Peter Arbogast" w:date="2019-06-13T14:09:00Z">
        <w:r>
          <w:t xml:space="preserve">0 or null </w:t>
        </w:r>
        <w:r>
          <w:tab/>
          <w:t>All Packages are shown</w:t>
        </w:r>
      </w:ins>
    </w:p>
    <w:p w14:paraId="6FF64059" w14:textId="77777777" w:rsidR="00541E1D" w:rsidRDefault="00541E1D" w:rsidP="00541E1D">
      <w:pPr>
        <w:pStyle w:val="ListParagraph"/>
        <w:numPr>
          <w:ilvl w:val="0"/>
          <w:numId w:val="25"/>
        </w:numPr>
        <w:rPr>
          <w:ins w:id="4412" w:author="Peter Arbogast" w:date="2019-06-13T14:09:00Z"/>
        </w:rPr>
      </w:pPr>
      <w:ins w:id="4413" w:author="Peter Arbogast" w:date="2019-06-13T14:09:00Z">
        <w:r>
          <w:t>1</w:t>
        </w:r>
        <w:r>
          <w:tab/>
        </w:r>
        <w:r>
          <w:tab/>
          <w:t>Update Packages are filtered out</w:t>
        </w:r>
      </w:ins>
    </w:p>
    <w:p w14:paraId="550F89A5" w14:textId="77777777" w:rsidR="00541E1D" w:rsidRDefault="00541E1D" w:rsidP="00541E1D">
      <w:pPr>
        <w:rPr>
          <w:ins w:id="4414" w:author="Peter Arbogast" w:date="2019-06-13T14:09:00Z"/>
        </w:rPr>
      </w:pPr>
      <w:ins w:id="4415" w:author="Peter Arbogast" w:date="2019-06-13T14:09:00Z">
        <w:r>
          <w:t>Parameter @iLastSeenDays (Default Null):</w:t>
        </w:r>
      </w:ins>
    </w:p>
    <w:p w14:paraId="50206DC2" w14:textId="77777777" w:rsidR="00541E1D" w:rsidRDefault="00541E1D" w:rsidP="00541E1D">
      <w:pPr>
        <w:pStyle w:val="ListParagraph"/>
        <w:numPr>
          <w:ilvl w:val="0"/>
          <w:numId w:val="25"/>
        </w:numPr>
        <w:rPr>
          <w:ins w:id="4416" w:author="Peter Arbogast" w:date="2019-06-13T14:09:00Z"/>
        </w:rPr>
      </w:pPr>
      <w:ins w:id="4417" w:author="Peter Arbogast" w:date="2019-06-13T14:09:00Z">
        <w:r>
          <w:t>null</w:t>
        </w:r>
        <w:r>
          <w:tab/>
        </w:r>
        <w:r>
          <w:tab/>
          <w:t>With out Filter</w:t>
        </w:r>
      </w:ins>
    </w:p>
    <w:p w14:paraId="071F9E1F" w14:textId="77777777" w:rsidR="00541E1D" w:rsidRDefault="00541E1D" w:rsidP="00541E1D">
      <w:pPr>
        <w:pStyle w:val="ListParagraph"/>
        <w:numPr>
          <w:ilvl w:val="0"/>
          <w:numId w:val="25"/>
        </w:numPr>
        <w:rPr>
          <w:ins w:id="4418" w:author="Peter Arbogast" w:date="2019-06-13T14:09:00Z"/>
        </w:rPr>
      </w:pPr>
      <w:ins w:id="4419" w:author="Peter Arbogast" w:date="2019-06-13T14:09:00Z">
        <w:r>
          <w:t>1 – xxx</w:t>
        </w:r>
        <w:r>
          <w:tab/>
        </w:r>
        <w:r>
          <w:tab/>
          <w:t>The days what the inventory maximum can be old</w:t>
        </w:r>
      </w:ins>
    </w:p>
    <w:p w14:paraId="6301BB4A" w14:textId="77777777" w:rsidR="00541E1D" w:rsidRDefault="00541E1D" w:rsidP="00541E1D">
      <w:pPr>
        <w:rPr>
          <w:ins w:id="4420" w:author="Peter Arbogast" w:date="2019-06-13T14:09:00Z"/>
        </w:rPr>
      </w:pPr>
      <w:ins w:id="4421" w:author="Peter Arbogast" w:date="2019-06-13T14:09:00Z">
        <w:r>
          <w:br w:type="page"/>
        </w:r>
      </w:ins>
    </w:p>
    <w:p w14:paraId="547AF048" w14:textId="77777777" w:rsidR="00541E1D" w:rsidRDefault="00541E1D" w:rsidP="00541E1D">
      <w:pPr>
        <w:rPr>
          <w:ins w:id="4422" w:author="Peter Arbogast" w:date="2019-06-13T14:09:00Z"/>
        </w:rPr>
      </w:pPr>
      <w:ins w:id="4423" w:author="Peter Arbogast" w:date="2019-06-13T14:09:00Z">
        <w:r>
          <w:lastRenderedPageBreak/>
          <w:t>Return:</w:t>
        </w:r>
      </w:ins>
    </w:p>
    <w:p w14:paraId="0B60D14D" w14:textId="77777777" w:rsidR="00541E1D" w:rsidRDefault="00541E1D" w:rsidP="00541E1D">
      <w:pPr>
        <w:pStyle w:val="ListParagraph"/>
        <w:numPr>
          <w:ilvl w:val="0"/>
          <w:numId w:val="2"/>
        </w:numPr>
        <w:rPr>
          <w:ins w:id="4424" w:author="Peter Arbogast" w:date="2019-06-13T14:09:00Z"/>
        </w:rPr>
      </w:pPr>
      <w:ins w:id="4425" w:author="Peter Arbogast" w:date="2019-06-13T14:09:00Z">
        <w:r>
          <w:t>ComputerID</w:t>
        </w:r>
      </w:ins>
    </w:p>
    <w:p w14:paraId="1C4A33F7" w14:textId="77777777" w:rsidR="00541E1D" w:rsidRDefault="00541E1D" w:rsidP="00541E1D">
      <w:pPr>
        <w:pStyle w:val="ListParagraph"/>
        <w:numPr>
          <w:ilvl w:val="0"/>
          <w:numId w:val="2"/>
        </w:numPr>
        <w:rPr>
          <w:ins w:id="4426" w:author="Peter Arbogast" w:date="2019-06-13T14:09:00Z"/>
        </w:rPr>
      </w:pPr>
      <w:ins w:id="4427" w:author="Peter Arbogast" w:date="2019-06-13T14:09:00Z">
        <w:r>
          <w:t>SoftwareOcurenceID</w:t>
        </w:r>
      </w:ins>
    </w:p>
    <w:p w14:paraId="65B85F06" w14:textId="77777777" w:rsidR="00541E1D" w:rsidRDefault="00541E1D" w:rsidP="00541E1D">
      <w:pPr>
        <w:pStyle w:val="ListParagraph"/>
        <w:numPr>
          <w:ilvl w:val="0"/>
          <w:numId w:val="2"/>
        </w:numPr>
        <w:rPr>
          <w:ins w:id="4428" w:author="Peter Arbogast" w:date="2019-06-13T14:09:00Z"/>
        </w:rPr>
      </w:pPr>
      <w:ins w:id="4429" w:author="Peter Arbogast" w:date="2019-06-13T14:09:00Z">
        <w:r>
          <w:t>Evidence</w:t>
        </w:r>
      </w:ins>
    </w:p>
    <w:p w14:paraId="6D225047" w14:textId="77777777" w:rsidR="00541E1D" w:rsidRDefault="00541E1D" w:rsidP="00541E1D">
      <w:pPr>
        <w:pStyle w:val="ListParagraph"/>
        <w:numPr>
          <w:ilvl w:val="0"/>
          <w:numId w:val="2"/>
        </w:numPr>
        <w:rPr>
          <w:ins w:id="4430" w:author="Peter Arbogast" w:date="2019-06-13T14:09:00Z"/>
        </w:rPr>
      </w:pPr>
      <w:ins w:id="4431" w:author="Peter Arbogast" w:date="2019-06-13T14:09:00Z">
        <w:r>
          <w:t>Publisher</w:t>
        </w:r>
      </w:ins>
    </w:p>
    <w:p w14:paraId="586EB199" w14:textId="77777777" w:rsidR="00541E1D" w:rsidRDefault="00541E1D" w:rsidP="00541E1D">
      <w:pPr>
        <w:pStyle w:val="ListParagraph"/>
        <w:numPr>
          <w:ilvl w:val="0"/>
          <w:numId w:val="2"/>
        </w:numPr>
        <w:rPr>
          <w:ins w:id="4432" w:author="Peter Arbogast" w:date="2019-06-13T14:09:00Z"/>
        </w:rPr>
      </w:pPr>
      <w:ins w:id="4433" w:author="Peter Arbogast" w:date="2019-06-13T14:09:00Z">
        <w:r>
          <w:t>ProductName</w:t>
        </w:r>
      </w:ins>
    </w:p>
    <w:p w14:paraId="29A01386" w14:textId="77777777" w:rsidR="00541E1D" w:rsidRDefault="00541E1D" w:rsidP="00541E1D">
      <w:pPr>
        <w:pStyle w:val="ListParagraph"/>
        <w:numPr>
          <w:ilvl w:val="0"/>
          <w:numId w:val="2"/>
        </w:numPr>
        <w:rPr>
          <w:ins w:id="4434" w:author="Peter Arbogast" w:date="2019-06-13T14:09:00Z"/>
        </w:rPr>
      </w:pPr>
      <w:ins w:id="4435" w:author="Peter Arbogast" w:date="2019-06-13T14:09:00Z">
        <w:r>
          <w:t>ProductVersion</w:t>
        </w:r>
      </w:ins>
    </w:p>
    <w:p w14:paraId="7D19C674" w14:textId="77777777" w:rsidR="00541E1D" w:rsidRDefault="00541E1D" w:rsidP="00541E1D">
      <w:pPr>
        <w:pStyle w:val="ListParagraph"/>
        <w:numPr>
          <w:ilvl w:val="0"/>
          <w:numId w:val="2"/>
        </w:numPr>
        <w:rPr>
          <w:ins w:id="4436" w:author="Peter Arbogast" w:date="2019-06-13T14:09:00Z"/>
        </w:rPr>
      </w:pPr>
      <w:ins w:id="4437" w:author="Peter Arbogast" w:date="2019-06-13T14:09:00Z">
        <w:r>
          <w:t>ProductCode</w:t>
        </w:r>
      </w:ins>
    </w:p>
    <w:p w14:paraId="60DF5AFB" w14:textId="77777777" w:rsidR="00541E1D" w:rsidRDefault="00541E1D" w:rsidP="00541E1D">
      <w:pPr>
        <w:pStyle w:val="ListParagraph"/>
        <w:numPr>
          <w:ilvl w:val="0"/>
          <w:numId w:val="2"/>
        </w:numPr>
        <w:rPr>
          <w:ins w:id="4438" w:author="Peter Arbogast" w:date="2019-06-13T14:09:00Z"/>
        </w:rPr>
      </w:pPr>
      <w:ins w:id="4439" w:author="Peter Arbogast" w:date="2019-06-13T14:09:00Z">
        <w:r>
          <w:t>InstallationDate</w:t>
        </w:r>
      </w:ins>
    </w:p>
    <w:p w14:paraId="73B23F59" w14:textId="77777777" w:rsidR="00541E1D" w:rsidRDefault="00541E1D" w:rsidP="00541E1D">
      <w:pPr>
        <w:rPr>
          <w:ins w:id="4440" w:author="Peter Arbogast" w:date="2019-06-13T14:09:00Z"/>
        </w:rPr>
      </w:pPr>
    </w:p>
    <w:p w14:paraId="18353651" w14:textId="77777777" w:rsidR="00541E1D" w:rsidRDefault="00541E1D" w:rsidP="00541E1D">
      <w:pPr>
        <w:rPr>
          <w:ins w:id="4441" w:author="Peter Arbogast" w:date="2019-06-13T14:09:00Z"/>
        </w:rPr>
      </w:pPr>
      <w:ins w:id="4442" w:author="Peter Arbogast" w:date="2019-06-13T14:09:00Z">
        <w:r>
          <w:t xml:space="preserve">Or can be returned directly to a Table </w:t>
        </w:r>
        <w:r w:rsidRPr="00387764">
          <w:t>sp_</w:t>
        </w:r>
        <w:r>
          <w:t>GetSoftwareInstallInformation for this create first a Table</w:t>
        </w:r>
      </w:ins>
    </w:p>
    <w:p w14:paraId="4C717400" w14:textId="77777777" w:rsidR="00541E1D" w:rsidRPr="0046685C" w:rsidRDefault="00541E1D" w:rsidP="00541E1D">
      <w:pPr>
        <w:autoSpaceDE w:val="0"/>
        <w:autoSpaceDN w:val="0"/>
        <w:adjustRightInd w:val="0"/>
        <w:spacing w:after="0" w:line="240" w:lineRule="auto"/>
        <w:ind w:left="284"/>
        <w:rPr>
          <w:ins w:id="4443" w:author="Peter Arbogast" w:date="2019-06-13T14:09:00Z"/>
          <w:rFonts w:ascii="Consolas" w:hAnsi="Consolas" w:cs="Consolas"/>
          <w:color w:val="000000"/>
          <w:sz w:val="19"/>
          <w:szCs w:val="19"/>
          <w:highlight w:val="white"/>
        </w:rPr>
      </w:pPr>
      <w:ins w:id="4444" w:author="Peter Arbogast" w:date="2019-06-13T14:09:00Z">
        <w:r w:rsidRPr="0046685C">
          <w:rPr>
            <w:rFonts w:ascii="Consolas" w:hAnsi="Consolas" w:cs="Consolas"/>
            <w:color w:val="0000FF"/>
            <w:sz w:val="19"/>
            <w:szCs w:val="19"/>
            <w:highlight w:val="white"/>
          </w:rPr>
          <w:t>CREATE</w:t>
        </w:r>
        <w:r w:rsidRPr="0046685C">
          <w:rPr>
            <w:rFonts w:ascii="Consolas" w:hAnsi="Consolas" w:cs="Consolas"/>
            <w:color w:val="000000"/>
            <w:sz w:val="19"/>
            <w:szCs w:val="19"/>
            <w:highlight w:val="white"/>
          </w:rPr>
          <w:t xml:space="preserve"> </w:t>
        </w:r>
        <w:r w:rsidRPr="0046685C">
          <w:rPr>
            <w:rFonts w:ascii="Consolas" w:hAnsi="Consolas" w:cs="Consolas"/>
            <w:color w:val="0000FF"/>
            <w:sz w:val="19"/>
            <w:szCs w:val="19"/>
            <w:highlight w:val="white"/>
          </w:rPr>
          <w:t>TABLE</w:t>
        </w:r>
        <w:r w:rsidRPr="0046685C">
          <w:rPr>
            <w:rFonts w:ascii="Consolas" w:hAnsi="Consolas" w:cs="Consolas"/>
            <w:color w:val="000000"/>
            <w:sz w:val="19"/>
            <w:szCs w:val="19"/>
            <w:highlight w:val="white"/>
          </w:rPr>
          <w:t xml:space="preserve"> #sp_GetSoftwareInstallInformation</w:t>
        </w:r>
        <w:r w:rsidRPr="0046685C">
          <w:rPr>
            <w:rFonts w:ascii="Consolas" w:hAnsi="Consolas" w:cs="Consolas"/>
            <w:color w:val="0000FF"/>
            <w:sz w:val="19"/>
            <w:szCs w:val="19"/>
            <w:highlight w:val="white"/>
          </w:rPr>
          <w:t xml:space="preserve"> </w:t>
        </w:r>
        <w:r w:rsidRPr="0046685C">
          <w:rPr>
            <w:rFonts w:ascii="Consolas" w:hAnsi="Consolas" w:cs="Consolas"/>
            <w:color w:val="808080"/>
            <w:sz w:val="19"/>
            <w:szCs w:val="19"/>
            <w:highlight w:val="white"/>
          </w:rPr>
          <w:t>(</w:t>
        </w:r>
      </w:ins>
    </w:p>
    <w:p w14:paraId="377C1524" w14:textId="77777777" w:rsidR="00541E1D" w:rsidRPr="0046685C" w:rsidRDefault="00541E1D" w:rsidP="00541E1D">
      <w:pPr>
        <w:autoSpaceDE w:val="0"/>
        <w:autoSpaceDN w:val="0"/>
        <w:adjustRightInd w:val="0"/>
        <w:spacing w:after="0" w:line="240" w:lineRule="auto"/>
        <w:ind w:left="284"/>
        <w:rPr>
          <w:ins w:id="4445" w:author="Peter Arbogast" w:date="2019-06-13T14:09:00Z"/>
          <w:rFonts w:ascii="Consolas" w:hAnsi="Consolas" w:cs="Consolas"/>
          <w:color w:val="000000"/>
          <w:sz w:val="19"/>
          <w:szCs w:val="19"/>
          <w:highlight w:val="white"/>
        </w:rPr>
      </w:pPr>
      <w:ins w:id="4446" w:author="Peter Arbogast" w:date="2019-06-13T14:09:00Z">
        <w:r w:rsidRPr="0046685C">
          <w:rPr>
            <w:rFonts w:ascii="Consolas" w:hAnsi="Consolas" w:cs="Consolas"/>
            <w:color w:val="000000"/>
            <w:sz w:val="19"/>
            <w:szCs w:val="19"/>
            <w:highlight w:val="white"/>
          </w:rPr>
          <w:t xml:space="preserve">      ComputerID           </w:t>
        </w:r>
        <w:r w:rsidRPr="0046685C">
          <w:rPr>
            <w:rFonts w:ascii="Consolas" w:hAnsi="Consolas" w:cs="Consolas"/>
            <w:color w:val="0000FF"/>
            <w:sz w:val="19"/>
            <w:szCs w:val="19"/>
            <w:highlight w:val="white"/>
          </w:rPr>
          <w:t>BIGINT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NOT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2E43EA8F" w14:textId="77777777" w:rsidR="00541E1D" w:rsidRPr="0046685C" w:rsidRDefault="00541E1D" w:rsidP="00541E1D">
      <w:pPr>
        <w:autoSpaceDE w:val="0"/>
        <w:autoSpaceDN w:val="0"/>
        <w:adjustRightInd w:val="0"/>
        <w:spacing w:after="0" w:line="240" w:lineRule="auto"/>
        <w:ind w:left="284"/>
        <w:rPr>
          <w:ins w:id="4447" w:author="Peter Arbogast" w:date="2019-06-13T14:09:00Z"/>
          <w:rFonts w:ascii="Consolas" w:hAnsi="Consolas" w:cs="Consolas"/>
          <w:color w:val="000000"/>
          <w:sz w:val="19"/>
          <w:szCs w:val="19"/>
          <w:highlight w:val="white"/>
        </w:rPr>
      </w:pPr>
      <w:ins w:id="4448" w:author="Peter Arbogast" w:date="2019-06-13T14:09:00Z">
        <w:r w:rsidRPr="0046685C">
          <w:rPr>
            <w:rFonts w:ascii="Consolas" w:hAnsi="Consolas" w:cs="Consolas"/>
            <w:color w:val="000000"/>
            <w:sz w:val="19"/>
            <w:szCs w:val="19"/>
            <w:highlight w:val="white"/>
          </w:rPr>
          <w:t xml:space="preserve">      SoftwareOccurrenceID </w:t>
        </w:r>
        <w:r w:rsidRPr="0046685C">
          <w:rPr>
            <w:rFonts w:ascii="Consolas" w:hAnsi="Consolas" w:cs="Consolas"/>
            <w:color w:val="0000FF"/>
            <w:sz w:val="19"/>
            <w:szCs w:val="19"/>
            <w:highlight w:val="white"/>
          </w:rPr>
          <w:t>BIGINT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NOT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7E8A39AD" w14:textId="77777777" w:rsidR="00541E1D" w:rsidRPr="0046685C" w:rsidRDefault="00541E1D" w:rsidP="00541E1D">
      <w:pPr>
        <w:autoSpaceDE w:val="0"/>
        <w:autoSpaceDN w:val="0"/>
        <w:adjustRightInd w:val="0"/>
        <w:spacing w:after="0" w:line="240" w:lineRule="auto"/>
        <w:ind w:left="284"/>
        <w:rPr>
          <w:ins w:id="4449" w:author="Peter Arbogast" w:date="2019-06-13T14:09:00Z"/>
          <w:rFonts w:ascii="Consolas" w:hAnsi="Consolas" w:cs="Consolas"/>
          <w:color w:val="000000"/>
          <w:sz w:val="19"/>
          <w:szCs w:val="19"/>
          <w:highlight w:val="white"/>
        </w:rPr>
      </w:pPr>
      <w:ins w:id="4450" w:author="Peter Arbogast" w:date="2019-06-13T14:09:00Z">
        <w:r w:rsidRPr="0046685C">
          <w:rPr>
            <w:rFonts w:ascii="Consolas" w:hAnsi="Consolas" w:cs="Consolas"/>
            <w:color w:val="000000"/>
            <w:sz w:val="19"/>
            <w:szCs w:val="19"/>
            <w:highlight w:val="white"/>
          </w:rPr>
          <w:t xml:space="preserve">      SoftwareID           </w:t>
        </w:r>
        <w:r w:rsidRPr="0046685C">
          <w:rPr>
            <w:rFonts w:ascii="Consolas" w:hAnsi="Consolas" w:cs="Consolas"/>
            <w:color w:val="0000FF"/>
            <w:sz w:val="19"/>
            <w:szCs w:val="19"/>
            <w:highlight w:val="white"/>
          </w:rPr>
          <w:t>BIGINT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17D397DD" w14:textId="77777777" w:rsidR="00541E1D" w:rsidRPr="0046685C" w:rsidRDefault="00541E1D" w:rsidP="00541E1D">
      <w:pPr>
        <w:autoSpaceDE w:val="0"/>
        <w:autoSpaceDN w:val="0"/>
        <w:adjustRightInd w:val="0"/>
        <w:spacing w:after="0" w:line="240" w:lineRule="auto"/>
        <w:ind w:left="284"/>
        <w:rPr>
          <w:ins w:id="4451" w:author="Peter Arbogast" w:date="2019-06-13T14:09:00Z"/>
          <w:rFonts w:ascii="Consolas" w:hAnsi="Consolas" w:cs="Consolas"/>
          <w:color w:val="000000"/>
          <w:sz w:val="19"/>
          <w:szCs w:val="19"/>
          <w:highlight w:val="white"/>
        </w:rPr>
      </w:pPr>
      <w:ins w:id="4452" w:author="Peter Arbogast" w:date="2019-06-13T14:09:00Z">
        <w:r w:rsidRPr="0046685C">
          <w:rPr>
            <w:rFonts w:ascii="Consolas" w:hAnsi="Consolas" w:cs="Consolas"/>
            <w:color w:val="000000"/>
            <w:sz w:val="19"/>
            <w:szCs w:val="19"/>
            <w:highlight w:val="white"/>
          </w:rPr>
          <w:t xml:space="preserve">      SoftwareDetailsID    </w:t>
        </w:r>
        <w:r w:rsidRPr="0046685C">
          <w:rPr>
            <w:rFonts w:ascii="Consolas" w:hAnsi="Consolas" w:cs="Consolas"/>
            <w:color w:val="0000FF"/>
            <w:sz w:val="19"/>
            <w:szCs w:val="19"/>
            <w:highlight w:val="white"/>
          </w:rPr>
          <w:t>BIGINT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2B75B00F" w14:textId="77777777" w:rsidR="00541E1D" w:rsidRPr="0046685C" w:rsidRDefault="00541E1D" w:rsidP="00541E1D">
      <w:pPr>
        <w:autoSpaceDE w:val="0"/>
        <w:autoSpaceDN w:val="0"/>
        <w:adjustRightInd w:val="0"/>
        <w:spacing w:after="0" w:line="240" w:lineRule="auto"/>
        <w:ind w:left="284"/>
        <w:rPr>
          <w:ins w:id="4453" w:author="Peter Arbogast" w:date="2019-06-13T14:09:00Z"/>
          <w:rFonts w:ascii="Consolas" w:hAnsi="Consolas" w:cs="Consolas"/>
          <w:color w:val="000000"/>
          <w:sz w:val="19"/>
          <w:szCs w:val="19"/>
          <w:highlight w:val="white"/>
        </w:rPr>
      </w:pPr>
      <w:ins w:id="4454" w:author="Peter Arbogast" w:date="2019-06-13T14:09:00Z">
        <w:r w:rsidRPr="0046685C">
          <w:rPr>
            <w:rFonts w:ascii="Consolas" w:hAnsi="Consolas" w:cs="Consolas"/>
            <w:color w:val="000000"/>
            <w:sz w:val="19"/>
            <w:szCs w:val="19"/>
            <w:highlight w:val="white"/>
          </w:rPr>
          <w:t xml:space="preserve">      Evidence             </w:t>
        </w:r>
        <w:r w:rsidRPr="0046685C">
          <w:rPr>
            <w:rFonts w:ascii="Consolas" w:hAnsi="Consolas" w:cs="Consolas"/>
            <w:color w:val="0000FF"/>
            <w:sz w:val="19"/>
            <w:szCs w:val="19"/>
            <w:highlight w:val="white"/>
          </w:rPr>
          <w:t>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32</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5CF000D2" w14:textId="77777777" w:rsidR="00541E1D" w:rsidRPr="0046685C" w:rsidRDefault="00541E1D" w:rsidP="00541E1D">
      <w:pPr>
        <w:autoSpaceDE w:val="0"/>
        <w:autoSpaceDN w:val="0"/>
        <w:adjustRightInd w:val="0"/>
        <w:spacing w:after="0" w:line="240" w:lineRule="auto"/>
        <w:ind w:left="284"/>
        <w:rPr>
          <w:ins w:id="4455" w:author="Peter Arbogast" w:date="2019-06-13T14:09:00Z"/>
          <w:rFonts w:ascii="Consolas" w:hAnsi="Consolas" w:cs="Consolas"/>
          <w:color w:val="000000"/>
          <w:sz w:val="19"/>
          <w:szCs w:val="19"/>
          <w:highlight w:val="white"/>
        </w:rPr>
      </w:pPr>
      <w:ins w:id="4456" w:author="Peter Arbogast" w:date="2019-06-13T14:09:00Z">
        <w:r w:rsidRPr="0046685C">
          <w:rPr>
            <w:rFonts w:ascii="Consolas" w:hAnsi="Consolas" w:cs="Consolas"/>
            <w:color w:val="000000"/>
            <w:sz w:val="19"/>
            <w:szCs w:val="19"/>
            <w:highlight w:val="white"/>
          </w:rPr>
          <w:t xml:space="preserve">      Publisher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7E5C5C2A" w14:textId="77777777" w:rsidR="00541E1D" w:rsidRPr="0046685C" w:rsidRDefault="00541E1D" w:rsidP="00541E1D">
      <w:pPr>
        <w:autoSpaceDE w:val="0"/>
        <w:autoSpaceDN w:val="0"/>
        <w:adjustRightInd w:val="0"/>
        <w:spacing w:after="0" w:line="240" w:lineRule="auto"/>
        <w:ind w:left="284"/>
        <w:rPr>
          <w:ins w:id="4457" w:author="Peter Arbogast" w:date="2019-06-13T14:09:00Z"/>
          <w:rFonts w:ascii="Consolas" w:hAnsi="Consolas" w:cs="Consolas"/>
          <w:color w:val="000000"/>
          <w:sz w:val="19"/>
          <w:szCs w:val="19"/>
          <w:highlight w:val="white"/>
        </w:rPr>
      </w:pPr>
      <w:ins w:id="4458" w:author="Peter Arbogast" w:date="2019-06-13T14:09:00Z">
        <w:r w:rsidRPr="0046685C">
          <w:rPr>
            <w:rFonts w:ascii="Consolas" w:hAnsi="Consolas" w:cs="Consolas"/>
            <w:color w:val="000000"/>
            <w:sz w:val="19"/>
            <w:szCs w:val="19"/>
            <w:highlight w:val="white"/>
          </w:rPr>
          <w:t xml:space="preserve">      ProductName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3848BC55" w14:textId="77777777" w:rsidR="00541E1D" w:rsidRPr="0046685C" w:rsidRDefault="00541E1D" w:rsidP="00541E1D">
      <w:pPr>
        <w:autoSpaceDE w:val="0"/>
        <w:autoSpaceDN w:val="0"/>
        <w:adjustRightInd w:val="0"/>
        <w:spacing w:after="0" w:line="240" w:lineRule="auto"/>
        <w:ind w:left="284"/>
        <w:rPr>
          <w:ins w:id="4459" w:author="Peter Arbogast" w:date="2019-06-13T14:09:00Z"/>
          <w:rFonts w:ascii="Consolas" w:hAnsi="Consolas" w:cs="Consolas"/>
          <w:color w:val="000000"/>
          <w:sz w:val="19"/>
          <w:szCs w:val="19"/>
          <w:highlight w:val="white"/>
        </w:rPr>
      </w:pPr>
      <w:ins w:id="4460" w:author="Peter Arbogast" w:date="2019-06-13T14:09:00Z">
        <w:r w:rsidRPr="0046685C">
          <w:rPr>
            <w:rFonts w:ascii="Consolas" w:hAnsi="Consolas" w:cs="Consolas"/>
            <w:color w:val="000000"/>
            <w:sz w:val="19"/>
            <w:szCs w:val="19"/>
            <w:highlight w:val="white"/>
          </w:rPr>
          <w:t xml:space="preserve">      ProductVersion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596DD322" w14:textId="77777777" w:rsidR="00541E1D" w:rsidRPr="0046685C" w:rsidRDefault="00541E1D" w:rsidP="00541E1D">
      <w:pPr>
        <w:autoSpaceDE w:val="0"/>
        <w:autoSpaceDN w:val="0"/>
        <w:adjustRightInd w:val="0"/>
        <w:spacing w:after="0" w:line="240" w:lineRule="auto"/>
        <w:ind w:left="284"/>
        <w:rPr>
          <w:ins w:id="4461" w:author="Peter Arbogast" w:date="2019-06-13T14:09:00Z"/>
          <w:rFonts w:ascii="Consolas" w:hAnsi="Consolas" w:cs="Consolas"/>
          <w:color w:val="000000"/>
          <w:sz w:val="19"/>
          <w:szCs w:val="19"/>
          <w:highlight w:val="white"/>
        </w:rPr>
      </w:pPr>
      <w:ins w:id="4462" w:author="Peter Arbogast" w:date="2019-06-13T14:09:00Z">
        <w:r w:rsidRPr="0046685C">
          <w:rPr>
            <w:rFonts w:ascii="Consolas" w:hAnsi="Consolas" w:cs="Consolas"/>
            <w:color w:val="000000"/>
            <w:sz w:val="19"/>
            <w:szCs w:val="19"/>
            <w:highlight w:val="white"/>
          </w:rPr>
          <w:t xml:space="preserve">      ProductCode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6549996A" w14:textId="77777777" w:rsidR="00541E1D" w:rsidRPr="0046685C" w:rsidRDefault="00541E1D" w:rsidP="00541E1D">
      <w:pPr>
        <w:autoSpaceDE w:val="0"/>
        <w:autoSpaceDN w:val="0"/>
        <w:adjustRightInd w:val="0"/>
        <w:spacing w:after="0" w:line="240" w:lineRule="auto"/>
        <w:ind w:left="284"/>
        <w:rPr>
          <w:ins w:id="4463" w:author="Peter Arbogast" w:date="2019-06-13T14:09:00Z"/>
          <w:rFonts w:ascii="Consolas" w:hAnsi="Consolas" w:cs="Consolas"/>
          <w:color w:val="000000"/>
          <w:sz w:val="19"/>
          <w:szCs w:val="19"/>
          <w:highlight w:val="white"/>
        </w:rPr>
      </w:pPr>
      <w:ins w:id="4464" w:author="Peter Arbogast" w:date="2019-06-13T14:09:00Z">
        <w:r w:rsidRPr="0046685C">
          <w:rPr>
            <w:rFonts w:ascii="Consolas" w:hAnsi="Consolas" w:cs="Consolas"/>
            <w:color w:val="000000"/>
            <w:sz w:val="19"/>
            <w:szCs w:val="19"/>
            <w:highlight w:val="white"/>
          </w:rPr>
          <w:t xml:space="preserve">      Summary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538F5E15" w14:textId="77777777" w:rsidR="00541E1D" w:rsidRDefault="00541E1D" w:rsidP="00541E1D">
      <w:pPr>
        <w:autoSpaceDE w:val="0"/>
        <w:autoSpaceDN w:val="0"/>
        <w:adjustRightInd w:val="0"/>
        <w:spacing w:after="0" w:line="240" w:lineRule="auto"/>
        <w:ind w:left="284"/>
        <w:rPr>
          <w:ins w:id="4465" w:author="Peter Arbogast" w:date="2019-06-13T14:09:00Z"/>
          <w:rFonts w:ascii="Consolas" w:hAnsi="Consolas" w:cs="Consolas"/>
          <w:color w:val="808080"/>
          <w:sz w:val="19"/>
          <w:szCs w:val="19"/>
        </w:rPr>
      </w:pPr>
      <w:ins w:id="4466" w:author="Peter Arbogast" w:date="2019-06-13T14:09:00Z">
        <w:r w:rsidRPr="0046685C">
          <w:rPr>
            <w:rFonts w:ascii="Consolas" w:hAnsi="Consolas" w:cs="Consolas"/>
            <w:color w:val="000000"/>
            <w:sz w:val="19"/>
            <w:szCs w:val="19"/>
            <w:highlight w:val="white"/>
          </w:rPr>
          <w:t xml:space="preserve">      InstallationDate     </w:t>
        </w:r>
        <w:r w:rsidRPr="0046685C">
          <w:rPr>
            <w:rFonts w:ascii="Consolas" w:hAnsi="Consolas" w:cs="Consolas"/>
            <w:color w:val="0000FF"/>
            <w:sz w:val="19"/>
            <w:szCs w:val="19"/>
            <w:highlight w:val="white"/>
          </w:rPr>
          <w:t>DATETIME</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3E193F05" w14:textId="77777777" w:rsidR="00541E1D" w:rsidRPr="0046685C" w:rsidRDefault="00541E1D" w:rsidP="00541E1D">
      <w:pPr>
        <w:autoSpaceDE w:val="0"/>
        <w:autoSpaceDN w:val="0"/>
        <w:adjustRightInd w:val="0"/>
        <w:spacing w:after="0" w:line="240" w:lineRule="auto"/>
        <w:rPr>
          <w:ins w:id="4467" w:author="Peter Arbogast" w:date="2019-06-13T14:09:00Z"/>
          <w:rFonts w:ascii="Consolas" w:hAnsi="Consolas" w:cs="Consolas"/>
          <w:color w:val="000000"/>
          <w:sz w:val="19"/>
          <w:szCs w:val="19"/>
          <w:highlight w:val="white"/>
        </w:rPr>
      </w:pPr>
      <w:ins w:id="4468" w:author="Peter Arbogast" w:date="2019-06-13T14:09:00Z">
        <w:r>
          <w:t xml:space="preserve">And start the procedure with </w:t>
        </w:r>
        <w:r w:rsidRPr="0046685C">
          <w:rPr>
            <w:rFonts w:ascii="Consolas" w:hAnsi="Consolas" w:cs="Consolas"/>
            <w:color w:val="0000FF"/>
            <w:sz w:val="19"/>
            <w:szCs w:val="19"/>
            <w:highlight w:val="white"/>
          </w:rPr>
          <w:t>EXEC</w:t>
        </w:r>
        <w:r w:rsidRPr="0046685C">
          <w:rPr>
            <w:rFonts w:ascii="Consolas" w:hAnsi="Consolas" w:cs="Consolas"/>
            <w:color w:val="000000"/>
            <w:sz w:val="19"/>
            <w:szCs w:val="19"/>
            <w:highlight w:val="white"/>
          </w:rPr>
          <w:t xml:space="preserve"> sp_GetSoftwareInstallInformation</w:t>
        </w:r>
      </w:ins>
    </w:p>
    <w:p w14:paraId="6993722A" w14:textId="77777777" w:rsidR="00541E1D" w:rsidRDefault="00541E1D" w:rsidP="00541E1D">
      <w:pPr>
        <w:rPr>
          <w:ins w:id="4469" w:author="Peter Arbogast" w:date="2019-06-13T14:09:00Z"/>
        </w:rPr>
      </w:pPr>
    </w:p>
    <w:p w14:paraId="588F9CCF" w14:textId="77777777" w:rsidR="00541E1D" w:rsidRPr="0046685C" w:rsidRDefault="00541E1D" w:rsidP="00541E1D">
      <w:pPr>
        <w:autoSpaceDE w:val="0"/>
        <w:autoSpaceDN w:val="0"/>
        <w:adjustRightInd w:val="0"/>
        <w:spacing w:after="0" w:line="240" w:lineRule="auto"/>
        <w:rPr>
          <w:ins w:id="4470" w:author="Peter Arbogast" w:date="2019-06-13T14:09:00Z"/>
          <w:rFonts w:ascii="Consolas" w:hAnsi="Consolas" w:cs="Consolas"/>
          <w:color w:val="000000"/>
          <w:sz w:val="19"/>
          <w:szCs w:val="19"/>
          <w:highlight w:val="white"/>
        </w:rPr>
      </w:pPr>
      <w:ins w:id="4471" w:author="Peter Arbogast" w:date="2019-06-13T14:09:00Z">
        <w:r>
          <w:t xml:space="preserve">Then you can ask this with </w:t>
        </w:r>
        <w:r w:rsidRPr="0046685C">
          <w:rPr>
            <w:rFonts w:ascii="Consolas" w:hAnsi="Consolas" w:cs="Consolas"/>
            <w:color w:val="0000FF"/>
            <w:sz w:val="19"/>
            <w:szCs w:val="19"/>
            <w:highlight w:val="white"/>
          </w:rPr>
          <w:t>SELECT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0000FF"/>
            <w:sz w:val="19"/>
            <w:szCs w:val="19"/>
            <w:highlight w:val="white"/>
          </w:rPr>
          <w:t>FROM</w:t>
        </w:r>
        <w:r w:rsidRPr="0046685C">
          <w:rPr>
            <w:rFonts w:ascii="Consolas" w:hAnsi="Consolas" w:cs="Consolas"/>
            <w:color w:val="000000"/>
            <w:sz w:val="19"/>
            <w:szCs w:val="19"/>
            <w:highlight w:val="white"/>
          </w:rPr>
          <w:t xml:space="preserve"> # sp_GetSoftwareInstallInformation</w:t>
        </w:r>
      </w:ins>
    </w:p>
    <w:p w14:paraId="187F8C17" w14:textId="77777777" w:rsidR="00541E1D" w:rsidRDefault="00541E1D" w:rsidP="00541E1D">
      <w:pPr>
        <w:rPr>
          <w:ins w:id="4472" w:author="Peter Arbogast" w:date="2019-06-13T14:09:00Z"/>
        </w:rPr>
      </w:pPr>
      <w:ins w:id="4473" w:author="Peter Arbogast" w:date="2019-06-13T14:09:00Z">
        <w:r>
          <w:t>Table can have more Columes as the defined in the front. This are only minimum.</w:t>
        </w:r>
      </w:ins>
    </w:p>
    <w:p w14:paraId="61FF8DD7" w14:textId="77777777" w:rsidR="00206067" w:rsidRDefault="00206067" w:rsidP="00206067">
      <w:pPr>
        <w:rPr>
          <w:ins w:id="4474" w:author="Peter Arbogast" w:date="2019-06-13T15:14:00Z"/>
        </w:rPr>
      </w:pPr>
      <w:ins w:id="4475" w:author="Peter Arbogast" w:date="2019-06-13T15:14:00Z">
        <w:r>
          <w:t>Used by:</w:t>
        </w:r>
      </w:ins>
    </w:p>
    <w:p w14:paraId="23F15F41" w14:textId="5D84E2B0" w:rsidR="00206067" w:rsidRDefault="00206067" w:rsidP="00206067">
      <w:pPr>
        <w:pStyle w:val="ListParagraph"/>
        <w:numPr>
          <w:ilvl w:val="0"/>
          <w:numId w:val="2"/>
        </w:numPr>
        <w:rPr>
          <w:ins w:id="4476" w:author="Peter Arbogast" w:date="2019-06-13T15:14:00Z"/>
        </w:rPr>
      </w:pPr>
      <w:ins w:id="4477" w:author="Peter Arbogast" w:date="2019-06-13T15:14:00Z">
        <w:r w:rsidRPr="00206067">
          <w:t>csp_aspera_connector_device_</w:t>
        </w:r>
        <w:r>
          <w:t>arp</w:t>
        </w:r>
      </w:ins>
    </w:p>
    <w:p w14:paraId="450311D3" w14:textId="3572B45B" w:rsidR="00206067" w:rsidRDefault="00206067" w:rsidP="00206067">
      <w:pPr>
        <w:pStyle w:val="ListParagraph"/>
        <w:numPr>
          <w:ilvl w:val="0"/>
          <w:numId w:val="2"/>
        </w:numPr>
        <w:rPr>
          <w:ins w:id="4478" w:author="Peter Arbogast" w:date="2019-06-13T15:14:00Z"/>
        </w:rPr>
      </w:pPr>
      <w:ins w:id="4479" w:author="Peter Arbogast" w:date="2019-06-13T15:14:00Z">
        <w:r w:rsidRPr="00206067">
          <w:t>csp_aspera_connector_device_</w:t>
        </w:r>
        <w:r>
          <w:t>msi</w:t>
        </w:r>
      </w:ins>
    </w:p>
    <w:p w14:paraId="0C7DCC12" w14:textId="2AAF3E1A" w:rsidR="00206067" w:rsidRDefault="00206067" w:rsidP="00206067">
      <w:pPr>
        <w:pStyle w:val="ListParagraph"/>
        <w:numPr>
          <w:ilvl w:val="0"/>
          <w:numId w:val="2"/>
        </w:numPr>
        <w:rPr>
          <w:ins w:id="4480" w:author="Peter Arbogast" w:date="2019-06-13T15:14:00Z"/>
        </w:rPr>
        <w:pPrChange w:id="4481" w:author="Peter Arbogast" w:date="2019-06-13T15:15:00Z">
          <w:pPr>
            <w:pStyle w:val="ListParagraph"/>
            <w:numPr>
              <w:numId w:val="2"/>
            </w:numPr>
            <w:ind w:hanging="360"/>
          </w:pPr>
        </w:pPrChange>
      </w:pPr>
      <w:ins w:id="4482" w:author="Peter Arbogast" w:date="2019-06-13T15:14:00Z">
        <w:r w:rsidRPr="00206067">
          <w:t>csp_aspera_connector_device_</w:t>
        </w:r>
      </w:ins>
      <w:ins w:id="4483" w:author="Peter Arbogast" w:date="2019-06-13T15:15:00Z">
        <w:r>
          <w:t>generic_othersw</w:t>
        </w:r>
      </w:ins>
    </w:p>
    <w:p w14:paraId="34B525B6" w14:textId="77777777" w:rsidR="00541E1D" w:rsidRDefault="00541E1D">
      <w:pPr>
        <w:rPr>
          <w:ins w:id="4484" w:author="Peter Arbogast" w:date="2019-06-13T14:10:00Z"/>
          <w:rFonts w:asciiTheme="majorHAnsi" w:eastAsiaTheme="majorEastAsia" w:hAnsiTheme="majorHAnsi" w:cstheme="majorBidi"/>
          <w:color w:val="1F3763" w:themeColor="accent1" w:themeShade="7F"/>
          <w:sz w:val="24"/>
          <w:szCs w:val="24"/>
        </w:rPr>
      </w:pPr>
      <w:ins w:id="4485" w:author="Peter Arbogast" w:date="2019-06-13T14:10:00Z">
        <w:r>
          <w:br w:type="page"/>
        </w:r>
      </w:ins>
    </w:p>
    <w:p w14:paraId="47DEEF0C" w14:textId="31EEE432" w:rsidR="00541E1D" w:rsidRDefault="00541E1D" w:rsidP="00541E1D">
      <w:pPr>
        <w:pStyle w:val="Heading3"/>
        <w:numPr>
          <w:ilvl w:val="2"/>
          <w:numId w:val="1"/>
        </w:numPr>
        <w:ind w:left="709"/>
        <w:rPr>
          <w:ins w:id="4486" w:author="Peter Arbogast" w:date="2019-06-13T14:09:00Z"/>
        </w:rPr>
      </w:pPr>
      <w:bookmarkStart w:id="4487" w:name="_Toc11337022"/>
      <w:ins w:id="4488" w:author="Peter Arbogast" w:date="2019-06-13T14:09:00Z">
        <w:r>
          <w:lastRenderedPageBreak/>
          <w:t xml:space="preserve">sp_GetSoftwareFiles @iType, </w:t>
        </w:r>
        <w:r w:rsidRPr="00767BB8">
          <w:t>@noUsageData</w:t>
        </w:r>
        <w:bookmarkEnd w:id="4487"/>
      </w:ins>
    </w:p>
    <w:p w14:paraId="4E85700E" w14:textId="77777777" w:rsidR="00541E1D" w:rsidRDefault="00541E1D" w:rsidP="00541E1D">
      <w:pPr>
        <w:rPr>
          <w:ins w:id="4489" w:author="Peter Arbogast" w:date="2019-06-13T14:09:00Z"/>
        </w:rPr>
      </w:pPr>
      <w:ins w:id="4490" w:author="Peter Arbogast" w:date="2019-06-13T14:09:00Z">
        <w:r>
          <w:t>Function to get all Fileinformationtions for Software</w:t>
        </w:r>
      </w:ins>
    </w:p>
    <w:p w14:paraId="7028BAF9" w14:textId="77777777" w:rsidR="00541E1D" w:rsidRDefault="00541E1D" w:rsidP="00541E1D">
      <w:pPr>
        <w:rPr>
          <w:ins w:id="4491" w:author="Peter Arbogast" w:date="2019-06-13T14:09:00Z"/>
        </w:rPr>
      </w:pPr>
      <w:ins w:id="4492" w:author="Peter Arbogast" w:date="2019-06-13T14:09:00Z">
        <w:r>
          <w:t>Parameter @iType (Default 0):</w:t>
        </w:r>
      </w:ins>
    </w:p>
    <w:p w14:paraId="6599E641" w14:textId="77777777" w:rsidR="00541E1D" w:rsidRDefault="00541E1D" w:rsidP="00541E1D">
      <w:pPr>
        <w:pStyle w:val="ListParagraph"/>
        <w:numPr>
          <w:ilvl w:val="0"/>
          <w:numId w:val="2"/>
        </w:numPr>
        <w:rPr>
          <w:ins w:id="4493" w:author="Peter Arbogast" w:date="2019-06-13T14:09:00Z"/>
        </w:rPr>
      </w:pPr>
      <w:ins w:id="4494" w:author="Peter Arbogast" w:date="2019-06-13T14:09:00Z">
        <w:r>
          <w:t>0 or NULL</w:t>
        </w:r>
        <w:r>
          <w:tab/>
          <w:t>= all Files</w:t>
        </w:r>
      </w:ins>
    </w:p>
    <w:p w14:paraId="5C2338EF" w14:textId="77777777" w:rsidR="00541E1D" w:rsidRDefault="00541E1D" w:rsidP="00541E1D">
      <w:pPr>
        <w:pStyle w:val="ListParagraph"/>
        <w:numPr>
          <w:ilvl w:val="0"/>
          <w:numId w:val="2"/>
        </w:numPr>
        <w:rPr>
          <w:ins w:id="4495" w:author="Peter Arbogast" w:date="2019-06-13T14:09:00Z"/>
        </w:rPr>
      </w:pPr>
      <w:ins w:id="4496" w:author="Peter Arbogast" w:date="2019-06-13T14:09:00Z">
        <w:r>
          <w:t xml:space="preserve">1 </w:t>
        </w:r>
        <w:r>
          <w:tab/>
        </w:r>
        <w:r>
          <w:tab/>
          <w:t>= only Files with Product Information</w:t>
        </w:r>
      </w:ins>
    </w:p>
    <w:p w14:paraId="4E4C0330" w14:textId="77777777" w:rsidR="00541E1D" w:rsidRDefault="00541E1D" w:rsidP="00541E1D">
      <w:pPr>
        <w:pStyle w:val="ListParagraph"/>
        <w:numPr>
          <w:ilvl w:val="0"/>
          <w:numId w:val="2"/>
        </w:numPr>
        <w:rPr>
          <w:ins w:id="4497" w:author="Peter Arbogast" w:date="2019-06-13T14:09:00Z"/>
        </w:rPr>
      </w:pPr>
      <w:ins w:id="4498" w:author="Peter Arbogast" w:date="2019-06-13T14:09:00Z">
        <w:r>
          <w:t>2</w:t>
        </w:r>
        <w:r>
          <w:tab/>
        </w:r>
        <w:r>
          <w:tab/>
          <w:t>= only Files with Product Information, without ISO Tag Files</w:t>
        </w:r>
      </w:ins>
    </w:p>
    <w:p w14:paraId="55232486" w14:textId="77777777" w:rsidR="00541E1D" w:rsidRDefault="00541E1D" w:rsidP="00541E1D">
      <w:pPr>
        <w:pStyle w:val="ListParagraph"/>
        <w:numPr>
          <w:ilvl w:val="0"/>
          <w:numId w:val="2"/>
        </w:numPr>
        <w:rPr>
          <w:ins w:id="4499" w:author="Peter Arbogast" w:date="2019-06-13T14:09:00Z"/>
        </w:rPr>
      </w:pPr>
      <w:ins w:id="4500" w:author="Peter Arbogast" w:date="2019-06-13T14:09:00Z">
        <w:r>
          <w:t>3</w:t>
        </w:r>
        <w:r>
          <w:tab/>
        </w:r>
        <w:r>
          <w:tab/>
          <w:t>= only Tag Files</w:t>
        </w:r>
      </w:ins>
    </w:p>
    <w:p w14:paraId="403D0B96" w14:textId="77777777" w:rsidR="00541E1D" w:rsidRDefault="00541E1D" w:rsidP="00541E1D">
      <w:pPr>
        <w:pStyle w:val="ListParagraph"/>
        <w:numPr>
          <w:ilvl w:val="0"/>
          <w:numId w:val="2"/>
        </w:numPr>
        <w:rPr>
          <w:ins w:id="4501" w:author="Peter Arbogast" w:date="2019-06-13T14:09:00Z"/>
        </w:rPr>
      </w:pPr>
      <w:ins w:id="4502" w:author="Peter Arbogast" w:date="2019-06-13T14:09:00Z">
        <w:r>
          <w:t>4</w:t>
        </w:r>
        <w:r>
          <w:tab/>
        </w:r>
        <w:r>
          <w:tab/>
          <w:t>= o</w:t>
        </w:r>
        <w:r w:rsidRPr="00702906">
          <w:t>nly Tag Files and only with ProductName</w:t>
        </w:r>
      </w:ins>
    </w:p>
    <w:p w14:paraId="00F24A58" w14:textId="77777777" w:rsidR="00541E1D" w:rsidRDefault="00541E1D" w:rsidP="00541E1D">
      <w:pPr>
        <w:rPr>
          <w:ins w:id="4503" w:author="Peter Arbogast" w:date="2019-06-13T14:09:00Z"/>
        </w:rPr>
      </w:pPr>
      <w:ins w:id="4504" w:author="Peter Arbogast" w:date="2019-06-13T14:09:00Z">
        <w:r>
          <w:t>Parameter @noUsageData (Default 0)</w:t>
        </w:r>
      </w:ins>
    </w:p>
    <w:p w14:paraId="6A1AC511" w14:textId="77777777" w:rsidR="00541E1D" w:rsidRDefault="00541E1D" w:rsidP="00541E1D">
      <w:pPr>
        <w:pStyle w:val="ListParagraph"/>
        <w:numPr>
          <w:ilvl w:val="0"/>
          <w:numId w:val="2"/>
        </w:numPr>
        <w:rPr>
          <w:ins w:id="4505" w:author="Peter Arbogast" w:date="2019-06-13T14:09:00Z"/>
        </w:rPr>
      </w:pPr>
      <w:ins w:id="4506" w:author="Peter Arbogast" w:date="2019-06-13T14:09:00Z">
        <w:r>
          <w:t>0 or NULL</w:t>
        </w:r>
        <w:r>
          <w:tab/>
          <w:t>= all Files</w:t>
        </w:r>
      </w:ins>
    </w:p>
    <w:p w14:paraId="200718BC" w14:textId="77777777" w:rsidR="00541E1D" w:rsidRDefault="00541E1D" w:rsidP="00541E1D">
      <w:pPr>
        <w:pStyle w:val="ListParagraph"/>
        <w:numPr>
          <w:ilvl w:val="0"/>
          <w:numId w:val="2"/>
        </w:numPr>
        <w:rPr>
          <w:ins w:id="4507" w:author="Peter Arbogast" w:date="2019-06-13T14:09:00Z"/>
        </w:rPr>
      </w:pPr>
      <w:ins w:id="4508" w:author="Peter Arbogast" w:date="2019-06-13T14:09:00Z">
        <w:r>
          <w:t>1</w:t>
        </w:r>
        <w:r>
          <w:tab/>
        </w:r>
        <w:r>
          <w:tab/>
          <w:t>= only File Inventory, without Usage Data</w:t>
        </w:r>
      </w:ins>
    </w:p>
    <w:p w14:paraId="4B4CB764" w14:textId="77777777" w:rsidR="00541E1D" w:rsidRDefault="00541E1D" w:rsidP="00541E1D">
      <w:pPr>
        <w:rPr>
          <w:ins w:id="4509" w:author="Peter Arbogast" w:date="2019-06-13T14:09:00Z"/>
        </w:rPr>
      </w:pPr>
      <w:ins w:id="4510" w:author="Peter Arbogast" w:date="2019-06-13T14:09:00Z">
        <w:r>
          <w:t>Return:</w:t>
        </w:r>
      </w:ins>
    </w:p>
    <w:p w14:paraId="59246206" w14:textId="77777777" w:rsidR="00541E1D" w:rsidRDefault="00541E1D" w:rsidP="00541E1D">
      <w:pPr>
        <w:pStyle w:val="ListParagraph"/>
        <w:numPr>
          <w:ilvl w:val="0"/>
          <w:numId w:val="2"/>
        </w:numPr>
        <w:rPr>
          <w:ins w:id="4511" w:author="Peter Arbogast" w:date="2019-06-13T14:09:00Z"/>
        </w:rPr>
      </w:pPr>
      <w:ins w:id="4512" w:author="Peter Arbogast" w:date="2019-06-13T14:09:00Z">
        <w:r>
          <w:t>ComputerID</w:t>
        </w:r>
      </w:ins>
    </w:p>
    <w:p w14:paraId="63D17331" w14:textId="77777777" w:rsidR="00541E1D" w:rsidRDefault="00541E1D" w:rsidP="00541E1D">
      <w:pPr>
        <w:pStyle w:val="ListParagraph"/>
        <w:numPr>
          <w:ilvl w:val="0"/>
          <w:numId w:val="2"/>
        </w:numPr>
        <w:rPr>
          <w:ins w:id="4513" w:author="Peter Arbogast" w:date="2019-06-13T14:09:00Z"/>
        </w:rPr>
      </w:pPr>
      <w:ins w:id="4514" w:author="Peter Arbogast" w:date="2019-06-13T14:09:00Z">
        <w:r>
          <w:t>SoftwareFileID</w:t>
        </w:r>
      </w:ins>
    </w:p>
    <w:p w14:paraId="753D1808" w14:textId="77777777" w:rsidR="00541E1D" w:rsidRDefault="00541E1D" w:rsidP="00541E1D">
      <w:pPr>
        <w:pStyle w:val="ListParagraph"/>
        <w:numPr>
          <w:ilvl w:val="0"/>
          <w:numId w:val="2"/>
        </w:numPr>
        <w:rPr>
          <w:ins w:id="4515" w:author="Peter Arbogast" w:date="2019-06-13T14:09:00Z"/>
        </w:rPr>
      </w:pPr>
      <w:ins w:id="4516" w:author="Peter Arbogast" w:date="2019-06-13T14:09:00Z">
        <w:r>
          <w:t>SoftwareIsoTagFileID</w:t>
        </w:r>
      </w:ins>
    </w:p>
    <w:p w14:paraId="43CFE710" w14:textId="77777777" w:rsidR="00541E1D" w:rsidRDefault="00541E1D" w:rsidP="00541E1D">
      <w:pPr>
        <w:pStyle w:val="ListParagraph"/>
        <w:numPr>
          <w:ilvl w:val="0"/>
          <w:numId w:val="2"/>
        </w:numPr>
        <w:rPr>
          <w:ins w:id="4517" w:author="Peter Arbogast" w:date="2019-06-13T14:09:00Z"/>
        </w:rPr>
      </w:pPr>
      <w:ins w:id="4518" w:author="Peter Arbogast" w:date="2019-06-13T14:09:00Z">
        <w:r>
          <w:t>FilePath</w:t>
        </w:r>
      </w:ins>
    </w:p>
    <w:p w14:paraId="19E029E8" w14:textId="77777777" w:rsidR="00541E1D" w:rsidRDefault="00541E1D" w:rsidP="00541E1D">
      <w:pPr>
        <w:pStyle w:val="ListParagraph"/>
        <w:numPr>
          <w:ilvl w:val="0"/>
          <w:numId w:val="2"/>
        </w:numPr>
        <w:rPr>
          <w:ins w:id="4519" w:author="Peter Arbogast" w:date="2019-06-13T14:09:00Z"/>
        </w:rPr>
      </w:pPr>
      <w:ins w:id="4520" w:author="Peter Arbogast" w:date="2019-06-13T14:09:00Z">
        <w:r>
          <w:t>FileName</w:t>
        </w:r>
      </w:ins>
    </w:p>
    <w:p w14:paraId="47B45BA2" w14:textId="77777777" w:rsidR="00541E1D" w:rsidRDefault="00541E1D" w:rsidP="00541E1D">
      <w:pPr>
        <w:pStyle w:val="ListParagraph"/>
        <w:numPr>
          <w:ilvl w:val="0"/>
          <w:numId w:val="2"/>
        </w:numPr>
        <w:rPr>
          <w:ins w:id="4521" w:author="Peter Arbogast" w:date="2019-06-13T14:09:00Z"/>
        </w:rPr>
      </w:pPr>
      <w:ins w:id="4522" w:author="Peter Arbogast" w:date="2019-06-13T14:09:00Z">
        <w:r>
          <w:t>FileSize</w:t>
        </w:r>
      </w:ins>
    </w:p>
    <w:p w14:paraId="6D2C3216" w14:textId="77777777" w:rsidR="00541E1D" w:rsidRDefault="00541E1D" w:rsidP="00541E1D">
      <w:pPr>
        <w:pStyle w:val="ListParagraph"/>
        <w:numPr>
          <w:ilvl w:val="0"/>
          <w:numId w:val="2"/>
        </w:numPr>
        <w:rPr>
          <w:ins w:id="4523" w:author="Peter Arbogast" w:date="2019-06-13T14:09:00Z"/>
        </w:rPr>
      </w:pPr>
      <w:ins w:id="4524" w:author="Peter Arbogast" w:date="2019-06-13T14:09:00Z">
        <w:r>
          <w:t>FileMD5</w:t>
        </w:r>
      </w:ins>
    </w:p>
    <w:p w14:paraId="538A66D5" w14:textId="77777777" w:rsidR="00541E1D" w:rsidRDefault="00541E1D" w:rsidP="00541E1D">
      <w:pPr>
        <w:pStyle w:val="ListParagraph"/>
        <w:numPr>
          <w:ilvl w:val="0"/>
          <w:numId w:val="2"/>
        </w:numPr>
        <w:rPr>
          <w:ins w:id="4525" w:author="Peter Arbogast" w:date="2019-06-13T14:09:00Z"/>
        </w:rPr>
      </w:pPr>
      <w:ins w:id="4526" w:author="Peter Arbogast" w:date="2019-06-13T14:09:00Z">
        <w:r>
          <w:t>FileDate</w:t>
        </w:r>
        <w:r>
          <w:tab/>
        </w:r>
        <w:r>
          <w:tab/>
        </w:r>
        <w:r>
          <w:tab/>
          <w:t>(DATETIME)</w:t>
        </w:r>
      </w:ins>
    </w:p>
    <w:p w14:paraId="7F97E87E" w14:textId="77777777" w:rsidR="00541E1D" w:rsidRDefault="00541E1D" w:rsidP="00541E1D">
      <w:pPr>
        <w:pStyle w:val="ListParagraph"/>
        <w:numPr>
          <w:ilvl w:val="0"/>
          <w:numId w:val="2"/>
        </w:numPr>
        <w:rPr>
          <w:ins w:id="4527" w:author="Peter Arbogast" w:date="2019-06-13T14:09:00Z"/>
        </w:rPr>
      </w:pPr>
      <w:ins w:id="4528" w:author="Peter Arbogast" w:date="2019-06-13T14:09:00Z">
        <w:r>
          <w:t>Publisher</w:t>
        </w:r>
        <w:r>
          <w:tab/>
        </w:r>
        <w:r>
          <w:tab/>
        </w:r>
        <w:r>
          <w:tab/>
          <w:t>Publisher of the Software</w:t>
        </w:r>
      </w:ins>
    </w:p>
    <w:p w14:paraId="01BF384B" w14:textId="77777777" w:rsidR="00541E1D" w:rsidRDefault="00541E1D" w:rsidP="00541E1D">
      <w:pPr>
        <w:pStyle w:val="ListParagraph"/>
        <w:numPr>
          <w:ilvl w:val="0"/>
          <w:numId w:val="2"/>
        </w:numPr>
        <w:rPr>
          <w:ins w:id="4529" w:author="Peter Arbogast" w:date="2019-06-13T14:09:00Z"/>
        </w:rPr>
      </w:pPr>
      <w:ins w:id="4530" w:author="Peter Arbogast" w:date="2019-06-13T14:09:00Z">
        <w:r>
          <w:t>ProductName</w:t>
        </w:r>
      </w:ins>
    </w:p>
    <w:p w14:paraId="1FDF34F1" w14:textId="77777777" w:rsidR="00541E1D" w:rsidRDefault="00541E1D" w:rsidP="00541E1D">
      <w:pPr>
        <w:pStyle w:val="ListParagraph"/>
        <w:numPr>
          <w:ilvl w:val="0"/>
          <w:numId w:val="2"/>
        </w:numPr>
        <w:rPr>
          <w:ins w:id="4531" w:author="Peter Arbogast" w:date="2019-06-13T14:09:00Z"/>
        </w:rPr>
      </w:pPr>
      <w:ins w:id="4532" w:author="Peter Arbogast" w:date="2019-06-13T14:09:00Z">
        <w:r>
          <w:t>ProductVersion</w:t>
        </w:r>
      </w:ins>
    </w:p>
    <w:p w14:paraId="50FED506" w14:textId="77777777" w:rsidR="00541E1D" w:rsidRDefault="00541E1D" w:rsidP="00541E1D">
      <w:pPr>
        <w:pStyle w:val="ListParagraph"/>
        <w:numPr>
          <w:ilvl w:val="0"/>
          <w:numId w:val="2"/>
        </w:numPr>
        <w:rPr>
          <w:ins w:id="4533" w:author="Peter Arbogast" w:date="2019-06-13T14:09:00Z"/>
        </w:rPr>
      </w:pPr>
      <w:ins w:id="4534" w:author="Peter Arbogast" w:date="2019-06-13T14:09:00Z">
        <w:r>
          <w:t>ProductGuid</w:t>
        </w:r>
      </w:ins>
    </w:p>
    <w:p w14:paraId="5B3F1EFF" w14:textId="77777777" w:rsidR="00541E1D" w:rsidRDefault="00541E1D" w:rsidP="00541E1D">
      <w:pPr>
        <w:pStyle w:val="ListParagraph"/>
        <w:numPr>
          <w:ilvl w:val="0"/>
          <w:numId w:val="2"/>
        </w:numPr>
        <w:rPr>
          <w:ins w:id="4535" w:author="Peter Arbogast" w:date="2019-06-13T14:09:00Z"/>
        </w:rPr>
      </w:pPr>
      <w:ins w:id="4536" w:author="Peter Arbogast" w:date="2019-06-13T14:09:00Z">
        <w:r>
          <w:t>SwidUniqueId</w:t>
        </w:r>
        <w:r>
          <w:tab/>
        </w:r>
      </w:ins>
    </w:p>
    <w:p w14:paraId="1F94F1FB" w14:textId="77777777" w:rsidR="00541E1D" w:rsidRDefault="00541E1D" w:rsidP="00541E1D">
      <w:pPr>
        <w:pStyle w:val="ListParagraph"/>
        <w:numPr>
          <w:ilvl w:val="0"/>
          <w:numId w:val="2"/>
        </w:numPr>
        <w:rPr>
          <w:ins w:id="4537" w:author="Peter Arbogast" w:date="2019-06-13T14:09:00Z"/>
        </w:rPr>
      </w:pPr>
      <w:ins w:id="4538" w:author="Peter Arbogast" w:date="2019-06-13T14:09:00Z">
        <w:r>
          <w:t>SwidLicensorId</w:t>
        </w:r>
      </w:ins>
    </w:p>
    <w:p w14:paraId="3013FFC1" w14:textId="77777777" w:rsidR="00541E1D" w:rsidRDefault="00541E1D" w:rsidP="00541E1D">
      <w:pPr>
        <w:pStyle w:val="ListParagraph"/>
        <w:numPr>
          <w:ilvl w:val="0"/>
          <w:numId w:val="2"/>
        </w:numPr>
        <w:rPr>
          <w:ins w:id="4539" w:author="Peter Arbogast" w:date="2019-06-13T14:09:00Z"/>
        </w:rPr>
      </w:pPr>
      <w:ins w:id="4540" w:author="Peter Arbogast" w:date="2019-06-13T14:09:00Z">
        <w:r>
          <w:t>LastUsage</w:t>
        </w:r>
        <w:r>
          <w:tab/>
        </w:r>
        <w:r>
          <w:tab/>
        </w:r>
        <w:r>
          <w:tab/>
          <w:t>(DATETIME)</w:t>
        </w:r>
      </w:ins>
    </w:p>
    <w:p w14:paraId="0A47533A" w14:textId="77777777" w:rsidR="00541E1D" w:rsidRDefault="00541E1D" w:rsidP="00541E1D">
      <w:pPr>
        <w:pStyle w:val="ListParagraph"/>
        <w:numPr>
          <w:ilvl w:val="0"/>
          <w:numId w:val="2"/>
        </w:numPr>
        <w:rPr>
          <w:ins w:id="4541" w:author="Peter Arbogast" w:date="2019-06-13T14:09:00Z"/>
        </w:rPr>
      </w:pPr>
      <w:ins w:id="4542" w:author="Peter Arbogast" w:date="2019-06-13T14:09:00Z">
        <w:r>
          <w:t>SessionPerMonth</w:t>
        </w:r>
      </w:ins>
    </w:p>
    <w:p w14:paraId="6D508FD1" w14:textId="77777777" w:rsidR="00541E1D" w:rsidRDefault="00541E1D" w:rsidP="00541E1D">
      <w:pPr>
        <w:rPr>
          <w:ins w:id="4543" w:author="Peter Arbogast" w:date="2019-06-13T14:09:00Z"/>
        </w:rPr>
      </w:pPr>
    </w:p>
    <w:p w14:paraId="597C8269" w14:textId="1CFE901A" w:rsidR="00206067" w:rsidRDefault="00206067" w:rsidP="00073C99">
      <w:pPr>
        <w:rPr>
          <w:ins w:id="4544" w:author="Peter Arbogast" w:date="2019-06-13T15:15:00Z"/>
        </w:rPr>
        <w:pPrChange w:id="4545" w:author="Peter Arbogast" w:date="2019-06-13T15:15:00Z">
          <w:pPr>
            <w:pStyle w:val="ListParagraph"/>
            <w:numPr>
              <w:numId w:val="2"/>
            </w:numPr>
            <w:ind w:hanging="360"/>
          </w:pPr>
        </w:pPrChange>
      </w:pPr>
    </w:p>
    <w:p w14:paraId="46AA2429" w14:textId="77777777" w:rsidR="00541E1D" w:rsidRDefault="00541E1D" w:rsidP="00541E1D">
      <w:pPr>
        <w:rPr>
          <w:ins w:id="4546" w:author="Peter Arbogast" w:date="2019-06-13T14:09:00Z"/>
        </w:rPr>
      </w:pPr>
      <w:ins w:id="4547" w:author="Peter Arbogast" w:date="2019-06-13T14:09:00Z">
        <w:r>
          <w:br w:type="page"/>
        </w:r>
      </w:ins>
    </w:p>
    <w:p w14:paraId="083A0DA4" w14:textId="77777777" w:rsidR="00541E1D" w:rsidRDefault="00541E1D" w:rsidP="00541E1D">
      <w:pPr>
        <w:rPr>
          <w:ins w:id="4548" w:author="Peter Arbogast" w:date="2019-06-13T14:09:00Z"/>
        </w:rPr>
      </w:pPr>
      <w:ins w:id="4549" w:author="Peter Arbogast" w:date="2019-06-13T14:09:00Z">
        <w:r>
          <w:lastRenderedPageBreak/>
          <w:t xml:space="preserve">Or can be returned directly to a Table </w:t>
        </w:r>
        <w:r w:rsidRPr="00387764">
          <w:t>sp_</w:t>
        </w:r>
        <w:r>
          <w:t>GetSoftwareFiles for this create first a Table</w:t>
        </w:r>
      </w:ins>
    </w:p>
    <w:p w14:paraId="362A10C4" w14:textId="77777777" w:rsidR="00541E1D" w:rsidRPr="0046685C" w:rsidRDefault="00541E1D" w:rsidP="00541E1D">
      <w:pPr>
        <w:autoSpaceDE w:val="0"/>
        <w:autoSpaceDN w:val="0"/>
        <w:adjustRightInd w:val="0"/>
        <w:spacing w:after="0" w:line="240" w:lineRule="auto"/>
        <w:ind w:left="284"/>
        <w:rPr>
          <w:ins w:id="4550" w:author="Peter Arbogast" w:date="2019-06-13T14:09:00Z"/>
          <w:rFonts w:ascii="Consolas" w:hAnsi="Consolas" w:cs="Consolas"/>
          <w:color w:val="000000"/>
          <w:sz w:val="19"/>
          <w:szCs w:val="19"/>
          <w:highlight w:val="white"/>
        </w:rPr>
      </w:pPr>
      <w:ins w:id="4551" w:author="Peter Arbogast" w:date="2019-06-13T14:09:00Z">
        <w:r w:rsidRPr="0046685C">
          <w:rPr>
            <w:rFonts w:ascii="Consolas" w:hAnsi="Consolas" w:cs="Consolas"/>
            <w:color w:val="0000FF"/>
            <w:sz w:val="19"/>
            <w:szCs w:val="19"/>
            <w:highlight w:val="white"/>
          </w:rPr>
          <w:t>CREATE</w:t>
        </w:r>
        <w:r w:rsidRPr="0046685C">
          <w:rPr>
            <w:rFonts w:ascii="Consolas" w:hAnsi="Consolas" w:cs="Consolas"/>
            <w:color w:val="000000"/>
            <w:sz w:val="19"/>
            <w:szCs w:val="19"/>
            <w:highlight w:val="white"/>
          </w:rPr>
          <w:t xml:space="preserve"> </w:t>
        </w:r>
        <w:r w:rsidRPr="0046685C">
          <w:rPr>
            <w:rFonts w:ascii="Consolas" w:hAnsi="Consolas" w:cs="Consolas"/>
            <w:color w:val="0000FF"/>
            <w:sz w:val="19"/>
            <w:szCs w:val="19"/>
            <w:highlight w:val="white"/>
          </w:rPr>
          <w:t>TABLE</w:t>
        </w:r>
        <w:r w:rsidRPr="0046685C">
          <w:rPr>
            <w:rFonts w:ascii="Consolas" w:hAnsi="Consolas" w:cs="Consolas"/>
            <w:color w:val="000000"/>
            <w:sz w:val="19"/>
            <w:szCs w:val="19"/>
            <w:highlight w:val="white"/>
          </w:rPr>
          <w:t xml:space="preserve"> #sp_GetSoftwareFiles</w:t>
        </w:r>
        <w:r w:rsidRPr="0046685C">
          <w:rPr>
            <w:rFonts w:ascii="Consolas" w:hAnsi="Consolas" w:cs="Consolas"/>
            <w:color w:val="0000FF"/>
            <w:sz w:val="19"/>
            <w:szCs w:val="19"/>
            <w:highlight w:val="white"/>
          </w:rPr>
          <w:t xml:space="preserve"> </w:t>
        </w:r>
        <w:r w:rsidRPr="0046685C">
          <w:rPr>
            <w:rFonts w:ascii="Consolas" w:hAnsi="Consolas" w:cs="Consolas"/>
            <w:color w:val="808080"/>
            <w:sz w:val="19"/>
            <w:szCs w:val="19"/>
            <w:highlight w:val="white"/>
          </w:rPr>
          <w:t>(</w:t>
        </w:r>
      </w:ins>
    </w:p>
    <w:p w14:paraId="06D1EDEC" w14:textId="77777777" w:rsidR="00541E1D" w:rsidRPr="0046685C" w:rsidRDefault="00541E1D" w:rsidP="00541E1D">
      <w:pPr>
        <w:autoSpaceDE w:val="0"/>
        <w:autoSpaceDN w:val="0"/>
        <w:adjustRightInd w:val="0"/>
        <w:spacing w:after="0" w:line="240" w:lineRule="auto"/>
        <w:ind w:left="284"/>
        <w:rPr>
          <w:ins w:id="4552" w:author="Peter Arbogast" w:date="2019-06-13T14:09:00Z"/>
          <w:rFonts w:ascii="Consolas" w:hAnsi="Consolas" w:cs="Consolas"/>
          <w:color w:val="000000"/>
          <w:sz w:val="19"/>
          <w:szCs w:val="19"/>
          <w:highlight w:val="white"/>
        </w:rPr>
      </w:pPr>
      <w:ins w:id="4553" w:author="Peter Arbogast" w:date="2019-06-13T14:09:00Z">
        <w:r w:rsidRPr="0046685C">
          <w:rPr>
            <w:rFonts w:ascii="Consolas" w:hAnsi="Consolas" w:cs="Consolas"/>
            <w:color w:val="000000"/>
            <w:sz w:val="19"/>
            <w:szCs w:val="19"/>
            <w:highlight w:val="white"/>
          </w:rPr>
          <w:t xml:space="preserve">      ComputerID           </w:t>
        </w:r>
        <w:r w:rsidRPr="0046685C">
          <w:rPr>
            <w:rFonts w:ascii="Consolas" w:hAnsi="Consolas" w:cs="Consolas"/>
            <w:color w:val="0000FF"/>
            <w:sz w:val="19"/>
            <w:szCs w:val="19"/>
            <w:highlight w:val="white"/>
          </w:rPr>
          <w:t>BIGINT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NOT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3EA12B7C" w14:textId="77777777" w:rsidR="00541E1D" w:rsidRPr="0046685C" w:rsidRDefault="00541E1D" w:rsidP="00541E1D">
      <w:pPr>
        <w:autoSpaceDE w:val="0"/>
        <w:autoSpaceDN w:val="0"/>
        <w:adjustRightInd w:val="0"/>
        <w:spacing w:after="0" w:line="240" w:lineRule="auto"/>
        <w:ind w:left="284"/>
        <w:rPr>
          <w:ins w:id="4554" w:author="Peter Arbogast" w:date="2019-06-13T14:09:00Z"/>
          <w:rFonts w:ascii="Consolas" w:hAnsi="Consolas" w:cs="Consolas"/>
          <w:color w:val="000000"/>
          <w:sz w:val="19"/>
          <w:szCs w:val="19"/>
          <w:highlight w:val="white"/>
        </w:rPr>
      </w:pPr>
      <w:ins w:id="4555" w:author="Peter Arbogast" w:date="2019-06-13T14:09:00Z">
        <w:r w:rsidRPr="0046685C">
          <w:rPr>
            <w:rFonts w:ascii="Consolas" w:hAnsi="Consolas" w:cs="Consolas"/>
            <w:color w:val="000000"/>
            <w:sz w:val="19"/>
            <w:szCs w:val="19"/>
            <w:highlight w:val="white"/>
          </w:rPr>
          <w:t xml:space="preserve">      SoftwareFileID       </w:t>
        </w:r>
        <w:r w:rsidRPr="0046685C">
          <w:rPr>
            <w:rFonts w:ascii="Consolas" w:hAnsi="Consolas" w:cs="Consolas"/>
            <w:color w:val="0000FF"/>
            <w:sz w:val="19"/>
            <w:szCs w:val="19"/>
            <w:highlight w:val="white"/>
          </w:rPr>
          <w:t>BIGINT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480E0917" w14:textId="77777777" w:rsidR="00541E1D" w:rsidRPr="0046685C" w:rsidRDefault="00541E1D" w:rsidP="00541E1D">
      <w:pPr>
        <w:autoSpaceDE w:val="0"/>
        <w:autoSpaceDN w:val="0"/>
        <w:adjustRightInd w:val="0"/>
        <w:spacing w:after="0" w:line="240" w:lineRule="auto"/>
        <w:ind w:left="284"/>
        <w:rPr>
          <w:ins w:id="4556" w:author="Peter Arbogast" w:date="2019-06-13T14:09:00Z"/>
          <w:rFonts w:ascii="Consolas" w:hAnsi="Consolas" w:cs="Consolas"/>
          <w:color w:val="000000"/>
          <w:sz w:val="19"/>
          <w:szCs w:val="19"/>
          <w:highlight w:val="white"/>
        </w:rPr>
      </w:pPr>
      <w:ins w:id="4557" w:author="Peter Arbogast" w:date="2019-06-13T14:09:00Z">
        <w:r w:rsidRPr="0046685C">
          <w:rPr>
            <w:rFonts w:ascii="Consolas" w:hAnsi="Consolas" w:cs="Consolas"/>
            <w:color w:val="000000"/>
            <w:sz w:val="19"/>
            <w:szCs w:val="19"/>
            <w:highlight w:val="white"/>
          </w:rPr>
          <w:t xml:space="preserve">      SoftwareFileNameID   </w:t>
        </w:r>
        <w:r w:rsidRPr="0046685C">
          <w:rPr>
            <w:rFonts w:ascii="Consolas" w:hAnsi="Consolas" w:cs="Consolas"/>
            <w:color w:val="0000FF"/>
            <w:sz w:val="19"/>
            <w:szCs w:val="19"/>
            <w:highlight w:val="white"/>
          </w:rPr>
          <w:t>BIGINT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5D7F9769" w14:textId="77777777" w:rsidR="00541E1D" w:rsidRPr="0046685C" w:rsidRDefault="00541E1D" w:rsidP="00541E1D">
      <w:pPr>
        <w:autoSpaceDE w:val="0"/>
        <w:autoSpaceDN w:val="0"/>
        <w:adjustRightInd w:val="0"/>
        <w:spacing w:after="0" w:line="240" w:lineRule="auto"/>
        <w:ind w:left="284"/>
        <w:rPr>
          <w:ins w:id="4558" w:author="Peter Arbogast" w:date="2019-06-13T14:09:00Z"/>
          <w:rFonts w:ascii="Consolas" w:hAnsi="Consolas" w:cs="Consolas"/>
          <w:color w:val="000000"/>
          <w:sz w:val="19"/>
          <w:szCs w:val="19"/>
          <w:highlight w:val="white"/>
        </w:rPr>
      </w:pPr>
      <w:ins w:id="4559" w:author="Peter Arbogast" w:date="2019-06-13T14:09:00Z">
        <w:r w:rsidRPr="0046685C">
          <w:rPr>
            <w:rFonts w:ascii="Consolas" w:hAnsi="Consolas" w:cs="Consolas"/>
            <w:color w:val="000000"/>
            <w:sz w:val="19"/>
            <w:szCs w:val="19"/>
            <w:highlight w:val="white"/>
          </w:rPr>
          <w:t xml:space="preserve">      SoftwareIsoTagFileID </w:t>
        </w:r>
        <w:r w:rsidRPr="0046685C">
          <w:rPr>
            <w:rFonts w:ascii="Consolas" w:hAnsi="Consolas" w:cs="Consolas"/>
            <w:color w:val="0000FF"/>
            <w:sz w:val="19"/>
            <w:szCs w:val="19"/>
            <w:highlight w:val="white"/>
          </w:rPr>
          <w:t>BIGINT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02E0921B" w14:textId="77777777" w:rsidR="00541E1D" w:rsidRPr="0046685C" w:rsidRDefault="00541E1D" w:rsidP="00541E1D">
      <w:pPr>
        <w:autoSpaceDE w:val="0"/>
        <w:autoSpaceDN w:val="0"/>
        <w:adjustRightInd w:val="0"/>
        <w:spacing w:after="0" w:line="240" w:lineRule="auto"/>
        <w:ind w:left="284"/>
        <w:rPr>
          <w:ins w:id="4560" w:author="Peter Arbogast" w:date="2019-06-13T14:09:00Z"/>
          <w:rFonts w:ascii="Consolas" w:hAnsi="Consolas" w:cs="Consolas"/>
          <w:color w:val="000000"/>
          <w:sz w:val="19"/>
          <w:szCs w:val="19"/>
          <w:highlight w:val="white"/>
        </w:rPr>
      </w:pPr>
      <w:ins w:id="4561" w:author="Peter Arbogast" w:date="2019-06-13T14:09:00Z">
        <w:r w:rsidRPr="0046685C">
          <w:rPr>
            <w:rFonts w:ascii="Consolas" w:hAnsi="Consolas" w:cs="Consolas"/>
            <w:color w:val="000000"/>
            <w:sz w:val="19"/>
            <w:szCs w:val="19"/>
            <w:highlight w:val="white"/>
          </w:rPr>
          <w:t xml:space="preserve">      FilePath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400</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7C51CC0E" w14:textId="77777777" w:rsidR="00541E1D" w:rsidRPr="0046685C" w:rsidRDefault="00541E1D" w:rsidP="00541E1D">
      <w:pPr>
        <w:autoSpaceDE w:val="0"/>
        <w:autoSpaceDN w:val="0"/>
        <w:adjustRightInd w:val="0"/>
        <w:spacing w:after="0" w:line="240" w:lineRule="auto"/>
        <w:ind w:left="284"/>
        <w:rPr>
          <w:ins w:id="4562" w:author="Peter Arbogast" w:date="2019-06-13T14:09:00Z"/>
          <w:rFonts w:ascii="Consolas" w:hAnsi="Consolas" w:cs="Consolas"/>
          <w:color w:val="000000"/>
          <w:sz w:val="19"/>
          <w:szCs w:val="19"/>
          <w:highlight w:val="white"/>
        </w:rPr>
      </w:pPr>
      <w:ins w:id="4563" w:author="Peter Arbogast" w:date="2019-06-13T14:09:00Z">
        <w:r w:rsidRPr="0046685C">
          <w:rPr>
            <w:rFonts w:ascii="Consolas" w:hAnsi="Consolas" w:cs="Consolas"/>
            <w:color w:val="000000"/>
            <w:sz w:val="19"/>
            <w:szCs w:val="19"/>
            <w:highlight w:val="white"/>
          </w:rPr>
          <w:t xml:space="preserve">      </w:t>
        </w:r>
        <w:r w:rsidRPr="0046685C">
          <w:rPr>
            <w:rFonts w:ascii="Consolas" w:hAnsi="Consolas" w:cs="Consolas"/>
            <w:color w:val="0000FF"/>
            <w:sz w:val="19"/>
            <w:szCs w:val="19"/>
            <w:highlight w:val="white"/>
          </w:rPr>
          <w:t>FileName</w:t>
        </w:r>
        <w:r w:rsidRPr="0046685C">
          <w:rPr>
            <w:rFonts w:ascii="Consolas" w:hAnsi="Consolas" w:cs="Consolas"/>
            <w:color w:val="000000"/>
            <w:sz w:val="19"/>
            <w:szCs w:val="19"/>
            <w:highlight w:val="white"/>
          </w:rPr>
          <w:t xml:space="preserve">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690E2268" w14:textId="77777777" w:rsidR="00541E1D" w:rsidRPr="0046685C" w:rsidRDefault="00541E1D" w:rsidP="00541E1D">
      <w:pPr>
        <w:autoSpaceDE w:val="0"/>
        <w:autoSpaceDN w:val="0"/>
        <w:adjustRightInd w:val="0"/>
        <w:spacing w:after="0" w:line="240" w:lineRule="auto"/>
        <w:ind w:left="284"/>
        <w:rPr>
          <w:ins w:id="4564" w:author="Peter Arbogast" w:date="2019-06-13T14:09:00Z"/>
          <w:rFonts w:ascii="Consolas" w:hAnsi="Consolas" w:cs="Consolas"/>
          <w:color w:val="000000"/>
          <w:sz w:val="19"/>
          <w:szCs w:val="19"/>
          <w:highlight w:val="white"/>
        </w:rPr>
      </w:pPr>
      <w:ins w:id="4565" w:author="Peter Arbogast" w:date="2019-06-13T14:09:00Z">
        <w:r w:rsidRPr="0046685C">
          <w:rPr>
            <w:rFonts w:ascii="Consolas" w:hAnsi="Consolas" w:cs="Consolas"/>
            <w:color w:val="000000"/>
            <w:sz w:val="19"/>
            <w:szCs w:val="19"/>
            <w:highlight w:val="white"/>
          </w:rPr>
          <w:t xml:space="preserve">      FileDescription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5E4AE125" w14:textId="77777777" w:rsidR="00541E1D" w:rsidRPr="0046685C" w:rsidRDefault="00541E1D" w:rsidP="00541E1D">
      <w:pPr>
        <w:autoSpaceDE w:val="0"/>
        <w:autoSpaceDN w:val="0"/>
        <w:adjustRightInd w:val="0"/>
        <w:spacing w:after="0" w:line="240" w:lineRule="auto"/>
        <w:ind w:left="284"/>
        <w:rPr>
          <w:ins w:id="4566" w:author="Peter Arbogast" w:date="2019-06-13T14:09:00Z"/>
          <w:rFonts w:ascii="Consolas" w:hAnsi="Consolas" w:cs="Consolas"/>
          <w:color w:val="000000"/>
          <w:sz w:val="19"/>
          <w:szCs w:val="19"/>
          <w:highlight w:val="white"/>
        </w:rPr>
      </w:pPr>
      <w:ins w:id="4567" w:author="Peter Arbogast" w:date="2019-06-13T14:09:00Z">
        <w:r w:rsidRPr="0046685C">
          <w:rPr>
            <w:rFonts w:ascii="Consolas" w:hAnsi="Consolas" w:cs="Consolas"/>
            <w:color w:val="000000"/>
            <w:sz w:val="19"/>
            <w:szCs w:val="19"/>
            <w:highlight w:val="white"/>
          </w:rPr>
          <w:t xml:space="preserve">      FileSize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79AC41D2" w14:textId="77777777" w:rsidR="00541E1D" w:rsidRPr="0046685C" w:rsidRDefault="00541E1D" w:rsidP="00541E1D">
      <w:pPr>
        <w:autoSpaceDE w:val="0"/>
        <w:autoSpaceDN w:val="0"/>
        <w:adjustRightInd w:val="0"/>
        <w:spacing w:after="0" w:line="240" w:lineRule="auto"/>
        <w:ind w:left="284"/>
        <w:rPr>
          <w:ins w:id="4568" w:author="Peter Arbogast" w:date="2019-06-13T14:09:00Z"/>
          <w:rFonts w:ascii="Consolas" w:hAnsi="Consolas" w:cs="Consolas"/>
          <w:color w:val="000000"/>
          <w:sz w:val="19"/>
          <w:szCs w:val="19"/>
          <w:highlight w:val="white"/>
        </w:rPr>
      </w:pPr>
      <w:ins w:id="4569" w:author="Peter Arbogast" w:date="2019-06-13T14:09:00Z">
        <w:r w:rsidRPr="0046685C">
          <w:rPr>
            <w:rFonts w:ascii="Consolas" w:hAnsi="Consolas" w:cs="Consolas"/>
            <w:color w:val="000000"/>
            <w:sz w:val="19"/>
            <w:szCs w:val="19"/>
            <w:highlight w:val="white"/>
          </w:rPr>
          <w:t xml:space="preserve">      FileMD5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60661F61" w14:textId="77777777" w:rsidR="00541E1D" w:rsidRPr="0046685C" w:rsidRDefault="00541E1D" w:rsidP="00541E1D">
      <w:pPr>
        <w:autoSpaceDE w:val="0"/>
        <w:autoSpaceDN w:val="0"/>
        <w:adjustRightInd w:val="0"/>
        <w:spacing w:after="0" w:line="240" w:lineRule="auto"/>
        <w:ind w:left="284"/>
        <w:rPr>
          <w:ins w:id="4570" w:author="Peter Arbogast" w:date="2019-06-13T14:09:00Z"/>
          <w:rFonts w:ascii="Consolas" w:hAnsi="Consolas" w:cs="Consolas"/>
          <w:color w:val="000000"/>
          <w:sz w:val="19"/>
          <w:szCs w:val="19"/>
          <w:highlight w:val="white"/>
        </w:rPr>
      </w:pPr>
      <w:ins w:id="4571" w:author="Peter Arbogast" w:date="2019-06-13T14:09:00Z">
        <w:r w:rsidRPr="0046685C">
          <w:rPr>
            <w:rFonts w:ascii="Consolas" w:hAnsi="Consolas" w:cs="Consolas"/>
            <w:color w:val="000000"/>
            <w:sz w:val="19"/>
            <w:szCs w:val="19"/>
            <w:highlight w:val="white"/>
          </w:rPr>
          <w:t xml:space="preserve">      FileDate             </w:t>
        </w:r>
        <w:r w:rsidRPr="0046685C">
          <w:rPr>
            <w:rFonts w:ascii="Consolas" w:hAnsi="Consolas" w:cs="Consolas"/>
            <w:color w:val="0000FF"/>
            <w:sz w:val="19"/>
            <w:szCs w:val="19"/>
            <w:highlight w:val="white"/>
          </w:rPr>
          <w:t>DATETIME</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48CEC373" w14:textId="77777777" w:rsidR="00541E1D" w:rsidRPr="0046685C" w:rsidRDefault="00541E1D" w:rsidP="00541E1D">
      <w:pPr>
        <w:autoSpaceDE w:val="0"/>
        <w:autoSpaceDN w:val="0"/>
        <w:adjustRightInd w:val="0"/>
        <w:spacing w:after="0" w:line="240" w:lineRule="auto"/>
        <w:ind w:left="284"/>
        <w:rPr>
          <w:ins w:id="4572" w:author="Peter Arbogast" w:date="2019-06-13T14:09:00Z"/>
          <w:rFonts w:ascii="Consolas" w:hAnsi="Consolas" w:cs="Consolas"/>
          <w:color w:val="000000"/>
          <w:sz w:val="19"/>
          <w:szCs w:val="19"/>
          <w:highlight w:val="white"/>
        </w:rPr>
      </w:pPr>
      <w:ins w:id="4573" w:author="Peter Arbogast" w:date="2019-06-13T14:09:00Z">
        <w:r w:rsidRPr="0046685C">
          <w:rPr>
            <w:rFonts w:ascii="Consolas" w:hAnsi="Consolas" w:cs="Consolas"/>
            <w:color w:val="000000"/>
            <w:sz w:val="19"/>
            <w:szCs w:val="19"/>
            <w:highlight w:val="white"/>
          </w:rPr>
          <w:t xml:space="preserve">      Publisher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3F2CEC3E" w14:textId="77777777" w:rsidR="00541E1D" w:rsidRPr="0046685C" w:rsidRDefault="00541E1D" w:rsidP="00541E1D">
      <w:pPr>
        <w:autoSpaceDE w:val="0"/>
        <w:autoSpaceDN w:val="0"/>
        <w:adjustRightInd w:val="0"/>
        <w:spacing w:after="0" w:line="240" w:lineRule="auto"/>
        <w:ind w:left="284"/>
        <w:rPr>
          <w:ins w:id="4574" w:author="Peter Arbogast" w:date="2019-06-13T14:09:00Z"/>
          <w:rFonts w:ascii="Consolas" w:hAnsi="Consolas" w:cs="Consolas"/>
          <w:color w:val="000000"/>
          <w:sz w:val="19"/>
          <w:szCs w:val="19"/>
          <w:highlight w:val="white"/>
        </w:rPr>
      </w:pPr>
      <w:ins w:id="4575" w:author="Peter Arbogast" w:date="2019-06-13T14:09:00Z">
        <w:r w:rsidRPr="0046685C">
          <w:rPr>
            <w:rFonts w:ascii="Consolas" w:hAnsi="Consolas" w:cs="Consolas"/>
            <w:color w:val="000000"/>
            <w:sz w:val="19"/>
            <w:szCs w:val="19"/>
            <w:highlight w:val="white"/>
          </w:rPr>
          <w:t xml:space="preserve">      ProductName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396FDBB8" w14:textId="77777777" w:rsidR="00541E1D" w:rsidRPr="0046685C" w:rsidRDefault="00541E1D" w:rsidP="00541E1D">
      <w:pPr>
        <w:autoSpaceDE w:val="0"/>
        <w:autoSpaceDN w:val="0"/>
        <w:adjustRightInd w:val="0"/>
        <w:spacing w:after="0" w:line="240" w:lineRule="auto"/>
        <w:ind w:left="284"/>
        <w:rPr>
          <w:ins w:id="4576" w:author="Peter Arbogast" w:date="2019-06-13T14:09:00Z"/>
          <w:rFonts w:ascii="Consolas" w:hAnsi="Consolas" w:cs="Consolas"/>
          <w:color w:val="000000"/>
          <w:sz w:val="19"/>
          <w:szCs w:val="19"/>
          <w:highlight w:val="white"/>
        </w:rPr>
      </w:pPr>
      <w:ins w:id="4577" w:author="Peter Arbogast" w:date="2019-06-13T14:09:00Z">
        <w:r w:rsidRPr="0046685C">
          <w:rPr>
            <w:rFonts w:ascii="Consolas" w:hAnsi="Consolas" w:cs="Consolas"/>
            <w:color w:val="000000"/>
            <w:sz w:val="19"/>
            <w:szCs w:val="19"/>
            <w:highlight w:val="white"/>
          </w:rPr>
          <w:t xml:space="preserve">      ProductVersion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134CE97A" w14:textId="77777777" w:rsidR="00541E1D" w:rsidRPr="0046685C" w:rsidRDefault="00541E1D" w:rsidP="00541E1D">
      <w:pPr>
        <w:autoSpaceDE w:val="0"/>
        <w:autoSpaceDN w:val="0"/>
        <w:adjustRightInd w:val="0"/>
        <w:spacing w:after="0" w:line="240" w:lineRule="auto"/>
        <w:ind w:left="284"/>
        <w:rPr>
          <w:ins w:id="4578" w:author="Peter Arbogast" w:date="2019-06-13T14:09:00Z"/>
          <w:rFonts w:ascii="Consolas" w:hAnsi="Consolas" w:cs="Consolas"/>
          <w:color w:val="000000"/>
          <w:sz w:val="19"/>
          <w:szCs w:val="19"/>
          <w:highlight w:val="white"/>
        </w:rPr>
      </w:pPr>
      <w:ins w:id="4579" w:author="Peter Arbogast" w:date="2019-06-13T14:09:00Z">
        <w:r w:rsidRPr="0046685C">
          <w:rPr>
            <w:rFonts w:ascii="Consolas" w:hAnsi="Consolas" w:cs="Consolas"/>
            <w:color w:val="000000"/>
            <w:sz w:val="19"/>
            <w:szCs w:val="19"/>
            <w:highlight w:val="white"/>
          </w:rPr>
          <w:t xml:space="preserve">      ProductGuid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08A5B9AD" w14:textId="77777777" w:rsidR="00541E1D" w:rsidRPr="0046685C" w:rsidRDefault="00541E1D" w:rsidP="00541E1D">
      <w:pPr>
        <w:autoSpaceDE w:val="0"/>
        <w:autoSpaceDN w:val="0"/>
        <w:adjustRightInd w:val="0"/>
        <w:spacing w:after="0" w:line="240" w:lineRule="auto"/>
        <w:ind w:left="284"/>
        <w:rPr>
          <w:ins w:id="4580" w:author="Peter Arbogast" w:date="2019-06-13T14:09:00Z"/>
          <w:rFonts w:ascii="Consolas" w:hAnsi="Consolas" w:cs="Consolas"/>
          <w:color w:val="000000"/>
          <w:sz w:val="19"/>
          <w:szCs w:val="19"/>
          <w:highlight w:val="white"/>
        </w:rPr>
      </w:pPr>
      <w:ins w:id="4581" w:author="Peter Arbogast" w:date="2019-06-13T14:09:00Z">
        <w:r w:rsidRPr="0046685C">
          <w:rPr>
            <w:rFonts w:ascii="Consolas" w:hAnsi="Consolas" w:cs="Consolas"/>
            <w:color w:val="000000"/>
            <w:sz w:val="19"/>
            <w:szCs w:val="19"/>
            <w:highlight w:val="white"/>
          </w:rPr>
          <w:t xml:space="preserve">      SwidUniqueId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58D0D8D8" w14:textId="77777777" w:rsidR="00541E1D" w:rsidRPr="0046685C" w:rsidRDefault="00541E1D" w:rsidP="00541E1D">
      <w:pPr>
        <w:autoSpaceDE w:val="0"/>
        <w:autoSpaceDN w:val="0"/>
        <w:adjustRightInd w:val="0"/>
        <w:spacing w:after="0" w:line="240" w:lineRule="auto"/>
        <w:ind w:left="284"/>
        <w:rPr>
          <w:ins w:id="4582" w:author="Peter Arbogast" w:date="2019-06-13T14:09:00Z"/>
          <w:rFonts w:ascii="Consolas" w:hAnsi="Consolas" w:cs="Consolas"/>
          <w:color w:val="000000"/>
          <w:sz w:val="19"/>
          <w:szCs w:val="19"/>
          <w:highlight w:val="white"/>
        </w:rPr>
      </w:pPr>
      <w:ins w:id="4583" w:author="Peter Arbogast" w:date="2019-06-13T14:09:00Z">
        <w:r w:rsidRPr="0046685C">
          <w:rPr>
            <w:rFonts w:ascii="Consolas" w:hAnsi="Consolas" w:cs="Consolas"/>
            <w:color w:val="000000"/>
            <w:sz w:val="19"/>
            <w:szCs w:val="19"/>
            <w:highlight w:val="white"/>
          </w:rPr>
          <w:t xml:space="preserve">      SwidLicensorID       </w:t>
        </w:r>
        <w:r w:rsidRPr="0046685C">
          <w:rPr>
            <w:rFonts w:ascii="Consolas" w:hAnsi="Consolas" w:cs="Consolas"/>
            <w:color w:val="0000FF"/>
            <w:sz w:val="19"/>
            <w:szCs w:val="19"/>
            <w:highlight w:val="white"/>
          </w:rPr>
          <w:t>NVARCHAR</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256</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FF00FF"/>
            <w:sz w:val="19"/>
            <w:szCs w:val="19"/>
            <w:highlight w:val="white"/>
          </w:rPr>
          <w:t>COLLATE</w:t>
        </w:r>
        <w:r w:rsidRPr="0046685C">
          <w:rPr>
            <w:rFonts w:ascii="Consolas" w:hAnsi="Consolas" w:cs="Consolas"/>
            <w:color w:val="000000"/>
            <w:sz w:val="19"/>
            <w:szCs w:val="19"/>
            <w:highlight w:val="white"/>
          </w:rPr>
          <w:t xml:space="preserve"> database_default </w:t>
        </w:r>
        <w:r w:rsidRPr="0046685C">
          <w:rPr>
            <w:rFonts w:ascii="Consolas" w:hAnsi="Consolas" w:cs="Consolas"/>
            <w:color w:val="808080"/>
            <w:sz w:val="19"/>
            <w:szCs w:val="19"/>
            <w:highlight w:val="white"/>
          </w:rPr>
          <w:t>NULL,</w:t>
        </w:r>
      </w:ins>
    </w:p>
    <w:p w14:paraId="5F1BBCBF" w14:textId="77777777" w:rsidR="00541E1D" w:rsidRPr="0046685C" w:rsidRDefault="00541E1D" w:rsidP="00541E1D">
      <w:pPr>
        <w:autoSpaceDE w:val="0"/>
        <w:autoSpaceDN w:val="0"/>
        <w:adjustRightInd w:val="0"/>
        <w:spacing w:after="0" w:line="240" w:lineRule="auto"/>
        <w:ind w:left="284"/>
        <w:rPr>
          <w:ins w:id="4584" w:author="Peter Arbogast" w:date="2019-06-13T14:09:00Z"/>
          <w:rFonts w:ascii="Consolas" w:hAnsi="Consolas" w:cs="Consolas"/>
          <w:color w:val="000000"/>
          <w:sz w:val="19"/>
          <w:szCs w:val="19"/>
          <w:highlight w:val="white"/>
        </w:rPr>
      </w:pPr>
      <w:ins w:id="4585" w:author="Peter Arbogast" w:date="2019-06-13T14:09:00Z">
        <w:r w:rsidRPr="0046685C">
          <w:rPr>
            <w:rFonts w:ascii="Consolas" w:hAnsi="Consolas" w:cs="Consolas"/>
            <w:color w:val="000000"/>
            <w:sz w:val="19"/>
            <w:szCs w:val="19"/>
            <w:highlight w:val="white"/>
          </w:rPr>
          <w:t xml:space="preserve">      LastUsage            </w:t>
        </w:r>
        <w:r w:rsidRPr="0046685C">
          <w:rPr>
            <w:rFonts w:ascii="Consolas" w:hAnsi="Consolas" w:cs="Consolas"/>
            <w:color w:val="0000FF"/>
            <w:sz w:val="19"/>
            <w:szCs w:val="19"/>
            <w:highlight w:val="white"/>
          </w:rPr>
          <w:t>DATETIME</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4624C2E7" w14:textId="77777777" w:rsidR="00541E1D" w:rsidRDefault="00541E1D" w:rsidP="00541E1D">
      <w:pPr>
        <w:autoSpaceDE w:val="0"/>
        <w:autoSpaceDN w:val="0"/>
        <w:adjustRightInd w:val="0"/>
        <w:spacing w:after="0" w:line="240" w:lineRule="auto"/>
        <w:ind w:left="284"/>
        <w:rPr>
          <w:ins w:id="4586" w:author="Peter Arbogast" w:date="2019-06-13T14:09:00Z"/>
          <w:rFonts w:ascii="Consolas" w:hAnsi="Consolas" w:cs="Consolas"/>
          <w:color w:val="808080"/>
          <w:sz w:val="19"/>
          <w:szCs w:val="19"/>
        </w:rPr>
      </w:pPr>
      <w:ins w:id="4587" w:author="Peter Arbogast" w:date="2019-06-13T14:09:00Z">
        <w:r w:rsidRPr="0046685C">
          <w:rPr>
            <w:rFonts w:ascii="Consolas" w:hAnsi="Consolas" w:cs="Consolas"/>
            <w:color w:val="000000"/>
            <w:sz w:val="19"/>
            <w:szCs w:val="19"/>
            <w:highlight w:val="white"/>
          </w:rPr>
          <w:t xml:space="preserve">      SessionPerMonth      </w:t>
        </w:r>
        <w:r w:rsidRPr="0046685C">
          <w:rPr>
            <w:rFonts w:ascii="Consolas" w:hAnsi="Consolas" w:cs="Consolas"/>
            <w:color w:val="0000FF"/>
            <w:sz w:val="19"/>
            <w:szCs w:val="19"/>
            <w:highlight w:val="white"/>
          </w:rPr>
          <w:t>BIGINT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NULL)</w:t>
        </w:r>
      </w:ins>
    </w:p>
    <w:p w14:paraId="0B55F7C1" w14:textId="77777777" w:rsidR="00541E1D" w:rsidRDefault="00541E1D" w:rsidP="00541E1D">
      <w:pPr>
        <w:autoSpaceDE w:val="0"/>
        <w:autoSpaceDN w:val="0"/>
        <w:adjustRightInd w:val="0"/>
        <w:spacing w:after="0" w:line="240" w:lineRule="auto"/>
        <w:rPr>
          <w:ins w:id="4588" w:author="Peter Arbogast" w:date="2019-06-13T14:09:00Z"/>
          <w:rFonts w:ascii="Consolas" w:hAnsi="Consolas" w:cs="Consolas"/>
          <w:color w:val="000000"/>
          <w:sz w:val="19"/>
          <w:szCs w:val="19"/>
        </w:rPr>
      </w:pPr>
      <w:ins w:id="4589" w:author="Peter Arbogast" w:date="2019-06-13T14:09:00Z">
        <w:r>
          <w:t xml:space="preserve">And start the procedure with </w:t>
        </w:r>
        <w:r w:rsidRPr="0046685C">
          <w:rPr>
            <w:rFonts w:ascii="Consolas" w:hAnsi="Consolas" w:cs="Consolas"/>
            <w:color w:val="0000FF"/>
            <w:sz w:val="19"/>
            <w:szCs w:val="19"/>
            <w:highlight w:val="white"/>
          </w:rPr>
          <w:t>EXEC</w:t>
        </w:r>
        <w:r w:rsidRPr="0046685C">
          <w:rPr>
            <w:rFonts w:ascii="Consolas" w:hAnsi="Consolas" w:cs="Consolas"/>
            <w:color w:val="000000"/>
            <w:sz w:val="19"/>
            <w:szCs w:val="19"/>
            <w:highlight w:val="white"/>
          </w:rPr>
          <w:t xml:space="preserve"> sp_GetSoftwareFiles</w:t>
        </w:r>
      </w:ins>
    </w:p>
    <w:p w14:paraId="7C0E66CD" w14:textId="77777777" w:rsidR="00541E1D" w:rsidRDefault="00541E1D" w:rsidP="00541E1D">
      <w:pPr>
        <w:autoSpaceDE w:val="0"/>
        <w:autoSpaceDN w:val="0"/>
        <w:adjustRightInd w:val="0"/>
        <w:spacing w:after="0" w:line="240" w:lineRule="auto"/>
        <w:rPr>
          <w:ins w:id="4590" w:author="Peter Arbogast" w:date="2019-06-13T14:09:00Z"/>
        </w:rPr>
      </w:pPr>
    </w:p>
    <w:p w14:paraId="4F8AAF72" w14:textId="77777777" w:rsidR="00541E1D" w:rsidRPr="0046685C" w:rsidRDefault="00541E1D" w:rsidP="00541E1D">
      <w:pPr>
        <w:autoSpaceDE w:val="0"/>
        <w:autoSpaceDN w:val="0"/>
        <w:adjustRightInd w:val="0"/>
        <w:spacing w:after="0" w:line="240" w:lineRule="auto"/>
        <w:rPr>
          <w:ins w:id="4591" w:author="Peter Arbogast" w:date="2019-06-13T14:09:00Z"/>
          <w:rFonts w:ascii="Consolas" w:hAnsi="Consolas" w:cs="Consolas"/>
          <w:color w:val="000000"/>
          <w:sz w:val="19"/>
          <w:szCs w:val="19"/>
          <w:highlight w:val="white"/>
        </w:rPr>
      </w:pPr>
      <w:ins w:id="4592" w:author="Peter Arbogast" w:date="2019-06-13T14:09:00Z">
        <w:r>
          <w:t xml:space="preserve">Then you can ask this with </w:t>
        </w:r>
        <w:r w:rsidRPr="0046685C">
          <w:rPr>
            <w:rFonts w:ascii="Consolas" w:hAnsi="Consolas" w:cs="Consolas"/>
            <w:color w:val="0000FF"/>
            <w:sz w:val="19"/>
            <w:szCs w:val="19"/>
            <w:highlight w:val="white"/>
          </w:rPr>
          <w:t>SELECT</w:t>
        </w:r>
        <w:r w:rsidRPr="0046685C">
          <w:rPr>
            <w:rFonts w:ascii="Consolas" w:hAnsi="Consolas" w:cs="Consolas"/>
            <w:color w:val="000000"/>
            <w:sz w:val="19"/>
            <w:szCs w:val="19"/>
            <w:highlight w:val="white"/>
          </w:rPr>
          <w:t xml:space="preserve"> </w:t>
        </w:r>
        <w:r w:rsidRPr="0046685C">
          <w:rPr>
            <w:rFonts w:ascii="Consolas" w:hAnsi="Consolas" w:cs="Consolas"/>
            <w:color w:val="808080"/>
            <w:sz w:val="19"/>
            <w:szCs w:val="19"/>
            <w:highlight w:val="white"/>
          </w:rPr>
          <w:t>*</w:t>
        </w:r>
        <w:r w:rsidRPr="0046685C">
          <w:rPr>
            <w:rFonts w:ascii="Consolas" w:hAnsi="Consolas" w:cs="Consolas"/>
            <w:color w:val="000000"/>
            <w:sz w:val="19"/>
            <w:szCs w:val="19"/>
            <w:highlight w:val="white"/>
          </w:rPr>
          <w:t xml:space="preserve"> </w:t>
        </w:r>
        <w:r w:rsidRPr="0046685C">
          <w:rPr>
            <w:rFonts w:ascii="Consolas" w:hAnsi="Consolas" w:cs="Consolas"/>
            <w:color w:val="0000FF"/>
            <w:sz w:val="19"/>
            <w:szCs w:val="19"/>
            <w:highlight w:val="white"/>
          </w:rPr>
          <w:t>FROM</w:t>
        </w:r>
        <w:r w:rsidRPr="0046685C">
          <w:rPr>
            <w:rFonts w:ascii="Consolas" w:hAnsi="Consolas" w:cs="Consolas"/>
            <w:color w:val="000000"/>
            <w:sz w:val="19"/>
            <w:szCs w:val="19"/>
            <w:highlight w:val="white"/>
          </w:rPr>
          <w:t xml:space="preserve"> </w:t>
        </w:r>
        <w:r>
          <w:rPr>
            <w:rFonts w:ascii="Consolas" w:hAnsi="Consolas" w:cs="Consolas"/>
            <w:color w:val="000000"/>
            <w:sz w:val="19"/>
            <w:szCs w:val="19"/>
            <w:highlight w:val="white"/>
          </w:rPr>
          <w:t>#</w:t>
        </w:r>
        <w:r w:rsidRPr="0046685C">
          <w:rPr>
            <w:rFonts w:ascii="Consolas" w:hAnsi="Consolas" w:cs="Consolas"/>
            <w:color w:val="000000"/>
            <w:sz w:val="19"/>
            <w:szCs w:val="19"/>
            <w:highlight w:val="white"/>
          </w:rPr>
          <w:t>sp_GetSoftwareFiles</w:t>
        </w:r>
      </w:ins>
    </w:p>
    <w:p w14:paraId="167994B0" w14:textId="77777777" w:rsidR="00541E1D" w:rsidRDefault="00541E1D" w:rsidP="00541E1D">
      <w:pPr>
        <w:rPr>
          <w:ins w:id="4593" w:author="Peter Arbogast" w:date="2019-06-13T14:09:00Z"/>
        </w:rPr>
      </w:pPr>
      <w:ins w:id="4594" w:author="Peter Arbogast" w:date="2019-06-13T14:09:00Z">
        <w:r>
          <w:t>Table can have more Columes as the defined in the front. This are only minimum.</w:t>
        </w:r>
      </w:ins>
    </w:p>
    <w:p w14:paraId="168FC532" w14:textId="77777777" w:rsidR="00073C99" w:rsidRDefault="00073C99" w:rsidP="00073C99">
      <w:pPr>
        <w:rPr>
          <w:ins w:id="4595" w:author="Peter Arbogast" w:date="2019-06-13T15:15:00Z"/>
        </w:rPr>
      </w:pPr>
      <w:ins w:id="4596" w:author="Peter Arbogast" w:date="2019-06-13T15:15:00Z">
        <w:r>
          <w:t>Used by:</w:t>
        </w:r>
      </w:ins>
    </w:p>
    <w:p w14:paraId="5149E978" w14:textId="2821914D" w:rsidR="00541E1D" w:rsidRDefault="00073C99" w:rsidP="00073C99">
      <w:pPr>
        <w:pStyle w:val="ListParagraph"/>
        <w:numPr>
          <w:ilvl w:val="0"/>
          <w:numId w:val="2"/>
        </w:numPr>
        <w:rPr>
          <w:ins w:id="4597" w:author="Peter Arbogast" w:date="2019-06-13T14:09:00Z"/>
        </w:rPr>
        <w:pPrChange w:id="4598" w:author="Peter Arbogast" w:date="2019-06-13T15:15:00Z">
          <w:pPr/>
        </w:pPrChange>
      </w:pPr>
      <w:ins w:id="4599" w:author="Peter Arbogast" w:date="2019-06-13T15:15:00Z">
        <w:r w:rsidRPr="00206067">
          <w:t>csp_aspera_connector_device_</w:t>
        </w:r>
        <w:r>
          <w:t>file</w:t>
        </w:r>
      </w:ins>
    </w:p>
    <w:p w14:paraId="1B8E9004" w14:textId="77777777" w:rsidR="00541E1D" w:rsidRDefault="00541E1D" w:rsidP="00541E1D">
      <w:pPr>
        <w:rPr>
          <w:ins w:id="4600" w:author="Peter Arbogast" w:date="2019-06-13T14:09:00Z"/>
        </w:rPr>
      </w:pPr>
    </w:p>
    <w:p w14:paraId="4AD0D096" w14:textId="77777777" w:rsidR="00541E1D" w:rsidRPr="00541E1D" w:rsidRDefault="00541E1D" w:rsidP="00541E1D">
      <w:pPr>
        <w:rPr>
          <w:ins w:id="4601" w:author="Peter Arbogast" w:date="2019-06-13T14:09:00Z"/>
          <w:rPrChange w:id="4602" w:author="Peter Arbogast" w:date="2019-06-13T14:09:00Z">
            <w:rPr>
              <w:ins w:id="4603" w:author="Peter Arbogast" w:date="2019-06-13T14:09:00Z"/>
            </w:rPr>
          </w:rPrChange>
        </w:rPr>
        <w:pPrChange w:id="4604" w:author="Peter Arbogast" w:date="2019-06-13T14:09:00Z">
          <w:pPr>
            <w:pStyle w:val="Heading2"/>
            <w:numPr>
              <w:ilvl w:val="1"/>
              <w:numId w:val="1"/>
            </w:numPr>
            <w:ind w:left="709" w:hanging="720"/>
          </w:pPr>
        </w:pPrChange>
      </w:pPr>
    </w:p>
    <w:p w14:paraId="3C1EC18A" w14:textId="77777777" w:rsidR="00541E1D" w:rsidRDefault="00541E1D">
      <w:pPr>
        <w:rPr>
          <w:ins w:id="4605" w:author="Peter Arbogast" w:date="2019-06-13T14:09:00Z"/>
          <w:rFonts w:asciiTheme="majorHAnsi" w:eastAsiaTheme="majorEastAsia" w:hAnsiTheme="majorHAnsi" w:cstheme="majorBidi"/>
          <w:color w:val="2F5496" w:themeColor="accent1" w:themeShade="BF"/>
          <w:sz w:val="26"/>
          <w:szCs w:val="26"/>
        </w:rPr>
      </w:pPr>
      <w:ins w:id="4606" w:author="Peter Arbogast" w:date="2019-06-13T14:09:00Z">
        <w:r>
          <w:br w:type="page"/>
        </w:r>
      </w:ins>
    </w:p>
    <w:p w14:paraId="4EAA9672" w14:textId="4737A0C0" w:rsidR="00C44B42" w:rsidRDefault="00C44B42">
      <w:pPr>
        <w:pStyle w:val="Heading2"/>
        <w:numPr>
          <w:ilvl w:val="1"/>
          <w:numId w:val="1"/>
        </w:numPr>
        <w:ind w:left="709"/>
        <w:rPr>
          <w:ins w:id="4607" w:author="Peter Arbogast [2]" w:date="2019-03-22T14:14:00Z"/>
        </w:rPr>
        <w:pPrChange w:id="4608" w:author="Peter Arbogast [2]" w:date="2019-03-22T14:14:00Z">
          <w:pPr/>
        </w:pPrChange>
      </w:pPr>
      <w:bookmarkStart w:id="4609" w:name="_Toc11337023"/>
      <w:ins w:id="4610" w:author="Peter Arbogast [2]" w:date="2019-03-22T14:14:00Z">
        <w:r>
          <w:lastRenderedPageBreak/>
          <w:t>Oracle Reports</w:t>
        </w:r>
        <w:bookmarkEnd w:id="4609"/>
      </w:ins>
    </w:p>
    <w:p w14:paraId="0AB0F0F5" w14:textId="66762F37" w:rsidR="00C1525C" w:rsidRDefault="00C1525C" w:rsidP="00C1525C">
      <w:pPr>
        <w:pStyle w:val="Heading3"/>
        <w:numPr>
          <w:ilvl w:val="2"/>
          <w:numId w:val="1"/>
        </w:numPr>
        <w:ind w:left="709"/>
        <w:rPr>
          <w:ins w:id="4611" w:author="Peter Arbogast" w:date="2019-06-13T10:20:00Z"/>
        </w:rPr>
      </w:pPr>
      <w:bookmarkStart w:id="4612" w:name="_Toc11337024"/>
      <w:ins w:id="4613" w:author="Peter Arbogast" w:date="2019-06-13T10:20:00Z">
        <w:r w:rsidRPr="00C44B42">
          <w:t>sp_Oracle</w:t>
        </w:r>
        <w:r>
          <w:t>D</w:t>
        </w:r>
      </w:ins>
      <w:ins w:id="4614" w:author="Peter Arbogast" w:date="2019-06-13T10:21:00Z">
        <w:r>
          <w:t>FUS</w:t>
        </w:r>
      </w:ins>
      <w:ins w:id="4615" w:author="Peter Arbogast" w:date="2019-06-13T10:20:00Z">
        <w:r>
          <w:t xml:space="preserve"> @DBObjectID</w:t>
        </w:r>
        <w:bookmarkEnd w:id="4612"/>
      </w:ins>
    </w:p>
    <w:p w14:paraId="4118A0ED" w14:textId="6E879B01" w:rsidR="00C1525C" w:rsidRDefault="00C1525C" w:rsidP="00C1525C">
      <w:pPr>
        <w:rPr>
          <w:ins w:id="4616" w:author="Peter Arbogast" w:date="2019-06-13T10:20:00Z"/>
        </w:rPr>
      </w:pPr>
      <w:ins w:id="4617" w:author="Peter Arbogast" w:date="2019-06-13T10:20:00Z">
        <w:r>
          <w:t xml:space="preserve">Get </w:t>
        </w:r>
      </w:ins>
      <w:ins w:id="4618" w:author="Peter Arbogast" w:date="2019-06-13T12:26:00Z">
        <w:r w:rsidR="00E4341C">
          <w:t xml:space="preserve">the DFUS Table for Raynet Metric out of Database (Class </w:t>
        </w:r>
        <w:r w:rsidR="00E4341C" w:rsidRPr="00E4341C">
          <w:t>RVSORACLE_DFUS</w:t>
        </w:r>
        <w:r w:rsidR="00E4341C">
          <w:t>)</w:t>
        </w:r>
      </w:ins>
    </w:p>
    <w:p w14:paraId="68E272BC" w14:textId="77777777" w:rsidR="00C1525C" w:rsidRDefault="00C1525C" w:rsidP="00C1525C">
      <w:pPr>
        <w:rPr>
          <w:ins w:id="4619" w:author="Peter Arbogast" w:date="2019-06-13T10:20:00Z"/>
        </w:rPr>
      </w:pPr>
      <w:ins w:id="4620" w:author="Peter Arbogast" w:date="2019-06-13T10:20:00Z">
        <w:r>
          <w:t>Parameter @DBObjectID:</w:t>
        </w:r>
      </w:ins>
    </w:p>
    <w:p w14:paraId="52587528" w14:textId="77777777" w:rsidR="00C1525C" w:rsidRDefault="00C1525C" w:rsidP="00C1525C">
      <w:pPr>
        <w:pStyle w:val="ListParagraph"/>
        <w:rPr>
          <w:ins w:id="4621" w:author="Peter Arbogast" w:date="2019-06-13T10:20:00Z"/>
        </w:rPr>
      </w:pPr>
      <w:ins w:id="4622" w:author="Peter Arbogast" w:date="2019-06-13T10:20:00Z">
        <w:r>
          <w:t>Database Object ID from the DB Instance</w:t>
        </w:r>
      </w:ins>
    </w:p>
    <w:p w14:paraId="269357B9" w14:textId="77777777" w:rsidR="00C1525C" w:rsidRDefault="00C1525C" w:rsidP="00C1525C">
      <w:pPr>
        <w:rPr>
          <w:ins w:id="4623" w:author="Peter Arbogast" w:date="2019-06-13T10:20:00Z"/>
        </w:rPr>
      </w:pPr>
      <w:ins w:id="4624" w:author="Peter Arbogast" w:date="2019-06-13T10:20:00Z">
        <w:r>
          <w:t>Return:</w:t>
        </w:r>
      </w:ins>
    </w:p>
    <w:tbl>
      <w:tblPr>
        <w:tblStyle w:val="GridTable4"/>
        <w:tblW w:w="0" w:type="auto"/>
        <w:tblLook w:val="04A0" w:firstRow="1" w:lastRow="0" w:firstColumn="1" w:lastColumn="0" w:noHBand="0" w:noVBand="1"/>
        <w:tblPrChange w:id="4625" w:author="Peter Arbogast" w:date="2019-06-13T10:21:00Z">
          <w:tblPr>
            <w:tblStyle w:val="GridTable4"/>
            <w:tblW w:w="0" w:type="auto"/>
            <w:tblLook w:val="04A0" w:firstRow="1" w:lastRow="0" w:firstColumn="1" w:lastColumn="0" w:noHBand="0" w:noVBand="1"/>
          </w:tblPr>
        </w:tblPrChange>
      </w:tblPr>
      <w:tblGrid>
        <w:gridCol w:w="3116"/>
        <w:gridCol w:w="3117"/>
        <w:gridCol w:w="3117"/>
        <w:tblGridChange w:id="4626">
          <w:tblGrid>
            <w:gridCol w:w="3116"/>
            <w:gridCol w:w="3117"/>
            <w:gridCol w:w="3117"/>
          </w:tblGrid>
        </w:tblGridChange>
      </w:tblGrid>
      <w:tr w:rsidR="00C1525C" w14:paraId="1925DC16" w14:textId="77777777" w:rsidTr="00C1525C">
        <w:trPr>
          <w:cnfStyle w:val="100000000000" w:firstRow="1" w:lastRow="0" w:firstColumn="0" w:lastColumn="0" w:oddVBand="0" w:evenVBand="0" w:oddHBand="0" w:evenHBand="0" w:firstRowFirstColumn="0" w:firstRowLastColumn="0" w:lastRowFirstColumn="0" w:lastRowLastColumn="0"/>
          <w:ins w:id="4627" w:author="Peter Arbogast" w:date="2019-06-13T10:20:00Z"/>
        </w:trPr>
        <w:tc>
          <w:tcPr>
            <w:cnfStyle w:val="001000000000" w:firstRow="0" w:lastRow="0" w:firstColumn="1" w:lastColumn="0" w:oddVBand="0" w:evenVBand="0" w:oddHBand="0" w:evenHBand="0" w:firstRowFirstColumn="0" w:firstRowLastColumn="0" w:lastRowFirstColumn="0" w:lastRowLastColumn="0"/>
            <w:tcW w:w="3116" w:type="dxa"/>
            <w:tcPrChange w:id="4628" w:author="Peter Arbogast" w:date="2019-06-13T10:21:00Z">
              <w:tcPr>
                <w:tcW w:w="0" w:type="dxa"/>
              </w:tcPr>
            </w:tcPrChange>
          </w:tcPr>
          <w:p w14:paraId="7D992606" w14:textId="77777777" w:rsidR="00C1525C" w:rsidRDefault="00C1525C" w:rsidP="00541E1D">
            <w:pPr>
              <w:cnfStyle w:val="101000000000" w:firstRow="1" w:lastRow="0" w:firstColumn="1" w:lastColumn="0" w:oddVBand="0" w:evenVBand="0" w:oddHBand="0" w:evenHBand="0" w:firstRowFirstColumn="0" w:firstRowLastColumn="0" w:lastRowFirstColumn="0" w:lastRowLastColumn="0"/>
              <w:rPr>
                <w:ins w:id="4629" w:author="Peter Arbogast" w:date="2019-06-13T10:20:00Z"/>
              </w:rPr>
            </w:pPr>
            <w:ins w:id="4630" w:author="Peter Arbogast" w:date="2019-06-13T10:20:00Z">
              <w:r>
                <w:t>Colum name</w:t>
              </w:r>
            </w:ins>
          </w:p>
        </w:tc>
        <w:tc>
          <w:tcPr>
            <w:tcW w:w="3117" w:type="dxa"/>
            <w:tcPrChange w:id="4631" w:author="Peter Arbogast" w:date="2019-06-13T10:21:00Z">
              <w:tcPr>
                <w:tcW w:w="0" w:type="dxa"/>
              </w:tcPr>
            </w:tcPrChange>
          </w:tcPr>
          <w:p w14:paraId="7754C1DE" w14:textId="77777777" w:rsidR="00C1525C" w:rsidRDefault="00C1525C" w:rsidP="00541E1D">
            <w:pPr>
              <w:cnfStyle w:val="100000000000" w:firstRow="1" w:lastRow="0" w:firstColumn="0" w:lastColumn="0" w:oddVBand="0" w:evenVBand="0" w:oddHBand="0" w:evenHBand="0" w:firstRowFirstColumn="0" w:firstRowLastColumn="0" w:lastRowFirstColumn="0" w:lastRowLastColumn="0"/>
              <w:rPr>
                <w:ins w:id="4632" w:author="Peter Arbogast" w:date="2019-06-13T10:20:00Z"/>
              </w:rPr>
            </w:pPr>
            <w:ins w:id="4633" w:author="Peter Arbogast" w:date="2019-06-13T10:20:00Z">
              <w:r>
                <w:t>Type</w:t>
              </w:r>
            </w:ins>
          </w:p>
        </w:tc>
        <w:tc>
          <w:tcPr>
            <w:tcW w:w="3117" w:type="dxa"/>
            <w:tcPrChange w:id="4634" w:author="Peter Arbogast" w:date="2019-06-13T10:21:00Z">
              <w:tcPr>
                <w:tcW w:w="0" w:type="dxa"/>
              </w:tcPr>
            </w:tcPrChange>
          </w:tcPr>
          <w:p w14:paraId="099E4E13" w14:textId="77777777" w:rsidR="00C1525C" w:rsidRDefault="00C1525C" w:rsidP="00541E1D">
            <w:pPr>
              <w:cnfStyle w:val="100000000000" w:firstRow="1" w:lastRow="0" w:firstColumn="0" w:lastColumn="0" w:oddVBand="0" w:evenVBand="0" w:oddHBand="0" w:evenHBand="0" w:firstRowFirstColumn="0" w:firstRowLastColumn="0" w:lastRowFirstColumn="0" w:lastRowLastColumn="0"/>
              <w:rPr>
                <w:ins w:id="4635" w:author="Peter Arbogast" w:date="2019-06-13T10:20:00Z"/>
              </w:rPr>
            </w:pPr>
            <w:ins w:id="4636" w:author="Peter Arbogast" w:date="2019-06-13T10:20:00Z">
              <w:r>
                <w:t>Description</w:t>
              </w:r>
            </w:ins>
          </w:p>
        </w:tc>
      </w:tr>
      <w:tr w:rsidR="00C1525C" w14:paraId="4E307BE5" w14:textId="77777777" w:rsidTr="00541E1D">
        <w:trPr>
          <w:cnfStyle w:val="000000100000" w:firstRow="0" w:lastRow="0" w:firstColumn="0" w:lastColumn="0" w:oddVBand="0" w:evenVBand="0" w:oddHBand="1" w:evenHBand="0" w:firstRowFirstColumn="0" w:firstRowLastColumn="0" w:lastRowFirstColumn="0" w:lastRowLastColumn="0"/>
          <w:ins w:id="4637" w:author="Peter Arbogast" w:date="2019-06-13T10:20:00Z"/>
        </w:trPr>
        <w:tc>
          <w:tcPr>
            <w:cnfStyle w:val="001000000000" w:firstRow="0" w:lastRow="0" w:firstColumn="1" w:lastColumn="0" w:oddVBand="0" w:evenVBand="0" w:oddHBand="0" w:evenHBand="0" w:firstRowFirstColumn="0" w:firstRowLastColumn="0" w:lastRowFirstColumn="0" w:lastRowLastColumn="0"/>
            <w:tcW w:w="3116" w:type="dxa"/>
          </w:tcPr>
          <w:p w14:paraId="5C78FFC6" w14:textId="77777777" w:rsidR="00C1525C" w:rsidRDefault="00C1525C" w:rsidP="00541E1D">
            <w:pPr>
              <w:rPr>
                <w:ins w:id="4638" w:author="Peter Arbogast" w:date="2019-06-13T10:20:00Z"/>
              </w:rPr>
            </w:pPr>
            <w:ins w:id="4639" w:author="Peter Arbogast" w:date="2019-06-13T10:20:00Z">
              <w:r>
                <w:t>DBObjectID</w:t>
              </w:r>
            </w:ins>
          </w:p>
        </w:tc>
        <w:tc>
          <w:tcPr>
            <w:tcW w:w="3117" w:type="dxa"/>
          </w:tcPr>
          <w:p w14:paraId="28F92938" w14:textId="77777777" w:rsidR="00C1525C" w:rsidRDefault="00C1525C" w:rsidP="00541E1D">
            <w:pPr>
              <w:cnfStyle w:val="000000100000" w:firstRow="0" w:lastRow="0" w:firstColumn="0" w:lastColumn="0" w:oddVBand="0" w:evenVBand="0" w:oddHBand="1" w:evenHBand="0" w:firstRowFirstColumn="0" w:firstRowLastColumn="0" w:lastRowFirstColumn="0" w:lastRowLastColumn="0"/>
              <w:rPr>
                <w:ins w:id="4640" w:author="Peter Arbogast" w:date="2019-06-13T10:20:00Z"/>
              </w:rPr>
            </w:pPr>
            <w:ins w:id="4641" w:author="Peter Arbogast" w:date="2019-06-13T10:20:00Z">
              <w:r>
                <w:t>BIGINT</w:t>
              </w:r>
            </w:ins>
          </w:p>
        </w:tc>
        <w:tc>
          <w:tcPr>
            <w:tcW w:w="3117" w:type="dxa"/>
          </w:tcPr>
          <w:p w14:paraId="79AF1E76" w14:textId="77777777" w:rsidR="00C1525C" w:rsidRDefault="00C1525C" w:rsidP="00541E1D">
            <w:pPr>
              <w:cnfStyle w:val="000000100000" w:firstRow="0" w:lastRow="0" w:firstColumn="0" w:lastColumn="0" w:oddVBand="0" w:evenVBand="0" w:oddHBand="1" w:evenHBand="0" w:firstRowFirstColumn="0" w:firstRowLastColumn="0" w:lastRowFirstColumn="0" w:lastRowLastColumn="0"/>
              <w:rPr>
                <w:ins w:id="4642" w:author="Peter Arbogast" w:date="2019-06-13T10:20:00Z"/>
              </w:rPr>
            </w:pPr>
            <w:ins w:id="4643" w:author="Peter Arbogast" w:date="2019-06-13T10:20:00Z">
              <w:r>
                <w:t>DB Instance ComputerID</w:t>
              </w:r>
            </w:ins>
          </w:p>
        </w:tc>
      </w:tr>
      <w:tr w:rsidR="00C1525C" w14:paraId="2D69E4B1" w14:textId="77777777" w:rsidTr="00541E1D">
        <w:trPr>
          <w:ins w:id="4644" w:author="Peter Arbogast" w:date="2019-06-13T10:20:00Z"/>
        </w:trPr>
        <w:tc>
          <w:tcPr>
            <w:cnfStyle w:val="001000000000" w:firstRow="0" w:lastRow="0" w:firstColumn="1" w:lastColumn="0" w:oddVBand="0" w:evenVBand="0" w:oddHBand="0" w:evenHBand="0" w:firstRowFirstColumn="0" w:firstRowLastColumn="0" w:lastRowFirstColumn="0" w:lastRowLastColumn="0"/>
            <w:tcW w:w="3116" w:type="dxa"/>
          </w:tcPr>
          <w:p w14:paraId="350DD0BE" w14:textId="56093B44" w:rsidR="00C1525C" w:rsidRDefault="00C1525C" w:rsidP="00541E1D">
            <w:pPr>
              <w:rPr>
                <w:ins w:id="4645" w:author="Peter Arbogast" w:date="2019-06-13T10:20:00Z"/>
              </w:rPr>
            </w:pPr>
            <w:ins w:id="4646" w:author="Peter Arbogast" w:date="2019-06-13T10:21:00Z">
              <w:r>
                <w:t>RowID</w:t>
              </w:r>
            </w:ins>
          </w:p>
        </w:tc>
        <w:tc>
          <w:tcPr>
            <w:tcW w:w="3117" w:type="dxa"/>
          </w:tcPr>
          <w:p w14:paraId="6E0DC69D" w14:textId="77777777" w:rsidR="00C1525C" w:rsidRDefault="00C1525C" w:rsidP="00541E1D">
            <w:pPr>
              <w:cnfStyle w:val="000000000000" w:firstRow="0" w:lastRow="0" w:firstColumn="0" w:lastColumn="0" w:oddVBand="0" w:evenVBand="0" w:oddHBand="0" w:evenHBand="0" w:firstRowFirstColumn="0" w:firstRowLastColumn="0" w:lastRowFirstColumn="0" w:lastRowLastColumn="0"/>
              <w:rPr>
                <w:ins w:id="4647" w:author="Peter Arbogast" w:date="2019-06-13T10:20:00Z"/>
              </w:rPr>
            </w:pPr>
            <w:ins w:id="4648" w:author="Peter Arbogast" w:date="2019-06-13T10:20:00Z">
              <w:r>
                <w:t>NVARCHAR(256)</w:t>
              </w:r>
            </w:ins>
          </w:p>
        </w:tc>
        <w:tc>
          <w:tcPr>
            <w:tcW w:w="3117" w:type="dxa"/>
          </w:tcPr>
          <w:p w14:paraId="21895AB7" w14:textId="480C6BEF" w:rsidR="00C1525C" w:rsidRDefault="00C1525C" w:rsidP="00541E1D">
            <w:pPr>
              <w:cnfStyle w:val="000000000000" w:firstRow="0" w:lastRow="0" w:firstColumn="0" w:lastColumn="0" w:oddVBand="0" w:evenVBand="0" w:oddHBand="0" w:evenHBand="0" w:firstRowFirstColumn="0" w:firstRowLastColumn="0" w:lastRowFirstColumn="0" w:lastRowLastColumn="0"/>
              <w:rPr>
                <w:ins w:id="4649" w:author="Peter Arbogast" w:date="2019-06-13T10:20:00Z"/>
              </w:rPr>
            </w:pPr>
            <w:ins w:id="4650" w:author="Peter Arbogast" w:date="2019-06-13T10:22:00Z">
              <w:r>
                <w:t>Line number</w:t>
              </w:r>
            </w:ins>
          </w:p>
        </w:tc>
      </w:tr>
      <w:tr w:rsidR="00C1525C" w14:paraId="3AA3F0F7" w14:textId="77777777" w:rsidTr="00541E1D">
        <w:trPr>
          <w:cnfStyle w:val="000000100000" w:firstRow="0" w:lastRow="0" w:firstColumn="0" w:lastColumn="0" w:oddVBand="0" w:evenVBand="0" w:oddHBand="1" w:evenHBand="0" w:firstRowFirstColumn="0" w:firstRowLastColumn="0" w:lastRowFirstColumn="0" w:lastRowLastColumn="0"/>
          <w:ins w:id="4651" w:author="Peter Arbogast" w:date="2019-06-13T10:20:00Z"/>
        </w:trPr>
        <w:tc>
          <w:tcPr>
            <w:cnfStyle w:val="001000000000" w:firstRow="0" w:lastRow="0" w:firstColumn="1" w:lastColumn="0" w:oddVBand="0" w:evenVBand="0" w:oddHBand="0" w:evenHBand="0" w:firstRowFirstColumn="0" w:firstRowLastColumn="0" w:lastRowFirstColumn="0" w:lastRowLastColumn="0"/>
            <w:tcW w:w="3116" w:type="dxa"/>
          </w:tcPr>
          <w:p w14:paraId="3BE6976F" w14:textId="77777777" w:rsidR="00C1525C" w:rsidRDefault="00C1525C" w:rsidP="00541E1D">
            <w:pPr>
              <w:rPr>
                <w:ins w:id="4652" w:author="Peter Arbogast" w:date="2019-06-13T10:20:00Z"/>
              </w:rPr>
            </w:pPr>
            <w:ins w:id="4653" w:author="Peter Arbogast" w:date="2019-06-13T10:20:00Z">
              <w:r>
                <w:t>FeatureName</w:t>
              </w:r>
            </w:ins>
          </w:p>
        </w:tc>
        <w:tc>
          <w:tcPr>
            <w:tcW w:w="3117" w:type="dxa"/>
          </w:tcPr>
          <w:p w14:paraId="184C3FCA" w14:textId="77777777" w:rsidR="00C1525C" w:rsidRDefault="00C1525C" w:rsidP="00541E1D">
            <w:pPr>
              <w:cnfStyle w:val="000000100000" w:firstRow="0" w:lastRow="0" w:firstColumn="0" w:lastColumn="0" w:oddVBand="0" w:evenVBand="0" w:oddHBand="1" w:evenHBand="0" w:firstRowFirstColumn="0" w:firstRowLastColumn="0" w:lastRowFirstColumn="0" w:lastRowLastColumn="0"/>
              <w:rPr>
                <w:ins w:id="4654" w:author="Peter Arbogast" w:date="2019-06-13T10:20:00Z"/>
              </w:rPr>
            </w:pPr>
            <w:ins w:id="4655" w:author="Peter Arbogast" w:date="2019-06-13T10:20:00Z">
              <w:r>
                <w:t>NVARCHAR(256)</w:t>
              </w:r>
            </w:ins>
          </w:p>
        </w:tc>
        <w:tc>
          <w:tcPr>
            <w:tcW w:w="3117" w:type="dxa"/>
          </w:tcPr>
          <w:p w14:paraId="4037E048" w14:textId="77777777" w:rsidR="00C1525C" w:rsidRDefault="00C1525C" w:rsidP="00541E1D">
            <w:pPr>
              <w:cnfStyle w:val="000000100000" w:firstRow="0" w:lastRow="0" w:firstColumn="0" w:lastColumn="0" w:oddVBand="0" w:evenVBand="0" w:oddHBand="1" w:evenHBand="0" w:firstRowFirstColumn="0" w:firstRowLastColumn="0" w:lastRowFirstColumn="0" w:lastRowLastColumn="0"/>
              <w:rPr>
                <w:ins w:id="4656" w:author="Peter Arbogast" w:date="2019-06-13T10:20:00Z"/>
              </w:rPr>
            </w:pPr>
            <w:ins w:id="4657" w:author="Peter Arbogast" w:date="2019-06-13T10:20:00Z">
              <w:r>
                <w:t>Feature / Option Name from witch the product is part</w:t>
              </w:r>
            </w:ins>
          </w:p>
        </w:tc>
      </w:tr>
      <w:tr w:rsidR="00C1525C" w14:paraId="51A17B28" w14:textId="77777777" w:rsidTr="00541E1D">
        <w:trPr>
          <w:ins w:id="4658" w:author="Peter Arbogast" w:date="2019-06-13T10:20:00Z"/>
        </w:trPr>
        <w:tc>
          <w:tcPr>
            <w:cnfStyle w:val="001000000000" w:firstRow="0" w:lastRow="0" w:firstColumn="1" w:lastColumn="0" w:oddVBand="0" w:evenVBand="0" w:oddHBand="0" w:evenHBand="0" w:firstRowFirstColumn="0" w:firstRowLastColumn="0" w:lastRowFirstColumn="0" w:lastRowLastColumn="0"/>
            <w:tcW w:w="3116" w:type="dxa"/>
          </w:tcPr>
          <w:p w14:paraId="3E600028" w14:textId="77777777" w:rsidR="00C1525C" w:rsidRDefault="00C1525C" w:rsidP="00541E1D">
            <w:pPr>
              <w:rPr>
                <w:ins w:id="4659" w:author="Peter Arbogast" w:date="2019-06-13T10:20:00Z"/>
              </w:rPr>
            </w:pPr>
            <w:ins w:id="4660" w:author="Peter Arbogast" w:date="2019-06-13T10:20:00Z">
              <w:r>
                <w:t>Version</w:t>
              </w:r>
            </w:ins>
          </w:p>
        </w:tc>
        <w:tc>
          <w:tcPr>
            <w:tcW w:w="3117" w:type="dxa"/>
          </w:tcPr>
          <w:p w14:paraId="03F2E2DD" w14:textId="77777777" w:rsidR="00C1525C" w:rsidRDefault="00C1525C" w:rsidP="00541E1D">
            <w:pPr>
              <w:cnfStyle w:val="000000000000" w:firstRow="0" w:lastRow="0" w:firstColumn="0" w:lastColumn="0" w:oddVBand="0" w:evenVBand="0" w:oddHBand="0" w:evenHBand="0" w:firstRowFirstColumn="0" w:firstRowLastColumn="0" w:lastRowFirstColumn="0" w:lastRowLastColumn="0"/>
              <w:rPr>
                <w:ins w:id="4661" w:author="Peter Arbogast" w:date="2019-06-13T10:20:00Z"/>
              </w:rPr>
            </w:pPr>
            <w:ins w:id="4662" w:author="Peter Arbogast" w:date="2019-06-13T10:20:00Z">
              <w:r>
                <w:t>NVARCHAR(256)</w:t>
              </w:r>
            </w:ins>
          </w:p>
        </w:tc>
        <w:tc>
          <w:tcPr>
            <w:tcW w:w="3117" w:type="dxa"/>
          </w:tcPr>
          <w:p w14:paraId="17F5F415" w14:textId="77777777" w:rsidR="00C1525C" w:rsidRDefault="00C1525C" w:rsidP="00541E1D">
            <w:pPr>
              <w:cnfStyle w:val="000000000000" w:firstRow="0" w:lastRow="0" w:firstColumn="0" w:lastColumn="0" w:oddVBand="0" w:evenVBand="0" w:oddHBand="0" w:evenHBand="0" w:firstRowFirstColumn="0" w:firstRowLastColumn="0" w:lastRowFirstColumn="0" w:lastRowLastColumn="0"/>
              <w:rPr>
                <w:ins w:id="4663" w:author="Peter Arbogast" w:date="2019-06-13T10:20:00Z"/>
              </w:rPr>
            </w:pPr>
          </w:p>
        </w:tc>
      </w:tr>
      <w:tr w:rsidR="00C1525C" w14:paraId="239BEAE0" w14:textId="77777777" w:rsidTr="00541E1D">
        <w:trPr>
          <w:cnfStyle w:val="000000100000" w:firstRow="0" w:lastRow="0" w:firstColumn="0" w:lastColumn="0" w:oddVBand="0" w:evenVBand="0" w:oddHBand="1" w:evenHBand="0" w:firstRowFirstColumn="0" w:firstRowLastColumn="0" w:lastRowFirstColumn="0" w:lastRowLastColumn="0"/>
          <w:ins w:id="4664" w:author="Peter Arbogast" w:date="2019-06-13T10:22:00Z"/>
        </w:trPr>
        <w:tc>
          <w:tcPr>
            <w:cnfStyle w:val="001000000000" w:firstRow="0" w:lastRow="0" w:firstColumn="1" w:lastColumn="0" w:oddVBand="0" w:evenVBand="0" w:oddHBand="0" w:evenHBand="0" w:firstRowFirstColumn="0" w:firstRowLastColumn="0" w:lastRowFirstColumn="0" w:lastRowLastColumn="0"/>
            <w:tcW w:w="3116" w:type="dxa"/>
          </w:tcPr>
          <w:p w14:paraId="0963DBBD" w14:textId="3E214970" w:rsidR="00C1525C" w:rsidRDefault="00C1525C" w:rsidP="00541E1D">
            <w:pPr>
              <w:rPr>
                <w:ins w:id="4665" w:author="Peter Arbogast" w:date="2019-06-13T10:22:00Z"/>
              </w:rPr>
            </w:pPr>
            <w:ins w:id="4666" w:author="Peter Arbogast" w:date="2019-06-13T10:22:00Z">
              <w:r>
                <w:t>CurrentlyUsed</w:t>
              </w:r>
            </w:ins>
          </w:p>
        </w:tc>
        <w:tc>
          <w:tcPr>
            <w:tcW w:w="3117" w:type="dxa"/>
          </w:tcPr>
          <w:p w14:paraId="56F19D01" w14:textId="7CC41F21" w:rsidR="00C1525C" w:rsidRDefault="00C1525C" w:rsidP="00541E1D">
            <w:pPr>
              <w:cnfStyle w:val="000000100000" w:firstRow="0" w:lastRow="0" w:firstColumn="0" w:lastColumn="0" w:oddVBand="0" w:evenVBand="0" w:oddHBand="1" w:evenHBand="0" w:firstRowFirstColumn="0" w:firstRowLastColumn="0" w:lastRowFirstColumn="0" w:lastRowLastColumn="0"/>
              <w:rPr>
                <w:ins w:id="4667" w:author="Peter Arbogast" w:date="2019-06-13T10:22:00Z"/>
              </w:rPr>
            </w:pPr>
            <w:ins w:id="4668" w:author="Peter Arbogast" w:date="2019-06-13T10:23:00Z">
              <w:r>
                <w:t>BIT</w:t>
              </w:r>
            </w:ins>
          </w:p>
        </w:tc>
        <w:tc>
          <w:tcPr>
            <w:tcW w:w="3117" w:type="dxa"/>
          </w:tcPr>
          <w:p w14:paraId="0E2103D0" w14:textId="430B7610" w:rsidR="00C1525C" w:rsidRDefault="00C1525C" w:rsidP="00541E1D">
            <w:pPr>
              <w:cnfStyle w:val="000000100000" w:firstRow="0" w:lastRow="0" w:firstColumn="0" w:lastColumn="0" w:oddVBand="0" w:evenVBand="0" w:oddHBand="1" w:evenHBand="0" w:firstRowFirstColumn="0" w:firstRowLastColumn="0" w:lastRowFirstColumn="0" w:lastRowLastColumn="0"/>
              <w:rPr>
                <w:ins w:id="4669" w:author="Peter Arbogast" w:date="2019-06-13T10:22:00Z"/>
              </w:rPr>
            </w:pPr>
            <w:ins w:id="4670" w:author="Peter Arbogast" w:date="2019-06-13T10:23:00Z">
              <w:r>
                <w:t>If currently used</w:t>
              </w:r>
            </w:ins>
          </w:p>
        </w:tc>
      </w:tr>
      <w:tr w:rsidR="00C1525C" w14:paraId="7E1DC7C6" w14:textId="77777777" w:rsidTr="00541E1D">
        <w:trPr>
          <w:ins w:id="4671" w:author="Peter Arbogast" w:date="2019-06-13T10:22:00Z"/>
        </w:trPr>
        <w:tc>
          <w:tcPr>
            <w:cnfStyle w:val="001000000000" w:firstRow="0" w:lastRow="0" w:firstColumn="1" w:lastColumn="0" w:oddVBand="0" w:evenVBand="0" w:oddHBand="0" w:evenHBand="0" w:firstRowFirstColumn="0" w:firstRowLastColumn="0" w:lastRowFirstColumn="0" w:lastRowLastColumn="0"/>
            <w:tcW w:w="3116" w:type="dxa"/>
          </w:tcPr>
          <w:p w14:paraId="34E31433" w14:textId="720BE68E" w:rsidR="00C1525C" w:rsidRDefault="00C1525C" w:rsidP="00541E1D">
            <w:pPr>
              <w:rPr>
                <w:ins w:id="4672" w:author="Peter Arbogast" w:date="2019-06-13T10:22:00Z"/>
              </w:rPr>
            </w:pPr>
            <w:ins w:id="4673" w:author="Peter Arbogast" w:date="2019-06-13T10:23:00Z">
              <w:r>
                <w:t>DetectedUsages</w:t>
              </w:r>
            </w:ins>
          </w:p>
        </w:tc>
        <w:tc>
          <w:tcPr>
            <w:tcW w:w="3117" w:type="dxa"/>
          </w:tcPr>
          <w:p w14:paraId="068AAA51" w14:textId="3FA668BD" w:rsidR="00C1525C" w:rsidRDefault="00C1525C" w:rsidP="00541E1D">
            <w:pPr>
              <w:cnfStyle w:val="000000000000" w:firstRow="0" w:lastRow="0" w:firstColumn="0" w:lastColumn="0" w:oddVBand="0" w:evenVBand="0" w:oddHBand="0" w:evenHBand="0" w:firstRowFirstColumn="0" w:firstRowLastColumn="0" w:lastRowFirstColumn="0" w:lastRowLastColumn="0"/>
              <w:rPr>
                <w:ins w:id="4674" w:author="Peter Arbogast" w:date="2019-06-13T10:22:00Z"/>
              </w:rPr>
            </w:pPr>
            <w:ins w:id="4675" w:author="Peter Arbogast" w:date="2019-06-13T10:23:00Z">
              <w:r>
                <w:t>INT</w:t>
              </w:r>
            </w:ins>
          </w:p>
        </w:tc>
        <w:tc>
          <w:tcPr>
            <w:tcW w:w="3117" w:type="dxa"/>
          </w:tcPr>
          <w:p w14:paraId="10B4AB56" w14:textId="52624815" w:rsidR="00C1525C" w:rsidRDefault="00C1525C" w:rsidP="00541E1D">
            <w:pPr>
              <w:cnfStyle w:val="000000000000" w:firstRow="0" w:lastRow="0" w:firstColumn="0" w:lastColumn="0" w:oddVBand="0" w:evenVBand="0" w:oddHBand="0" w:evenHBand="0" w:firstRowFirstColumn="0" w:firstRowLastColumn="0" w:lastRowFirstColumn="0" w:lastRowLastColumn="0"/>
              <w:rPr>
                <w:ins w:id="4676" w:author="Peter Arbogast" w:date="2019-06-13T10:22:00Z"/>
              </w:rPr>
            </w:pPr>
            <w:ins w:id="4677" w:author="Peter Arbogast" w:date="2019-06-13T10:23:00Z">
              <w:r>
                <w:t>How often used</w:t>
              </w:r>
            </w:ins>
          </w:p>
        </w:tc>
      </w:tr>
      <w:tr w:rsidR="00C1525C" w14:paraId="4B0B6F26" w14:textId="77777777" w:rsidTr="00541E1D">
        <w:trPr>
          <w:cnfStyle w:val="000000100000" w:firstRow="0" w:lastRow="0" w:firstColumn="0" w:lastColumn="0" w:oddVBand="0" w:evenVBand="0" w:oddHBand="1" w:evenHBand="0" w:firstRowFirstColumn="0" w:firstRowLastColumn="0" w:lastRowFirstColumn="0" w:lastRowLastColumn="0"/>
          <w:ins w:id="4678" w:author="Peter Arbogast" w:date="2019-06-13T10:20:00Z"/>
        </w:trPr>
        <w:tc>
          <w:tcPr>
            <w:cnfStyle w:val="001000000000" w:firstRow="0" w:lastRow="0" w:firstColumn="1" w:lastColumn="0" w:oddVBand="0" w:evenVBand="0" w:oddHBand="0" w:evenHBand="0" w:firstRowFirstColumn="0" w:firstRowLastColumn="0" w:lastRowFirstColumn="0" w:lastRowLastColumn="0"/>
            <w:tcW w:w="3116" w:type="dxa"/>
          </w:tcPr>
          <w:p w14:paraId="3AFE89D8" w14:textId="77777777" w:rsidR="00C1525C" w:rsidRDefault="00C1525C" w:rsidP="00541E1D">
            <w:pPr>
              <w:rPr>
                <w:ins w:id="4679" w:author="Peter Arbogast" w:date="2019-06-13T10:20:00Z"/>
              </w:rPr>
            </w:pPr>
            <w:ins w:id="4680" w:author="Peter Arbogast" w:date="2019-06-13T10:20:00Z">
              <w:r>
                <w:t>FirstUsageDate</w:t>
              </w:r>
            </w:ins>
          </w:p>
        </w:tc>
        <w:tc>
          <w:tcPr>
            <w:tcW w:w="3117" w:type="dxa"/>
          </w:tcPr>
          <w:p w14:paraId="51FAF4EA" w14:textId="77777777" w:rsidR="00C1525C" w:rsidRDefault="00C1525C" w:rsidP="00541E1D">
            <w:pPr>
              <w:cnfStyle w:val="000000100000" w:firstRow="0" w:lastRow="0" w:firstColumn="0" w:lastColumn="0" w:oddVBand="0" w:evenVBand="0" w:oddHBand="1" w:evenHBand="0" w:firstRowFirstColumn="0" w:firstRowLastColumn="0" w:lastRowFirstColumn="0" w:lastRowLastColumn="0"/>
              <w:rPr>
                <w:ins w:id="4681" w:author="Peter Arbogast" w:date="2019-06-13T10:20:00Z"/>
              </w:rPr>
            </w:pPr>
            <w:ins w:id="4682" w:author="Peter Arbogast" w:date="2019-06-13T10:20:00Z">
              <w:r>
                <w:t>DATETIME</w:t>
              </w:r>
            </w:ins>
          </w:p>
        </w:tc>
        <w:tc>
          <w:tcPr>
            <w:tcW w:w="3117" w:type="dxa"/>
          </w:tcPr>
          <w:p w14:paraId="23929FDC" w14:textId="77777777" w:rsidR="00C1525C" w:rsidRDefault="00C1525C" w:rsidP="00541E1D">
            <w:pPr>
              <w:cnfStyle w:val="000000100000" w:firstRow="0" w:lastRow="0" w:firstColumn="0" w:lastColumn="0" w:oddVBand="0" w:evenVBand="0" w:oddHBand="1" w:evenHBand="0" w:firstRowFirstColumn="0" w:firstRowLastColumn="0" w:lastRowFirstColumn="0" w:lastRowLastColumn="0"/>
              <w:rPr>
                <w:ins w:id="4683" w:author="Peter Arbogast" w:date="2019-06-13T10:20:00Z"/>
              </w:rPr>
            </w:pPr>
            <w:ins w:id="4684" w:author="Peter Arbogast" w:date="2019-06-13T10:20:00Z">
              <w:r>
                <w:t>First usage</w:t>
              </w:r>
            </w:ins>
          </w:p>
        </w:tc>
      </w:tr>
      <w:tr w:rsidR="00C1525C" w14:paraId="501CE3A9" w14:textId="77777777" w:rsidTr="00541E1D">
        <w:trPr>
          <w:ins w:id="4685" w:author="Peter Arbogast" w:date="2019-06-13T10:20:00Z"/>
        </w:trPr>
        <w:tc>
          <w:tcPr>
            <w:cnfStyle w:val="001000000000" w:firstRow="0" w:lastRow="0" w:firstColumn="1" w:lastColumn="0" w:oddVBand="0" w:evenVBand="0" w:oddHBand="0" w:evenHBand="0" w:firstRowFirstColumn="0" w:firstRowLastColumn="0" w:lastRowFirstColumn="0" w:lastRowLastColumn="0"/>
            <w:tcW w:w="3116" w:type="dxa"/>
          </w:tcPr>
          <w:p w14:paraId="10B3CF70" w14:textId="77777777" w:rsidR="00C1525C" w:rsidRDefault="00C1525C" w:rsidP="00541E1D">
            <w:pPr>
              <w:rPr>
                <w:ins w:id="4686" w:author="Peter Arbogast" w:date="2019-06-13T10:20:00Z"/>
              </w:rPr>
            </w:pPr>
            <w:ins w:id="4687" w:author="Peter Arbogast" w:date="2019-06-13T10:20:00Z">
              <w:r>
                <w:t>LastUsageDate</w:t>
              </w:r>
            </w:ins>
          </w:p>
        </w:tc>
        <w:tc>
          <w:tcPr>
            <w:tcW w:w="3117" w:type="dxa"/>
          </w:tcPr>
          <w:p w14:paraId="5D29ABDD" w14:textId="77777777" w:rsidR="00C1525C" w:rsidRDefault="00C1525C" w:rsidP="00541E1D">
            <w:pPr>
              <w:cnfStyle w:val="000000000000" w:firstRow="0" w:lastRow="0" w:firstColumn="0" w:lastColumn="0" w:oddVBand="0" w:evenVBand="0" w:oddHBand="0" w:evenHBand="0" w:firstRowFirstColumn="0" w:firstRowLastColumn="0" w:lastRowFirstColumn="0" w:lastRowLastColumn="0"/>
              <w:rPr>
                <w:ins w:id="4688" w:author="Peter Arbogast" w:date="2019-06-13T10:20:00Z"/>
              </w:rPr>
            </w:pPr>
            <w:ins w:id="4689" w:author="Peter Arbogast" w:date="2019-06-13T10:20:00Z">
              <w:r>
                <w:t>DATETIME</w:t>
              </w:r>
            </w:ins>
          </w:p>
        </w:tc>
        <w:tc>
          <w:tcPr>
            <w:tcW w:w="3117" w:type="dxa"/>
          </w:tcPr>
          <w:p w14:paraId="22B3359F" w14:textId="77777777" w:rsidR="00C1525C" w:rsidRDefault="00C1525C" w:rsidP="00541E1D">
            <w:pPr>
              <w:cnfStyle w:val="000000000000" w:firstRow="0" w:lastRow="0" w:firstColumn="0" w:lastColumn="0" w:oddVBand="0" w:evenVBand="0" w:oddHBand="0" w:evenHBand="0" w:firstRowFirstColumn="0" w:firstRowLastColumn="0" w:lastRowFirstColumn="0" w:lastRowLastColumn="0"/>
              <w:rPr>
                <w:ins w:id="4690" w:author="Peter Arbogast" w:date="2019-06-13T10:20:00Z"/>
              </w:rPr>
            </w:pPr>
            <w:ins w:id="4691" w:author="Peter Arbogast" w:date="2019-06-13T10:20:00Z">
              <w:r>
                <w:t>Last usage</w:t>
              </w:r>
            </w:ins>
          </w:p>
        </w:tc>
      </w:tr>
      <w:tr w:rsidR="00C1525C" w14:paraId="747B1C6B" w14:textId="77777777" w:rsidTr="00541E1D">
        <w:trPr>
          <w:cnfStyle w:val="000000100000" w:firstRow="0" w:lastRow="0" w:firstColumn="0" w:lastColumn="0" w:oddVBand="0" w:evenVBand="0" w:oddHBand="1" w:evenHBand="0" w:firstRowFirstColumn="0" w:firstRowLastColumn="0" w:lastRowFirstColumn="0" w:lastRowLastColumn="0"/>
          <w:ins w:id="4692" w:author="Peter Arbogast" w:date="2019-06-13T10:20:00Z"/>
        </w:trPr>
        <w:tc>
          <w:tcPr>
            <w:cnfStyle w:val="001000000000" w:firstRow="0" w:lastRow="0" w:firstColumn="1" w:lastColumn="0" w:oddVBand="0" w:evenVBand="0" w:oddHBand="0" w:evenHBand="0" w:firstRowFirstColumn="0" w:firstRowLastColumn="0" w:lastRowFirstColumn="0" w:lastRowLastColumn="0"/>
            <w:tcW w:w="3116" w:type="dxa"/>
          </w:tcPr>
          <w:p w14:paraId="7F56AE7F" w14:textId="03A36E83" w:rsidR="00C1525C" w:rsidRDefault="00C1525C" w:rsidP="00541E1D">
            <w:pPr>
              <w:rPr>
                <w:ins w:id="4693" w:author="Peter Arbogast" w:date="2019-06-13T10:20:00Z"/>
              </w:rPr>
            </w:pPr>
            <w:ins w:id="4694" w:author="Peter Arbogast" w:date="2019-06-13T10:23:00Z">
              <w:r>
                <w:t>LastSampleDate</w:t>
              </w:r>
            </w:ins>
          </w:p>
        </w:tc>
        <w:tc>
          <w:tcPr>
            <w:tcW w:w="3117" w:type="dxa"/>
          </w:tcPr>
          <w:p w14:paraId="3B7131C0" w14:textId="65F0BED4" w:rsidR="00C1525C" w:rsidRDefault="00C1525C" w:rsidP="00541E1D">
            <w:pPr>
              <w:cnfStyle w:val="000000100000" w:firstRow="0" w:lastRow="0" w:firstColumn="0" w:lastColumn="0" w:oddVBand="0" w:evenVBand="0" w:oddHBand="1" w:evenHBand="0" w:firstRowFirstColumn="0" w:firstRowLastColumn="0" w:lastRowFirstColumn="0" w:lastRowLastColumn="0"/>
              <w:rPr>
                <w:ins w:id="4695" w:author="Peter Arbogast" w:date="2019-06-13T10:20:00Z"/>
              </w:rPr>
            </w:pPr>
            <w:ins w:id="4696" w:author="Peter Arbogast" w:date="2019-06-13T10:23:00Z">
              <w:r>
                <w:t>DATETIME</w:t>
              </w:r>
            </w:ins>
          </w:p>
        </w:tc>
        <w:tc>
          <w:tcPr>
            <w:tcW w:w="3117" w:type="dxa"/>
          </w:tcPr>
          <w:p w14:paraId="008E7715" w14:textId="676867C2" w:rsidR="00C1525C" w:rsidRDefault="00C1525C" w:rsidP="00541E1D">
            <w:pPr>
              <w:cnfStyle w:val="000000100000" w:firstRow="0" w:lastRow="0" w:firstColumn="0" w:lastColumn="0" w:oddVBand="0" w:evenVBand="0" w:oddHBand="1" w:evenHBand="0" w:firstRowFirstColumn="0" w:firstRowLastColumn="0" w:lastRowFirstColumn="0" w:lastRowLastColumn="0"/>
              <w:rPr>
                <w:ins w:id="4697" w:author="Peter Arbogast" w:date="2019-06-13T10:20:00Z"/>
              </w:rPr>
            </w:pPr>
            <w:ins w:id="4698" w:author="Peter Arbogast" w:date="2019-06-13T10:23:00Z">
              <w:r>
                <w:t>Last sample Date</w:t>
              </w:r>
            </w:ins>
          </w:p>
        </w:tc>
      </w:tr>
      <w:tr w:rsidR="00C1525C" w14:paraId="7B2614E6" w14:textId="77777777" w:rsidTr="00541E1D">
        <w:trPr>
          <w:ins w:id="4699" w:author="Peter Arbogast" w:date="2019-06-13T10:20:00Z"/>
        </w:trPr>
        <w:tc>
          <w:tcPr>
            <w:cnfStyle w:val="001000000000" w:firstRow="0" w:lastRow="0" w:firstColumn="1" w:lastColumn="0" w:oddVBand="0" w:evenVBand="0" w:oddHBand="0" w:evenHBand="0" w:firstRowFirstColumn="0" w:firstRowLastColumn="0" w:lastRowFirstColumn="0" w:lastRowLastColumn="0"/>
            <w:tcW w:w="3116" w:type="dxa"/>
          </w:tcPr>
          <w:p w14:paraId="31FE3321" w14:textId="692D2B49" w:rsidR="00C1525C" w:rsidRDefault="00C1525C" w:rsidP="00541E1D">
            <w:pPr>
              <w:rPr>
                <w:ins w:id="4700" w:author="Peter Arbogast" w:date="2019-06-13T10:20:00Z"/>
              </w:rPr>
            </w:pPr>
            <w:ins w:id="4701" w:author="Peter Arbogast" w:date="2019-06-13T10:24:00Z">
              <w:r>
                <w:t>SampleInterval</w:t>
              </w:r>
            </w:ins>
          </w:p>
        </w:tc>
        <w:tc>
          <w:tcPr>
            <w:tcW w:w="3117" w:type="dxa"/>
          </w:tcPr>
          <w:p w14:paraId="7FFC3A8C" w14:textId="6E9F8008" w:rsidR="00C1525C" w:rsidRDefault="00C1525C" w:rsidP="00541E1D">
            <w:pPr>
              <w:cnfStyle w:val="000000000000" w:firstRow="0" w:lastRow="0" w:firstColumn="0" w:lastColumn="0" w:oddVBand="0" w:evenVBand="0" w:oddHBand="0" w:evenHBand="0" w:firstRowFirstColumn="0" w:firstRowLastColumn="0" w:lastRowFirstColumn="0" w:lastRowLastColumn="0"/>
              <w:rPr>
                <w:ins w:id="4702" w:author="Peter Arbogast" w:date="2019-06-13T10:20:00Z"/>
              </w:rPr>
            </w:pPr>
            <w:ins w:id="4703" w:author="Peter Arbogast" w:date="2019-06-13T10:24:00Z">
              <w:r>
                <w:t>BIGINT</w:t>
              </w:r>
            </w:ins>
          </w:p>
        </w:tc>
        <w:tc>
          <w:tcPr>
            <w:tcW w:w="3117" w:type="dxa"/>
          </w:tcPr>
          <w:p w14:paraId="0A5F0A98" w14:textId="0DA4ACB5" w:rsidR="00C1525C" w:rsidRDefault="00C1525C" w:rsidP="00541E1D">
            <w:pPr>
              <w:cnfStyle w:val="000000000000" w:firstRow="0" w:lastRow="0" w:firstColumn="0" w:lastColumn="0" w:oddVBand="0" w:evenVBand="0" w:oddHBand="0" w:evenHBand="0" w:firstRowFirstColumn="0" w:firstRowLastColumn="0" w:lastRowFirstColumn="0" w:lastRowLastColumn="0"/>
              <w:rPr>
                <w:ins w:id="4704" w:author="Peter Arbogast" w:date="2019-06-13T10:20:00Z"/>
              </w:rPr>
            </w:pPr>
            <w:ins w:id="4705" w:author="Peter Arbogast" w:date="2019-06-13T10:24:00Z">
              <w:r>
                <w:t>Interval of samples</w:t>
              </w:r>
            </w:ins>
          </w:p>
        </w:tc>
      </w:tr>
      <w:tr w:rsidR="00C1525C" w14:paraId="4A758F4B" w14:textId="77777777" w:rsidTr="00541E1D">
        <w:trPr>
          <w:cnfStyle w:val="000000100000" w:firstRow="0" w:lastRow="0" w:firstColumn="0" w:lastColumn="0" w:oddVBand="0" w:evenVBand="0" w:oddHBand="1" w:evenHBand="0" w:firstRowFirstColumn="0" w:firstRowLastColumn="0" w:lastRowFirstColumn="0" w:lastRowLastColumn="0"/>
          <w:ins w:id="4706" w:author="Peter Arbogast" w:date="2019-06-13T10:20:00Z"/>
        </w:trPr>
        <w:tc>
          <w:tcPr>
            <w:cnfStyle w:val="001000000000" w:firstRow="0" w:lastRow="0" w:firstColumn="1" w:lastColumn="0" w:oddVBand="0" w:evenVBand="0" w:oddHBand="0" w:evenHBand="0" w:firstRowFirstColumn="0" w:firstRowLastColumn="0" w:lastRowFirstColumn="0" w:lastRowLastColumn="0"/>
            <w:tcW w:w="3116" w:type="dxa"/>
          </w:tcPr>
          <w:p w14:paraId="7EFCB7C8" w14:textId="558D0A17" w:rsidR="00C1525C" w:rsidRDefault="00C1525C" w:rsidP="00541E1D">
            <w:pPr>
              <w:rPr>
                <w:ins w:id="4707" w:author="Peter Arbogast" w:date="2019-06-13T10:20:00Z"/>
              </w:rPr>
            </w:pPr>
            <w:ins w:id="4708" w:author="Peter Arbogast" w:date="2019-06-13T10:24:00Z">
              <w:r>
                <w:t>TotalSamples</w:t>
              </w:r>
            </w:ins>
          </w:p>
        </w:tc>
        <w:tc>
          <w:tcPr>
            <w:tcW w:w="3117" w:type="dxa"/>
          </w:tcPr>
          <w:p w14:paraId="40237A27" w14:textId="7C19A81B" w:rsidR="00C1525C" w:rsidRDefault="00C1525C" w:rsidP="00541E1D">
            <w:pPr>
              <w:cnfStyle w:val="000000100000" w:firstRow="0" w:lastRow="0" w:firstColumn="0" w:lastColumn="0" w:oddVBand="0" w:evenVBand="0" w:oddHBand="1" w:evenHBand="0" w:firstRowFirstColumn="0" w:firstRowLastColumn="0" w:lastRowFirstColumn="0" w:lastRowLastColumn="0"/>
              <w:rPr>
                <w:ins w:id="4709" w:author="Peter Arbogast" w:date="2019-06-13T10:20:00Z"/>
              </w:rPr>
            </w:pPr>
            <w:ins w:id="4710" w:author="Peter Arbogast" w:date="2019-06-13T10:24:00Z">
              <w:r>
                <w:t>INT</w:t>
              </w:r>
            </w:ins>
          </w:p>
        </w:tc>
        <w:tc>
          <w:tcPr>
            <w:tcW w:w="3117" w:type="dxa"/>
          </w:tcPr>
          <w:p w14:paraId="2C1205CF" w14:textId="7A8DA825" w:rsidR="00C1525C" w:rsidRDefault="00C1525C" w:rsidP="00541E1D">
            <w:pPr>
              <w:cnfStyle w:val="000000100000" w:firstRow="0" w:lastRow="0" w:firstColumn="0" w:lastColumn="0" w:oddVBand="0" w:evenVBand="0" w:oddHBand="1" w:evenHBand="0" w:firstRowFirstColumn="0" w:firstRowLastColumn="0" w:lastRowFirstColumn="0" w:lastRowLastColumn="0"/>
              <w:rPr>
                <w:ins w:id="4711" w:author="Peter Arbogast" w:date="2019-06-13T10:20:00Z"/>
              </w:rPr>
            </w:pPr>
            <w:ins w:id="4712" w:author="Peter Arbogast" w:date="2019-06-13T10:24:00Z">
              <w:r>
                <w:t>Count of samples since the DB exists</w:t>
              </w:r>
            </w:ins>
          </w:p>
        </w:tc>
      </w:tr>
      <w:tr w:rsidR="00C1525C" w14:paraId="69ED68AF" w14:textId="77777777" w:rsidTr="00541E1D">
        <w:trPr>
          <w:ins w:id="4713" w:author="Peter Arbogast" w:date="2019-06-13T10:20:00Z"/>
        </w:trPr>
        <w:tc>
          <w:tcPr>
            <w:cnfStyle w:val="001000000000" w:firstRow="0" w:lastRow="0" w:firstColumn="1" w:lastColumn="0" w:oddVBand="0" w:evenVBand="0" w:oddHBand="0" w:evenHBand="0" w:firstRowFirstColumn="0" w:firstRowLastColumn="0" w:lastRowFirstColumn="0" w:lastRowLastColumn="0"/>
            <w:tcW w:w="3116" w:type="dxa"/>
          </w:tcPr>
          <w:p w14:paraId="1B0719D3" w14:textId="1D5F4DA5" w:rsidR="00C1525C" w:rsidRDefault="00C1525C" w:rsidP="00541E1D">
            <w:pPr>
              <w:rPr>
                <w:ins w:id="4714" w:author="Peter Arbogast" w:date="2019-06-13T10:20:00Z"/>
              </w:rPr>
            </w:pPr>
            <w:ins w:id="4715" w:author="Peter Arbogast" w:date="2019-06-13T10:24:00Z">
              <w:r>
                <w:t>FeatureInfo</w:t>
              </w:r>
            </w:ins>
          </w:p>
        </w:tc>
        <w:tc>
          <w:tcPr>
            <w:tcW w:w="3117" w:type="dxa"/>
          </w:tcPr>
          <w:p w14:paraId="7A766481" w14:textId="77777777" w:rsidR="00C1525C" w:rsidRDefault="00C1525C" w:rsidP="00541E1D">
            <w:pPr>
              <w:cnfStyle w:val="000000000000" w:firstRow="0" w:lastRow="0" w:firstColumn="0" w:lastColumn="0" w:oddVBand="0" w:evenVBand="0" w:oddHBand="0" w:evenHBand="0" w:firstRowFirstColumn="0" w:firstRowLastColumn="0" w:lastRowFirstColumn="0" w:lastRowLastColumn="0"/>
              <w:rPr>
                <w:ins w:id="4716" w:author="Peter Arbogast" w:date="2019-06-13T10:20:00Z"/>
              </w:rPr>
            </w:pPr>
            <w:ins w:id="4717" w:author="Peter Arbogast" w:date="2019-06-13T10:20:00Z">
              <w:r>
                <w:t>NVARCHAR(256)</w:t>
              </w:r>
            </w:ins>
          </w:p>
        </w:tc>
        <w:tc>
          <w:tcPr>
            <w:tcW w:w="3117" w:type="dxa"/>
          </w:tcPr>
          <w:p w14:paraId="2AFA9330" w14:textId="5E45931D" w:rsidR="00C1525C" w:rsidRDefault="00C1525C" w:rsidP="00541E1D">
            <w:pPr>
              <w:cnfStyle w:val="000000000000" w:firstRow="0" w:lastRow="0" w:firstColumn="0" w:lastColumn="0" w:oddVBand="0" w:evenVBand="0" w:oddHBand="0" w:evenHBand="0" w:firstRowFirstColumn="0" w:firstRowLastColumn="0" w:lastRowFirstColumn="0" w:lastRowLastColumn="0"/>
              <w:rPr>
                <w:ins w:id="4718" w:author="Peter Arbogast" w:date="2019-06-13T10:20:00Z"/>
              </w:rPr>
            </w:pPr>
            <w:ins w:id="4719" w:author="Peter Arbogast" w:date="2019-06-13T10:24:00Z">
              <w:r>
                <w:t>Extra Information</w:t>
              </w:r>
            </w:ins>
          </w:p>
        </w:tc>
      </w:tr>
    </w:tbl>
    <w:p w14:paraId="0FA4336F" w14:textId="77777777" w:rsidR="00C1525C" w:rsidRDefault="00C1525C" w:rsidP="00C1525C">
      <w:pPr>
        <w:rPr>
          <w:ins w:id="4720" w:author="Peter Arbogast" w:date="2019-06-13T10:25:00Z"/>
        </w:rPr>
      </w:pPr>
    </w:p>
    <w:p w14:paraId="57BD02B5" w14:textId="63525F03" w:rsidR="00E4341C" w:rsidRDefault="00C1525C" w:rsidP="00C1525C">
      <w:pPr>
        <w:rPr>
          <w:ins w:id="4721" w:author="Peter Arbogast" w:date="2019-06-13T12:27:00Z"/>
        </w:rPr>
      </w:pPr>
      <w:ins w:id="4722" w:author="Peter Arbogast" w:date="2019-06-13T10:20:00Z">
        <w:r>
          <w:t>If Temp Table #sp_Oracle</w:t>
        </w:r>
      </w:ins>
      <w:ins w:id="4723" w:author="Peter Arbogast" w:date="2019-06-13T10:25:00Z">
        <w:r>
          <w:t xml:space="preserve">DFUS </w:t>
        </w:r>
      </w:ins>
      <w:ins w:id="4724" w:author="Peter Arbogast" w:date="2019-06-13T10:20:00Z">
        <w:r>
          <w:t>exist, the Data will not shown. It will put into this table.</w:t>
        </w:r>
      </w:ins>
    </w:p>
    <w:p w14:paraId="6A13D46C" w14:textId="11502190" w:rsidR="00E4341C" w:rsidRDefault="00E4341C" w:rsidP="00C1525C">
      <w:pPr>
        <w:rPr>
          <w:ins w:id="4725" w:author="Peter Arbogast" w:date="2019-06-13T12:27:00Z"/>
        </w:rPr>
      </w:pPr>
      <w:ins w:id="4726" w:author="Peter Arbogast" w:date="2019-06-13T12:27:00Z">
        <w:r>
          <w:t>Used by:</w:t>
        </w:r>
      </w:ins>
    </w:p>
    <w:p w14:paraId="4A2449E2" w14:textId="4AA28D30" w:rsidR="00E4341C" w:rsidRDefault="00E4341C" w:rsidP="00E4341C">
      <w:pPr>
        <w:pStyle w:val="ListParagraph"/>
        <w:numPr>
          <w:ilvl w:val="0"/>
          <w:numId w:val="2"/>
        </w:numPr>
        <w:rPr>
          <w:ins w:id="4727" w:author="Peter Arbogast" w:date="2019-06-13T12:27:00Z"/>
        </w:rPr>
      </w:pPr>
      <w:ins w:id="4728" w:author="Peter Arbogast" w:date="2019-06-13T12:27:00Z">
        <w:r>
          <w:t>sp_OracleRaynetOption</w:t>
        </w:r>
      </w:ins>
      <w:ins w:id="4729" w:author="Peter Arbogast" w:date="2019-06-13T12:28:00Z">
        <w:r>
          <w:t>List</w:t>
        </w:r>
      </w:ins>
    </w:p>
    <w:p w14:paraId="7239750D" w14:textId="77777777" w:rsidR="00E4341C" w:rsidRDefault="00E4341C" w:rsidP="00E4341C">
      <w:pPr>
        <w:pStyle w:val="ListParagraph"/>
        <w:rPr>
          <w:ins w:id="4730" w:author="Peter Arbogast" w:date="2019-06-13T12:23:00Z"/>
        </w:rPr>
        <w:pPrChange w:id="4731" w:author="Peter Arbogast" w:date="2019-06-13T12:27:00Z">
          <w:pPr/>
        </w:pPrChange>
      </w:pPr>
    </w:p>
    <w:p w14:paraId="724F30F5" w14:textId="77777777" w:rsidR="00E4341C" w:rsidRDefault="00E4341C">
      <w:pPr>
        <w:rPr>
          <w:ins w:id="4732" w:author="Peter Arbogast" w:date="2019-06-13T12:23:00Z"/>
          <w:rFonts w:asciiTheme="majorHAnsi" w:eastAsiaTheme="majorEastAsia" w:hAnsiTheme="majorHAnsi" w:cstheme="majorBidi"/>
          <w:color w:val="1F3763" w:themeColor="accent1" w:themeShade="7F"/>
          <w:sz w:val="24"/>
          <w:szCs w:val="24"/>
        </w:rPr>
      </w:pPr>
      <w:ins w:id="4733" w:author="Peter Arbogast" w:date="2019-06-13T12:23:00Z">
        <w:r>
          <w:br w:type="page"/>
        </w:r>
      </w:ins>
    </w:p>
    <w:p w14:paraId="091DAE94" w14:textId="194F8EAC" w:rsidR="00E4341C" w:rsidRDefault="00E4341C" w:rsidP="00E4341C">
      <w:pPr>
        <w:pStyle w:val="Heading3"/>
        <w:numPr>
          <w:ilvl w:val="2"/>
          <w:numId w:val="1"/>
        </w:numPr>
        <w:ind w:left="709"/>
        <w:rPr>
          <w:ins w:id="4734" w:author="Peter Arbogast" w:date="2019-06-13T12:23:00Z"/>
        </w:rPr>
      </w:pPr>
      <w:bookmarkStart w:id="4735" w:name="_Toc11337025"/>
      <w:ins w:id="4736" w:author="Peter Arbogast" w:date="2019-06-13T12:23:00Z">
        <w:r w:rsidRPr="00C44B42">
          <w:lastRenderedPageBreak/>
          <w:t>sp_Oracle</w:t>
        </w:r>
      </w:ins>
      <w:ins w:id="4737" w:author="Peter Arbogast" w:date="2019-06-13T12:24:00Z">
        <w:r>
          <w:t>Option</w:t>
        </w:r>
      </w:ins>
      <w:ins w:id="4738" w:author="Peter Arbogast" w:date="2019-06-13T12:23:00Z">
        <w:r>
          <w:t xml:space="preserve"> @DBObjectID</w:t>
        </w:r>
        <w:bookmarkEnd w:id="4735"/>
      </w:ins>
    </w:p>
    <w:p w14:paraId="5CF61AA3" w14:textId="78CBEDA8" w:rsidR="00E4341C" w:rsidRDefault="00E4341C" w:rsidP="00E4341C">
      <w:pPr>
        <w:rPr>
          <w:ins w:id="4739" w:author="Peter Arbogast" w:date="2019-06-13T12:23:00Z"/>
        </w:rPr>
      </w:pPr>
      <w:ins w:id="4740" w:author="Peter Arbogast" w:date="2019-06-13T12:23:00Z">
        <w:r>
          <w:t>Get all Oracle Options from Raynet type of inventarisation</w:t>
        </w:r>
      </w:ins>
      <w:ins w:id="4741" w:author="Peter Arbogast" w:date="2019-06-13T12:28:00Z">
        <w:r>
          <w:t xml:space="preserve"> (Class </w:t>
        </w:r>
        <w:r w:rsidRPr="00E4341C">
          <w:t>RVSORACLE_OPTIONS_%</w:t>
        </w:r>
        <w:r>
          <w:t>).</w:t>
        </w:r>
        <w:r>
          <w:br/>
          <w:t xml:space="preserve">This is for the Options, what not comes </w:t>
        </w:r>
      </w:ins>
      <w:ins w:id="4742" w:author="Peter Arbogast" w:date="2019-06-13T12:29:00Z">
        <w:r>
          <w:t>out from DFUS Data.</w:t>
        </w:r>
      </w:ins>
    </w:p>
    <w:p w14:paraId="05B8108C" w14:textId="77777777" w:rsidR="00E4341C" w:rsidRDefault="00E4341C" w:rsidP="00E4341C">
      <w:pPr>
        <w:rPr>
          <w:ins w:id="4743" w:author="Peter Arbogast" w:date="2019-06-13T12:23:00Z"/>
        </w:rPr>
      </w:pPr>
      <w:ins w:id="4744" w:author="Peter Arbogast" w:date="2019-06-13T12:23:00Z">
        <w:r>
          <w:t>Parameter @DBObjectID:</w:t>
        </w:r>
      </w:ins>
    </w:p>
    <w:p w14:paraId="015F7FFD" w14:textId="77777777" w:rsidR="00E4341C" w:rsidRDefault="00E4341C" w:rsidP="00E4341C">
      <w:pPr>
        <w:pStyle w:val="ListParagraph"/>
        <w:rPr>
          <w:ins w:id="4745" w:author="Peter Arbogast" w:date="2019-06-13T12:23:00Z"/>
        </w:rPr>
      </w:pPr>
      <w:ins w:id="4746" w:author="Peter Arbogast" w:date="2019-06-13T12:23:00Z">
        <w:r>
          <w:t>Database Object ID from the DB Instance</w:t>
        </w:r>
      </w:ins>
    </w:p>
    <w:p w14:paraId="47BDB812" w14:textId="77777777" w:rsidR="00E4341C" w:rsidRDefault="00E4341C" w:rsidP="00E4341C">
      <w:pPr>
        <w:rPr>
          <w:ins w:id="4747" w:author="Peter Arbogast" w:date="2019-06-13T12:23:00Z"/>
        </w:rPr>
      </w:pPr>
      <w:ins w:id="4748" w:author="Peter Arbogast" w:date="2019-06-13T12:23:00Z">
        <w:r>
          <w:t>Return:</w:t>
        </w:r>
      </w:ins>
    </w:p>
    <w:tbl>
      <w:tblPr>
        <w:tblStyle w:val="GridTable4"/>
        <w:tblW w:w="0" w:type="auto"/>
        <w:tblLook w:val="04A0" w:firstRow="1" w:lastRow="0" w:firstColumn="1" w:lastColumn="0" w:noHBand="0" w:noVBand="1"/>
      </w:tblPr>
      <w:tblGrid>
        <w:gridCol w:w="3116"/>
        <w:gridCol w:w="3117"/>
        <w:gridCol w:w="3117"/>
      </w:tblGrid>
      <w:tr w:rsidR="00E4341C" w14:paraId="18DE1BD6" w14:textId="77777777" w:rsidTr="00541E1D">
        <w:trPr>
          <w:cnfStyle w:val="100000000000" w:firstRow="1" w:lastRow="0" w:firstColumn="0" w:lastColumn="0" w:oddVBand="0" w:evenVBand="0" w:oddHBand="0" w:evenHBand="0" w:firstRowFirstColumn="0" w:firstRowLastColumn="0" w:lastRowFirstColumn="0" w:lastRowLastColumn="0"/>
          <w:ins w:id="4749" w:author="Peter Arbogast" w:date="2019-06-13T12:23:00Z"/>
        </w:trPr>
        <w:tc>
          <w:tcPr>
            <w:cnfStyle w:val="001000000000" w:firstRow="0" w:lastRow="0" w:firstColumn="1" w:lastColumn="0" w:oddVBand="0" w:evenVBand="0" w:oddHBand="0" w:evenHBand="0" w:firstRowFirstColumn="0" w:firstRowLastColumn="0" w:lastRowFirstColumn="0" w:lastRowLastColumn="0"/>
            <w:tcW w:w="3116" w:type="dxa"/>
          </w:tcPr>
          <w:p w14:paraId="544B55FE" w14:textId="77777777" w:rsidR="00E4341C" w:rsidRDefault="00E4341C" w:rsidP="00541E1D">
            <w:pPr>
              <w:rPr>
                <w:ins w:id="4750" w:author="Peter Arbogast" w:date="2019-06-13T12:23:00Z"/>
              </w:rPr>
            </w:pPr>
            <w:ins w:id="4751" w:author="Peter Arbogast" w:date="2019-06-13T12:23:00Z">
              <w:r>
                <w:t>Colum name</w:t>
              </w:r>
            </w:ins>
          </w:p>
        </w:tc>
        <w:tc>
          <w:tcPr>
            <w:tcW w:w="3117" w:type="dxa"/>
          </w:tcPr>
          <w:p w14:paraId="692ED334" w14:textId="77777777" w:rsidR="00E4341C" w:rsidRDefault="00E4341C" w:rsidP="00541E1D">
            <w:pPr>
              <w:cnfStyle w:val="100000000000" w:firstRow="1" w:lastRow="0" w:firstColumn="0" w:lastColumn="0" w:oddVBand="0" w:evenVBand="0" w:oddHBand="0" w:evenHBand="0" w:firstRowFirstColumn="0" w:firstRowLastColumn="0" w:lastRowFirstColumn="0" w:lastRowLastColumn="0"/>
              <w:rPr>
                <w:ins w:id="4752" w:author="Peter Arbogast" w:date="2019-06-13T12:23:00Z"/>
              </w:rPr>
            </w:pPr>
            <w:ins w:id="4753" w:author="Peter Arbogast" w:date="2019-06-13T12:23:00Z">
              <w:r>
                <w:t>Type</w:t>
              </w:r>
            </w:ins>
          </w:p>
        </w:tc>
        <w:tc>
          <w:tcPr>
            <w:tcW w:w="3117" w:type="dxa"/>
          </w:tcPr>
          <w:p w14:paraId="44695B3D" w14:textId="77777777" w:rsidR="00E4341C" w:rsidRDefault="00E4341C" w:rsidP="00541E1D">
            <w:pPr>
              <w:cnfStyle w:val="100000000000" w:firstRow="1" w:lastRow="0" w:firstColumn="0" w:lastColumn="0" w:oddVBand="0" w:evenVBand="0" w:oddHBand="0" w:evenHBand="0" w:firstRowFirstColumn="0" w:firstRowLastColumn="0" w:lastRowFirstColumn="0" w:lastRowLastColumn="0"/>
              <w:rPr>
                <w:ins w:id="4754" w:author="Peter Arbogast" w:date="2019-06-13T12:23:00Z"/>
              </w:rPr>
            </w:pPr>
            <w:ins w:id="4755" w:author="Peter Arbogast" w:date="2019-06-13T12:23:00Z">
              <w:r>
                <w:t>Description</w:t>
              </w:r>
            </w:ins>
          </w:p>
        </w:tc>
      </w:tr>
      <w:tr w:rsidR="00E4341C" w14:paraId="053E7EC3" w14:textId="77777777" w:rsidTr="00541E1D">
        <w:trPr>
          <w:cnfStyle w:val="000000100000" w:firstRow="0" w:lastRow="0" w:firstColumn="0" w:lastColumn="0" w:oddVBand="0" w:evenVBand="0" w:oddHBand="1" w:evenHBand="0" w:firstRowFirstColumn="0" w:firstRowLastColumn="0" w:lastRowFirstColumn="0" w:lastRowLastColumn="0"/>
          <w:ins w:id="4756" w:author="Peter Arbogast" w:date="2019-06-13T12:23:00Z"/>
        </w:trPr>
        <w:tc>
          <w:tcPr>
            <w:cnfStyle w:val="001000000000" w:firstRow="0" w:lastRow="0" w:firstColumn="1" w:lastColumn="0" w:oddVBand="0" w:evenVBand="0" w:oddHBand="0" w:evenHBand="0" w:firstRowFirstColumn="0" w:firstRowLastColumn="0" w:lastRowFirstColumn="0" w:lastRowLastColumn="0"/>
            <w:tcW w:w="3116" w:type="dxa"/>
          </w:tcPr>
          <w:p w14:paraId="1BDEB111" w14:textId="6837D302" w:rsidR="00E4341C" w:rsidRDefault="00E4341C" w:rsidP="00541E1D">
            <w:pPr>
              <w:rPr>
                <w:ins w:id="4757" w:author="Peter Arbogast" w:date="2019-06-13T12:23:00Z"/>
              </w:rPr>
            </w:pPr>
            <w:ins w:id="4758" w:author="Peter Arbogast" w:date="2019-06-13T12:29:00Z">
              <w:r>
                <w:t>NodeComputer</w:t>
              </w:r>
            </w:ins>
            <w:ins w:id="4759" w:author="Peter Arbogast" w:date="2019-06-13T12:23:00Z">
              <w:r>
                <w:t>ID</w:t>
              </w:r>
            </w:ins>
          </w:p>
        </w:tc>
        <w:tc>
          <w:tcPr>
            <w:tcW w:w="3117" w:type="dxa"/>
          </w:tcPr>
          <w:p w14:paraId="493BA83A" w14:textId="77777777" w:rsidR="00E4341C" w:rsidRDefault="00E4341C" w:rsidP="00541E1D">
            <w:pPr>
              <w:cnfStyle w:val="000000100000" w:firstRow="0" w:lastRow="0" w:firstColumn="0" w:lastColumn="0" w:oddVBand="0" w:evenVBand="0" w:oddHBand="1" w:evenHBand="0" w:firstRowFirstColumn="0" w:firstRowLastColumn="0" w:lastRowFirstColumn="0" w:lastRowLastColumn="0"/>
              <w:rPr>
                <w:ins w:id="4760" w:author="Peter Arbogast" w:date="2019-06-13T12:23:00Z"/>
              </w:rPr>
            </w:pPr>
            <w:ins w:id="4761" w:author="Peter Arbogast" w:date="2019-06-13T12:23:00Z">
              <w:r>
                <w:t>BIGINT</w:t>
              </w:r>
            </w:ins>
          </w:p>
        </w:tc>
        <w:tc>
          <w:tcPr>
            <w:tcW w:w="3117" w:type="dxa"/>
          </w:tcPr>
          <w:p w14:paraId="10B184C0" w14:textId="236FFB00" w:rsidR="00E4341C" w:rsidRDefault="00E4341C" w:rsidP="00541E1D">
            <w:pPr>
              <w:cnfStyle w:val="000000100000" w:firstRow="0" w:lastRow="0" w:firstColumn="0" w:lastColumn="0" w:oddVBand="0" w:evenVBand="0" w:oddHBand="1" w:evenHBand="0" w:firstRowFirstColumn="0" w:firstRowLastColumn="0" w:lastRowFirstColumn="0" w:lastRowLastColumn="0"/>
              <w:rPr>
                <w:ins w:id="4762" w:author="Peter Arbogast" w:date="2019-06-13T12:23:00Z"/>
              </w:rPr>
            </w:pPr>
            <w:ins w:id="4763" w:author="Peter Arbogast" w:date="2019-06-13T12:30:00Z">
              <w:r>
                <w:t>ComputerID of the Server Device</w:t>
              </w:r>
            </w:ins>
          </w:p>
        </w:tc>
      </w:tr>
      <w:tr w:rsidR="00E4341C" w14:paraId="4E6333A4" w14:textId="77777777" w:rsidTr="00541E1D">
        <w:trPr>
          <w:ins w:id="4764" w:author="Peter Arbogast" w:date="2019-06-13T12:29:00Z"/>
        </w:trPr>
        <w:tc>
          <w:tcPr>
            <w:cnfStyle w:val="001000000000" w:firstRow="0" w:lastRow="0" w:firstColumn="1" w:lastColumn="0" w:oddVBand="0" w:evenVBand="0" w:oddHBand="0" w:evenHBand="0" w:firstRowFirstColumn="0" w:firstRowLastColumn="0" w:lastRowFirstColumn="0" w:lastRowLastColumn="0"/>
            <w:tcW w:w="3116" w:type="dxa"/>
          </w:tcPr>
          <w:p w14:paraId="0479770C" w14:textId="4854D548" w:rsidR="00E4341C" w:rsidRDefault="00E4341C" w:rsidP="00541E1D">
            <w:pPr>
              <w:rPr>
                <w:ins w:id="4765" w:author="Peter Arbogast" w:date="2019-06-13T12:29:00Z"/>
              </w:rPr>
            </w:pPr>
            <w:ins w:id="4766" w:author="Peter Arbogast" w:date="2019-06-13T12:30:00Z">
              <w:r>
                <w:t>NodeComputerCN</w:t>
              </w:r>
            </w:ins>
          </w:p>
        </w:tc>
        <w:tc>
          <w:tcPr>
            <w:tcW w:w="3117" w:type="dxa"/>
          </w:tcPr>
          <w:p w14:paraId="42D8AB40" w14:textId="05B30F86" w:rsidR="00E4341C" w:rsidRDefault="00E4341C" w:rsidP="00541E1D">
            <w:pPr>
              <w:cnfStyle w:val="000000000000" w:firstRow="0" w:lastRow="0" w:firstColumn="0" w:lastColumn="0" w:oddVBand="0" w:evenVBand="0" w:oddHBand="0" w:evenHBand="0" w:firstRowFirstColumn="0" w:firstRowLastColumn="0" w:lastRowFirstColumn="0" w:lastRowLastColumn="0"/>
              <w:rPr>
                <w:ins w:id="4767" w:author="Peter Arbogast" w:date="2019-06-13T12:29:00Z"/>
              </w:rPr>
            </w:pPr>
            <w:ins w:id="4768" w:author="Peter Arbogast" w:date="2019-06-13T12:30:00Z">
              <w:r>
                <w:t>NVARCHAR(256)</w:t>
              </w:r>
            </w:ins>
          </w:p>
        </w:tc>
        <w:tc>
          <w:tcPr>
            <w:tcW w:w="3117" w:type="dxa"/>
          </w:tcPr>
          <w:p w14:paraId="0D2E9051" w14:textId="6F53D310" w:rsidR="00E4341C" w:rsidRDefault="00E4341C" w:rsidP="00541E1D">
            <w:pPr>
              <w:cnfStyle w:val="000000000000" w:firstRow="0" w:lastRow="0" w:firstColumn="0" w:lastColumn="0" w:oddVBand="0" w:evenVBand="0" w:oddHBand="0" w:evenHBand="0" w:firstRowFirstColumn="0" w:firstRowLastColumn="0" w:lastRowFirstColumn="0" w:lastRowLastColumn="0"/>
              <w:rPr>
                <w:ins w:id="4769" w:author="Peter Arbogast" w:date="2019-06-13T12:29:00Z"/>
              </w:rPr>
            </w:pPr>
            <w:ins w:id="4770" w:author="Peter Arbogast" w:date="2019-06-13T12:30:00Z">
              <w:r>
                <w:t>Computername from the Server</w:t>
              </w:r>
            </w:ins>
          </w:p>
        </w:tc>
      </w:tr>
      <w:tr w:rsidR="00E4341C" w14:paraId="6EB2781A" w14:textId="77777777" w:rsidTr="00541E1D">
        <w:trPr>
          <w:cnfStyle w:val="000000100000" w:firstRow="0" w:lastRow="0" w:firstColumn="0" w:lastColumn="0" w:oddVBand="0" w:evenVBand="0" w:oddHBand="1" w:evenHBand="0" w:firstRowFirstColumn="0" w:firstRowLastColumn="0" w:lastRowFirstColumn="0" w:lastRowLastColumn="0"/>
          <w:ins w:id="4771" w:author="Peter Arbogast" w:date="2019-06-13T12:29:00Z"/>
        </w:trPr>
        <w:tc>
          <w:tcPr>
            <w:cnfStyle w:val="001000000000" w:firstRow="0" w:lastRow="0" w:firstColumn="1" w:lastColumn="0" w:oddVBand="0" w:evenVBand="0" w:oddHBand="0" w:evenHBand="0" w:firstRowFirstColumn="0" w:firstRowLastColumn="0" w:lastRowFirstColumn="0" w:lastRowLastColumn="0"/>
            <w:tcW w:w="3116" w:type="dxa"/>
          </w:tcPr>
          <w:p w14:paraId="5E194078" w14:textId="45A57F0B" w:rsidR="00E4341C" w:rsidRDefault="00E4341C" w:rsidP="00E4341C">
            <w:pPr>
              <w:rPr>
                <w:ins w:id="4772" w:author="Peter Arbogast" w:date="2019-06-13T12:29:00Z"/>
              </w:rPr>
            </w:pPr>
            <w:ins w:id="4773" w:author="Peter Arbogast" w:date="2019-06-13T12:29:00Z">
              <w:r>
                <w:t>DBObjectID</w:t>
              </w:r>
            </w:ins>
          </w:p>
        </w:tc>
        <w:tc>
          <w:tcPr>
            <w:tcW w:w="3117" w:type="dxa"/>
          </w:tcPr>
          <w:p w14:paraId="09CB1403" w14:textId="79079977" w:rsidR="00E4341C" w:rsidRDefault="00E4341C" w:rsidP="00E4341C">
            <w:pPr>
              <w:cnfStyle w:val="000000100000" w:firstRow="0" w:lastRow="0" w:firstColumn="0" w:lastColumn="0" w:oddVBand="0" w:evenVBand="0" w:oddHBand="1" w:evenHBand="0" w:firstRowFirstColumn="0" w:firstRowLastColumn="0" w:lastRowFirstColumn="0" w:lastRowLastColumn="0"/>
              <w:rPr>
                <w:ins w:id="4774" w:author="Peter Arbogast" w:date="2019-06-13T12:29:00Z"/>
              </w:rPr>
            </w:pPr>
            <w:ins w:id="4775" w:author="Peter Arbogast" w:date="2019-06-13T12:29:00Z">
              <w:r>
                <w:t>BIGINT</w:t>
              </w:r>
            </w:ins>
          </w:p>
        </w:tc>
        <w:tc>
          <w:tcPr>
            <w:tcW w:w="3117" w:type="dxa"/>
          </w:tcPr>
          <w:p w14:paraId="4ECB7774" w14:textId="33976D95" w:rsidR="00E4341C" w:rsidRDefault="00E4341C" w:rsidP="00E4341C">
            <w:pPr>
              <w:cnfStyle w:val="000000100000" w:firstRow="0" w:lastRow="0" w:firstColumn="0" w:lastColumn="0" w:oddVBand="0" w:evenVBand="0" w:oddHBand="1" w:evenHBand="0" w:firstRowFirstColumn="0" w:firstRowLastColumn="0" w:lastRowFirstColumn="0" w:lastRowLastColumn="0"/>
              <w:rPr>
                <w:ins w:id="4776" w:author="Peter Arbogast" w:date="2019-06-13T12:29:00Z"/>
              </w:rPr>
            </w:pPr>
            <w:ins w:id="4777" w:author="Peter Arbogast" w:date="2019-06-13T12:29:00Z">
              <w:r>
                <w:t>DB Instance ComputerID</w:t>
              </w:r>
            </w:ins>
          </w:p>
        </w:tc>
      </w:tr>
      <w:tr w:rsidR="00E4341C" w14:paraId="4982AD8B" w14:textId="77777777" w:rsidTr="00541E1D">
        <w:trPr>
          <w:ins w:id="4778" w:author="Peter Arbogast" w:date="2019-06-13T12:23:00Z"/>
        </w:trPr>
        <w:tc>
          <w:tcPr>
            <w:cnfStyle w:val="001000000000" w:firstRow="0" w:lastRow="0" w:firstColumn="1" w:lastColumn="0" w:oddVBand="0" w:evenVBand="0" w:oddHBand="0" w:evenHBand="0" w:firstRowFirstColumn="0" w:firstRowLastColumn="0" w:lastRowFirstColumn="0" w:lastRowLastColumn="0"/>
            <w:tcW w:w="3116" w:type="dxa"/>
          </w:tcPr>
          <w:p w14:paraId="4991BD7B" w14:textId="718C12CA" w:rsidR="00E4341C" w:rsidRDefault="00E4341C" w:rsidP="00E4341C">
            <w:pPr>
              <w:rPr>
                <w:ins w:id="4779" w:author="Peter Arbogast" w:date="2019-06-13T12:23:00Z"/>
              </w:rPr>
            </w:pPr>
            <w:ins w:id="4780" w:author="Peter Arbogast" w:date="2019-06-13T12:30:00Z">
              <w:r>
                <w:t>NodeInstanceName</w:t>
              </w:r>
            </w:ins>
          </w:p>
        </w:tc>
        <w:tc>
          <w:tcPr>
            <w:tcW w:w="3117" w:type="dxa"/>
          </w:tcPr>
          <w:p w14:paraId="771EEBD3" w14:textId="77777777" w:rsidR="00E4341C" w:rsidRDefault="00E4341C" w:rsidP="00E4341C">
            <w:pPr>
              <w:cnfStyle w:val="000000000000" w:firstRow="0" w:lastRow="0" w:firstColumn="0" w:lastColumn="0" w:oddVBand="0" w:evenVBand="0" w:oddHBand="0" w:evenHBand="0" w:firstRowFirstColumn="0" w:firstRowLastColumn="0" w:lastRowFirstColumn="0" w:lastRowLastColumn="0"/>
              <w:rPr>
                <w:ins w:id="4781" w:author="Peter Arbogast" w:date="2019-06-13T12:23:00Z"/>
              </w:rPr>
            </w:pPr>
            <w:ins w:id="4782" w:author="Peter Arbogast" w:date="2019-06-13T12:23:00Z">
              <w:r>
                <w:t>NVARCHAR(256)</w:t>
              </w:r>
            </w:ins>
          </w:p>
        </w:tc>
        <w:tc>
          <w:tcPr>
            <w:tcW w:w="3117" w:type="dxa"/>
          </w:tcPr>
          <w:p w14:paraId="7849FD2D" w14:textId="2995AA2F" w:rsidR="00E4341C" w:rsidRDefault="00E4341C" w:rsidP="00E4341C">
            <w:pPr>
              <w:cnfStyle w:val="000000000000" w:firstRow="0" w:lastRow="0" w:firstColumn="0" w:lastColumn="0" w:oddVBand="0" w:evenVBand="0" w:oddHBand="0" w:evenHBand="0" w:firstRowFirstColumn="0" w:firstRowLastColumn="0" w:lastRowFirstColumn="0" w:lastRowLastColumn="0"/>
              <w:rPr>
                <w:ins w:id="4783" w:author="Peter Arbogast" w:date="2019-06-13T12:23:00Z"/>
              </w:rPr>
            </w:pPr>
            <w:ins w:id="4784" w:author="Peter Arbogast" w:date="2019-06-13T12:30:00Z">
              <w:r>
                <w:t>DB Instance Name</w:t>
              </w:r>
            </w:ins>
          </w:p>
        </w:tc>
      </w:tr>
      <w:tr w:rsidR="00E4341C" w14:paraId="3B187189" w14:textId="77777777" w:rsidTr="00541E1D">
        <w:trPr>
          <w:cnfStyle w:val="000000100000" w:firstRow="0" w:lastRow="0" w:firstColumn="0" w:lastColumn="0" w:oddVBand="0" w:evenVBand="0" w:oddHBand="1" w:evenHBand="0" w:firstRowFirstColumn="0" w:firstRowLastColumn="0" w:lastRowFirstColumn="0" w:lastRowLastColumn="0"/>
          <w:ins w:id="4785" w:author="Peter Arbogast" w:date="2019-06-13T12:23:00Z"/>
        </w:trPr>
        <w:tc>
          <w:tcPr>
            <w:cnfStyle w:val="001000000000" w:firstRow="0" w:lastRow="0" w:firstColumn="1" w:lastColumn="0" w:oddVBand="0" w:evenVBand="0" w:oddHBand="0" w:evenHBand="0" w:firstRowFirstColumn="0" w:firstRowLastColumn="0" w:lastRowFirstColumn="0" w:lastRowLastColumn="0"/>
            <w:tcW w:w="3116" w:type="dxa"/>
          </w:tcPr>
          <w:p w14:paraId="354893A0" w14:textId="437EF58D" w:rsidR="00E4341C" w:rsidRDefault="00E4341C" w:rsidP="00E4341C">
            <w:pPr>
              <w:rPr>
                <w:ins w:id="4786" w:author="Peter Arbogast" w:date="2019-06-13T12:23:00Z"/>
              </w:rPr>
            </w:pPr>
            <w:ins w:id="4787" w:author="Peter Arbogast" w:date="2019-06-13T12:30:00Z">
              <w:r>
                <w:t>OptionClassName</w:t>
              </w:r>
            </w:ins>
          </w:p>
        </w:tc>
        <w:tc>
          <w:tcPr>
            <w:tcW w:w="3117" w:type="dxa"/>
          </w:tcPr>
          <w:p w14:paraId="3C542AB5" w14:textId="77777777" w:rsidR="00E4341C" w:rsidRDefault="00E4341C" w:rsidP="00E4341C">
            <w:pPr>
              <w:cnfStyle w:val="000000100000" w:firstRow="0" w:lastRow="0" w:firstColumn="0" w:lastColumn="0" w:oddVBand="0" w:evenVBand="0" w:oddHBand="1" w:evenHBand="0" w:firstRowFirstColumn="0" w:firstRowLastColumn="0" w:lastRowFirstColumn="0" w:lastRowLastColumn="0"/>
              <w:rPr>
                <w:ins w:id="4788" w:author="Peter Arbogast" w:date="2019-06-13T12:23:00Z"/>
              </w:rPr>
            </w:pPr>
            <w:ins w:id="4789" w:author="Peter Arbogast" w:date="2019-06-13T12:23:00Z">
              <w:r>
                <w:t>NVARCHAR(256)</w:t>
              </w:r>
            </w:ins>
          </w:p>
        </w:tc>
        <w:tc>
          <w:tcPr>
            <w:tcW w:w="3117" w:type="dxa"/>
          </w:tcPr>
          <w:p w14:paraId="03F72378" w14:textId="31CA83BE" w:rsidR="00E4341C" w:rsidRDefault="00E4341C" w:rsidP="00E4341C">
            <w:pPr>
              <w:cnfStyle w:val="000000100000" w:firstRow="0" w:lastRow="0" w:firstColumn="0" w:lastColumn="0" w:oddVBand="0" w:evenVBand="0" w:oddHBand="1" w:evenHBand="0" w:firstRowFirstColumn="0" w:firstRowLastColumn="0" w:lastRowFirstColumn="0" w:lastRowLastColumn="0"/>
              <w:rPr>
                <w:ins w:id="4790" w:author="Peter Arbogast" w:date="2019-06-13T12:23:00Z"/>
              </w:rPr>
            </w:pPr>
            <w:ins w:id="4791" w:author="Peter Arbogast" w:date="2019-06-13T12:31:00Z">
              <w:r>
                <w:t>Class Name of the Option</w:t>
              </w:r>
            </w:ins>
          </w:p>
        </w:tc>
      </w:tr>
      <w:tr w:rsidR="00E4341C" w14:paraId="21B198DA" w14:textId="77777777" w:rsidTr="00541E1D">
        <w:trPr>
          <w:ins w:id="4792" w:author="Peter Arbogast" w:date="2019-06-13T12:23:00Z"/>
        </w:trPr>
        <w:tc>
          <w:tcPr>
            <w:cnfStyle w:val="001000000000" w:firstRow="0" w:lastRow="0" w:firstColumn="1" w:lastColumn="0" w:oddVBand="0" w:evenVBand="0" w:oddHBand="0" w:evenHBand="0" w:firstRowFirstColumn="0" w:firstRowLastColumn="0" w:lastRowFirstColumn="0" w:lastRowLastColumn="0"/>
            <w:tcW w:w="3116" w:type="dxa"/>
          </w:tcPr>
          <w:p w14:paraId="33C85E6D" w14:textId="619570E1" w:rsidR="00E4341C" w:rsidRDefault="00E4341C" w:rsidP="00E4341C">
            <w:pPr>
              <w:rPr>
                <w:ins w:id="4793" w:author="Peter Arbogast" w:date="2019-06-13T12:23:00Z"/>
              </w:rPr>
            </w:pPr>
            <w:ins w:id="4794" w:author="Peter Arbogast" w:date="2019-06-13T12:31:00Z">
              <w:r>
                <w:t>OptionName</w:t>
              </w:r>
            </w:ins>
          </w:p>
        </w:tc>
        <w:tc>
          <w:tcPr>
            <w:tcW w:w="3117" w:type="dxa"/>
          </w:tcPr>
          <w:p w14:paraId="28DB4448" w14:textId="77777777" w:rsidR="00E4341C" w:rsidRDefault="00E4341C" w:rsidP="00E4341C">
            <w:pPr>
              <w:cnfStyle w:val="000000000000" w:firstRow="0" w:lastRow="0" w:firstColumn="0" w:lastColumn="0" w:oddVBand="0" w:evenVBand="0" w:oddHBand="0" w:evenHBand="0" w:firstRowFirstColumn="0" w:firstRowLastColumn="0" w:lastRowFirstColumn="0" w:lastRowLastColumn="0"/>
              <w:rPr>
                <w:ins w:id="4795" w:author="Peter Arbogast" w:date="2019-06-13T12:23:00Z"/>
              </w:rPr>
            </w:pPr>
            <w:ins w:id="4796" w:author="Peter Arbogast" w:date="2019-06-13T12:23:00Z">
              <w:r>
                <w:t>NVARCHAR(256)</w:t>
              </w:r>
            </w:ins>
          </w:p>
        </w:tc>
        <w:tc>
          <w:tcPr>
            <w:tcW w:w="3117" w:type="dxa"/>
          </w:tcPr>
          <w:p w14:paraId="7ED738F9" w14:textId="2ED341DF" w:rsidR="00E4341C" w:rsidRDefault="00E4341C" w:rsidP="00E4341C">
            <w:pPr>
              <w:cnfStyle w:val="000000000000" w:firstRow="0" w:lastRow="0" w:firstColumn="0" w:lastColumn="0" w:oddVBand="0" w:evenVBand="0" w:oddHBand="0" w:evenHBand="0" w:firstRowFirstColumn="0" w:firstRowLastColumn="0" w:lastRowFirstColumn="0" w:lastRowLastColumn="0"/>
              <w:rPr>
                <w:ins w:id="4797" w:author="Peter Arbogast" w:date="2019-06-13T12:23:00Z"/>
              </w:rPr>
            </w:pPr>
            <w:ins w:id="4798" w:author="Peter Arbogast" w:date="2019-06-13T12:31:00Z">
              <w:r>
                <w:t>Name of the Feature or Optin</w:t>
              </w:r>
            </w:ins>
          </w:p>
        </w:tc>
      </w:tr>
      <w:tr w:rsidR="00E4341C" w14:paraId="68497CCF" w14:textId="77777777" w:rsidTr="00541E1D">
        <w:trPr>
          <w:cnfStyle w:val="000000100000" w:firstRow="0" w:lastRow="0" w:firstColumn="0" w:lastColumn="0" w:oddVBand="0" w:evenVBand="0" w:oddHBand="1" w:evenHBand="0" w:firstRowFirstColumn="0" w:firstRowLastColumn="0" w:lastRowFirstColumn="0" w:lastRowLastColumn="0"/>
          <w:ins w:id="4799" w:author="Peter Arbogast" w:date="2019-06-13T12:23:00Z"/>
        </w:trPr>
        <w:tc>
          <w:tcPr>
            <w:cnfStyle w:val="001000000000" w:firstRow="0" w:lastRow="0" w:firstColumn="1" w:lastColumn="0" w:oddVBand="0" w:evenVBand="0" w:oddHBand="0" w:evenHBand="0" w:firstRowFirstColumn="0" w:firstRowLastColumn="0" w:lastRowFirstColumn="0" w:lastRowLastColumn="0"/>
            <w:tcW w:w="3116" w:type="dxa"/>
          </w:tcPr>
          <w:p w14:paraId="3541A85B" w14:textId="522EAA04" w:rsidR="00E4341C" w:rsidRDefault="00E4341C" w:rsidP="00E4341C">
            <w:pPr>
              <w:rPr>
                <w:ins w:id="4800" w:author="Peter Arbogast" w:date="2019-06-13T12:23:00Z"/>
              </w:rPr>
            </w:pPr>
            <w:ins w:id="4801" w:author="Peter Arbogast" w:date="2019-06-13T12:31:00Z">
              <w:r>
                <w:t>OptionInstall</w:t>
              </w:r>
            </w:ins>
          </w:p>
        </w:tc>
        <w:tc>
          <w:tcPr>
            <w:tcW w:w="3117" w:type="dxa"/>
          </w:tcPr>
          <w:p w14:paraId="32E477A3" w14:textId="77777777" w:rsidR="00E4341C" w:rsidRDefault="00E4341C" w:rsidP="00E4341C">
            <w:pPr>
              <w:cnfStyle w:val="000000100000" w:firstRow="0" w:lastRow="0" w:firstColumn="0" w:lastColumn="0" w:oddVBand="0" w:evenVBand="0" w:oddHBand="1" w:evenHBand="0" w:firstRowFirstColumn="0" w:firstRowLastColumn="0" w:lastRowFirstColumn="0" w:lastRowLastColumn="0"/>
              <w:rPr>
                <w:ins w:id="4802" w:author="Peter Arbogast" w:date="2019-06-13T12:23:00Z"/>
              </w:rPr>
            </w:pPr>
            <w:ins w:id="4803" w:author="Peter Arbogast" w:date="2019-06-13T12:23:00Z">
              <w:r>
                <w:t>BIT</w:t>
              </w:r>
            </w:ins>
          </w:p>
        </w:tc>
        <w:tc>
          <w:tcPr>
            <w:tcW w:w="3117" w:type="dxa"/>
          </w:tcPr>
          <w:p w14:paraId="01CE741F" w14:textId="25B91153" w:rsidR="00E4341C" w:rsidRDefault="00E4341C" w:rsidP="00E4341C">
            <w:pPr>
              <w:cnfStyle w:val="000000100000" w:firstRow="0" w:lastRow="0" w:firstColumn="0" w:lastColumn="0" w:oddVBand="0" w:evenVBand="0" w:oddHBand="1" w:evenHBand="0" w:firstRowFirstColumn="0" w:firstRowLastColumn="0" w:lastRowFirstColumn="0" w:lastRowLastColumn="0"/>
              <w:rPr>
                <w:ins w:id="4804" w:author="Peter Arbogast" w:date="2019-06-13T12:23:00Z"/>
              </w:rPr>
            </w:pPr>
            <w:ins w:id="4805" w:author="Peter Arbogast" w:date="2019-06-13T12:31:00Z">
              <w:r>
                <w:t>If the Option</w:t>
              </w:r>
            </w:ins>
            <w:ins w:id="4806" w:author="Peter Arbogast" w:date="2019-06-13T12:32:00Z">
              <w:r>
                <w:t xml:space="preserve"> or Feature</w:t>
              </w:r>
            </w:ins>
            <w:ins w:id="4807" w:author="Peter Arbogast" w:date="2019-06-13T12:31:00Z">
              <w:r>
                <w:t xml:space="preserve"> is Installed</w:t>
              </w:r>
            </w:ins>
          </w:p>
        </w:tc>
      </w:tr>
      <w:tr w:rsidR="00E4341C" w14:paraId="48B503CD" w14:textId="77777777" w:rsidTr="00541E1D">
        <w:trPr>
          <w:ins w:id="4808" w:author="Peter Arbogast" w:date="2019-06-13T12:23:00Z"/>
        </w:trPr>
        <w:tc>
          <w:tcPr>
            <w:cnfStyle w:val="001000000000" w:firstRow="0" w:lastRow="0" w:firstColumn="1" w:lastColumn="0" w:oddVBand="0" w:evenVBand="0" w:oddHBand="0" w:evenHBand="0" w:firstRowFirstColumn="0" w:firstRowLastColumn="0" w:lastRowFirstColumn="0" w:lastRowLastColumn="0"/>
            <w:tcW w:w="3116" w:type="dxa"/>
          </w:tcPr>
          <w:p w14:paraId="66461034" w14:textId="3AC6ABDB" w:rsidR="00E4341C" w:rsidRDefault="00E4341C" w:rsidP="00E4341C">
            <w:pPr>
              <w:rPr>
                <w:ins w:id="4809" w:author="Peter Arbogast" w:date="2019-06-13T12:23:00Z"/>
              </w:rPr>
            </w:pPr>
            <w:ins w:id="4810" w:author="Peter Arbogast" w:date="2019-06-13T12:31:00Z">
              <w:r>
                <w:t>OptionUsed</w:t>
              </w:r>
            </w:ins>
          </w:p>
        </w:tc>
        <w:tc>
          <w:tcPr>
            <w:tcW w:w="3117" w:type="dxa"/>
          </w:tcPr>
          <w:p w14:paraId="28E8872A" w14:textId="66907EF7" w:rsidR="00E4341C" w:rsidRDefault="00E4341C" w:rsidP="00E4341C">
            <w:pPr>
              <w:cnfStyle w:val="000000000000" w:firstRow="0" w:lastRow="0" w:firstColumn="0" w:lastColumn="0" w:oddVBand="0" w:evenVBand="0" w:oddHBand="0" w:evenHBand="0" w:firstRowFirstColumn="0" w:firstRowLastColumn="0" w:lastRowFirstColumn="0" w:lastRowLastColumn="0"/>
              <w:rPr>
                <w:ins w:id="4811" w:author="Peter Arbogast" w:date="2019-06-13T12:23:00Z"/>
              </w:rPr>
            </w:pPr>
            <w:ins w:id="4812" w:author="Peter Arbogast" w:date="2019-06-13T12:31:00Z">
              <w:r>
                <w:t>BIT</w:t>
              </w:r>
            </w:ins>
          </w:p>
        </w:tc>
        <w:tc>
          <w:tcPr>
            <w:tcW w:w="3117" w:type="dxa"/>
          </w:tcPr>
          <w:p w14:paraId="7B961BCA" w14:textId="30AC3793" w:rsidR="00E4341C" w:rsidRDefault="00E4341C" w:rsidP="00E4341C">
            <w:pPr>
              <w:cnfStyle w:val="000000000000" w:firstRow="0" w:lastRow="0" w:firstColumn="0" w:lastColumn="0" w:oddVBand="0" w:evenVBand="0" w:oddHBand="0" w:evenHBand="0" w:firstRowFirstColumn="0" w:firstRowLastColumn="0" w:lastRowFirstColumn="0" w:lastRowLastColumn="0"/>
              <w:rPr>
                <w:ins w:id="4813" w:author="Peter Arbogast" w:date="2019-06-13T12:23:00Z"/>
              </w:rPr>
            </w:pPr>
            <w:ins w:id="4814" w:author="Peter Arbogast" w:date="2019-06-13T12:31:00Z">
              <w:r>
                <w:t>If the Option or Fe</w:t>
              </w:r>
            </w:ins>
            <w:ins w:id="4815" w:author="Peter Arbogast" w:date="2019-06-13T12:32:00Z">
              <w:r>
                <w:t>ature is Used</w:t>
              </w:r>
            </w:ins>
          </w:p>
        </w:tc>
      </w:tr>
    </w:tbl>
    <w:p w14:paraId="4715C964" w14:textId="77777777" w:rsidR="00E4341C" w:rsidRDefault="00E4341C" w:rsidP="00E4341C">
      <w:pPr>
        <w:rPr>
          <w:ins w:id="4816" w:author="Peter Arbogast" w:date="2019-06-13T12:23:00Z"/>
        </w:rPr>
      </w:pPr>
    </w:p>
    <w:p w14:paraId="62394D63" w14:textId="15DFF49B" w:rsidR="00E4341C" w:rsidRDefault="00E4341C" w:rsidP="00E4341C">
      <w:pPr>
        <w:rPr>
          <w:ins w:id="4817" w:author="Peter Arbogast" w:date="2019-06-13T12:28:00Z"/>
        </w:rPr>
      </w:pPr>
      <w:ins w:id="4818" w:author="Peter Arbogast" w:date="2019-06-13T12:23:00Z">
        <w:r>
          <w:t>If Temp Table #sp_Oracle</w:t>
        </w:r>
      </w:ins>
      <w:ins w:id="4819" w:author="Peter Arbogast" w:date="2019-06-13T12:29:00Z">
        <w:r>
          <w:t>Option</w:t>
        </w:r>
      </w:ins>
      <w:ins w:id="4820" w:author="Peter Arbogast" w:date="2019-06-13T12:23:00Z">
        <w:r>
          <w:t xml:space="preserve"> exist, the Data will not shown. It will put into this table.</w:t>
        </w:r>
      </w:ins>
    </w:p>
    <w:p w14:paraId="4B5AB0F8" w14:textId="77777777" w:rsidR="00E4341C" w:rsidRDefault="00E4341C" w:rsidP="00E4341C">
      <w:pPr>
        <w:rPr>
          <w:ins w:id="4821" w:author="Peter Arbogast" w:date="2019-06-13T12:28:00Z"/>
        </w:rPr>
      </w:pPr>
      <w:ins w:id="4822" w:author="Peter Arbogast" w:date="2019-06-13T12:28:00Z">
        <w:r>
          <w:t>Used by:</w:t>
        </w:r>
      </w:ins>
    </w:p>
    <w:p w14:paraId="71440A69" w14:textId="77777777" w:rsidR="00E4341C" w:rsidRDefault="00E4341C" w:rsidP="00E4341C">
      <w:pPr>
        <w:pStyle w:val="ListParagraph"/>
        <w:numPr>
          <w:ilvl w:val="0"/>
          <w:numId w:val="2"/>
        </w:numPr>
        <w:rPr>
          <w:ins w:id="4823" w:author="Peter Arbogast" w:date="2019-06-13T12:28:00Z"/>
        </w:rPr>
      </w:pPr>
      <w:ins w:id="4824" w:author="Peter Arbogast" w:date="2019-06-13T12:28:00Z">
        <w:r>
          <w:t>sp_OracleRaynetOptionList</w:t>
        </w:r>
      </w:ins>
    </w:p>
    <w:p w14:paraId="2F4C0C20" w14:textId="77777777" w:rsidR="00E4341C" w:rsidRDefault="00E4341C" w:rsidP="00E4341C">
      <w:pPr>
        <w:rPr>
          <w:ins w:id="4825" w:author="Peter Arbogast" w:date="2019-06-13T12:32:00Z"/>
        </w:rPr>
      </w:pPr>
    </w:p>
    <w:p w14:paraId="69BF18FA" w14:textId="77777777" w:rsidR="00E4341C" w:rsidRDefault="00E4341C">
      <w:pPr>
        <w:rPr>
          <w:ins w:id="4826" w:author="Peter Arbogast" w:date="2019-06-13T12:32:00Z"/>
          <w:rFonts w:asciiTheme="majorHAnsi" w:eastAsiaTheme="majorEastAsia" w:hAnsiTheme="majorHAnsi" w:cstheme="majorBidi"/>
          <w:color w:val="1F3763" w:themeColor="accent1" w:themeShade="7F"/>
          <w:sz w:val="24"/>
          <w:szCs w:val="24"/>
        </w:rPr>
      </w:pPr>
      <w:ins w:id="4827" w:author="Peter Arbogast" w:date="2019-06-13T12:32:00Z">
        <w:r>
          <w:br w:type="page"/>
        </w:r>
      </w:ins>
    </w:p>
    <w:p w14:paraId="1379E9A4" w14:textId="52AD7723" w:rsidR="00E4341C" w:rsidRDefault="00E4341C" w:rsidP="00E4341C">
      <w:pPr>
        <w:pStyle w:val="Heading3"/>
        <w:numPr>
          <w:ilvl w:val="2"/>
          <w:numId w:val="1"/>
        </w:numPr>
        <w:ind w:left="709"/>
        <w:rPr>
          <w:ins w:id="4828" w:author="Peter Arbogast" w:date="2019-06-13T12:32:00Z"/>
        </w:rPr>
      </w:pPr>
      <w:bookmarkStart w:id="4829" w:name="_Toc11337026"/>
      <w:ins w:id="4830" w:author="Peter Arbogast" w:date="2019-06-13T12:32:00Z">
        <w:r w:rsidRPr="00C44B42">
          <w:lastRenderedPageBreak/>
          <w:t>sp_Oracle</w:t>
        </w:r>
      </w:ins>
      <w:ins w:id="4831" w:author="Peter Arbogast" w:date="2019-06-13T12:33:00Z">
        <w:r>
          <w:t>Failures</w:t>
        </w:r>
      </w:ins>
      <w:ins w:id="4832" w:author="Peter Arbogast" w:date="2019-06-13T12:32:00Z">
        <w:r>
          <w:t xml:space="preserve"> @</w:t>
        </w:r>
      </w:ins>
      <w:ins w:id="4833" w:author="Peter Arbogast" w:date="2019-06-13T12:33:00Z">
        <w:r>
          <w:t>ComputerCN</w:t>
        </w:r>
      </w:ins>
      <w:bookmarkEnd w:id="4829"/>
    </w:p>
    <w:p w14:paraId="4704ED07" w14:textId="2A1BCDCE" w:rsidR="00E4341C" w:rsidRDefault="00E4341C" w:rsidP="00E4341C">
      <w:pPr>
        <w:rPr>
          <w:ins w:id="4834" w:author="Peter Arbogast" w:date="2019-06-13T12:32:00Z"/>
        </w:rPr>
      </w:pPr>
      <w:ins w:id="4835" w:author="Peter Arbogast" w:date="2019-06-13T12:32:00Z">
        <w:r>
          <w:t xml:space="preserve">Get all </w:t>
        </w:r>
      </w:ins>
      <w:ins w:id="4836" w:author="Peter Arbogast" w:date="2019-06-13T12:35:00Z">
        <w:r w:rsidR="00C13A2B">
          <w:t>Oracle Inventory Failures, like last Script used, rights correct etc</w:t>
        </w:r>
      </w:ins>
      <w:ins w:id="4837" w:author="Peter Arbogast" w:date="2019-06-13T12:32:00Z">
        <w:r>
          <w:t>.</w:t>
        </w:r>
      </w:ins>
    </w:p>
    <w:p w14:paraId="23060514" w14:textId="31B50EAB" w:rsidR="00E4341C" w:rsidRDefault="00E4341C" w:rsidP="00E4341C">
      <w:pPr>
        <w:rPr>
          <w:ins w:id="4838" w:author="Peter Arbogast" w:date="2019-06-13T12:32:00Z"/>
        </w:rPr>
      </w:pPr>
      <w:ins w:id="4839" w:author="Peter Arbogast" w:date="2019-06-13T12:32:00Z">
        <w:r>
          <w:t>Parameter @</w:t>
        </w:r>
      </w:ins>
      <w:ins w:id="4840" w:author="Peter Arbogast" w:date="2019-06-13T12:33:00Z">
        <w:r>
          <w:t>ComputerCN</w:t>
        </w:r>
      </w:ins>
      <w:ins w:id="4841" w:author="Peter Arbogast" w:date="2019-06-13T12:32:00Z">
        <w:r>
          <w:t>:</w:t>
        </w:r>
      </w:ins>
    </w:p>
    <w:p w14:paraId="38FD9A72" w14:textId="5E13FCC8" w:rsidR="00E4341C" w:rsidRDefault="00E4341C" w:rsidP="00E4341C">
      <w:pPr>
        <w:pStyle w:val="ListParagraph"/>
        <w:rPr>
          <w:ins w:id="4842" w:author="Peter Arbogast" w:date="2019-06-13T12:32:00Z"/>
        </w:rPr>
      </w:pPr>
      <w:ins w:id="4843" w:author="Peter Arbogast" w:date="2019-06-13T12:33:00Z">
        <w:r>
          <w:t>ComputerName</w:t>
        </w:r>
      </w:ins>
      <w:ins w:id="4844" w:author="Peter Arbogast" w:date="2019-06-13T12:34:00Z">
        <w:r>
          <w:t xml:space="preserve"> of the Database Server to Filter. If null, all Devices</w:t>
        </w:r>
        <w:r w:rsidR="00C13A2B">
          <w:t xml:space="preserve">. Can be a value </w:t>
        </w:r>
      </w:ins>
      <w:ins w:id="4845" w:author="Peter Arbogast" w:date="2019-06-13T12:35:00Z">
        <w:r w:rsidR="00C13A2B">
          <w:t>for LIKE</w:t>
        </w:r>
      </w:ins>
    </w:p>
    <w:p w14:paraId="741ADA82" w14:textId="77777777" w:rsidR="00E4341C" w:rsidRDefault="00E4341C" w:rsidP="00E4341C">
      <w:pPr>
        <w:rPr>
          <w:ins w:id="4846" w:author="Peter Arbogast" w:date="2019-06-13T12:32:00Z"/>
        </w:rPr>
      </w:pPr>
      <w:ins w:id="4847" w:author="Peter Arbogast" w:date="2019-06-13T12:32:00Z">
        <w:r>
          <w:t>Return:</w:t>
        </w:r>
      </w:ins>
    </w:p>
    <w:tbl>
      <w:tblPr>
        <w:tblStyle w:val="GridTable4"/>
        <w:tblW w:w="0" w:type="auto"/>
        <w:tblLook w:val="04A0" w:firstRow="1" w:lastRow="0" w:firstColumn="1" w:lastColumn="0" w:noHBand="0" w:noVBand="1"/>
      </w:tblPr>
      <w:tblGrid>
        <w:gridCol w:w="3116"/>
        <w:gridCol w:w="3117"/>
        <w:gridCol w:w="3117"/>
      </w:tblGrid>
      <w:tr w:rsidR="00E4341C" w14:paraId="46FBA48E" w14:textId="77777777" w:rsidTr="00541E1D">
        <w:trPr>
          <w:cnfStyle w:val="100000000000" w:firstRow="1" w:lastRow="0" w:firstColumn="0" w:lastColumn="0" w:oddVBand="0" w:evenVBand="0" w:oddHBand="0" w:evenHBand="0" w:firstRowFirstColumn="0" w:firstRowLastColumn="0" w:lastRowFirstColumn="0" w:lastRowLastColumn="0"/>
          <w:ins w:id="4848" w:author="Peter Arbogast" w:date="2019-06-13T12:32:00Z"/>
        </w:trPr>
        <w:tc>
          <w:tcPr>
            <w:cnfStyle w:val="001000000000" w:firstRow="0" w:lastRow="0" w:firstColumn="1" w:lastColumn="0" w:oddVBand="0" w:evenVBand="0" w:oddHBand="0" w:evenHBand="0" w:firstRowFirstColumn="0" w:firstRowLastColumn="0" w:lastRowFirstColumn="0" w:lastRowLastColumn="0"/>
            <w:tcW w:w="3116" w:type="dxa"/>
          </w:tcPr>
          <w:p w14:paraId="453D97ED" w14:textId="77777777" w:rsidR="00E4341C" w:rsidRDefault="00E4341C" w:rsidP="00541E1D">
            <w:pPr>
              <w:rPr>
                <w:ins w:id="4849" w:author="Peter Arbogast" w:date="2019-06-13T12:32:00Z"/>
              </w:rPr>
            </w:pPr>
            <w:ins w:id="4850" w:author="Peter Arbogast" w:date="2019-06-13T12:32:00Z">
              <w:r>
                <w:t>Colum name</w:t>
              </w:r>
            </w:ins>
          </w:p>
        </w:tc>
        <w:tc>
          <w:tcPr>
            <w:tcW w:w="3117" w:type="dxa"/>
          </w:tcPr>
          <w:p w14:paraId="66FA2BBF" w14:textId="77777777" w:rsidR="00E4341C" w:rsidRDefault="00E4341C" w:rsidP="00541E1D">
            <w:pPr>
              <w:cnfStyle w:val="100000000000" w:firstRow="1" w:lastRow="0" w:firstColumn="0" w:lastColumn="0" w:oddVBand="0" w:evenVBand="0" w:oddHBand="0" w:evenHBand="0" w:firstRowFirstColumn="0" w:firstRowLastColumn="0" w:lastRowFirstColumn="0" w:lastRowLastColumn="0"/>
              <w:rPr>
                <w:ins w:id="4851" w:author="Peter Arbogast" w:date="2019-06-13T12:32:00Z"/>
              </w:rPr>
            </w:pPr>
            <w:ins w:id="4852" w:author="Peter Arbogast" w:date="2019-06-13T12:32:00Z">
              <w:r>
                <w:t>Type</w:t>
              </w:r>
            </w:ins>
          </w:p>
        </w:tc>
        <w:tc>
          <w:tcPr>
            <w:tcW w:w="3117" w:type="dxa"/>
          </w:tcPr>
          <w:p w14:paraId="266D379F" w14:textId="77777777" w:rsidR="00E4341C" w:rsidRDefault="00E4341C" w:rsidP="00541E1D">
            <w:pPr>
              <w:cnfStyle w:val="100000000000" w:firstRow="1" w:lastRow="0" w:firstColumn="0" w:lastColumn="0" w:oddVBand="0" w:evenVBand="0" w:oddHBand="0" w:evenHBand="0" w:firstRowFirstColumn="0" w:firstRowLastColumn="0" w:lastRowFirstColumn="0" w:lastRowLastColumn="0"/>
              <w:rPr>
                <w:ins w:id="4853" w:author="Peter Arbogast" w:date="2019-06-13T12:32:00Z"/>
              </w:rPr>
            </w:pPr>
            <w:ins w:id="4854" w:author="Peter Arbogast" w:date="2019-06-13T12:32:00Z">
              <w:r>
                <w:t>Description</w:t>
              </w:r>
            </w:ins>
          </w:p>
        </w:tc>
      </w:tr>
      <w:tr w:rsidR="00E4341C" w14:paraId="3EF17C80" w14:textId="77777777" w:rsidTr="00541E1D">
        <w:trPr>
          <w:cnfStyle w:val="000000100000" w:firstRow="0" w:lastRow="0" w:firstColumn="0" w:lastColumn="0" w:oddVBand="0" w:evenVBand="0" w:oddHBand="1" w:evenHBand="0" w:firstRowFirstColumn="0" w:firstRowLastColumn="0" w:lastRowFirstColumn="0" w:lastRowLastColumn="0"/>
          <w:ins w:id="4855" w:author="Peter Arbogast" w:date="2019-06-13T12:32:00Z"/>
        </w:trPr>
        <w:tc>
          <w:tcPr>
            <w:cnfStyle w:val="001000000000" w:firstRow="0" w:lastRow="0" w:firstColumn="1" w:lastColumn="0" w:oddVBand="0" w:evenVBand="0" w:oddHBand="0" w:evenHBand="0" w:firstRowFirstColumn="0" w:firstRowLastColumn="0" w:lastRowFirstColumn="0" w:lastRowLastColumn="0"/>
            <w:tcW w:w="3116" w:type="dxa"/>
          </w:tcPr>
          <w:p w14:paraId="3EE4B49A" w14:textId="4D8952B4" w:rsidR="00E4341C" w:rsidRDefault="00E4341C" w:rsidP="00541E1D">
            <w:pPr>
              <w:rPr>
                <w:ins w:id="4856" w:author="Peter Arbogast" w:date="2019-06-13T12:32:00Z"/>
              </w:rPr>
            </w:pPr>
            <w:ins w:id="4857" w:author="Peter Arbogast" w:date="2019-06-13T12:32:00Z">
              <w:r>
                <w:t>ComputerID</w:t>
              </w:r>
            </w:ins>
          </w:p>
        </w:tc>
        <w:tc>
          <w:tcPr>
            <w:tcW w:w="3117" w:type="dxa"/>
          </w:tcPr>
          <w:p w14:paraId="66F149B1" w14:textId="09E51AFD" w:rsidR="00E4341C" w:rsidRDefault="00E4341C" w:rsidP="00541E1D">
            <w:pPr>
              <w:cnfStyle w:val="000000100000" w:firstRow="0" w:lastRow="0" w:firstColumn="0" w:lastColumn="0" w:oddVBand="0" w:evenVBand="0" w:oddHBand="1" w:evenHBand="0" w:firstRowFirstColumn="0" w:firstRowLastColumn="0" w:lastRowFirstColumn="0" w:lastRowLastColumn="0"/>
              <w:rPr>
                <w:ins w:id="4858" w:author="Peter Arbogast" w:date="2019-06-13T12:32:00Z"/>
              </w:rPr>
            </w:pPr>
            <w:ins w:id="4859" w:author="Peter Arbogast" w:date="2019-06-13T12:32:00Z">
              <w:r>
                <w:t>INT</w:t>
              </w:r>
            </w:ins>
          </w:p>
        </w:tc>
        <w:tc>
          <w:tcPr>
            <w:tcW w:w="3117" w:type="dxa"/>
          </w:tcPr>
          <w:p w14:paraId="51A4EBA8" w14:textId="77777777" w:rsidR="00E4341C" w:rsidRDefault="00E4341C" w:rsidP="00541E1D">
            <w:pPr>
              <w:cnfStyle w:val="000000100000" w:firstRow="0" w:lastRow="0" w:firstColumn="0" w:lastColumn="0" w:oddVBand="0" w:evenVBand="0" w:oddHBand="1" w:evenHBand="0" w:firstRowFirstColumn="0" w:firstRowLastColumn="0" w:lastRowFirstColumn="0" w:lastRowLastColumn="0"/>
              <w:rPr>
                <w:ins w:id="4860" w:author="Peter Arbogast" w:date="2019-06-13T12:32:00Z"/>
              </w:rPr>
            </w:pPr>
            <w:ins w:id="4861" w:author="Peter Arbogast" w:date="2019-06-13T12:32:00Z">
              <w:r>
                <w:t>ComputerID of the Server Device</w:t>
              </w:r>
            </w:ins>
          </w:p>
        </w:tc>
      </w:tr>
      <w:tr w:rsidR="00E4341C" w14:paraId="08834459" w14:textId="77777777" w:rsidTr="00541E1D">
        <w:trPr>
          <w:ins w:id="4862" w:author="Peter Arbogast" w:date="2019-06-13T12:32:00Z"/>
        </w:trPr>
        <w:tc>
          <w:tcPr>
            <w:cnfStyle w:val="001000000000" w:firstRow="0" w:lastRow="0" w:firstColumn="1" w:lastColumn="0" w:oddVBand="0" w:evenVBand="0" w:oddHBand="0" w:evenHBand="0" w:firstRowFirstColumn="0" w:firstRowLastColumn="0" w:lastRowFirstColumn="0" w:lastRowLastColumn="0"/>
            <w:tcW w:w="3116" w:type="dxa"/>
          </w:tcPr>
          <w:p w14:paraId="514206A0" w14:textId="6B98EF6C" w:rsidR="00E4341C" w:rsidRDefault="00C13A2B" w:rsidP="00541E1D">
            <w:pPr>
              <w:rPr>
                <w:ins w:id="4863" w:author="Peter Arbogast" w:date="2019-06-13T12:32:00Z"/>
              </w:rPr>
            </w:pPr>
            <w:ins w:id="4864" w:author="Peter Arbogast" w:date="2019-06-13T12:36:00Z">
              <w:r>
                <w:t>Instance</w:t>
              </w:r>
            </w:ins>
          </w:p>
        </w:tc>
        <w:tc>
          <w:tcPr>
            <w:tcW w:w="3117" w:type="dxa"/>
          </w:tcPr>
          <w:p w14:paraId="6D0516F1" w14:textId="77777777" w:rsidR="00E4341C" w:rsidRDefault="00E4341C" w:rsidP="00541E1D">
            <w:pPr>
              <w:cnfStyle w:val="000000000000" w:firstRow="0" w:lastRow="0" w:firstColumn="0" w:lastColumn="0" w:oddVBand="0" w:evenVBand="0" w:oddHBand="0" w:evenHBand="0" w:firstRowFirstColumn="0" w:firstRowLastColumn="0" w:lastRowFirstColumn="0" w:lastRowLastColumn="0"/>
              <w:rPr>
                <w:ins w:id="4865" w:author="Peter Arbogast" w:date="2019-06-13T12:32:00Z"/>
              </w:rPr>
            </w:pPr>
            <w:ins w:id="4866" w:author="Peter Arbogast" w:date="2019-06-13T12:32:00Z">
              <w:r>
                <w:t>NVARCHAR(256)</w:t>
              </w:r>
            </w:ins>
          </w:p>
        </w:tc>
        <w:tc>
          <w:tcPr>
            <w:tcW w:w="3117" w:type="dxa"/>
          </w:tcPr>
          <w:p w14:paraId="774E0E30" w14:textId="164F2BB9" w:rsidR="00E4341C" w:rsidRDefault="00C13A2B" w:rsidP="00541E1D">
            <w:pPr>
              <w:cnfStyle w:val="000000000000" w:firstRow="0" w:lastRow="0" w:firstColumn="0" w:lastColumn="0" w:oddVBand="0" w:evenVBand="0" w:oddHBand="0" w:evenHBand="0" w:firstRowFirstColumn="0" w:firstRowLastColumn="0" w:lastRowFirstColumn="0" w:lastRowLastColumn="0"/>
              <w:rPr>
                <w:ins w:id="4867" w:author="Peter Arbogast" w:date="2019-06-13T12:32:00Z"/>
              </w:rPr>
            </w:pPr>
            <w:ins w:id="4868" w:author="Peter Arbogast" w:date="2019-06-13T12:37:00Z">
              <w:r>
                <w:t>DB Instance Name</w:t>
              </w:r>
            </w:ins>
          </w:p>
        </w:tc>
      </w:tr>
      <w:tr w:rsidR="00E4341C" w14:paraId="6B7C138E" w14:textId="77777777" w:rsidTr="00541E1D">
        <w:trPr>
          <w:cnfStyle w:val="000000100000" w:firstRow="0" w:lastRow="0" w:firstColumn="0" w:lastColumn="0" w:oddVBand="0" w:evenVBand="0" w:oddHBand="1" w:evenHBand="0" w:firstRowFirstColumn="0" w:firstRowLastColumn="0" w:lastRowFirstColumn="0" w:lastRowLastColumn="0"/>
          <w:ins w:id="4869" w:author="Peter Arbogast" w:date="2019-06-13T12:32:00Z"/>
        </w:trPr>
        <w:tc>
          <w:tcPr>
            <w:cnfStyle w:val="001000000000" w:firstRow="0" w:lastRow="0" w:firstColumn="1" w:lastColumn="0" w:oddVBand="0" w:evenVBand="0" w:oddHBand="0" w:evenHBand="0" w:firstRowFirstColumn="0" w:firstRowLastColumn="0" w:lastRowFirstColumn="0" w:lastRowLastColumn="0"/>
            <w:tcW w:w="3116" w:type="dxa"/>
          </w:tcPr>
          <w:p w14:paraId="2EE1B604" w14:textId="47AB3B43" w:rsidR="00E4341C" w:rsidRDefault="00C13A2B" w:rsidP="00541E1D">
            <w:pPr>
              <w:rPr>
                <w:ins w:id="4870" w:author="Peter Arbogast" w:date="2019-06-13T12:32:00Z"/>
              </w:rPr>
            </w:pPr>
            <w:ins w:id="4871" w:author="Peter Arbogast" w:date="2019-06-13T12:37:00Z">
              <w:r>
                <w:t>Instance</w:t>
              </w:r>
            </w:ins>
            <w:ins w:id="4872" w:author="Peter Arbogast" w:date="2019-06-13T12:32:00Z">
              <w:r w:rsidR="00E4341C">
                <w:t>ID</w:t>
              </w:r>
            </w:ins>
          </w:p>
        </w:tc>
        <w:tc>
          <w:tcPr>
            <w:tcW w:w="3117" w:type="dxa"/>
          </w:tcPr>
          <w:p w14:paraId="24108D53" w14:textId="68AC3893" w:rsidR="00E4341C" w:rsidRDefault="00E4341C" w:rsidP="00541E1D">
            <w:pPr>
              <w:cnfStyle w:val="000000100000" w:firstRow="0" w:lastRow="0" w:firstColumn="0" w:lastColumn="0" w:oddVBand="0" w:evenVBand="0" w:oddHBand="1" w:evenHBand="0" w:firstRowFirstColumn="0" w:firstRowLastColumn="0" w:lastRowFirstColumn="0" w:lastRowLastColumn="0"/>
              <w:rPr>
                <w:ins w:id="4873" w:author="Peter Arbogast" w:date="2019-06-13T12:32:00Z"/>
              </w:rPr>
            </w:pPr>
            <w:ins w:id="4874" w:author="Peter Arbogast" w:date="2019-06-13T12:32:00Z">
              <w:r>
                <w:t>INT</w:t>
              </w:r>
            </w:ins>
          </w:p>
        </w:tc>
        <w:tc>
          <w:tcPr>
            <w:tcW w:w="3117" w:type="dxa"/>
          </w:tcPr>
          <w:p w14:paraId="2A0A62C6" w14:textId="77777777" w:rsidR="00E4341C" w:rsidRDefault="00E4341C" w:rsidP="00541E1D">
            <w:pPr>
              <w:cnfStyle w:val="000000100000" w:firstRow="0" w:lastRow="0" w:firstColumn="0" w:lastColumn="0" w:oddVBand="0" w:evenVBand="0" w:oddHBand="1" w:evenHBand="0" w:firstRowFirstColumn="0" w:firstRowLastColumn="0" w:lastRowFirstColumn="0" w:lastRowLastColumn="0"/>
              <w:rPr>
                <w:ins w:id="4875" w:author="Peter Arbogast" w:date="2019-06-13T12:32:00Z"/>
              </w:rPr>
            </w:pPr>
            <w:ins w:id="4876" w:author="Peter Arbogast" w:date="2019-06-13T12:32:00Z">
              <w:r>
                <w:t>DB Instance ComputerID</w:t>
              </w:r>
            </w:ins>
          </w:p>
        </w:tc>
      </w:tr>
      <w:tr w:rsidR="00E4341C" w14:paraId="5A6FCA46" w14:textId="77777777" w:rsidTr="00541E1D">
        <w:trPr>
          <w:ins w:id="4877" w:author="Peter Arbogast" w:date="2019-06-13T12:32:00Z"/>
        </w:trPr>
        <w:tc>
          <w:tcPr>
            <w:cnfStyle w:val="001000000000" w:firstRow="0" w:lastRow="0" w:firstColumn="1" w:lastColumn="0" w:oddVBand="0" w:evenVBand="0" w:oddHBand="0" w:evenHBand="0" w:firstRowFirstColumn="0" w:firstRowLastColumn="0" w:lastRowFirstColumn="0" w:lastRowLastColumn="0"/>
            <w:tcW w:w="3116" w:type="dxa"/>
          </w:tcPr>
          <w:p w14:paraId="12070F52" w14:textId="4BE5796F" w:rsidR="00E4341C" w:rsidRDefault="00C13A2B" w:rsidP="00541E1D">
            <w:pPr>
              <w:rPr>
                <w:ins w:id="4878" w:author="Peter Arbogast" w:date="2019-06-13T12:32:00Z"/>
              </w:rPr>
            </w:pPr>
            <w:ins w:id="4879" w:author="Peter Arbogast" w:date="2019-06-13T12:37:00Z">
              <w:r>
                <w:t>StatusID</w:t>
              </w:r>
            </w:ins>
          </w:p>
        </w:tc>
        <w:tc>
          <w:tcPr>
            <w:tcW w:w="3117" w:type="dxa"/>
          </w:tcPr>
          <w:p w14:paraId="33E38373" w14:textId="72054F26" w:rsidR="00E4341C" w:rsidRDefault="00C13A2B" w:rsidP="00541E1D">
            <w:pPr>
              <w:cnfStyle w:val="000000000000" w:firstRow="0" w:lastRow="0" w:firstColumn="0" w:lastColumn="0" w:oddVBand="0" w:evenVBand="0" w:oddHBand="0" w:evenHBand="0" w:firstRowFirstColumn="0" w:firstRowLastColumn="0" w:lastRowFirstColumn="0" w:lastRowLastColumn="0"/>
              <w:rPr>
                <w:ins w:id="4880" w:author="Peter Arbogast" w:date="2019-06-13T12:32:00Z"/>
              </w:rPr>
            </w:pPr>
            <w:ins w:id="4881" w:author="Peter Arbogast" w:date="2019-06-13T12:37:00Z">
              <w:r>
                <w:t>INT</w:t>
              </w:r>
            </w:ins>
          </w:p>
        </w:tc>
        <w:tc>
          <w:tcPr>
            <w:tcW w:w="3117" w:type="dxa"/>
          </w:tcPr>
          <w:p w14:paraId="2AF4F3A5" w14:textId="28A09DD4" w:rsidR="00E4341C" w:rsidRDefault="00C13A2B" w:rsidP="00C13A2B">
            <w:pPr>
              <w:tabs>
                <w:tab w:val="left" w:pos="177"/>
              </w:tabs>
              <w:cnfStyle w:val="000000000000" w:firstRow="0" w:lastRow="0" w:firstColumn="0" w:lastColumn="0" w:oddVBand="0" w:evenVBand="0" w:oddHBand="0" w:evenHBand="0" w:firstRowFirstColumn="0" w:firstRowLastColumn="0" w:lastRowFirstColumn="0" w:lastRowLastColumn="0"/>
              <w:rPr>
                <w:ins w:id="4882" w:author="Peter Arbogast" w:date="2019-06-13T12:38:00Z"/>
              </w:rPr>
              <w:pPrChange w:id="4883" w:author="Peter Arbogast" w:date="2019-06-13T12:41:00Z">
                <w:pPr>
                  <w:cnfStyle w:val="000000000000" w:firstRow="0" w:lastRow="0" w:firstColumn="0" w:lastColumn="0" w:oddVBand="0" w:evenVBand="0" w:oddHBand="0" w:evenHBand="0" w:firstRowFirstColumn="0" w:firstRowLastColumn="0" w:lastRowFirstColumn="0" w:lastRowLastColumn="0"/>
                </w:pPr>
              </w:pPrChange>
            </w:pPr>
            <w:ins w:id="4884" w:author="Peter Arbogast" w:date="2019-06-13T12:37:00Z">
              <w:r>
                <w:t>Id for Status</w:t>
              </w:r>
              <w:r>
                <w:br/>
              </w:r>
            </w:ins>
            <w:ins w:id="4885" w:author="Peter Arbogast" w:date="2019-06-13T12:39:00Z">
              <w:r>
                <w:t>0</w:t>
              </w:r>
            </w:ins>
            <w:ins w:id="4886" w:author="Peter Arbogast" w:date="2019-06-13T12:41:00Z">
              <w:r>
                <w:tab/>
              </w:r>
            </w:ins>
            <w:ins w:id="4887" w:author="Peter Arbogast" w:date="2019-06-13T12:39:00Z">
              <w:r>
                <w:t>Missing In</w:t>
              </w:r>
            </w:ins>
            <w:ins w:id="4888" w:author="Peter Arbogast" w:date="2019-06-13T12:40:00Z">
              <w:r>
                <w:t>ventory</w:t>
              </w:r>
            </w:ins>
          </w:p>
          <w:p w14:paraId="7C9566F7" w14:textId="39CEC178" w:rsidR="00C13A2B" w:rsidRDefault="00C13A2B" w:rsidP="00C13A2B">
            <w:pPr>
              <w:tabs>
                <w:tab w:val="left" w:pos="177"/>
              </w:tabs>
              <w:cnfStyle w:val="000000000000" w:firstRow="0" w:lastRow="0" w:firstColumn="0" w:lastColumn="0" w:oddVBand="0" w:evenVBand="0" w:oddHBand="0" w:evenHBand="0" w:firstRowFirstColumn="0" w:firstRowLastColumn="0" w:lastRowFirstColumn="0" w:lastRowLastColumn="0"/>
              <w:rPr>
                <w:ins w:id="4889" w:author="Peter Arbogast" w:date="2019-06-13T12:40:00Z"/>
              </w:rPr>
              <w:pPrChange w:id="4890" w:author="Peter Arbogast" w:date="2019-06-13T12:41:00Z">
                <w:pPr>
                  <w:cnfStyle w:val="000000000000" w:firstRow="0" w:lastRow="0" w:firstColumn="0" w:lastColumn="0" w:oddVBand="0" w:evenVBand="0" w:oddHBand="0" w:evenHBand="0" w:firstRowFirstColumn="0" w:firstRowLastColumn="0" w:lastRowFirstColumn="0" w:lastRowLastColumn="0"/>
                </w:pPr>
              </w:pPrChange>
            </w:pPr>
            <w:ins w:id="4891" w:author="Peter Arbogast" w:date="2019-06-13T12:40:00Z">
              <w:r>
                <w:t>1</w:t>
              </w:r>
            </w:ins>
            <w:ins w:id="4892" w:author="Peter Arbogast" w:date="2019-06-13T12:41:00Z">
              <w:r>
                <w:tab/>
              </w:r>
            </w:ins>
            <w:ins w:id="4893" w:author="Peter Arbogast" w:date="2019-06-13T12:40:00Z">
              <w:r>
                <w:t>Failed connection</w:t>
              </w:r>
            </w:ins>
          </w:p>
          <w:p w14:paraId="69D4A0B3" w14:textId="551322BD" w:rsidR="00C13A2B" w:rsidRDefault="00C13A2B" w:rsidP="00C13A2B">
            <w:pPr>
              <w:tabs>
                <w:tab w:val="left" w:pos="177"/>
                <w:tab w:val="left" w:pos="319"/>
              </w:tabs>
              <w:cnfStyle w:val="000000000000" w:firstRow="0" w:lastRow="0" w:firstColumn="0" w:lastColumn="0" w:oddVBand="0" w:evenVBand="0" w:oddHBand="0" w:evenHBand="0" w:firstRowFirstColumn="0" w:firstRowLastColumn="0" w:lastRowFirstColumn="0" w:lastRowLastColumn="0"/>
              <w:rPr>
                <w:ins w:id="4894" w:author="Peter Arbogast" w:date="2019-06-13T12:40:00Z"/>
              </w:rPr>
              <w:pPrChange w:id="4895" w:author="Peter Arbogast" w:date="2019-06-13T12:41:00Z">
                <w:pPr>
                  <w:cnfStyle w:val="000000000000" w:firstRow="0" w:lastRow="0" w:firstColumn="0" w:lastColumn="0" w:oddVBand="0" w:evenVBand="0" w:oddHBand="0" w:evenHBand="0" w:firstRowFirstColumn="0" w:firstRowLastColumn="0" w:lastRowFirstColumn="0" w:lastRowLastColumn="0"/>
                </w:pPr>
              </w:pPrChange>
            </w:pPr>
            <w:ins w:id="4896" w:author="Peter Arbogast" w:date="2019-06-13T12:40:00Z">
              <w:r>
                <w:t>2</w:t>
              </w:r>
            </w:ins>
            <w:ins w:id="4897" w:author="Peter Arbogast" w:date="2019-06-13T12:41:00Z">
              <w:r>
                <w:tab/>
              </w:r>
            </w:ins>
            <w:ins w:id="4898" w:author="Peter Arbogast" w:date="2019-06-13T12:40:00Z">
              <w:r>
                <w:t>not enough rights</w:t>
              </w:r>
            </w:ins>
          </w:p>
          <w:p w14:paraId="0DECDB32" w14:textId="649CAA9D" w:rsidR="00C13A2B" w:rsidRDefault="00C13A2B" w:rsidP="00C13A2B">
            <w:pPr>
              <w:tabs>
                <w:tab w:val="left" w:pos="177"/>
              </w:tabs>
              <w:cnfStyle w:val="000000000000" w:firstRow="0" w:lastRow="0" w:firstColumn="0" w:lastColumn="0" w:oddVBand="0" w:evenVBand="0" w:oddHBand="0" w:evenHBand="0" w:firstRowFirstColumn="0" w:firstRowLastColumn="0" w:lastRowFirstColumn="0" w:lastRowLastColumn="0"/>
              <w:rPr>
                <w:ins w:id="4899" w:author="Peter Arbogast" w:date="2019-06-13T12:42:00Z"/>
              </w:rPr>
            </w:pPr>
            <w:ins w:id="4900" w:author="Peter Arbogast" w:date="2019-06-13T12:40:00Z">
              <w:r>
                <w:t xml:space="preserve">3 </w:t>
              </w:r>
            </w:ins>
            <w:ins w:id="4901" w:author="Peter Arbogast" w:date="2019-06-13T12:42:00Z">
              <w:r>
                <w:t>old oratrack.xml.enc</w:t>
              </w:r>
            </w:ins>
          </w:p>
          <w:p w14:paraId="3A369145" w14:textId="12C16A83" w:rsidR="00C13A2B" w:rsidRDefault="00C13A2B" w:rsidP="00C13A2B">
            <w:pPr>
              <w:tabs>
                <w:tab w:val="left" w:pos="177"/>
              </w:tabs>
              <w:cnfStyle w:val="000000000000" w:firstRow="0" w:lastRow="0" w:firstColumn="0" w:lastColumn="0" w:oddVBand="0" w:evenVBand="0" w:oddHBand="0" w:evenHBand="0" w:firstRowFirstColumn="0" w:firstRowLastColumn="0" w:lastRowFirstColumn="0" w:lastRowLastColumn="0"/>
              <w:rPr>
                <w:ins w:id="4902" w:author="Peter Arbogast" w:date="2019-06-13T12:32:00Z"/>
              </w:rPr>
              <w:pPrChange w:id="4903" w:author="Peter Arbogast" w:date="2019-06-13T12:42:00Z">
                <w:pPr>
                  <w:cnfStyle w:val="000000000000" w:firstRow="0" w:lastRow="0" w:firstColumn="0" w:lastColumn="0" w:oddVBand="0" w:evenVBand="0" w:oddHBand="0" w:evenHBand="0" w:firstRowFirstColumn="0" w:firstRowLastColumn="0" w:lastRowFirstColumn="0" w:lastRowLastColumn="0"/>
                </w:pPr>
              </w:pPrChange>
            </w:pPr>
            <w:ins w:id="4904" w:author="Peter Arbogast" w:date="2019-06-13T12:42:00Z">
              <w:r>
                <w:t>4 No Hardware Inventory</w:t>
              </w:r>
            </w:ins>
          </w:p>
        </w:tc>
      </w:tr>
      <w:tr w:rsidR="00E4341C" w14:paraId="2054666E" w14:textId="77777777" w:rsidTr="00541E1D">
        <w:trPr>
          <w:cnfStyle w:val="000000100000" w:firstRow="0" w:lastRow="0" w:firstColumn="0" w:lastColumn="0" w:oddVBand="0" w:evenVBand="0" w:oddHBand="1" w:evenHBand="0" w:firstRowFirstColumn="0" w:firstRowLastColumn="0" w:lastRowFirstColumn="0" w:lastRowLastColumn="0"/>
          <w:ins w:id="4905" w:author="Peter Arbogast" w:date="2019-06-13T12:32:00Z"/>
        </w:trPr>
        <w:tc>
          <w:tcPr>
            <w:cnfStyle w:val="001000000000" w:firstRow="0" w:lastRow="0" w:firstColumn="1" w:lastColumn="0" w:oddVBand="0" w:evenVBand="0" w:oddHBand="0" w:evenHBand="0" w:firstRowFirstColumn="0" w:firstRowLastColumn="0" w:lastRowFirstColumn="0" w:lastRowLastColumn="0"/>
            <w:tcW w:w="3116" w:type="dxa"/>
          </w:tcPr>
          <w:p w14:paraId="0DAFC0D7" w14:textId="6E7DC54E" w:rsidR="00E4341C" w:rsidRDefault="00C13A2B" w:rsidP="00541E1D">
            <w:pPr>
              <w:rPr>
                <w:ins w:id="4906" w:author="Peter Arbogast" w:date="2019-06-13T12:32:00Z"/>
              </w:rPr>
            </w:pPr>
            <w:ins w:id="4907" w:author="Peter Arbogast" w:date="2019-06-13T12:42:00Z">
              <w:r>
                <w:t>[Status]</w:t>
              </w:r>
            </w:ins>
          </w:p>
        </w:tc>
        <w:tc>
          <w:tcPr>
            <w:tcW w:w="3117" w:type="dxa"/>
          </w:tcPr>
          <w:p w14:paraId="2A85B0AE" w14:textId="77777777" w:rsidR="00E4341C" w:rsidRDefault="00E4341C" w:rsidP="00541E1D">
            <w:pPr>
              <w:cnfStyle w:val="000000100000" w:firstRow="0" w:lastRow="0" w:firstColumn="0" w:lastColumn="0" w:oddVBand="0" w:evenVBand="0" w:oddHBand="1" w:evenHBand="0" w:firstRowFirstColumn="0" w:firstRowLastColumn="0" w:lastRowFirstColumn="0" w:lastRowLastColumn="0"/>
              <w:rPr>
                <w:ins w:id="4908" w:author="Peter Arbogast" w:date="2019-06-13T12:32:00Z"/>
              </w:rPr>
            </w:pPr>
            <w:ins w:id="4909" w:author="Peter Arbogast" w:date="2019-06-13T12:32:00Z">
              <w:r>
                <w:t>NVARCHAR(256)</w:t>
              </w:r>
            </w:ins>
          </w:p>
        </w:tc>
        <w:tc>
          <w:tcPr>
            <w:tcW w:w="3117" w:type="dxa"/>
          </w:tcPr>
          <w:p w14:paraId="5758BE89" w14:textId="77777777" w:rsidR="00E4341C" w:rsidRDefault="00C13A2B" w:rsidP="00541E1D">
            <w:pPr>
              <w:cnfStyle w:val="000000100000" w:firstRow="0" w:lastRow="0" w:firstColumn="0" w:lastColumn="0" w:oddVBand="0" w:evenVBand="0" w:oddHBand="1" w:evenHBand="0" w:firstRowFirstColumn="0" w:firstRowLastColumn="0" w:lastRowFirstColumn="0" w:lastRowLastColumn="0"/>
              <w:rPr>
                <w:ins w:id="4910" w:author="Peter Arbogast" w:date="2019-06-13T12:43:00Z"/>
              </w:rPr>
            </w:pPr>
            <w:ins w:id="4911" w:author="Peter Arbogast" w:date="2019-06-13T12:42:00Z">
              <w:r>
                <w:t>Depends</w:t>
              </w:r>
            </w:ins>
            <w:ins w:id="4912" w:author="Peter Arbogast" w:date="2019-06-13T12:43:00Z">
              <w:r>
                <w:t xml:space="preserve"> on StatusID in combination of tmp_MessageID</w:t>
              </w:r>
            </w:ins>
          </w:p>
          <w:p w14:paraId="65D7BC01" w14:textId="31F4594F" w:rsidR="00C13A2B" w:rsidRDefault="00C13A2B" w:rsidP="00541E1D">
            <w:pPr>
              <w:cnfStyle w:val="000000100000" w:firstRow="0" w:lastRow="0" w:firstColumn="0" w:lastColumn="0" w:oddVBand="0" w:evenVBand="0" w:oddHBand="1" w:evenHBand="0" w:firstRowFirstColumn="0" w:firstRowLastColumn="0" w:lastRowFirstColumn="0" w:lastRowLastColumn="0"/>
              <w:rPr>
                <w:ins w:id="4913" w:author="Peter Arbogast" w:date="2019-06-13T12:32:00Z"/>
              </w:rPr>
            </w:pPr>
            <w:ins w:id="4914" w:author="Peter Arbogast" w:date="2019-06-13T12:43:00Z">
              <w:r>
                <w:t>Look extra Table</w:t>
              </w:r>
            </w:ins>
          </w:p>
        </w:tc>
      </w:tr>
      <w:tr w:rsidR="00E4341C" w14:paraId="0035E44E" w14:textId="77777777" w:rsidTr="00541E1D">
        <w:trPr>
          <w:ins w:id="4915" w:author="Peter Arbogast" w:date="2019-06-13T12:32:00Z"/>
        </w:trPr>
        <w:tc>
          <w:tcPr>
            <w:cnfStyle w:val="001000000000" w:firstRow="0" w:lastRow="0" w:firstColumn="1" w:lastColumn="0" w:oddVBand="0" w:evenVBand="0" w:oddHBand="0" w:evenHBand="0" w:firstRowFirstColumn="0" w:firstRowLastColumn="0" w:lastRowFirstColumn="0" w:lastRowLastColumn="0"/>
            <w:tcW w:w="3116" w:type="dxa"/>
          </w:tcPr>
          <w:p w14:paraId="60EA4B4C" w14:textId="5056039D" w:rsidR="00E4341C" w:rsidRDefault="00C13A2B" w:rsidP="00541E1D">
            <w:pPr>
              <w:rPr>
                <w:ins w:id="4916" w:author="Peter Arbogast" w:date="2019-06-13T12:32:00Z"/>
              </w:rPr>
            </w:pPr>
            <w:ins w:id="4917" w:author="Peter Arbogast" w:date="2019-06-13T12:43:00Z">
              <w:r>
                <w:t>[Version]</w:t>
              </w:r>
            </w:ins>
          </w:p>
        </w:tc>
        <w:tc>
          <w:tcPr>
            <w:tcW w:w="3117" w:type="dxa"/>
          </w:tcPr>
          <w:p w14:paraId="17578B70" w14:textId="77777777" w:rsidR="00E4341C" w:rsidRDefault="00E4341C" w:rsidP="00541E1D">
            <w:pPr>
              <w:cnfStyle w:val="000000000000" w:firstRow="0" w:lastRow="0" w:firstColumn="0" w:lastColumn="0" w:oddVBand="0" w:evenVBand="0" w:oddHBand="0" w:evenHBand="0" w:firstRowFirstColumn="0" w:firstRowLastColumn="0" w:lastRowFirstColumn="0" w:lastRowLastColumn="0"/>
              <w:rPr>
                <w:ins w:id="4918" w:author="Peter Arbogast" w:date="2019-06-13T12:32:00Z"/>
              </w:rPr>
            </w:pPr>
            <w:ins w:id="4919" w:author="Peter Arbogast" w:date="2019-06-13T12:32:00Z">
              <w:r>
                <w:t>NVARCHAR(256)</w:t>
              </w:r>
            </w:ins>
          </w:p>
        </w:tc>
        <w:tc>
          <w:tcPr>
            <w:tcW w:w="3117" w:type="dxa"/>
          </w:tcPr>
          <w:p w14:paraId="148CFF96" w14:textId="082589BE" w:rsidR="00E4341C" w:rsidRDefault="00C13A2B" w:rsidP="00541E1D">
            <w:pPr>
              <w:cnfStyle w:val="000000000000" w:firstRow="0" w:lastRow="0" w:firstColumn="0" w:lastColumn="0" w:oddVBand="0" w:evenVBand="0" w:oddHBand="0" w:evenHBand="0" w:firstRowFirstColumn="0" w:firstRowLastColumn="0" w:lastRowFirstColumn="0" w:lastRowLastColumn="0"/>
              <w:rPr>
                <w:ins w:id="4920" w:author="Peter Arbogast" w:date="2019-06-13T12:32:00Z"/>
              </w:rPr>
            </w:pPr>
            <w:ins w:id="4921" w:author="Peter Arbogast" w:date="2019-06-13T12:44:00Z">
              <w:r>
                <w:t>Version of query.xml.enc</w:t>
              </w:r>
            </w:ins>
          </w:p>
        </w:tc>
      </w:tr>
      <w:tr w:rsidR="00E4341C" w14:paraId="7E98A589" w14:textId="77777777" w:rsidTr="00541E1D">
        <w:trPr>
          <w:cnfStyle w:val="000000100000" w:firstRow="0" w:lastRow="0" w:firstColumn="0" w:lastColumn="0" w:oddVBand="0" w:evenVBand="0" w:oddHBand="1" w:evenHBand="0" w:firstRowFirstColumn="0" w:firstRowLastColumn="0" w:lastRowFirstColumn="0" w:lastRowLastColumn="0"/>
          <w:ins w:id="4922" w:author="Peter Arbogast" w:date="2019-06-13T12:32:00Z"/>
        </w:trPr>
        <w:tc>
          <w:tcPr>
            <w:cnfStyle w:val="001000000000" w:firstRow="0" w:lastRow="0" w:firstColumn="1" w:lastColumn="0" w:oddVBand="0" w:evenVBand="0" w:oddHBand="0" w:evenHBand="0" w:firstRowFirstColumn="0" w:firstRowLastColumn="0" w:lastRowFirstColumn="0" w:lastRowLastColumn="0"/>
            <w:tcW w:w="3116" w:type="dxa"/>
          </w:tcPr>
          <w:p w14:paraId="2E842A67" w14:textId="3A72FB89" w:rsidR="00E4341C" w:rsidRDefault="00AF376F" w:rsidP="00541E1D">
            <w:pPr>
              <w:rPr>
                <w:ins w:id="4923" w:author="Peter Arbogast" w:date="2019-06-13T12:32:00Z"/>
              </w:rPr>
            </w:pPr>
            <w:ins w:id="4924" w:author="Peter Arbogast" w:date="2019-06-13T12:44:00Z">
              <w:r>
                <w:t>t</w:t>
              </w:r>
              <w:r w:rsidR="00C13A2B">
                <w:t>mp_MessageID</w:t>
              </w:r>
            </w:ins>
          </w:p>
        </w:tc>
        <w:tc>
          <w:tcPr>
            <w:tcW w:w="3117" w:type="dxa"/>
          </w:tcPr>
          <w:p w14:paraId="1F5B6F63" w14:textId="19DFA5E3" w:rsidR="00E4341C" w:rsidRDefault="00C13A2B" w:rsidP="00541E1D">
            <w:pPr>
              <w:cnfStyle w:val="000000100000" w:firstRow="0" w:lastRow="0" w:firstColumn="0" w:lastColumn="0" w:oddVBand="0" w:evenVBand="0" w:oddHBand="1" w:evenHBand="0" w:firstRowFirstColumn="0" w:firstRowLastColumn="0" w:lastRowFirstColumn="0" w:lastRowLastColumn="0"/>
              <w:rPr>
                <w:ins w:id="4925" w:author="Peter Arbogast" w:date="2019-06-13T12:32:00Z"/>
              </w:rPr>
            </w:pPr>
            <w:ins w:id="4926" w:author="Peter Arbogast" w:date="2019-06-13T12:44:00Z">
              <w:r>
                <w:t>INT</w:t>
              </w:r>
            </w:ins>
          </w:p>
        </w:tc>
        <w:tc>
          <w:tcPr>
            <w:tcW w:w="3117" w:type="dxa"/>
          </w:tcPr>
          <w:p w14:paraId="11CCF326" w14:textId="6B57E569" w:rsidR="00E4341C" w:rsidRDefault="00C13A2B" w:rsidP="00541E1D">
            <w:pPr>
              <w:cnfStyle w:val="000000100000" w:firstRow="0" w:lastRow="0" w:firstColumn="0" w:lastColumn="0" w:oddVBand="0" w:evenVBand="0" w:oddHBand="1" w:evenHBand="0" w:firstRowFirstColumn="0" w:firstRowLastColumn="0" w:lastRowFirstColumn="0" w:lastRowLastColumn="0"/>
              <w:rPr>
                <w:ins w:id="4927" w:author="Peter Arbogast" w:date="2019-06-13T12:32:00Z"/>
              </w:rPr>
            </w:pPr>
            <w:ins w:id="4928" w:author="Peter Arbogast" w:date="2019-06-13T12:44:00Z">
              <w:r>
                <w:t>Used to create Status Message</w:t>
              </w:r>
              <w:r w:rsidR="00AF376F">
                <w:t xml:space="preserve"> ([Status])</w:t>
              </w:r>
            </w:ins>
          </w:p>
        </w:tc>
      </w:tr>
      <w:tr w:rsidR="00E4341C" w14:paraId="00BE3646" w14:textId="77777777" w:rsidTr="00541E1D">
        <w:trPr>
          <w:ins w:id="4929" w:author="Peter Arbogast" w:date="2019-06-13T12:32:00Z"/>
        </w:trPr>
        <w:tc>
          <w:tcPr>
            <w:cnfStyle w:val="001000000000" w:firstRow="0" w:lastRow="0" w:firstColumn="1" w:lastColumn="0" w:oddVBand="0" w:evenVBand="0" w:oddHBand="0" w:evenHBand="0" w:firstRowFirstColumn="0" w:firstRowLastColumn="0" w:lastRowFirstColumn="0" w:lastRowLastColumn="0"/>
            <w:tcW w:w="3116" w:type="dxa"/>
          </w:tcPr>
          <w:p w14:paraId="41136378" w14:textId="07209BD4" w:rsidR="00E4341C" w:rsidRDefault="00AF376F" w:rsidP="00541E1D">
            <w:pPr>
              <w:rPr>
                <w:ins w:id="4930" w:author="Peter Arbogast" w:date="2019-06-13T12:32:00Z"/>
              </w:rPr>
            </w:pPr>
            <w:ins w:id="4931" w:author="Peter Arbogast" w:date="2019-06-13T12:44:00Z">
              <w:r>
                <w:t>tmp_</w:t>
              </w:r>
            </w:ins>
            <w:ins w:id="4932" w:author="Peter Arbogast" w:date="2019-06-13T12:45:00Z">
              <w:r>
                <w:t>VerMajor</w:t>
              </w:r>
            </w:ins>
          </w:p>
        </w:tc>
        <w:tc>
          <w:tcPr>
            <w:tcW w:w="3117" w:type="dxa"/>
          </w:tcPr>
          <w:p w14:paraId="1FDBBF3F" w14:textId="51FF811D" w:rsidR="00E4341C" w:rsidRDefault="00AF376F" w:rsidP="00541E1D">
            <w:pPr>
              <w:cnfStyle w:val="000000000000" w:firstRow="0" w:lastRow="0" w:firstColumn="0" w:lastColumn="0" w:oddVBand="0" w:evenVBand="0" w:oddHBand="0" w:evenHBand="0" w:firstRowFirstColumn="0" w:firstRowLastColumn="0" w:lastRowFirstColumn="0" w:lastRowLastColumn="0"/>
              <w:rPr>
                <w:ins w:id="4933" w:author="Peter Arbogast" w:date="2019-06-13T12:32:00Z"/>
              </w:rPr>
            </w:pPr>
            <w:ins w:id="4934" w:author="Peter Arbogast" w:date="2019-06-13T12:45:00Z">
              <w:r>
                <w:t>INT</w:t>
              </w:r>
            </w:ins>
          </w:p>
        </w:tc>
        <w:tc>
          <w:tcPr>
            <w:tcW w:w="3117" w:type="dxa"/>
          </w:tcPr>
          <w:p w14:paraId="4C44A6C2" w14:textId="5F29F29C" w:rsidR="00E4341C" w:rsidRDefault="00AF376F" w:rsidP="00541E1D">
            <w:pPr>
              <w:cnfStyle w:val="000000000000" w:firstRow="0" w:lastRow="0" w:firstColumn="0" w:lastColumn="0" w:oddVBand="0" w:evenVBand="0" w:oddHBand="0" w:evenHBand="0" w:firstRowFirstColumn="0" w:firstRowLastColumn="0" w:lastRowFirstColumn="0" w:lastRowLastColumn="0"/>
              <w:rPr>
                <w:ins w:id="4935" w:author="Peter Arbogast" w:date="2019-06-13T12:32:00Z"/>
              </w:rPr>
            </w:pPr>
            <w:ins w:id="4936" w:author="Peter Arbogast" w:date="2019-06-13T12:45:00Z">
              <w:r>
                <w:t>Major Version of query.xml.enc</w:t>
              </w:r>
            </w:ins>
          </w:p>
        </w:tc>
      </w:tr>
      <w:tr w:rsidR="00AF376F" w14:paraId="6ACA1428" w14:textId="77777777" w:rsidTr="00541E1D">
        <w:trPr>
          <w:cnfStyle w:val="000000100000" w:firstRow="0" w:lastRow="0" w:firstColumn="0" w:lastColumn="0" w:oddVBand="0" w:evenVBand="0" w:oddHBand="1" w:evenHBand="0" w:firstRowFirstColumn="0" w:firstRowLastColumn="0" w:lastRowFirstColumn="0" w:lastRowLastColumn="0"/>
          <w:ins w:id="4937" w:author="Peter Arbogast" w:date="2019-06-13T12:45:00Z"/>
        </w:trPr>
        <w:tc>
          <w:tcPr>
            <w:cnfStyle w:val="001000000000" w:firstRow="0" w:lastRow="0" w:firstColumn="1" w:lastColumn="0" w:oddVBand="0" w:evenVBand="0" w:oddHBand="0" w:evenHBand="0" w:firstRowFirstColumn="0" w:firstRowLastColumn="0" w:lastRowFirstColumn="0" w:lastRowLastColumn="0"/>
            <w:tcW w:w="3116" w:type="dxa"/>
          </w:tcPr>
          <w:p w14:paraId="76A602EE" w14:textId="527BA798" w:rsidR="00AF376F" w:rsidRDefault="00AF376F" w:rsidP="00541E1D">
            <w:pPr>
              <w:rPr>
                <w:ins w:id="4938" w:author="Peter Arbogast" w:date="2019-06-13T12:45:00Z"/>
              </w:rPr>
            </w:pPr>
            <w:ins w:id="4939" w:author="Peter Arbogast" w:date="2019-06-13T12:45:00Z">
              <w:r>
                <w:t>tmp_VerMinor</w:t>
              </w:r>
            </w:ins>
          </w:p>
        </w:tc>
        <w:tc>
          <w:tcPr>
            <w:tcW w:w="3117" w:type="dxa"/>
          </w:tcPr>
          <w:p w14:paraId="59CB61F7" w14:textId="0E0103F1" w:rsidR="00AF376F" w:rsidRDefault="00AF376F" w:rsidP="00541E1D">
            <w:pPr>
              <w:cnfStyle w:val="000000100000" w:firstRow="0" w:lastRow="0" w:firstColumn="0" w:lastColumn="0" w:oddVBand="0" w:evenVBand="0" w:oddHBand="1" w:evenHBand="0" w:firstRowFirstColumn="0" w:firstRowLastColumn="0" w:lastRowFirstColumn="0" w:lastRowLastColumn="0"/>
              <w:rPr>
                <w:ins w:id="4940" w:author="Peter Arbogast" w:date="2019-06-13T12:45:00Z"/>
              </w:rPr>
            </w:pPr>
            <w:ins w:id="4941" w:author="Peter Arbogast" w:date="2019-06-13T12:45:00Z">
              <w:r>
                <w:t>INT</w:t>
              </w:r>
            </w:ins>
          </w:p>
        </w:tc>
        <w:tc>
          <w:tcPr>
            <w:tcW w:w="3117" w:type="dxa"/>
          </w:tcPr>
          <w:p w14:paraId="6A7A2428" w14:textId="59784F1E" w:rsidR="00AF376F" w:rsidRDefault="00AF376F" w:rsidP="00541E1D">
            <w:pPr>
              <w:cnfStyle w:val="000000100000" w:firstRow="0" w:lastRow="0" w:firstColumn="0" w:lastColumn="0" w:oddVBand="0" w:evenVBand="0" w:oddHBand="1" w:evenHBand="0" w:firstRowFirstColumn="0" w:firstRowLastColumn="0" w:lastRowFirstColumn="0" w:lastRowLastColumn="0"/>
              <w:rPr>
                <w:ins w:id="4942" w:author="Peter Arbogast" w:date="2019-06-13T12:45:00Z"/>
              </w:rPr>
            </w:pPr>
            <w:ins w:id="4943" w:author="Peter Arbogast" w:date="2019-06-13T12:45:00Z">
              <w:r>
                <w:t>Minor Version of query.xml.enc</w:t>
              </w:r>
            </w:ins>
          </w:p>
        </w:tc>
      </w:tr>
    </w:tbl>
    <w:p w14:paraId="1C34CE15" w14:textId="77777777" w:rsidR="00E4341C" w:rsidRDefault="00E4341C" w:rsidP="00E4341C">
      <w:pPr>
        <w:rPr>
          <w:ins w:id="4944" w:author="Peter Arbogast" w:date="2019-06-13T12:32:00Z"/>
        </w:rPr>
      </w:pPr>
    </w:p>
    <w:p w14:paraId="30D2CD61" w14:textId="2AC0DD05" w:rsidR="00E4341C" w:rsidRDefault="00E4341C" w:rsidP="00E4341C">
      <w:pPr>
        <w:rPr>
          <w:ins w:id="4945" w:author="Peter Arbogast" w:date="2019-06-13T12:32:00Z"/>
        </w:rPr>
      </w:pPr>
      <w:ins w:id="4946" w:author="Peter Arbogast" w:date="2019-06-13T12:32:00Z">
        <w:r>
          <w:t>If Temp Table #sp_Oracle</w:t>
        </w:r>
      </w:ins>
      <w:ins w:id="4947" w:author="Peter Arbogast" w:date="2019-06-13T12:56:00Z">
        <w:r w:rsidR="00967384">
          <w:t>Failures</w:t>
        </w:r>
      </w:ins>
      <w:ins w:id="4948" w:author="Peter Arbogast" w:date="2019-06-13T12:32:00Z">
        <w:r>
          <w:t xml:space="preserve"> exist, the Data will not shown. It will put into this table.</w:t>
        </w:r>
      </w:ins>
    </w:p>
    <w:p w14:paraId="221DC7BD" w14:textId="77777777" w:rsidR="00E4341C" w:rsidRDefault="00E4341C" w:rsidP="00E4341C">
      <w:pPr>
        <w:rPr>
          <w:ins w:id="4949" w:author="Peter Arbogast" w:date="2019-06-13T12:32:00Z"/>
        </w:rPr>
      </w:pPr>
      <w:ins w:id="4950" w:author="Peter Arbogast" w:date="2019-06-13T12:32:00Z">
        <w:r>
          <w:t>Used by:</w:t>
        </w:r>
      </w:ins>
    </w:p>
    <w:p w14:paraId="6B84500C" w14:textId="76E0E83D" w:rsidR="00E4341C" w:rsidRDefault="00E4341C" w:rsidP="00E4341C">
      <w:pPr>
        <w:pStyle w:val="ListParagraph"/>
        <w:numPr>
          <w:ilvl w:val="0"/>
          <w:numId w:val="2"/>
        </w:numPr>
        <w:rPr>
          <w:ins w:id="4951" w:author="Peter Arbogast" w:date="2019-06-13T12:57:00Z"/>
        </w:rPr>
      </w:pPr>
      <w:ins w:id="4952" w:author="Peter Arbogast" w:date="2019-06-13T12:32:00Z">
        <w:r>
          <w:t>sp_</w:t>
        </w:r>
      </w:ins>
      <w:ins w:id="4953" w:author="Peter Arbogast" w:date="2019-06-13T12:56:00Z">
        <w:r w:rsidR="00967384">
          <w:t>rp_</w:t>
        </w:r>
      </w:ins>
      <w:ins w:id="4954" w:author="Peter Arbogast" w:date="2019-06-13T12:32:00Z">
        <w:r>
          <w:t>Oracle</w:t>
        </w:r>
      </w:ins>
      <w:ins w:id="4955" w:author="Peter Arbogast" w:date="2019-06-13T12:57:00Z">
        <w:r w:rsidR="00967384">
          <w:t>Report</w:t>
        </w:r>
      </w:ins>
    </w:p>
    <w:p w14:paraId="00910B02" w14:textId="77777777" w:rsidR="00C13A2B" w:rsidRDefault="00C13A2B" w:rsidP="00E4341C">
      <w:pPr>
        <w:rPr>
          <w:ins w:id="4956" w:author="Peter Arbogast" w:date="2019-06-13T12:36:00Z"/>
        </w:rPr>
      </w:pPr>
    </w:p>
    <w:p w14:paraId="30BAECE7" w14:textId="0CC33F5F" w:rsidR="00C1525C" w:rsidRDefault="00C1525C" w:rsidP="00C13A2B">
      <w:pPr>
        <w:rPr>
          <w:ins w:id="4957" w:author="Peter Arbogast" w:date="2019-06-13T10:20:00Z"/>
        </w:rPr>
        <w:pPrChange w:id="4958" w:author="Peter Arbogast" w:date="2019-06-13T10:20:00Z">
          <w:pPr>
            <w:pStyle w:val="Heading3"/>
            <w:numPr>
              <w:ilvl w:val="2"/>
              <w:numId w:val="1"/>
            </w:numPr>
            <w:ind w:left="709" w:hanging="720"/>
          </w:pPr>
        </w:pPrChange>
      </w:pPr>
      <w:ins w:id="4959" w:author="Peter Arbogast" w:date="2019-06-13T10:20:00Z">
        <w:r>
          <w:br w:type="page"/>
        </w:r>
      </w:ins>
    </w:p>
    <w:p w14:paraId="006DADCB" w14:textId="77777777" w:rsidR="00C1525C" w:rsidRDefault="00C1525C" w:rsidP="00C1525C">
      <w:pPr>
        <w:pStyle w:val="Heading3"/>
        <w:rPr>
          <w:ins w:id="4960" w:author="Peter Arbogast" w:date="2019-06-13T10:20:00Z"/>
        </w:rPr>
        <w:pPrChange w:id="4961" w:author="Peter Arbogast" w:date="2019-06-13T10:20:00Z">
          <w:pPr>
            <w:pStyle w:val="Heading3"/>
            <w:numPr>
              <w:ilvl w:val="2"/>
              <w:numId w:val="1"/>
            </w:numPr>
            <w:ind w:left="709" w:hanging="720"/>
          </w:pPr>
        </w:pPrChange>
      </w:pPr>
    </w:p>
    <w:p w14:paraId="52D1D0E9" w14:textId="542DE9C3" w:rsidR="00C44B42" w:rsidRDefault="00C44B42">
      <w:pPr>
        <w:pStyle w:val="Heading3"/>
        <w:numPr>
          <w:ilvl w:val="2"/>
          <w:numId w:val="1"/>
        </w:numPr>
        <w:ind w:left="709"/>
        <w:rPr>
          <w:ins w:id="4962" w:author="Peter Arbogast [2]" w:date="2019-01-22T16:01:00Z"/>
        </w:rPr>
        <w:pPrChange w:id="4963" w:author="Peter Arbogast [2]" w:date="2019-03-22T14:15:00Z">
          <w:pPr>
            <w:pStyle w:val="ListParagraph"/>
            <w:numPr>
              <w:numId w:val="2"/>
            </w:numPr>
            <w:ind w:hanging="360"/>
          </w:pPr>
        </w:pPrChange>
      </w:pPr>
      <w:bookmarkStart w:id="4964" w:name="_Toc11337027"/>
      <w:ins w:id="4965" w:author="Peter Arbogast [2]" w:date="2019-03-22T14:15:00Z">
        <w:r w:rsidRPr="00C44B42">
          <w:t>sp_OracleRaynetOptionList</w:t>
        </w:r>
      </w:ins>
      <w:ins w:id="4966" w:author="Peter Arbogast [2]" w:date="2019-03-22T14:17:00Z">
        <w:r>
          <w:t xml:space="preserve"> @DBObjectID</w:t>
        </w:r>
      </w:ins>
      <w:bookmarkEnd w:id="4964"/>
    </w:p>
    <w:p w14:paraId="36710410" w14:textId="5AFD1C03" w:rsidR="00604867" w:rsidRDefault="00C44B42">
      <w:pPr>
        <w:rPr>
          <w:ins w:id="4967" w:author="Peter Arbogast [2]" w:date="2019-03-22T14:15:00Z"/>
        </w:rPr>
      </w:pPr>
      <w:ins w:id="4968" w:author="Peter Arbogast [2]" w:date="2019-03-22T14:15:00Z">
        <w:r>
          <w:t>Get all Oracle Options from Raynet type of inventarisation</w:t>
        </w:r>
      </w:ins>
    </w:p>
    <w:p w14:paraId="3B289793" w14:textId="2DA74D53" w:rsidR="00C44B42" w:rsidRDefault="00C44B42">
      <w:pPr>
        <w:rPr>
          <w:ins w:id="4969" w:author="Peter Arbogast [2]" w:date="2019-03-22T14:17:00Z"/>
        </w:rPr>
      </w:pPr>
      <w:ins w:id="4970" w:author="Peter Arbogast [2]" w:date="2019-03-22T14:17:00Z">
        <w:r>
          <w:t>Parameter @DBObjectID:</w:t>
        </w:r>
      </w:ins>
    </w:p>
    <w:p w14:paraId="064E4697" w14:textId="0B3BC461" w:rsidR="00C44B42" w:rsidRDefault="00C44B42" w:rsidP="00C44B42">
      <w:pPr>
        <w:pStyle w:val="ListParagraph"/>
        <w:rPr>
          <w:ins w:id="4971" w:author="Peter Arbogast [2]" w:date="2019-03-22T14:18:00Z"/>
        </w:rPr>
      </w:pPr>
      <w:ins w:id="4972" w:author="Peter Arbogast [2]" w:date="2019-03-22T14:17:00Z">
        <w:r>
          <w:t xml:space="preserve">Database Object ID </w:t>
        </w:r>
      </w:ins>
      <w:ins w:id="4973" w:author="Peter Arbogast [2]" w:date="2019-03-22T14:18:00Z">
        <w:r>
          <w:t>from the DB Instance</w:t>
        </w:r>
      </w:ins>
    </w:p>
    <w:p w14:paraId="53BE7ED3" w14:textId="2542A83B" w:rsidR="00C44B42" w:rsidRDefault="00C44B42" w:rsidP="00C44B42">
      <w:pPr>
        <w:rPr>
          <w:ins w:id="4974" w:author="Peter Arbogast [2]" w:date="2019-03-22T14:18:00Z"/>
        </w:rPr>
      </w:pPr>
      <w:ins w:id="4975" w:author="Peter Arbogast [2]" w:date="2019-03-22T14:18:00Z">
        <w:r>
          <w:t>Return:</w:t>
        </w:r>
      </w:ins>
    </w:p>
    <w:tbl>
      <w:tblPr>
        <w:tblStyle w:val="GridTable4"/>
        <w:tblW w:w="0" w:type="auto"/>
        <w:tblLook w:val="04A0" w:firstRow="1" w:lastRow="0" w:firstColumn="1" w:lastColumn="0" w:noHBand="0" w:noVBand="1"/>
        <w:tblPrChange w:id="4976" w:author="Peter Arbogast [2]" w:date="2019-03-22T14:18:00Z">
          <w:tblPr>
            <w:tblStyle w:val="TableGrid"/>
            <w:tblW w:w="0" w:type="auto"/>
            <w:tblLook w:val="04A0" w:firstRow="1" w:lastRow="0" w:firstColumn="1" w:lastColumn="0" w:noHBand="0" w:noVBand="1"/>
          </w:tblPr>
        </w:tblPrChange>
      </w:tblPr>
      <w:tblGrid>
        <w:gridCol w:w="3116"/>
        <w:gridCol w:w="3117"/>
        <w:gridCol w:w="3117"/>
        <w:tblGridChange w:id="4977">
          <w:tblGrid>
            <w:gridCol w:w="3116"/>
            <w:gridCol w:w="3117"/>
            <w:gridCol w:w="3117"/>
          </w:tblGrid>
        </w:tblGridChange>
      </w:tblGrid>
      <w:tr w:rsidR="00C44B42" w14:paraId="650070B8" w14:textId="77777777" w:rsidTr="00C44B42">
        <w:trPr>
          <w:cnfStyle w:val="100000000000" w:firstRow="1" w:lastRow="0" w:firstColumn="0" w:lastColumn="0" w:oddVBand="0" w:evenVBand="0" w:oddHBand="0" w:evenHBand="0" w:firstRowFirstColumn="0" w:firstRowLastColumn="0" w:lastRowFirstColumn="0" w:lastRowLastColumn="0"/>
          <w:ins w:id="4978" w:author="Peter Arbogast [2]" w:date="2019-03-22T14:18:00Z"/>
        </w:trPr>
        <w:tc>
          <w:tcPr>
            <w:cnfStyle w:val="001000000000" w:firstRow="0" w:lastRow="0" w:firstColumn="1" w:lastColumn="0" w:oddVBand="0" w:evenVBand="0" w:oddHBand="0" w:evenHBand="0" w:firstRowFirstColumn="0" w:firstRowLastColumn="0" w:lastRowFirstColumn="0" w:lastRowLastColumn="0"/>
            <w:tcW w:w="0" w:type="dxa"/>
            <w:tcPrChange w:id="4979" w:author="Peter Arbogast [2]" w:date="2019-03-22T14:18:00Z">
              <w:tcPr>
                <w:tcW w:w="3116" w:type="dxa"/>
              </w:tcPr>
            </w:tcPrChange>
          </w:tcPr>
          <w:p w14:paraId="676EF435" w14:textId="1F9DB44E" w:rsidR="00C44B42" w:rsidRDefault="00C44B42" w:rsidP="00C44B42">
            <w:pPr>
              <w:cnfStyle w:val="101000000000" w:firstRow="1" w:lastRow="0" w:firstColumn="1" w:lastColumn="0" w:oddVBand="0" w:evenVBand="0" w:oddHBand="0" w:evenHBand="0" w:firstRowFirstColumn="0" w:firstRowLastColumn="0" w:lastRowFirstColumn="0" w:lastRowLastColumn="0"/>
              <w:rPr>
                <w:ins w:id="4980" w:author="Peter Arbogast [2]" w:date="2019-03-22T14:18:00Z"/>
              </w:rPr>
            </w:pPr>
            <w:ins w:id="4981" w:author="Peter Arbogast [2]" w:date="2019-03-22T14:19:00Z">
              <w:r>
                <w:t>Colum name</w:t>
              </w:r>
            </w:ins>
          </w:p>
        </w:tc>
        <w:tc>
          <w:tcPr>
            <w:tcW w:w="0" w:type="dxa"/>
            <w:tcPrChange w:id="4982" w:author="Peter Arbogast [2]" w:date="2019-03-22T14:18:00Z">
              <w:tcPr>
                <w:tcW w:w="3117" w:type="dxa"/>
              </w:tcPr>
            </w:tcPrChange>
          </w:tcPr>
          <w:p w14:paraId="269B78B0" w14:textId="5759EA9D" w:rsidR="00C44B42" w:rsidRDefault="00C44B42" w:rsidP="00C44B42">
            <w:pPr>
              <w:cnfStyle w:val="100000000000" w:firstRow="1" w:lastRow="0" w:firstColumn="0" w:lastColumn="0" w:oddVBand="0" w:evenVBand="0" w:oddHBand="0" w:evenHBand="0" w:firstRowFirstColumn="0" w:firstRowLastColumn="0" w:lastRowFirstColumn="0" w:lastRowLastColumn="0"/>
              <w:rPr>
                <w:ins w:id="4983" w:author="Peter Arbogast [2]" w:date="2019-03-22T14:18:00Z"/>
              </w:rPr>
            </w:pPr>
            <w:ins w:id="4984" w:author="Peter Arbogast [2]" w:date="2019-03-22T14:19:00Z">
              <w:r>
                <w:t>Type</w:t>
              </w:r>
            </w:ins>
          </w:p>
        </w:tc>
        <w:tc>
          <w:tcPr>
            <w:tcW w:w="0" w:type="dxa"/>
            <w:tcPrChange w:id="4985" w:author="Peter Arbogast [2]" w:date="2019-03-22T14:18:00Z">
              <w:tcPr>
                <w:tcW w:w="3117" w:type="dxa"/>
              </w:tcPr>
            </w:tcPrChange>
          </w:tcPr>
          <w:p w14:paraId="3571ACD6" w14:textId="41FA138A" w:rsidR="00C44B42" w:rsidRDefault="00C44B42" w:rsidP="00C44B42">
            <w:pPr>
              <w:cnfStyle w:val="100000000000" w:firstRow="1" w:lastRow="0" w:firstColumn="0" w:lastColumn="0" w:oddVBand="0" w:evenVBand="0" w:oddHBand="0" w:evenHBand="0" w:firstRowFirstColumn="0" w:firstRowLastColumn="0" w:lastRowFirstColumn="0" w:lastRowLastColumn="0"/>
              <w:rPr>
                <w:ins w:id="4986" w:author="Peter Arbogast [2]" w:date="2019-03-22T14:18:00Z"/>
              </w:rPr>
            </w:pPr>
            <w:ins w:id="4987" w:author="Peter Arbogast [2]" w:date="2019-03-22T14:19:00Z">
              <w:r>
                <w:t>Description</w:t>
              </w:r>
            </w:ins>
          </w:p>
        </w:tc>
      </w:tr>
      <w:tr w:rsidR="00C44B42" w14:paraId="539DA59A" w14:textId="77777777" w:rsidTr="00C44B42">
        <w:trPr>
          <w:cnfStyle w:val="000000100000" w:firstRow="0" w:lastRow="0" w:firstColumn="0" w:lastColumn="0" w:oddVBand="0" w:evenVBand="0" w:oddHBand="1" w:evenHBand="0" w:firstRowFirstColumn="0" w:firstRowLastColumn="0" w:lastRowFirstColumn="0" w:lastRowLastColumn="0"/>
          <w:ins w:id="4988" w:author="Peter Arbogast [2]" w:date="2019-03-22T14:19:00Z"/>
        </w:trPr>
        <w:tc>
          <w:tcPr>
            <w:cnfStyle w:val="001000000000" w:firstRow="0" w:lastRow="0" w:firstColumn="1" w:lastColumn="0" w:oddVBand="0" w:evenVBand="0" w:oddHBand="0" w:evenHBand="0" w:firstRowFirstColumn="0" w:firstRowLastColumn="0" w:lastRowFirstColumn="0" w:lastRowLastColumn="0"/>
            <w:tcW w:w="3116" w:type="dxa"/>
          </w:tcPr>
          <w:p w14:paraId="69CEC2B3" w14:textId="16E20E74" w:rsidR="00C44B42" w:rsidRDefault="00C44B42" w:rsidP="00C44B42">
            <w:pPr>
              <w:rPr>
                <w:ins w:id="4989" w:author="Peter Arbogast [2]" w:date="2019-03-22T14:19:00Z"/>
              </w:rPr>
            </w:pPr>
            <w:ins w:id="4990" w:author="Peter Arbogast [2]" w:date="2019-03-22T14:19:00Z">
              <w:r>
                <w:t>DBObjectID</w:t>
              </w:r>
            </w:ins>
          </w:p>
        </w:tc>
        <w:tc>
          <w:tcPr>
            <w:tcW w:w="3117" w:type="dxa"/>
          </w:tcPr>
          <w:p w14:paraId="3C104B95" w14:textId="2A824119" w:rsidR="00C44B42" w:rsidRDefault="00C44B42" w:rsidP="00C44B42">
            <w:pPr>
              <w:cnfStyle w:val="000000100000" w:firstRow="0" w:lastRow="0" w:firstColumn="0" w:lastColumn="0" w:oddVBand="0" w:evenVBand="0" w:oddHBand="1" w:evenHBand="0" w:firstRowFirstColumn="0" w:firstRowLastColumn="0" w:lastRowFirstColumn="0" w:lastRowLastColumn="0"/>
              <w:rPr>
                <w:ins w:id="4991" w:author="Peter Arbogast [2]" w:date="2019-03-22T14:19:00Z"/>
              </w:rPr>
            </w:pPr>
            <w:ins w:id="4992" w:author="Peter Arbogast [2]" w:date="2019-03-22T14:20:00Z">
              <w:r>
                <w:t>BIGINT</w:t>
              </w:r>
            </w:ins>
          </w:p>
        </w:tc>
        <w:tc>
          <w:tcPr>
            <w:tcW w:w="3117" w:type="dxa"/>
          </w:tcPr>
          <w:p w14:paraId="583064F3" w14:textId="7867340E" w:rsidR="00C44B42" w:rsidRDefault="00C44B42" w:rsidP="00C44B42">
            <w:pPr>
              <w:cnfStyle w:val="000000100000" w:firstRow="0" w:lastRow="0" w:firstColumn="0" w:lastColumn="0" w:oddVBand="0" w:evenVBand="0" w:oddHBand="1" w:evenHBand="0" w:firstRowFirstColumn="0" w:firstRowLastColumn="0" w:lastRowFirstColumn="0" w:lastRowLastColumn="0"/>
              <w:rPr>
                <w:ins w:id="4993" w:author="Peter Arbogast [2]" w:date="2019-03-22T14:19:00Z"/>
              </w:rPr>
            </w:pPr>
            <w:ins w:id="4994" w:author="Peter Arbogast [2]" w:date="2019-03-22T14:20:00Z">
              <w:r>
                <w:t>DB Instance ComputerID</w:t>
              </w:r>
            </w:ins>
          </w:p>
        </w:tc>
      </w:tr>
      <w:tr w:rsidR="00C44B42" w14:paraId="6EA4FAB7" w14:textId="77777777" w:rsidTr="00C44B42">
        <w:trPr>
          <w:ins w:id="4995" w:author="Peter Arbogast [2]" w:date="2019-03-22T14:20:00Z"/>
        </w:trPr>
        <w:tc>
          <w:tcPr>
            <w:cnfStyle w:val="001000000000" w:firstRow="0" w:lastRow="0" w:firstColumn="1" w:lastColumn="0" w:oddVBand="0" w:evenVBand="0" w:oddHBand="0" w:evenHBand="0" w:firstRowFirstColumn="0" w:firstRowLastColumn="0" w:lastRowFirstColumn="0" w:lastRowLastColumn="0"/>
            <w:tcW w:w="3116" w:type="dxa"/>
          </w:tcPr>
          <w:p w14:paraId="5826AA55" w14:textId="3ED71201" w:rsidR="00C44B42" w:rsidRDefault="00C44B42" w:rsidP="00C44B42">
            <w:pPr>
              <w:rPr>
                <w:ins w:id="4996" w:author="Peter Arbogast [2]" w:date="2019-03-22T14:20:00Z"/>
              </w:rPr>
            </w:pPr>
            <w:ins w:id="4997" w:author="Peter Arbogast [2]" w:date="2019-03-22T14:20:00Z">
              <w:r>
                <w:t>Product</w:t>
              </w:r>
            </w:ins>
          </w:p>
        </w:tc>
        <w:tc>
          <w:tcPr>
            <w:tcW w:w="3117" w:type="dxa"/>
          </w:tcPr>
          <w:p w14:paraId="5E615A84" w14:textId="4D65D0BD" w:rsidR="00C44B42" w:rsidRDefault="00C44B42" w:rsidP="00C44B42">
            <w:pPr>
              <w:cnfStyle w:val="000000000000" w:firstRow="0" w:lastRow="0" w:firstColumn="0" w:lastColumn="0" w:oddVBand="0" w:evenVBand="0" w:oddHBand="0" w:evenHBand="0" w:firstRowFirstColumn="0" w:firstRowLastColumn="0" w:lastRowFirstColumn="0" w:lastRowLastColumn="0"/>
              <w:rPr>
                <w:ins w:id="4998" w:author="Peter Arbogast [2]" w:date="2019-03-22T14:20:00Z"/>
              </w:rPr>
            </w:pPr>
            <w:ins w:id="4999" w:author="Peter Arbogast [2]" w:date="2019-03-22T14:20:00Z">
              <w:r>
                <w:t>NVARCHAR(256)</w:t>
              </w:r>
            </w:ins>
          </w:p>
        </w:tc>
        <w:tc>
          <w:tcPr>
            <w:tcW w:w="3117" w:type="dxa"/>
          </w:tcPr>
          <w:p w14:paraId="57DA5969" w14:textId="4499EB7F" w:rsidR="00C44B42" w:rsidRDefault="00C44B42" w:rsidP="00C44B42">
            <w:pPr>
              <w:cnfStyle w:val="000000000000" w:firstRow="0" w:lastRow="0" w:firstColumn="0" w:lastColumn="0" w:oddVBand="0" w:evenVBand="0" w:oddHBand="0" w:evenHBand="0" w:firstRowFirstColumn="0" w:firstRowLastColumn="0" w:lastRowFirstColumn="0" w:lastRowLastColumn="0"/>
              <w:rPr>
                <w:ins w:id="5000" w:author="Peter Arbogast [2]" w:date="2019-03-22T14:20:00Z"/>
              </w:rPr>
            </w:pPr>
            <w:ins w:id="5001" w:author="Peter Arbogast [2]" w:date="2019-03-22T14:20:00Z">
              <w:r>
                <w:t>Product Name</w:t>
              </w:r>
            </w:ins>
          </w:p>
        </w:tc>
      </w:tr>
      <w:tr w:rsidR="00C44B42" w14:paraId="4594D900" w14:textId="77777777" w:rsidTr="00C44B42">
        <w:trPr>
          <w:cnfStyle w:val="000000100000" w:firstRow="0" w:lastRow="0" w:firstColumn="0" w:lastColumn="0" w:oddVBand="0" w:evenVBand="0" w:oddHBand="1" w:evenHBand="0" w:firstRowFirstColumn="0" w:firstRowLastColumn="0" w:lastRowFirstColumn="0" w:lastRowLastColumn="0"/>
          <w:ins w:id="5002" w:author="Peter Arbogast [2]" w:date="2019-03-22T14:20:00Z"/>
        </w:trPr>
        <w:tc>
          <w:tcPr>
            <w:cnfStyle w:val="001000000000" w:firstRow="0" w:lastRow="0" w:firstColumn="1" w:lastColumn="0" w:oddVBand="0" w:evenVBand="0" w:oddHBand="0" w:evenHBand="0" w:firstRowFirstColumn="0" w:firstRowLastColumn="0" w:lastRowFirstColumn="0" w:lastRowLastColumn="0"/>
            <w:tcW w:w="3116" w:type="dxa"/>
          </w:tcPr>
          <w:p w14:paraId="3004714D" w14:textId="71111CBE" w:rsidR="00C44B42" w:rsidRDefault="00C44B42" w:rsidP="00C44B42">
            <w:pPr>
              <w:rPr>
                <w:ins w:id="5003" w:author="Peter Arbogast [2]" w:date="2019-03-22T14:20:00Z"/>
              </w:rPr>
            </w:pPr>
            <w:ins w:id="5004" w:author="Peter Arbogast [2]" w:date="2019-03-22T14:20:00Z">
              <w:r>
                <w:t>ProductType</w:t>
              </w:r>
            </w:ins>
          </w:p>
        </w:tc>
        <w:tc>
          <w:tcPr>
            <w:tcW w:w="3117" w:type="dxa"/>
          </w:tcPr>
          <w:p w14:paraId="357B5637" w14:textId="52376D89" w:rsidR="00C44B42" w:rsidRDefault="00C44B42" w:rsidP="00C44B42">
            <w:pPr>
              <w:cnfStyle w:val="000000100000" w:firstRow="0" w:lastRow="0" w:firstColumn="0" w:lastColumn="0" w:oddVBand="0" w:evenVBand="0" w:oddHBand="1" w:evenHBand="0" w:firstRowFirstColumn="0" w:firstRowLastColumn="0" w:lastRowFirstColumn="0" w:lastRowLastColumn="0"/>
              <w:rPr>
                <w:ins w:id="5005" w:author="Peter Arbogast [2]" w:date="2019-03-22T14:20:00Z"/>
              </w:rPr>
            </w:pPr>
            <w:ins w:id="5006" w:author="Peter Arbogast [2]" w:date="2019-03-22T14:20:00Z">
              <w:r>
                <w:t>NVARCHAR(256)</w:t>
              </w:r>
            </w:ins>
          </w:p>
        </w:tc>
        <w:tc>
          <w:tcPr>
            <w:tcW w:w="3117" w:type="dxa"/>
          </w:tcPr>
          <w:p w14:paraId="57A73B25" w14:textId="6351208C" w:rsidR="00C44B42" w:rsidRDefault="00C44B42" w:rsidP="00C44B42">
            <w:pPr>
              <w:cnfStyle w:val="000000100000" w:firstRow="0" w:lastRow="0" w:firstColumn="0" w:lastColumn="0" w:oddVBand="0" w:evenVBand="0" w:oddHBand="1" w:evenHBand="0" w:firstRowFirstColumn="0" w:firstRowLastColumn="0" w:lastRowFirstColumn="0" w:lastRowLastColumn="0"/>
              <w:rPr>
                <w:ins w:id="5007" w:author="Peter Arbogast [2]" w:date="2019-03-22T14:20:00Z"/>
              </w:rPr>
            </w:pPr>
            <w:ins w:id="5008" w:author="Peter Arbogast [2]" w:date="2019-03-22T14:20:00Z">
              <w:r>
                <w:t>Option or Feature</w:t>
              </w:r>
            </w:ins>
          </w:p>
        </w:tc>
      </w:tr>
      <w:tr w:rsidR="00C44B42" w14:paraId="27641D93" w14:textId="77777777" w:rsidTr="00C44B42">
        <w:trPr>
          <w:ins w:id="5009" w:author="Peter Arbogast [2]" w:date="2019-03-22T14:20:00Z"/>
        </w:trPr>
        <w:tc>
          <w:tcPr>
            <w:cnfStyle w:val="001000000000" w:firstRow="0" w:lastRow="0" w:firstColumn="1" w:lastColumn="0" w:oddVBand="0" w:evenVBand="0" w:oddHBand="0" w:evenHBand="0" w:firstRowFirstColumn="0" w:firstRowLastColumn="0" w:lastRowFirstColumn="0" w:lastRowLastColumn="0"/>
            <w:tcW w:w="3116" w:type="dxa"/>
          </w:tcPr>
          <w:p w14:paraId="355A0AE5" w14:textId="6691BA20" w:rsidR="00C44B42" w:rsidRDefault="00C44B42" w:rsidP="00C44B42">
            <w:pPr>
              <w:rPr>
                <w:ins w:id="5010" w:author="Peter Arbogast [2]" w:date="2019-03-22T14:20:00Z"/>
              </w:rPr>
            </w:pPr>
            <w:ins w:id="5011" w:author="Peter Arbogast [2]" w:date="2019-03-22T14:20:00Z">
              <w:r>
                <w:t>FeatureName</w:t>
              </w:r>
            </w:ins>
          </w:p>
        </w:tc>
        <w:tc>
          <w:tcPr>
            <w:tcW w:w="3117" w:type="dxa"/>
          </w:tcPr>
          <w:p w14:paraId="5A60C277" w14:textId="25065A37" w:rsidR="00C44B42" w:rsidRDefault="00C44B42" w:rsidP="00C44B42">
            <w:pPr>
              <w:cnfStyle w:val="000000000000" w:firstRow="0" w:lastRow="0" w:firstColumn="0" w:lastColumn="0" w:oddVBand="0" w:evenVBand="0" w:oddHBand="0" w:evenHBand="0" w:firstRowFirstColumn="0" w:firstRowLastColumn="0" w:lastRowFirstColumn="0" w:lastRowLastColumn="0"/>
              <w:rPr>
                <w:ins w:id="5012" w:author="Peter Arbogast [2]" w:date="2019-03-22T14:20:00Z"/>
              </w:rPr>
            </w:pPr>
            <w:ins w:id="5013" w:author="Peter Arbogast [2]" w:date="2019-03-22T14:20:00Z">
              <w:r>
                <w:t>NVAR</w:t>
              </w:r>
            </w:ins>
            <w:ins w:id="5014" w:author="Peter Arbogast [2]" w:date="2019-03-22T14:21:00Z">
              <w:r>
                <w:t>CHAR(256)</w:t>
              </w:r>
            </w:ins>
          </w:p>
        </w:tc>
        <w:tc>
          <w:tcPr>
            <w:tcW w:w="3117" w:type="dxa"/>
          </w:tcPr>
          <w:p w14:paraId="4D112FD0" w14:textId="5F08758F" w:rsidR="00C44B42" w:rsidRDefault="00CF6497" w:rsidP="00C44B42">
            <w:pPr>
              <w:cnfStyle w:val="000000000000" w:firstRow="0" w:lastRow="0" w:firstColumn="0" w:lastColumn="0" w:oddVBand="0" w:evenVBand="0" w:oddHBand="0" w:evenHBand="0" w:firstRowFirstColumn="0" w:firstRowLastColumn="0" w:lastRowFirstColumn="0" w:lastRowLastColumn="0"/>
              <w:rPr>
                <w:ins w:id="5015" w:author="Peter Arbogast [2]" w:date="2019-03-22T14:20:00Z"/>
              </w:rPr>
            </w:pPr>
            <w:ins w:id="5016" w:author="Peter Arbogast [2]" w:date="2019-03-22T14:24:00Z">
              <w:r>
                <w:t xml:space="preserve">Feature / Option </w:t>
              </w:r>
            </w:ins>
            <w:ins w:id="5017" w:author="Peter Arbogast [2]" w:date="2019-03-22T14:25:00Z">
              <w:r>
                <w:t>Name from witch the product is part</w:t>
              </w:r>
            </w:ins>
          </w:p>
        </w:tc>
      </w:tr>
      <w:tr w:rsidR="00C44B42" w14:paraId="391AD0B5" w14:textId="77777777" w:rsidTr="00C44B42">
        <w:trPr>
          <w:cnfStyle w:val="000000100000" w:firstRow="0" w:lastRow="0" w:firstColumn="0" w:lastColumn="0" w:oddVBand="0" w:evenVBand="0" w:oddHBand="1" w:evenHBand="0" w:firstRowFirstColumn="0" w:firstRowLastColumn="0" w:lastRowFirstColumn="0" w:lastRowLastColumn="0"/>
          <w:ins w:id="5018" w:author="Peter Arbogast [2]" w:date="2019-03-22T14:21:00Z"/>
        </w:trPr>
        <w:tc>
          <w:tcPr>
            <w:cnfStyle w:val="001000000000" w:firstRow="0" w:lastRow="0" w:firstColumn="1" w:lastColumn="0" w:oddVBand="0" w:evenVBand="0" w:oddHBand="0" w:evenHBand="0" w:firstRowFirstColumn="0" w:firstRowLastColumn="0" w:lastRowFirstColumn="0" w:lastRowLastColumn="0"/>
            <w:tcW w:w="3116" w:type="dxa"/>
          </w:tcPr>
          <w:p w14:paraId="7CA2E7E8" w14:textId="5CD45981" w:rsidR="00C44B42" w:rsidRDefault="00C44B42" w:rsidP="00C44B42">
            <w:pPr>
              <w:rPr>
                <w:ins w:id="5019" w:author="Peter Arbogast [2]" w:date="2019-03-22T14:21:00Z"/>
              </w:rPr>
            </w:pPr>
            <w:ins w:id="5020" w:author="Peter Arbogast [2]" w:date="2019-03-22T14:21:00Z">
              <w:r>
                <w:t>Version</w:t>
              </w:r>
            </w:ins>
          </w:p>
        </w:tc>
        <w:tc>
          <w:tcPr>
            <w:tcW w:w="3117" w:type="dxa"/>
          </w:tcPr>
          <w:p w14:paraId="10A7A8D1" w14:textId="18E9D9C7" w:rsidR="00C44B42" w:rsidRDefault="00C44B42" w:rsidP="00C44B42">
            <w:pPr>
              <w:cnfStyle w:val="000000100000" w:firstRow="0" w:lastRow="0" w:firstColumn="0" w:lastColumn="0" w:oddVBand="0" w:evenVBand="0" w:oddHBand="1" w:evenHBand="0" w:firstRowFirstColumn="0" w:firstRowLastColumn="0" w:lastRowFirstColumn="0" w:lastRowLastColumn="0"/>
              <w:rPr>
                <w:ins w:id="5021" w:author="Peter Arbogast [2]" w:date="2019-03-22T14:21:00Z"/>
              </w:rPr>
            </w:pPr>
            <w:ins w:id="5022" w:author="Peter Arbogast [2]" w:date="2019-03-22T14:21:00Z">
              <w:r>
                <w:t>NVARCHAR(256)</w:t>
              </w:r>
            </w:ins>
          </w:p>
        </w:tc>
        <w:tc>
          <w:tcPr>
            <w:tcW w:w="3117" w:type="dxa"/>
          </w:tcPr>
          <w:p w14:paraId="0B042562" w14:textId="77777777" w:rsidR="00C44B42" w:rsidRDefault="00C44B42" w:rsidP="00C44B42">
            <w:pPr>
              <w:cnfStyle w:val="000000100000" w:firstRow="0" w:lastRow="0" w:firstColumn="0" w:lastColumn="0" w:oddVBand="0" w:evenVBand="0" w:oddHBand="1" w:evenHBand="0" w:firstRowFirstColumn="0" w:firstRowLastColumn="0" w:lastRowFirstColumn="0" w:lastRowLastColumn="0"/>
              <w:rPr>
                <w:ins w:id="5023" w:author="Peter Arbogast [2]" w:date="2019-03-22T14:21:00Z"/>
              </w:rPr>
            </w:pPr>
          </w:p>
        </w:tc>
      </w:tr>
      <w:tr w:rsidR="00C44B42" w14:paraId="4C0C13C2" w14:textId="77777777" w:rsidTr="00C44B42">
        <w:trPr>
          <w:ins w:id="5024" w:author="Peter Arbogast [2]" w:date="2019-03-22T14:21:00Z"/>
        </w:trPr>
        <w:tc>
          <w:tcPr>
            <w:cnfStyle w:val="001000000000" w:firstRow="0" w:lastRow="0" w:firstColumn="1" w:lastColumn="0" w:oddVBand="0" w:evenVBand="0" w:oddHBand="0" w:evenHBand="0" w:firstRowFirstColumn="0" w:firstRowLastColumn="0" w:lastRowFirstColumn="0" w:lastRowLastColumn="0"/>
            <w:tcW w:w="3116" w:type="dxa"/>
          </w:tcPr>
          <w:p w14:paraId="27895131" w14:textId="1241B3AD" w:rsidR="00C44B42" w:rsidRDefault="00C44B42" w:rsidP="00C44B42">
            <w:pPr>
              <w:rPr>
                <w:ins w:id="5025" w:author="Peter Arbogast [2]" w:date="2019-03-22T14:21:00Z"/>
              </w:rPr>
            </w:pPr>
            <w:ins w:id="5026" w:author="Peter Arbogast [2]" w:date="2019-03-22T14:21:00Z">
              <w:r>
                <w:t>FirstUsageDate</w:t>
              </w:r>
            </w:ins>
          </w:p>
        </w:tc>
        <w:tc>
          <w:tcPr>
            <w:tcW w:w="3117" w:type="dxa"/>
          </w:tcPr>
          <w:p w14:paraId="59FC90DA" w14:textId="669525B3" w:rsidR="00C44B42" w:rsidRDefault="00C44B42" w:rsidP="00C44B42">
            <w:pPr>
              <w:cnfStyle w:val="000000000000" w:firstRow="0" w:lastRow="0" w:firstColumn="0" w:lastColumn="0" w:oddVBand="0" w:evenVBand="0" w:oddHBand="0" w:evenHBand="0" w:firstRowFirstColumn="0" w:firstRowLastColumn="0" w:lastRowFirstColumn="0" w:lastRowLastColumn="0"/>
              <w:rPr>
                <w:ins w:id="5027" w:author="Peter Arbogast [2]" w:date="2019-03-22T14:21:00Z"/>
              </w:rPr>
            </w:pPr>
            <w:ins w:id="5028" w:author="Peter Arbogast [2]" w:date="2019-03-22T14:21:00Z">
              <w:r>
                <w:t>DATETIME</w:t>
              </w:r>
            </w:ins>
          </w:p>
        </w:tc>
        <w:tc>
          <w:tcPr>
            <w:tcW w:w="3117" w:type="dxa"/>
          </w:tcPr>
          <w:p w14:paraId="494DE30C" w14:textId="2A468A4B" w:rsidR="00C44B42" w:rsidRDefault="00C44B42" w:rsidP="00C44B42">
            <w:pPr>
              <w:cnfStyle w:val="000000000000" w:firstRow="0" w:lastRow="0" w:firstColumn="0" w:lastColumn="0" w:oddVBand="0" w:evenVBand="0" w:oddHBand="0" w:evenHBand="0" w:firstRowFirstColumn="0" w:firstRowLastColumn="0" w:lastRowFirstColumn="0" w:lastRowLastColumn="0"/>
              <w:rPr>
                <w:ins w:id="5029" w:author="Peter Arbogast [2]" w:date="2019-03-22T14:21:00Z"/>
              </w:rPr>
            </w:pPr>
            <w:ins w:id="5030" w:author="Peter Arbogast [2]" w:date="2019-03-22T14:22:00Z">
              <w:r>
                <w:t>First usage</w:t>
              </w:r>
            </w:ins>
          </w:p>
        </w:tc>
      </w:tr>
      <w:tr w:rsidR="00C44B42" w14:paraId="00E10C20" w14:textId="77777777" w:rsidTr="00C44B42">
        <w:trPr>
          <w:cnfStyle w:val="000000100000" w:firstRow="0" w:lastRow="0" w:firstColumn="0" w:lastColumn="0" w:oddVBand="0" w:evenVBand="0" w:oddHBand="1" w:evenHBand="0" w:firstRowFirstColumn="0" w:firstRowLastColumn="0" w:lastRowFirstColumn="0" w:lastRowLastColumn="0"/>
          <w:ins w:id="5031" w:author="Peter Arbogast [2]" w:date="2019-03-22T14:22:00Z"/>
        </w:trPr>
        <w:tc>
          <w:tcPr>
            <w:cnfStyle w:val="001000000000" w:firstRow="0" w:lastRow="0" w:firstColumn="1" w:lastColumn="0" w:oddVBand="0" w:evenVBand="0" w:oddHBand="0" w:evenHBand="0" w:firstRowFirstColumn="0" w:firstRowLastColumn="0" w:lastRowFirstColumn="0" w:lastRowLastColumn="0"/>
            <w:tcW w:w="3116" w:type="dxa"/>
          </w:tcPr>
          <w:p w14:paraId="561EF02E" w14:textId="641B94EE" w:rsidR="00C44B42" w:rsidRDefault="00C44B42" w:rsidP="00C44B42">
            <w:pPr>
              <w:rPr>
                <w:ins w:id="5032" w:author="Peter Arbogast [2]" w:date="2019-03-22T14:22:00Z"/>
              </w:rPr>
            </w:pPr>
            <w:ins w:id="5033" w:author="Peter Arbogast [2]" w:date="2019-03-22T14:22:00Z">
              <w:r>
                <w:t>LastUsageDate</w:t>
              </w:r>
            </w:ins>
          </w:p>
        </w:tc>
        <w:tc>
          <w:tcPr>
            <w:tcW w:w="3117" w:type="dxa"/>
          </w:tcPr>
          <w:p w14:paraId="7BF100AE" w14:textId="175FD278" w:rsidR="00C44B42" w:rsidRDefault="00C44B42" w:rsidP="00C44B42">
            <w:pPr>
              <w:cnfStyle w:val="000000100000" w:firstRow="0" w:lastRow="0" w:firstColumn="0" w:lastColumn="0" w:oddVBand="0" w:evenVBand="0" w:oddHBand="1" w:evenHBand="0" w:firstRowFirstColumn="0" w:firstRowLastColumn="0" w:lastRowFirstColumn="0" w:lastRowLastColumn="0"/>
              <w:rPr>
                <w:ins w:id="5034" w:author="Peter Arbogast [2]" w:date="2019-03-22T14:22:00Z"/>
              </w:rPr>
            </w:pPr>
            <w:ins w:id="5035" w:author="Peter Arbogast [2]" w:date="2019-03-22T14:22:00Z">
              <w:r>
                <w:t>DATETIME</w:t>
              </w:r>
            </w:ins>
          </w:p>
        </w:tc>
        <w:tc>
          <w:tcPr>
            <w:tcW w:w="3117" w:type="dxa"/>
          </w:tcPr>
          <w:p w14:paraId="67B40998" w14:textId="6674CF02" w:rsidR="00C44B42" w:rsidRDefault="00C44B42" w:rsidP="00C44B42">
            <w:pPr>
              <w:cnfStyle w:val="000000100000" w:firstRow="0" w:lastRow="0" w:firstColumn="0" w:lastColumn="0" w:oddVBand="0" w:evenVBand="0" w:oddHBand="1" w:evenHBand="0" w:firstRowFirstColumn="0" w:firstRowLastColumn="0" w:lastRowFirstColumn="0" w:lastRowLastColumn="0"/>
              <w:rPr>
                <w:ins w:id="5036" w:author="Peter Arbogast [2]" w:date="2019-03-22T14:22:00Z"/>
              </w:rPr>
            </w:pPr>
            <w:ins w:id="5037" w:author="Peter Arbogast [2]" w:date="2019-03-22T14:22:00Z">
              <w:r>
                <w:t>Last usage</w:t>
              </w:r>
            </w:ins>
          </w:p>
        </w:tc>
      </w:tr>
      <w:tr w:rsidR="00C44B42" w14:paraId="23D84316" w14:textId="77777777" w:rsidTr="00C44B42">
        <w:trPr>
          <w:ins w:id="5038" w:author="Peter Arbogast [2]" w:date="2019-03-22T14:22:00Z"/>
        </w:trPr>
        <w:tc>
          <w:tcPr>
            <w:cnfStyle w:val="001000000000" w:firstRow="0" w:lastRow="0" w:firstColumn="1" w:lastColumn="0" w:oddVBand="0" w:evenVBand="0" w:oddHBand="0" w:evenHBand="0" w:firstRowFirstColumn="0" w:firstRowLastColumn="0" w:lastRowFirstColumn="0" w:lastRowLastColumn="0"/>
            <w:tcW w:w="3116" w:type="dxa"/>
          </w:tcPr>
          <w:p w14:paraId="323D71AF" w14:textId="6A7EA9D3" w:rsidR="00C44B42" w:rsidRDefault="00C44B42" w:rsidP="00C44B42">
            <w:pPr>
              <w:rPr>
                <w:ins w:id="5039" w:author="Peter Arbogast [2]" w:date="2019-03-22T14:22:00Z"/>
              </w:rPr>
            </w:pPr>
            <w:ins w:id="5040" w:author="Peter Arbogast [2]" w:date="2019-03-22T14:22:00Z">
              <w:r>
                <w:t>Used</w:t>
              </w:r>
            </w:ins>
          </w:p>
        </w:tc>
        <w:tc>
          <w:tcPr>
            <w:tcW w:w="3117" w:type="dxa"/>
          </w:tcPr>
          <w:p w14:paraId="7A3F0B5B" w14:textId="358ECFAD" w:rsidR="00C44B42" w:rsidRDefault="00C44B42" w:rsidP="00C44B42">
            <w:pPr>
              <w:cnfStyle w:val="000000000000" w:firstRow="0" w:lastRow="0" w:firstColumn="0" w:lastColumn="0" w:oddVBand="0" w:evenVBand="0" w:oddHBand="0" w:evenHBand="0" w:firstRowFirstColumn="0" w:firstRowLastColumn="0" w:lastRowFirstColumn="0" w:lastRowLastColumn="0"/>
              <w:rPr>
                <w:ins w:id="5041" w:author="Peter Arbogast [2]" w:date="2019-03-22T14:22:00Z"/>
              </w:rPr>
            </w:pPr>
            <w:ins w:id="5042" w:author="Peter Arbogast [2]" w:date="2019-03-22T14:22:00Z">
              <w:r>
                <w:t>BIT</w:t>
              </w:r>
            </w:ins>
          </w:p>
        </w:tc>
        <w:tc>
          <w:tcPr>
            <w:tcW w:w="3117" w:type="dxa"/>
          </w:tcPr>
          <w:p w14:paraId="5FA3A405" w14:textId="4D938C7B" w:rsidR="00C44B42" w:rsidRDefault="00C44B42" w:rsidP="00C44B42">
            <w:pPr>
              <w:cnfStyle w:val="000000000000" w:firstRow="0" w:lastRow="0" w:firstColumn="0" w:lastColumn="0" w:oddVBand="0" w:evenVBand="0" w:oddHBand="0" w:evenHBand="0" w:firstRowFirstColumn="0" w:firstRowLastColumn="0" w:lastRowFirstColumn="0" w:lastRowLastColumn="0"/>
              <w:rPr>
                <w:ins w:id="5043" w:author="Peter Arbogast [2]" w:date="2019-03-22T14:22:00Z"/>
              </w:rPr>
            </w:pPr>
            <w:ins w:id="5044" w:author="Peter Arbogast [2]" w:date="2019-03-22T14:22:00Z">
              <w:r>
                <w:t>1 = Used</w:t>
              </w:r>
            </w:ins>
          </w:p>
        </w:tc>
      </w:tr>
      <w:tr w:rsidR="00C44B42" w14:paraId="25D22F1F" w14:textId="77777777" w:rsidTr="00C44B42">
        <w:trPr>
          <w:cnfStyle w:val="000000100000" w:firstRow="0" w:lastRow="0" w:firstColumn="0" w:lastColumn="0" w:oddVBand="0" w:evenVBand="0" w:oddHBand="1" w:evenHBand="0" w:firstRowFirstColumn="0" w:firstRowLastColumn="0" w:lastRowFirstColumn="0" w:lastRowLastColumn="0"/>
          <w:ins w:id="5045" w:author="Peter Arbogast [2]" w:date="2019-03-22T14:22:00Z"/>
        </w:trPr>
        <w:tc>
          <w:tcPr>
            <w:cnfStyle w:val="001000000000" w:firstRow="0" w:lastRow="0" w:firstColumn="1" w:lastColumn="0" w:oddVBand="0" w:evenVBand="0" w:oddHBand="0" w:evenHBand="0" w:firstRowFirstColumn="0" w:firstRowLastColumn="0" w:lastRowFirstColumn="0" w:lastRowLastColumn="0"/>
            <w:tcW w:w="3116" w:type="dxa"/>
          </w:tcPr>
          <w:p w14:paraId="76A17859" w14:textId="668DEC01" w:rsidR="00C44B42" w:rsidRDefault="00C44B42" w:rsidP="00C44B42">
            <w:pPr>
              <w:rPr>
                <w:ins w:id="5046" w:author="Peter Arbogast [2]" w:date="2019-03-22T14:22:00Z"/>
              </w:rPr>
            </w:pPr>
            <w:ins w:id="5047" w:author="Peter Arbogast [2]" w:date="2019-03-22T14:22:00Z">
              <w:r>
                <w:t>Active</w:t>
              </w:r>
            </w:ins>
          </w:p>
        </w:tc>
        <w:tc>
          <w:tcPr>
            <w:tcW w:w="3117" w:type="dxa"/>
          </w:tcPr>
          <w:p w14:paraId="2B92E672" w14:textId="04344391" w:rsidR="00C44B42" w:rsidRDefault="00C44B42" w:rsidP="00C44B42">
            <w:pPr>
              <w:cnfStyle w:val="000000100000" w:firstRow="0" w:lastRow="0" w:firstColumn="0" w:lastColumn="0" w:oddVBand="0" w:evenVBand="0" w:oddHBand="1" w:evenHBand="0" w:firstRowFirstColumn="0" w:firstRowLastColumn="0" w:lastRowFirstColumn="0" w:lastRowLastColumn="0"/>
              <w:rPr>
                <w:ins w:id="5048" w:author="Peter Arbogast [2]" w:date="2019-03-22T14:22:00Z"/>
              </w:rPr>
            </w:pPr>
            <w:ins w:id="5049" w:author="Peter Arbogast [2]" w:date="2019-03-22T14:22:00Z">
              <w:r>
                <w:t>BIT</w:t>
              </w:r>
            </w:ins>
          </w:p>
        </w:tc>
        <w:tc>
          <w:tcPr>
            <w:tcW w:w="3117" w:type="dxa"/>
          </w:tcPr>
          <w:p w14:paraId="3D9F5D7C" w14:textId="77777777" w:rsidR="00C44B42" w:rsidRDefault="00C44B42" w:rsidP="00C44B42">
            <w:pPr>
              <w:cnfStyle w:val="000000100000" w:firstRow="0" w:lastRow="0" w:firstColumn="0" w:lastColumn="0" w:oddVBand="0" w:evenVBand="0" w:oddHBand="1" w:evenHBand="0" w:firstRowFirstColumn="0" w:firstRowLastColumn="0" w:lastRowFirstColumn="0" w:lastRowLastColumn="0"/>
              <w:rPr>
                <w:ins w:id="5050" w:author="Peter Arbogast [2]" w:date="2019-03-22T14:22:00Z"/>
              </w:rPr>
            </w:pPr>
          </w:p>
        </w:tc>
      </w:tr>
      <w:tr w:rsidR="00C44B42" w14:paraId="5C5F2AB0" w14:textId="77777777" w:rsidTr="00C44B42">
        <w:trPr>
          <w:ins w:id="5051" w:author="Peter Arbogast [2]" w:date="2019-03-22T14:22:00Z"/>
        </w:trPr>
        <w:tc>
          <w:tcPr>
            <w:cnfStyle w:val="001000000000" w:firstRow="0" w:lastRow="0" w:firstColumn="1" w:lastColumn="0" w:oddVBand="0" w:evenVBand="0" w:oddHBand="0" w:evenHBand="0" w:firstRowFirstColumn="0" w:firstRowLastColumn="0" w:lastRowFirstColumn="0" w:lastRowLastColumn="0"/>
            <w:tcW w:w="3116" w:type="dxa"/>
          </w:tcPr>
          <w:p w14:paraId="04F36A82" w14:textId="1C46BB42" w:rsidR="00C44B42" w:rsidRDefault="00C44B42" w:rsidP="00C44B42">
            <w:pPr>
              <w:rPr>
                <w:ins w:id="5052" w:author="Peter Arbogast [2]" w:date="2019-03-22T14:22:00Z"/>
              </w:rPr>
            </w:pPr>
            <w:ins w:id="5053" w:author="Peter Arbogast [2]" w:date="2019-03-22T14:22:00Z">
              <w:r>
                <w:t>NeedLicense</w:t>
              </w:r>
            </w:ins>
          </w:p>
        </w:tc>
        <w:tc>
          <w:tcPr>
            <w:tcW w:w="3117" w:type="dxa"/>
          </w:tcPr>
          <w:p w14:paraId="0949B73A" w14:textId="66830C64" w:rsidR="00C44B42" w:rsidRDefault="00C44B42" w:rsidP="00C44B42">
            <w:pPr>
              <w:cnfStyle w:val="000000000000" w:firstRow="0" w:lastRow="0" w:firstColumn="0" w:lastColumn="0" w:oddVBand="0" w:evenVBand="0" w:oddHBand="0" w:evenHBand="0" w:firstRowFirstColumn="0" w:firstRowLastColumn="0" w:lastRowFirstColumn="0" w:lastRowLastColumn="0"/>
              <w:rPr>
                <w:ins w:id="5054" w:author="Peter Arbogast [2]" w:date="2019-03-22T14:22:00Z"/>
              </w:rPr>
            </w:pPr>
            <w:ins w:id="5055" w:author="Peter Arbogast [2]" w:date="2019-03-22T14:22:00Z">
              <w:r>
                <w:t>BIT</w:t>
              </w:r>
            </w:ins>
          </w:p>
        </w:tc>
        <w:tc>
          <w:tcPr>
            <w:tcW w:w="3117" w:type="dxa"/>
          </w:tcPr>
          <w:p w14:paraId="6C06CFCF" w14:textId="1CA3801D" w:rsidR="00C44B42" w:rsidRDefault="00C44B42" w:rsidP="00C44B42">
            <w:pPr>
              <w:cnfStyle w:val="000000000000" w:firstRow="0" w:lastRow="0" w:firstColumn="0" w:lastColumn="0" w:oddVBand="0" w:evenVBand="0" w:oddHBand="0" w:evenHBand="0" w:firstRowFirstColumn="0" w:firstRowLastColumn="0" w:lastRowFirstColumn="0" w:lastRowLastColumn="0"/>
              <w:rPr>
                <w:ins w:id="5056" w:author="Peter Arbogast [2]" w:date="2019-03-22T14:22:00Z"/>
              </w:rPr>
            </w:pPr>
            <w:ins w:id="5057" w:author="Peter Arbogast [2]" w:date="2019-03-22T14:22:00Z">
              <w:r>
                <w:t>License Needed</w:t>
              </w:r>
            </w:ins>
          </w:p>
        </w:tc>
      </w:tr>
      <w:tr w:rsidR="00C44B42" w14:paraId="6D5761E9" w14:textId="77777777" w:rsidTr="00C44B42">
        <w:trPr>
          <w:cnfStyle w:val="000000100000" w:firstRow="0" w:lastRow="0" w:firstColumn="0" w:lastColumn="0" w:oddVBand="0" w:evenVBand="0" w:oddHBand="1" w:evenHBand="0" w:firstRowFirstColumn="0" w:firstRowLastColumn="0" w:lastRowFirstColumn="0" w:lastRowLastColumn="0"/>
          <w:ins w:id="5058" w:author="Peter Arbogast [2]" w:date="2019-03-22T14:22:00Z"/>
        </w:trPr>
        <w:tc>
          <w:tcPr>
            <w:cnfStyle w:val="001000000000" w:firstRow="0" w:lastRow="0" w:firstColumn="1" w:lastColumn="0" w:oddVBand="0" w:evenVBand="0" w:oddHBand="0" w:evenHBand="0" w:firstRowFirstColumn="0" w:firstRowLastColumn="0" w:lastRowFirstColumn="0" w:lastRowLastColumn="0"/>
            <w:tcW w:w="3116" w:type="dxa"/>
          </w:tcPr>
          <w:p w14:paraId="2B47FC37" w14:textId="267095F5" w:rsidR="00C44B42" w:rsidRDefault="00C44B42" w:rsidP="00C44B42">
            <w:pPr>
              <w:rPr>
                <w:ins w:id="5059" w:author="Peter Arbogast [2]" w:date="2019-03-22T14:22:00Z"/>
              </w:rPr>
            </w:pPr>
            <w:ins w:id="5060" w:author="Peter Arbogast [2]" w:date="2019-03-22T14:22:00Z">
              <w:r>
                <w:t>DependFeatur</w:t>
              </w:r>
            </w:ins>
            <w:ins w:id="5061" w:author="Peter Arbogast [2]" w:date="2019-03-22T14:23:00Z">
              <w:r>
                <w:t>eName</w:t>
              </w:r>
            </w:ins>
          </w:p>
        </w:tc>
        <w:tc>
          <w:tcPr>
            <w:tcW w:w="3117" w:type="dxa"/>
          </w:tcPr>
          <w:p w14:paraId="03A384E1" w14:textId="308C9E7F" w:rsidR="00C44B42" w:rsidRDefault="00C44B42" w:rsidP="00C44B42">
            <w:pPr>
              <w:cnfStyle w:val="000000100000" w:firstRow="0" w:lastRow="0" w:firstColumn="0" w:lastColumn="0" w:oddVBand="0" w:evenVBand="0" w:oddHBand="1" w:evenHBand="0" w:firstRowFirstColumn="0" w:firstRowLastColumn="0" w:lastRowFirstColumn="0" w:lastRowLastColumn="0"/>
              <w:rPr>
                <w:ins w:id="5062" w:author="Peter Arbogast [2]" w:date="2019-03-22T14:22:00Z"/>
              </w:rPr>
            </w:pPr>
            <w:ins w:id="5063" w:author="Peter Arbogast [2]" w:date="2019-03-22T14:23:00Z">
              <w:r>
                <w:t>NVARCHAR(256)</w:t>
              </w:r>
            </w:ins>
          </w:p>
        </w:tc>
        <w:tc>
          <w:tcPr>
            <w:tcW w:w="3117" w:type="dxa"/>
          </w:tcPr>
          <w:p w14:paraId="332D5660" w14:textId="5A216480" w:rsidR="00C44B42" w:rsidRDefault="00CF6497" w:rsidP="00C44B42">
            <w:pPr>
              <w:cnfStyle w:val="000000100000" w:firstRow="0" w:lastRow="0" w:firstColumn="0" w:lastColumn="0" w:oddVBand="0" w:evenVBand="0" w:oddHBand="1" w:evenHBand="0" w:firstRowFirstColumn="0" w:firstRowLastColumn="0" w:lastRowFirstColumn="0" w:lastRowLastColumn="0"/>
              <w:rPr>
                <w:ins w:id="5064" w:author="Peter Arbogast [2]" w:date="2019-03-22T14:22:00Z"/>
              </w:rPr>
            </w:pPr>
            <w:ins w:id="5065" w:author="Peter Arbogast [2]" w:date="2019-03-22T14:23:00Z">
              <w:r>
                <w:t>If used the FeatureName what is set her</w:t>
              </w:r>
            </w:ins>
            <w:ins w:id="5066" w:author="Peter Arbogast [2]" w:date="2019-03-22T14:24:00Z">
              <w:r>
                <w:t>e</w:t>
              </w:r>
            </w:ins>
            <w:ins w:id="5067" w:author="Peter Arbogast [2]" w:date="2019-03-22T14:23:00Z">
              <w:r>
                <w:t xml:space="preserve"> needs as well a </w:t>
              </w:r>
            </w:ins>
            <w:ins w:id="5068" w:author="Peter Arbogast [2]" w:date="2019-03-22T14:24:00Z">
              <w:r>
                <w:t>l</w:t>
              </w:r>
            </w:ins>
            <w:ins w:id="5069" w:author="Peter Arbogast [2]" w:date="2019-03-22T14:23:00Z">
              <w:r>
                <w:t>ice</w:t>
              </w:r>
            </w:ins>
            <w:ins w:id="5070" w:author="Peter Arbogast [2]" w:date="2019-03-22T14:24:00Z">
              <w:r>
                <w:t>nse</w:t>
              </w:r>
            </w:ins>
          </w:p>
        </w:tc>
      </w:tr>
      <w:tr w:rsidR="00CF6497" w14:paraId="311DB104" w14:textId="77777777" w:rsidTr="00C44B42">
        <w:trPr>
          <w:ins w:id="5071" w:author="Peter Arbogast [2]" w:date="2019-03-22T14:24:00Z"/>
        </w:trPr>
        <w:tc>
          <w:tcPr>
            <w:cnfStyle w:val="001000000000" w:firstRow="0" w:lastRow="0" w:firstColumn="1" w:lastColumn="0" w:oddVBand="0" w:evenVBand="0" w:oddHBand="0" w:evenHBand="0" w:firstRowFirstColumn="0" w:firstRowLastColumn="0" w:lastRowFirstColumn="0" w:lastRowLastColumn="0"/>
            <w:tcW w:w="3116" w:type="dxa"/>
          </w:tcPr>
          <w:p w14:paraId="345106F6" w14:textId="2FECC694" w:rsidR="00CF6497" w:rsidRDefault="00CF6497" w:rsidP="00C44B42">
            <w:pPr>
              <w:rPr>
                <w:ins w:id="5072" w:author="Peter Arbogast [2]" w:date="2019-03-22T14:24:00Z"/>
              </w:rPr>
            </w:pPr>
            <w:ins w:id="5073" w:author="Peter Arbogast [2]" w:date="2019-03-22T14:24:00Z">
              <w:r>
                <w:t>Comment</w:t>
              </w:r>
            </w:ins>
          </w:p>
        </w:tc>
        <w:tc>
          <w:tcPr>
            <w:tcW w:w="3117" w:type="dxa"/>
          </w:tcPr>
          <w:p w14:paraId="2384CAE9" w14:textId="4A79402D" w:rsidR="00CF6497" w:rsidRDefault="00CF6497" w:rsidP="00C44B42">
            <w:pPr>
              <w:cnfStyle w:val="000000000000" w:firstRow="0" w:lastRow="0" w:firstColumn="0" w:lastColumn="0" w:oddVBand="0" w:evenVBand="0" w:oddHBand="0" w:evenHBand="0" w:firstRowFirstColumn="0" w:firstRowLastColumn="0" w:lastRowFirstColumn="0" w:lastRowLastColumn="0"/>
              <w:rPr>
                <w:ins w:id="5074" w:author="Peter Arbogast [2]" w:date="2019-03-22T14:24:00Z"/>
              </w:rPr>
            </w:pPr>
            <w:ins w:id="5075" w:author="Peter Arbogast [2]" w:date="2019-03-22T14:32:00Z">
              <w:r>
                <w:t>NVARCHAR(256)</w:t>
              </w:r>
            </w:ins>
          </w:p>
        </w:tc>
        <w:tc>
          <w:tcPr>
            <w:tcW w:w="3117" w:type="dxa"/>
          </w:tcPr>
          <w:p w14:paraId="38690CD2" w14:textId="77777777" w:rsidR="00CF6497" w:rsidRDefault="00CF6497" w:rsidP="00C44B42">
            <w:pPr>
              <w:cnfStyle w:val="000000000000" w:firstRow="0" w:lastRow="0" w:firstColumn="0" w:lastColumn="0" w:oddVBand="0" w:evenVBand="0" w:oddHBand="0" w:evenHBand="0" w:firstRowFirstColumn="0" w:firstRowLastColumn="0" w:lastRowFirstColumn="0" w:lastRowLastColumn="0"/>
              <w:rPr>
                <w:ins w:id="5076" w:author="Peter Arbogast [2]" w:date="2019-03-22T14:24:00Z"/>
              </w:rPr>
            </w:pPr>
          </w:p>
        </w:tc>
      </w:tr>
    </w:tbl>
    <w:p w14:paraId="093CB335" w14:textId="77777777" w:rsidR="00C44B42" w:rsidRDefault="00C44B42">
      <w:pPr>
        <w:rPr>
          <w:ins w:id="5077" w:author="Peter Arbogast [2]" w:date="2019-03-22T14:15:00Z"/>
        </w:rPr>
      </w:pPr>
    </w:p>
    <w:p w14:paraId="348102C7" w14:textId="77777777" w:rsidR="00967384" w:rsidRDefault="0087081B">
      <w:pPr>
        <w:rPr>
          <w:ins w:id="5078" w:author="Peter Arbogast" w:date="2019-06-13T12:58:00Z"/>
        </w:rPr>
      </w:pPr>
      <w:ins w:id="5079" w:author="Peter Arbogast [2]" w:date="2019-03-22T14:50:00Z">
        <w:r>
          <w:t xml:space="preserve">If Temp Table </w:t>
        </w:r>
      </w:ins>
      <w:ins w:id="5080" w:author="Peter Arbogast [2]" w:date="2019-03-22T15:26:00Z">
        <w:r w:rsidR="00D263E1">
          <w:t>#</w:t>
        </w:r>
      </w:ins>
      <w:ins w:id="5081" w:author="Peter Arbogast [2]" w:date="2019-03-22T14:50:00Z">
        <w:r>
          <w:t>sp_OracleRaynetOptionList exist, the Data will not shown. It will put into this table.</w:t>
        </w:r>
      </w:ins>
    </w:p>
    <w:p w14:paraId="62EA1FF1" w14:textId="77777777" w:rsidR="00967384" w:rsidRDefault="00967384">
      <w:pPr>
        <w:rPr>
          <w:ins w:id="5082" w:author="Peter Arbogast" w:date="2019-06-13T12:58:00Z"/>
        </w:rPr>
      </w:pPr>
      <w:ins w:id="5083" w:author="Peter Arbogast" w:date="2019-06-13T12:58:00Z">
        <w:r>
          <w:t>Used by:</w:t>
        </w:r>
      </w:ins>
    </w:p>
    <w:p w14:paraId="58DF98CC" w14:textId="6D2E2D5E" w:rsidR="00967384" w:rsidRDefault="00967384" w:rsidP="00967384">
      <w:pPr>
        <w:pStyle w:val="ListParagraph"/>
        <w:numPr>
          <w:ilvl w:val="0"/>
          <w:numId w:val="2"/>
        </w:numPr>
        <w:rPr>
          <w:ins w:id="5084" w:author="Peter Arbogast" w:date="2019-06-13T12:58:00Z"/>
        </w:rPr>
      </w:pPr>
      <w:ins w:id="5085" w:author="Peter Arbogast" w:date="2019-06-13T12:58:00Z">
        <w:r>
          <w:t>sp_rp_OracleOptionList</w:t>
        </w:r>
      </w:ins>
    </w:p>
    <w:p w14:paraId="6FDA9535" w14:textId="71B5B4E8" w:rsidR="00CF6497" w:rsidRDefault="00CF6497">
      <w:pPr>
        <w:rPr>
          <w:ins w:id="5086" w:author="Peter Arbogast [2]" w:date="2019-03-22T14:27:00Z"/>
          <w:rFonts w:asciiTheme="majorHAnsi" w:eastAsiaTheme="majorEastAsia" w:hAnsiTheme="majorHAnsi" w:cstheme="majorBidi"/>
          <w:color w:val="1F3763" w:themeColor="accent1" w:themeShade="7F"/>
          <w:sz w:val="24"/>
          <w:szCs w:val="24"/>
        </w:rPr>
      </w:pPr>
      <w:ins w:id="5087" w:author="Peter Arbogast [2]" w:date="2019-03-22T14:27:00Z">
        <w:r>
          <w:br w:type="page"/>
        </w:r>
      </w:ins>
    </w:p>
    <w:p w14:paraId="74D536A8" w14:textId="627CFBF3" w:rsidR="00C44B42" w:rsidRDefault="00C44B42" w:rsidP="00C44B42">
      <w:pPr>
        <w:pStyle w:val="Heading3"/>
        <w:numPr>
          <w:ilvl w:val="2"/>
          <w:numId w:val="1"/>
        </w:numPr>
        <w:ind w:left="709"/>
        <w:rPr>
          <w:ins w:id="5088" w:author="Peter Arbogast [2]" w:date="2019-03-22T14:16:00Z"/>
        </w:rPr>
      </w:pPr>
      <w:bookmarkStart w:id="5089" w:name="_Toc11337028"/>
      <w:ins w:id="5090" w:author="Peter Arbogast [2]" w:date="2019-03-22T14:15:00Z">
        <w:r w:rsidRPr="00C44B42">
          <w:lastRenderedPageBreak/>
          <w:t>sp_OracleScriptOptionList</w:t>
        </w:r>
      </w:ins>
      <w:ins w:id="5091" w:author="Peter Arbogast [2]" w:date="2019-03-22T14:25:00Z">
        <w:r w:rsidR="00CF6497">
          <w:t xml:space="preserve"> @</w:t>
        </w:r>
      </w:ins>
      <w:ins w:id="5092" w:author="Peter Arbogast [2]" w:date="2019-03-22T14:26:00Z">
        <w:r w:rsidR="00CF6497">
          <w:t>DBObjectID</w:t>
        </w:r>
      </w:ins>
      <w:bookmarkEnd w:id="5089"/>
    </w:p>
    <w:p w14:paraId="1FB5B802" w14:textId="7E6F1679" w:rsidR="00C44B42" w:rsidRDefault="00C44B42" w:rsidP="00C44B42">
      <w:pPr>
        <w:rPr>
          <w:ins w:id="5093" w:author="Peter Arbogast [2]" w:date="2019-03-22T14:16:00Z"/>
        </w:rPr>
      </w:pPr>
      <w:ins w:id="5094" w:author="Peter Arbogast [2]" w:date="2019-03-22T14:16:00Z">
        <w:r>
          <w:t>Get all Oracle Options from Oracle DBFUS Script</w:t>
        </w:r>
      </w:ins>
    </w:p>
    <w:p w14:paraId="0CD58B86" w14:textId="77777777" w:rsidR="00CF6497" w:rsidRDefault="00CF6497" w:rsidP="00CF6497">
      <w:pPr>
        <w:rPr>
          <w:ins w:id="5095" w:author="Peter Arbogast [2]" w:date="2019-03-22T14:26:00Z"/>
        </w:rPr>
      </w:pPr>
      <w:ins w:id="5096" w:author="Peter Arbogast [2]" w:date="2019-03-22T14:26:00Z">
        <w:r>
          <w:t>Parameter @DBObjectID:</w:t>
        </w:r>
      </w:ins>
    </w:p>
    <w:p w14:paraId="77565A42" w14:textId="77777777" w:rsidR="00CF6497" w:rsidRDefault="00CF6497" w:rsidP="00CF6497">
      <w:pPr>
        <w:pStyle w:val="ListParagraph"/>
        <w:rPr>
          <w:ins w:id="5097" w:author="Peter Arbogast [2]" w:date="2019-03-22T14:26:00Z"/>
        </w:rPr>
      </w:pPr>
      <w:ins w:id="5098" w:author="Peter Arbogast [2]" w:date="2019-03-22T14:26:00Z">
        <w:r>
          <w:t>Database Object ID from the DB Instance</w:t>
        </w:r>
      </w:ins>
    </w:p>
    <w:p w14:paraId="46D19A3A" w14:textId="77777777" w:rsidR="00CF6497" w:rsidRDefault="00CF6497" w:rsidP="00CF6497">
      <w:pPr>
        <w:rPr>
          <w:ins w:id="5099" w:author="Peter Arbogast [2]" w:date="2019-03-22T14:26:00Z"/>
        </w:rPr>
      </w:pPr>
      <w:ins w:id="5100" w:author="Peter Arbogast [2]" w:date="2019-03-22T14:26:00Z">
        <w:r>
          <w:t>Return:</w:t>
        </w:r>
      </w:ins>
    </w:p>
    <w:tbl>
      <w:tblPr>
        <w:tblStyle w:val="GridTable4"/>
        <w:tblW w:w="0" w:type="auto"/>
        <w:tblLook w:val="04A0" w:firstRow="1" w:lastRow="0" w:firstColumn="1" w:lastColumn="0" w:noHBand="0" w:noVBand="1"/>
      </w:tblPr>
      <w:tblGrid>
        <w:gridCol w:w="3116"/>
        <w:gridCol w:w="3117"/>
        <w:gridCol w:w="3117"/>
      </w:tblGrid>
      <w:tr w:rsidR="00CF6497" w14:paraId="5AD62A61" w14:textId="77777777" w:rsidTr="004B2A4A">
        <w:trPr>
          <w:cnfStyle w:val="100000000000" w:firstRow="1" w:lastRow="0" w:firstColumn="0" w:lastColumn="0" w:oddVBand="0" w:evenVBand="0" w:oddHBand="0" w:evenHBand="0" w:firstRowFirstColumn="0" w:firstRowLastColumn="0" w:lastRowFirstColumn="0" w:lastRowLastColumn="0"/>
          <w:ins w:id="5101" w:author="Peter Arbogast [2]" w:date="2019-03-22T14:26:00Z"/>
        </w:trPr>
        <w:tc>
          <w:tcPr>
            <w:cnfStyle w:val="001000000000" w:firstRow="0" w:lastRow="0" w:firstColumn="1" w:lastColumn="0" w:oddVBand="0" w:evenVBand="0" w:oddHBand="0" w:evenHBand="0" w:firstRowFirstColumn="0" w:firstRowLastColumn="0" w:lastRowFirstColumn="0" w:lastRowLastColumn="0"/>
            <w:tcW w:w="3116" w:type="dxa"/>
          </w:tcPr>
          <w:p w14:paraId="72166D79" w14:textId="77777777" w:rsidR="00CF6497" w:rsidRDefault="00CF6497" w:rsidP="004B2A4A">
            <w:pPr>
              <w:rPr>
                <w:ins w:id="5102" w:author="Peter Arbogast [2]" w:date="2019-03-22T14:26:00Z"/>
              </w:rPr>
            </w:pPr>
            <w:ins w:id="5103" w:author="Peter Arbogast [2]" w:date="2019-03-22T14:26:00Z">
              <w:r>
                <w:t>Colum name</w:t>
              </w:r>
            </w:ins>
          </w:p>
        </w:tc>
        <w:tc>
          <w:tcPr>
            <w:tcW w:w="3117" w:type="dxa"/>
          </w:tcPr>
          <w:p w14:paraId="6172A2F5" w14:textId="77777777" w:rsidR="00CF6497" w:rsidRDefault="00CF6497" w:rsidP="004B2A4A">
            <w:pPr>
              <w:cnfStyle w:val="100000000000" w:firstRow="1" w:lastRow="0" w:firstColumn="0" w:lastColumn="0" w:oddVBand="0" w:evenVBand="0" w:oddHBand="0" w:evenHBand="0" w:firstRowFirstColumn="0" w:firstRowLastColumn="0" w:lastRowFirstColumn="0" w:lastRowLastColumn="0"/>
              <w:rPr>
                <w:ins w:id="5104" w:author="Peter Arbogast [2]" w:date="2019-03-22T14:26:00Z"/>
              </w:rPr>
            </w:pPr>
            <w:ins w:id="5105" w:author="Peter Arbogast [2]" w:date="2019-03-22T14:26:00Z">
              <w:r>
                <w:t>Type</w:t>
              </w:r>
            </w:ins>
          </w:p>
        </w:tc>
        <w:tc>
          <w:tcPr>
            <w:tcW w:w="3117" w:type="dxa"/>
          </w:tcPr>
          <w:p w14:paraId="05E26F58" w14:textId="77777777" w:rsidR="00CF6497" w:rsidRDefault="00CF6497" w:rsidP="004B2A4A">
            <w:pPr>
              <w:cnfStyle w:val="100000000000" w:firstRow="1" w:lastRow="0" w:firstColumn="0" w:lastColumn="0" w:oddVBand="0" w:evenVBand="0" w:oddHBand="0" w:evenHBand="0" w:firstRowFirstColumn="0" w:firstRowLastColumn="0" w:lastRowFirstColumn="0" w:lastRowLastColumn="0"/>
              <w:rPr>
                <w:ins w:id="5106" w:author="Peter Arbogast [2]" w:date="2019-03-22T14:26:00Z"/>
              </w:rPr>
            </w:pPr>
            <w:ins w:id="5107" w:author="Peter Arbogast [2]" w:date="2019-03-22T14:26:00Z">
              <w:r>
                <w:t>Description</w:t>
              </w:r>
            </w:ins>
          </w:p>
        </w:tc>
      </w:tr>
      <w:tr w:rsidR="00CF6497" w14:paraId="05372D5D" w14:textId="77777777" w:rsidTr="004B2A4A">
        <w:trPr>
          <w:cnfStyle w:val="000000100000" w:firstRow="0" w:lastRow="0" w:firstColumn="0" w:lastColumn="0" w:oddVBand="0" w:evenVBand="0" w:oddHBand="1" w:evenHBand="0" w:firstRowFirstColumn="0" w:firstRowLastColumn="0" w:lastRowFirstColumn="0" w:lastRowLastColumn="0"/>
          <w:ins w:id="5108" w:author="Peter Arbogast [2]" w:date="2019-03-22T14:26:00Z"/>
        </w:trPr>
        <w:tc>
          <w:tcPr>
            <w:cnfStyle w:val="001000000000" w:firstRow="0" w:lastRow="0" w:firstColumn="1" w:lastColumn="0" w:oddVBand="0" w:evenVBand="0" w:oddHBand="0" w:evenHBand="0" w:firstRowFirstColumn="0" w:firstRowLastColumn="0" w:lastRowFirstColumn="0" w:lastRowLastColumn="0"/>
            <w:tcW w:w="3116" w:type="dxa"/>
          </w:tcPr>
          <w:p w14:paraId="6524B9E8" w14:textId="77777777" w:rsidR="00CF6497" w:rsidRDefault="00CF6497" w:rsidP="004B2A4A">
            <w:pPr>
              <w:rPr>
                <w:ins w:id="5109" w:author="Peter Arbogast [2]" w:date="2019-03-22T14:26:00Z"/>
              </w:rPr>
            </w:pPr>
            <w:ins w:id="5110" w:author="Peter Arbogast [2]" w:date="2019-03-22T14:26:00Z">
              <w:r>
                <w:t>DBObjectID</w:t>
              </w:r>
            </w:ins>
          </w:p>
        </w:tc>
        <w:tc>
          <w:tcPr>
            <w:tcW w:w="3117" w:type="dxa"/>
          </w:tcPr>
          <w:p w14:paraId="4CFCDDFC" w14:textId="77777777" w:rsidR="00CF6497" w:rsidRDefault="00CF6497" w:rsidP="004B2A4A">
            <w:pPr>
              <w:cnfStyle w:val="000000100000" w:firstRow="0" w:lastRow="0" w:firstColumn="0" w:lastColumn="0" w:oddVBand="0" w:evenVBand="0" w:oddHBand="1" w:evenHBand="0" w:firstRowFirstColumn="0" w:firstRowLastColumn="0" w:lastRowFirstColumn="0" w:lastRowLastColumn="0"/>
              <w:rPr>
                <w:ins w:id="5111" w:author="Peter Arbogast [2]" w:date="2019-03-22T14:26:00Z"/>
              </w:rPr>
            </w:pPr>
            <w:ins w:id="5112" w:author="Peter Arbogast [2]" w:date="2019-03-22T14:26:00Z">
              <w:r>
                <w:t>BIGINT</w:t>
              </w:r>
            </w:ins>
          </w:p>
        </w:tc>
        <w:tc>
          <w:tcPr>
            <w:tcW w:w="3117" w:type="dxa"/>
          </w:tcPr>
          <w:p w14:paraId="1BDCEB2F" w14:textId="77777777" w:rsidR="00CF6497" w:rsidRDefault="00CF6497" w:rsidP="004B2A4A">
            <w:pPr>
              <w:cnfStyle w:val="000000100000" w:firstRow="0" w:lastRow="0" w:firstColumn="0" w:lastColumn="0" w:oddVBand="0" w:evenVBand="0" w:oddHBand="1" w:evenHBand="0" w:firstRowFirstColumn="0" w:firstRowLastColumn="0" w:lastRowFirstColumn="0" w:lastRowLastColumn="0"/>
              <w:rPr>
                <w:ins w:id="5113" w:author="Peter Arbogast [2]" w:date="2019-03-22T14:26:00Z"/>
              </w:rPr>
            </w:pPr>
            <w:ins w:id="5114" w:author="Peter Arbogast [2]" w:date="2019-03-22T14:26:00Z">
              <w:r>
                <w:t>DB Instance ComputerID</w:t>
              </w:r>
            </w:ins>
          </w:p>
        </w:tc>
      </w:tr>
      <w:tr w:rsidR="00CF6497" w14:paraId="3F90DF65" w14:textId="77777777" w:rsidTr="004B2A4A">
        <w:trPr>
          <w:ins w:id="5115" w:author="Peter Arbogast [2]" w:date="2019-03-22T14:26:00Z"/>
        </w:trPr>
        <w:tc>
          <w:tcPr>
            <w:cnfStyle w:val="001000000000" w:firstRow="0" w:lastRow="0" w:firstColumn="1" w:lastColumn="0" w:oddVBand="0" w:evenVBand="0" w:oddHBand="0" w:evenHBand="0" w:firstRowFirstColumn="0" w:firstRowLastColumn="0" w:lastRowFirstColumn="0" w:lastRowLastColumn="0"/>
            <w:tcW w:w="3116" w:type="dxa"/>
          </w:tcPr>
          <w:p w14:paraId="13948D95" w14:textId="2A36F432" w:rsidR="00CF6497" w:rsidRDefault="00CF6497" w:rsidP="004B2A4A">
            <w:pPr>
              <w:rPr>
                <w:ins w:id="5116" w:author="Peter Arbogast [2]" w:date="2019-03-22T14:26:00Z"/>
              </w:rPr>
            </w:pPr>
            <w:ins w:id="5117" w:author="Peter Arbogast [2]" w:date="2019-03-22T14:27:00Z">
              <w:r>
                <w:t>ContainerName</w:t>
              </w:r>
            </w:ins>
          </w:p>
        </w:tc>
        <w:tc>
          <w:tcPr>
            <w:tcW w:w="3117" w:type="dxa"/>
          </w:tcPr>
          <w:p w14:paraId="45085549" w14:textId="7E52E4C2" w:rsidR="00CF6497" w:rsidRDefault="00CF6497" w:rsidP="004B2A4A">
            <w:pPr>
              <w:cnfStyle w:val="000000000000" w:firstRow="0" w:lastRow="0" w:firstColumn="0" w:lastColumn="0" w:oddVBand="0" w:evenVBand="0" w:oddHBand="0" w:evenHBand="0" w:firstRowFirstColumn="0" w:firstRowLastColumn="0" w:lastRowFirstColumn="0" w:lastRowLastColumn="0"/>
              <w:rPr>
                <w:ins w:id="5118" w:author="Peter Arbogast [2]" w:date="2019-03-22T14:26:00Z"/>
              </w:rPr>
            </w:pPr>
            <w:ins w:id="5119" w:author="Peter Arbogast [2]" w:date="2019-03-22T14:27:00Z">
              <w:r>
                <w:t>NVARCHAR(256)</w:t>
              </w:r>
            </w:ins>
          </w:p>
        </w:tc>
        <w:tc>
          <w:tcPr>
            <w:tcW w:w="3117" w:type="dxa"/>
          </w:tcPr>
          <w:p w14:paraId="6BBCA849" w14:textId="32C59F4C" w:rsidR="00CF6497" w:rsidRDefault="00CF6497" w:rsidP="004B2A4A">
            <w:pPr>
              <w:cnfStyle w:val="000000000000" w:firstRow="0" w:lastRow="0" w:firstColumn="0" w:lastColumn="0" w:oddVBand="0" w:evenVBand="0" w:oddHBand="0" w:evenHBand="0" w:firstRowFirstColumn="0" w:firstRowLastColumn="0" w:lastRowFirstColumn="0" w:lastRowLastColumn="0"/>
              <w:rPr>
                <w:ins w:id="5120" w:author="Peter Arbogast [2]" w:date="2019-03-22T14:26:00Z"/>
              </w:rPr>
            </w:pPr>
            <w:ins w:id="5121" w:author="Peter Arbogast [2]" w:date="2019-03-22T14:27:00Z">
              <w:r>
                <w:t>Container Name if Container Database</w:t>
              </w:r>
            </w:ins>
          </w:p>
        </w:tc>
      </w:tr>
      <w:tr w:rsidR="00CF6497" w14:paraId="35E8ACAC" w14:textId="77777777" w:rsidTr="004B2A4A">
        <w:trPr>
          <w:cnfStyle w:val="000000100000" w:firstRow="0" w:lastRow="0" w:firstColumn="0" w:lastColumn="0" w:oddVBand="0" w:evenVBand="0" w:oddHBand="1" w:evenHBand="0" w:firstRowFirstColumn="0" w:firstRowLastColumn="0" w:lastRowFirstColumn="0" w:lastRowLastColumn="0"/>
          <w:ins w:id="5122" w:author="Peter Arbogast [2]" w:date="2019-03-22T14:26:00Z"/>
        </w:trPr>
        <w:tc>
          <w:tcPr>
            <w:cnfStyle w:val="001000000000" w:firstRow="0" w:lastRow="0" w:firstColumn="1" w:lastColumn="0" w:oddVBand="0" w:evenVBand="0" w:oddHBand="0" w:evenHBand="0" w:firstRowFirstColumn="0" w:firstRowLastColumn="0" w:lastRowFirstColumn="0" w:lastRowLastColumn="0"/>
            <w:tcW w:w="3116" w:type="dxa"/>
          </w:tcPr>
          <w:p w14:paraId="30D4009C" w14:textId="77777777" w:rsidR="00CF6497" w:rsidRDefault="00CF6497" w:rsidP="004B2A4A">
            <w:pPr>
              <w:rPr>
                <w:ins w:id="5123" w:author="Peter Arbogast [2]" w:date="2019-03-22T14:26:00Z"/>
              </w:rPr>
            </w:pPr>
            <w:ins w:id="5124" w:author="Peter Arbogast [2]" w:date="2019-03-22T14:26:00Z">
              <w:r>
                <w:t>Product</w:t>
              </w:r>
            </w:ins>
          </w:p>
        </w:tc>
        <w:tc>
          <w:tcPr>
            <w:tcW w:w="3117" w:type="dxa"/>
          </w:tcPr>
          <w:p w14:paraId="50282083" w14:textId="77777777" w:rsidR="00CF6497" w:rsidRDefault="00CF6497" w:rsidP="004B2A4A">
            <w:pPr>
              <w:cnfStyle w:val="000000100000" w:firstRow="0" w:lastRow="0" w:firstColumn="0" w:lastColumn="0" w:oddVBand="0" w:evenVBand="0" w:oddHBand="1" w:evenHBand="0" w:firstRowFirstColumn="0" w:firstRowLastColumn="0" w:lastRowFirstColumn="0" w:lastRowLastColumn="0"/>
              <w:rPr>
                <w:ins w:id="5125" w:author="Peter Arbogast [2]" w:date="2019-03-22T14:26:00Z"/>
              </w:rPr>
            </w:pPr>
            <w:ins w:id="5126" w:author="Peter Arbogast [2]" w:date="2019-03-22T14:26:00Z">
              <w:r>
                <w:t>NVARCHAR(256)</w:t>
              </w:r>
            </w:ins>
          </w:p>
        </w:tc>
        <w:tc>
          <w:tcPr>
            <w:tcW w:w="3117" w:type="dxa"/>
          </w:tcPr>
          <w:p w14:paraId="2E741224" w14:textId="77777777" w:rsidR="00CF6497" w:rsidRDefault="00CF6497" w:rsidP="004B2A4A">
            <w:pPr>
              <w:cnfStyle w:val="000000100000" w:firstRow="0" w:lastRow="0" w:firstColumn="0" w:lastColumn="0" w:oddVBand="0" w:evenVBand="0" w:oddHBand="1" w:evenHBand="0" w:firstRowFirstColumn="0" w:firstRowLastColumn="0" w:lastRowFirstColumn="0" w:lastRowLastColumn="0"/>
              <w:rPr>
                <w:ins w:id="5127" w:author="Peter Arbogast [2]" w:date="2019-03-22T14:26:00Z"/>
              </w:rPr>
            </w:pPr>
            <w:ins w:id="5128" w:author="Peter Arbogast [2]" w:date="2019-03-22T14:26:00Z">
              <w:r>
                <w:t>Product Name</w:t>
              </w:r>
            </w:ins>
          </w:p>
        </w:tc>
      </w:tr>
      <w:tr w:rsidR="00CF6497" w14:paraId="2439B972" w14:textId="77777777" w:rsidTr="004B2A4A">
        <w:trPr>
          <w:ins w:id="5129" w:author="Peter Arbogast [2]" w:date="2019-03-22T14:26:00Z"/>
        </w:trPr>
        <w:tc>
          <w:tcPr>
            <w:cnfStyle w:val="001000000000" w:firstRow="0" w:lastRow="0" w:firstColumn="1" w:lastColumn="0" w:oddVBand="0" w:evenVBand="0" w:oddHBand="0" w:evenHBand="0" w:firstRowFirstColumn="0" w:firstRowLastColumn="0" w:lastRowFirstColumn="0" w:lastRowLastColumn="0"/>
            <w:tcW w:w="3116" w:type="dxa"/>
          </w:tcPr>
          <w:p w14:paraId="3A3501CD" w14:textId="77777777" w:rsidR="00CF6497" w:rsidRDefault="00CF6497" w:rsidP="004B2A4A">
            <w:pPr>
              <w:rPr>
                <w:ins w:id="5130" w:author="Peter Arbogast [2]" w:date="2019-03-22T14:26:00Z"/>
              </w:rPr>
            </w:pPr>
            <w:ins w:id="5131" w:author="Peter Arbogast [2]" w:date="2019-03-22T14:26:00Z">
              <w:r>
                <w:t>ProductType</w:t>
              </w:r>
            </w:ins>
          </w:p>
        </w:tc>
        <w:tc>
          <w:tcPr>
            <w:tcW w:w="3117" w:type="dxa"/>
          </w:tcPr>
          <w:p w14:paraId="1E92DB9C" w14:textId="77777777" w:rsidR="00CF6497" w:rsidRDefault="00CF6497" w:rsidP="004B2A4A">
            <w:pPr>
              <w:cnfStyle w:val="000000000000" w:firstRow="0" w:lastRow="0" w:firstColumn="0" w:lastColumn="0" w:oddVBand="0" w:evenVBand="0" w:oddHBand="0" w:evenHBand="0" w:firstRowFirstColumn="0" w:firstRowLastColumn="0" w:lastRowFirstColumn="0" w:lastRowLastColumn="0"/>
              <w:rPr>
                <w:ins w:id="5132" w:author="Peter Arbogast [2]" w:date="2019-03-22T14:26:00Z"/>
              </w:rPr>
            </w:pPr>
            <w:ins w:id="5133" w:author="Peter Arbogast [2]" w:date="2019-03-22T14:26:00Z">
              <w:r>
                <w:t>NVARCHAR(256)</w:t>
              </w:r>
            </w:ins>
          </w:p>
        </w:tc>
        <w:tc>
          <w:tcPr>
            <w:tcW w:w="3117" w:type="dxa"/>
          </w:tcPr>
          <w:p w14:paraId="02FFA3C0" w14:textId="77777777" w:rsidR="00CF6497" w:rsidRDefault="00CF6497" w:rsidP="004B2A4A">
            <w:pPr>
              <w:cnfStyle w:val="000000000000" w:firstRow="0" w:lastRow="0" w:firstColumn="0" w:lastColumn="0" w:oddVBand="0" w:evenVBand="0" w:oddHBand="0" w:evenHBand="0" w:firstRowFirstColumn="0" w:firstRowLastColumn="0" w:lastRowFirstColumn="0" w:lastRowLastColumn="0"/>
              <w:rPr>
                <w:ins w:id="5134" w:author="Peter Arbogast [2]" w:date="2019-03-22T14:26:00Z"/>
              </w:rPr>
            </w:pPr>
            <w:ins w:id="5135" w:author="Peter Arbogast [2]" w:date="2019-03-22T14:26:00Z">
              <w:r>
                <w:t>Option or Feature</w:t>
              </w:r>
            </w:ins>
          </w:p>
        </w:tc>
      </w:tr>
      <w:tr w:rsidR="00CF6497" w14:paraId="6B4CFB04" w14:textId="77777777" w:rsidTr="004B2A4A">
        <w:trPr>
          <w:cnfStyle w:val="000000100000" w:firstRow="0" w:lastRow="0" w:firstColumn="0" w:lastColumn="0" w:oddVBand="0" w:evenVBand="0" w:oddHBand="1" w:evenHBand="0" w:firstRowFirstColumn="0" w:firstRowLastColumn="0" w:lastRowFirstColumn="0" w:lastRowLastColumn="0"/>
          <w:ins w:id="5136" w:author="Peter Arbogast [2]" w:date="2019-03-22T14:26:00Z"/>
        </w:trPr>
        <w:tc>
          <w:tcPr>
            <w:cnfStyle w:val="001000000000" w:firstRow="0" w:lastRow="0" w:firstColumn="1" w:lastColumn="0" w:oddVBand="0" w:evenVBand="0" w:oddHBand="0" w:evenHBand="0" w:firstRowFirstColumn="0" w:firstRowLastColumn="0" w:lastRowFirstColumn="0" w:lastRowLastColumn="0"/>
            <w:tcW w:w="3116" w:type="dxa"/>
          </w:tcPr>
          <w:p w14:paraId="558C02D6" w14:textId="77777777" w:rsidR="00CF6497" w:rsidRDefault="00CF6497" w:rsidP="004B2A4A">
            <w:pPr>
              <w:rPr>
                <w:ins w:id="5137" w:author="Peter Arbogast [2]" w:date="2019-03-22T14:26:00Z"/>
              </w:rPr>
            </w:pPr>
            <w:ins w:id="5138" w:author="Peter Arbogast [2]" w:date="2019-03-22T14:26:00Z">
              <w:r>
                <w:t>FeatureName</w:t>
              </w:r>
            </w:ins>
          </w:p>
        </w:tc>
        <w:tc>
          <w:tcPr>
            <w:tcW w:w="3117" w:type="dxa"/>
          </w:tcPr>
          <w:p w14:paraId="7755B3F7" w14:textId="77777777" w:rsidR="00CF6497" w:rsidRDefault="00CF6497" w:rsidP="004B2A4A">
            <w:pPr>
              <w:cnfStyle w:val="000000100000" w:firstRow="0" w:lastRow="0" w:firstColumn="0" w:lastColumn="0" w:oddVBand="0" w:evenVBand="0" w:oddHBand="1" w:evenHBand="0" w:firstRowFirstColumn="0" w:firstRowLastColumn="0" w:lastRowFirstColumn="0" w:lastRowLastColumn="0"/>
              <w:rPr>
                <w:ins w:id="5139" w:author="Peter Arbogast [2]" w:date="2019-03-22T14:26:00Z"/>
              </w:rPr>
            </w:pPr>
            <w:ins w:id="5140" w:author="Peter Arbogast [2]" w:date="2019-03-22T14:26:00Z">
              <w:r>
                <w:t>NVARCHAR(256)</w:t>
              </w:r>
            </w:ins>
          </w:p>
        </w:tc>
        <w:tc>
          <w:tcPr>
            <w:tcW w:w="3117" w:type="dxa"/>
          </w:tcPr>
          <w:p w14:paraId="2DE5FDF9" w14:textId="77777777" w:rsidR="00CF6497" w:rsidRDefault="00CF6497" w:rsidP="004B2A4A">
            <w:pPr>
              <w:cnfStyle w:val="000000100000" w:firstRow="0" w:lastRow="0" w:firstColumn="0" w:lastColumn="0" w:oddVBand="0" w:evenVBand="0" w:oddHBand="1" w:evenHBand="0" w:firstRowFirstColumn="0" w:firstRowLastColumn="0" w:lastRowFirstColumn="0" w:lastRowLastColumn="0"/>
              <w:rPr>
                <w:ins w:id="5141" w:author="Peter Arbogast [2]" w:date="2019-03-22T14:26:00Z"/>
              </w:rPr>
            </w:pPr>
            <w:ins w:id="5142" w:author="Peter Arbogast [2]" w:date="2019-03-22T14:26:00Z">
              <w:r>
                <w:t>Feature / Option Name from witch the product is part</w:t>
              </w:r>
            </w:ins>
          </w:p>
        </w:tc>
      </w:tr>
      <w:tr w:rsidR="00CF6497" w14:paraId="6580FAF9" w14:textId="77777777" w:rsidTr="004B2A4A">
        <w:trPr>
          <w:ins w:id="5143" w:author="Peter Arbogast [2]" w:date="2019-03-22T14:26:00Z"/>
        </w:trPr>
        <w:tc>
          <w:tcPr>
            <w:cnfStyle w:val="001000000000" w:firstRow="0" w:lastRow="0" w:firstColumn="1" w:lastColumn="0" w:oddVBand="0" w:evenVBand="0" w:oddHBand="0" w:evenHBand="0" w:firstRowFirstColumn="0" w:firstRowLastColumn="0" w:lastRowFirstColumn="0" w:lastRowLastColumn="0"/>
            <w:tcW w:w="3116" w:type="dxa"/>
          </w:tcPr>
          <w:p w14:paraId="0346C630" w14:textId="77777777" w:rsidR="00CF6497" w:rsidRDefault="00CF6497" w:rsidP="004B2A4A">
            <w:pPr>
              <w:rPr>
                <w:ins w:id="5144" w:author="Peter Arbogast [2]" w:date="2019-03-22T14:26:00Z"/>
              </w:rPr>
            </w:pPr>
            <w:ins w:id="5145" w:author="Peter Arbogast [2]" w:date="2019-03-22T14:26:00Z">
              <w:r>
                <w:t>Version</w:t>
              </w:r>
            </w:ins>
          </w:p>
        </w:tc>
        <w:tc>
          <w:tcPr>
            <w:tcW w:w="3117" w:type="dxa"/>
          </w:tcPr>
          <w:p w14:paraId="4D2DCB1F" w14:textId="77777777" w:rsidR="00CF6497" w:rsidRDefault="00CF6497" w:rsidP="004B2A4A">
            <w:pPr>
              <w:cnfStyle w:val="000000000000" w:firstRow="0" w:lastRow="0" w:firstColumn="0" w:lastColumn="0" w:oddVBand="0" w:evenVBand="0" w:oddHBand="0" w:evenHBand="0" w:firstRowFirstColumn="0" w:firstRowLastColumn="0" w:lastRowFirstColumn="0" w:lastRowLastColumn="0"/>
              <w:rPr>
                <w:ins w:id="5146" w:author="Peter Arbogast [2]" w:date="2019-03-22T14:26:00Z"/>
              </w:rPr>
            </w:pPr>
            <w:ins w:id="5147" w:author="Peter Arbogast [2]" w:date="2019-03-22T14:26:00Z">
              <w:r>
                <w:t>NVARCHAR(256)</w:t>
              </w:r>
            </w:ins>
          </w:p>
        </w:tc>
        <w:tc>
          <w:tcPr>
            <w:tcW w:w="3117" w:type="dxa"/>
          </w:tcPr>
          <w:p w14:paraId="70D63A21" w14:textId="77777777" w:rsidR="00CF6497" w:rsidRDefault="00CF6497" w:rsidP="004B2A4A">
            <w:pPr>
              <w:cnfStyle w:val="000000000000" w:firstRow="0" w:lastRow="0" w:firstColumn="0" w:lastColumn="0" w:oddVBand="0" w:evenVBand="0" w:oddHBand="0" w:evenHBand="0" w:firstRowFirstColumn="0" w:firstRowLastColumn="0" w:lastRowFirstColumn="0" w:lastRowLastColumn="0"/>
              <w:rPr>
                <w:ins w:id="5148" w:author="Peter Arbogast [2]" w:date="2019-03-22T14:26:00Z"/>
              </w:rPr>
            </w:pPr>
          </w:p>
        </w:tc>
      </w:tr>
      <w:tr w:rsidR="00CF6497" w14:paraId="12E00991" w14:textId="77777777" w:rsidTr="004B2A4A">
        <w:trPr>
          <w:cnfStyle w:val="000000100000" w:firstRow="0" w:lastRow="0" w:firstColumn="0" w:lastColumn="0" w:oddVBand="0" w:evenVBand="0" w:oddHBand="1" w:evenHBand="0" w:firstRowFirstColumn="0" w:firstRowLastColumn="0" w:lastRowFirstColumn="0" w:lastRowLastColumn="0"/>
          <w:ins w:id="5149" w:author="Peter Arbogast [2]" w:date="2019-03-22T14:26:00Z"/>
        </w:trPr>
        <w:tc>
          <w:tcPr>
            <w:cnfStyle w:val="001000000000" w:firstRow="0" w:lastRow="0" w:firstColumn="1" w:lastColumn="0" w:oddVBand="0" w:evenVBand="0" w:oddHBand="0" w:evenHBand="0" w:firstRowFirstColumn="0" w:firstRowLastColumn="0" w:lastRowFirstColumn="0" w:lastRowLastColumn="0"/>
            <w:tcW w:w="3116" w:type="dxa"/>
          </w:tcPr>
          <w:p w14:paraId="5D2C4A12" w14:textId="06E8E672" w:rsidR="00CF6497" w:rsidRDefault="00CF6497" w:rsidP="004B2A4A">
            <w:pPr>
              <w:rPr>
                <w:ins w:id="5150" w:author="Peter Arbogast [2]" w:date="2019-03-22T14:26:00Z"/>
              </w:rPr>
            </w:pPr>
            <w:ins w:id="5151" w:author="Peter Arbogast [2]" w:date="2019-03-22T14:26:00Z">
              <w:r>
                <w:t>Us</w:t>
              </w:r>
            </w:ins>
            <w:ins w:id="5152" w:author="Peter Arbogast [2]" w:date="2019-03-22T14:27:00Z">
              <w:r>
                <w:t>ag</w:t>
              </w:r>
            </w:ins>
            <w:ins w:id="5153" w:author="Peter Arbogast [2]" w:date="2019-03-22T14:28:00Z">
              <w:r>
                <w:t>e</w:t>
              </w:r>
            </w:ins>
          </w:p>
        </w:tc>
        <w:tc>
          <w:tcPr>
            <w:tcW w:w="3117" w:type="dxa"/>
          </w:tcPr>
          <w:p w14:paraId="07226D55" w14:textId="734A0440" w:rsidR="00CF6497" w:rsidRDefault="00CF6497" w:rsidP="004B2A4A">
            <w:pPr>
              <w:cnfStyle w:val="000000100000" w:firstRow="0" w:lastRow="0" w:firstColumn="0" w:lastColumn="0" w:oddVBand="0" w:evenVBand="0" w:oddHBand="1" w:evenHBand="0" w:firstRowFirstColumn="0" w:firstRowLastColumn="0" w:lastRowFirstColumn="0" w:lastRowLastColumn="0"/>
              <w:rPr>
                <w:ins w:id="5154" w:author="Peter Arbogast [2]" w:date="2019-03-22T14:26:00Z"/>
              </w:rPr>
            </w:pPr>
            <w:ins w:id="5155" w:author="Peter Arbogast [2]" w:date="2019-03-22T14:28:00Z">
              <w:r>
                <w:t>NVARCHAR(32)</w:t>
              </w:r>
            </w:ins>
          </w:p>
        </w:tc>
        <w:tc>
          <w:tcPr>
            <w:tcW w:w="3117" w:type="dxa"/>
          </w:tcPr>
          <w:p w14:paraId="4EC912B8" w14:textId="4A0BB158" w:rsidR="00CF6497" w:rsidRDefault="00CF6497" w:rsidP="004B2A4A">
            <w:pPr>
              <w:cnfStyle w:val="000000100000" w:firstRow="0" w:lastRow="0" w:firstColumn="0" w:lastColumn="0" w:oddVBand="0" w:evenVBand="0" w:oddHBand="1" w:evenHBand="0" w:firstRowFirstColumn="0" w:firstRowLastColumn="0" w:lastRowFirstColumn="0" w:lastRowLastColumn="0"/>
              <w:rPr>
                <w:ins w:id="5156" w:author="Peter Arbogast [2]" w:date="2019-03-22T14:26:00Z"/>
              </w:rPr>
            </w:pPr>
            <w:ins w:id="5157" w:author="Peter Arbogast [2]" w:date="2019-03-22T14:28:00Z">
              <w:r>
                <w:t>Info like PAST_USAGE, CURRENT_USAGE</w:t>
              </w:r>
            </w:ins>
          </w:p>
        </w:tc>
      </w:tr>
      <w:tr w:rsidR="00CF6497" w14:paraId="41211D8E" w14:textId="77777777" w:rsidTr="004B2A4A">
        <w:trPr>
          <w:ins w:id="5158" w:author="Peter Arbogast [2]" w:date="2019-03-22T14:26:00Z"/>
        </w:trPr>
        <w:tc>
          <w:tcPr>
            <w:cnfStyle w:val="001000000000" w:firstRow="0" w:lastRow="0" w:firstColumn="1" w:lastColumn="0" w:oddVBand="0" w:evenVBand="0" w:oddHBand="0" w:evenHBand="0" w:firstRowFirstColumn="0" w:firstRowLastColumn="0" w:lastRowFirstColumn="0" w:lastRowLastColumn="0"/>
            <w:tcW w:w="3116" w:type="dxa"/>
          </w:tcPr>
          <w:p w14:paraId="37DBC8A8" w14:textId="4AAD272C" w:rsidR="00CF6497" w:rsidRDefault="00CF6497" w:rsidP="004B2A4A">
            <w:pPr>
              <w:rPr>
                <w:ins w:id="5159" w:author="Peter Arbogast [2]" w:date="2019-03-22T14:26:00Z"/>
              </w:rPr>
            </w:pPr>
            <w:ins w:id="5160" w:author="Peter Arbogast [2]" w:date="2019-03-22T14:28:00Z">
              <w:r>
                <w:t>CurrentlyUsed</w:t>
              </w:r>
            </w:ins>
          </w:p>
        </w:tc>
        <w:tc>
          <w:tcPr>
            <w:tcW w:w="3117" w:type="dxa"/>
          </w:tcPr>
          <w:p w14:paraId="05ADABBA" w14:textId="77777777" w:rsidR="00CF6497" w:rsidRDefault="00CF6497" w:rsidP="004B2A4A">
            <w:pPr>
              <w:cnfStyle w:val="000000000000" w:firstRow="0" w:lastRow="0" w:firstColumn="0" w:lastColumn="0" w:oddVBand="0" w:evenVBand="0" w:oddHBand="0" w:evenHBand="0" w:firstRowFirstColumn="0" w:firstRowLastColumn="0" w:lastRowFirstColumn="0" w:lastRowLastColumn="0"/>
              <w:rPr>
                <w:ins w:id="5161" w:author="Peter Arbogast [2]" w:date="2019-03-22T14:26:00Z"/>
              </w:rPr>
            </w:pPr>
            <w:ins w:id="5162" w:author="Peter Arbogast [2]" w:date="2019-03-22T14:26:00Z">
              <w:r>
                <w:t>BIT</w:t>
              </w:r>
            </w:ins>
          </w:p>
        </w:tc>
        <w:tc>
          <w:tcPr>
            <w:tcW w:w="3117" w:type="dxa"/>
          </w:tcPr>
          <w:p w14:paraId="72A1B81D" w14:textId="560F188A" w:rsidR="00CF6497" w:rsidRDefault="00CF6497" w:rsidP="004B2A4A">
            <w:pPr>
              <w:cnfStyle w:val="000000000000" w:firstRow="0" w:lastRow="0" w:firstColumn="0" w:lastColumn="0" w:oddVBand="0" w:evenVBand="0" w:oddHBand="0" w:evenHBand="0" w:firstRowFirstColumn="0" w:firstRowLastColumn="0" w:lastRowFirstColumn="0" w:lastRowLastColumn="0"/>
              <w:rPr>
                <w:ins w:id="5163" w:author="Peter Arbogast [2]" w:date="2019-03-22T14:26:00Z"/>
              </w:rPr>
            </w:pPr>
            <w:ins w:id="5164" w:author="Peter Arbogast [2]" w:date="2019-03-22T14:28:00Z">
              <w:r>
                <w:t>1 if Usage = CURRENT_US</w:t>
              </w:r>
            </w:ins>
            <w:ins w:id="5165" w:author="Peter Arbogast [2]" w:date="2019-03-22T14:29:00Z">
              <w:r>
                <w:t>AGE</w:t>
              </w:r>
            </w:ins>
          </w:p>
        </w:tc>
      </w:tr>
      <w:tr w:rsidR="00CF6497" w14:paraId="379E15BD" w14:textId="77777777" w:rsidTr="004B2A4A">
        <w:trPr>
          <w:cnfStyle w:val="000000100000" w:firstRow="0" w:lastRow="0" w:firstColumn="0" w:lastColumn="0" w:oddVBand="0" w:evenVBand="0" w:oddHBand="1" w:evenHBand="0" w:firstRowFirstColumn="0" w:firstRowLastColumn="0" w:lastRowFirstColumn="0" w:lastRowLastColumn="0"/>
          <w:ins w:id="5166" w:author="Peter Arbogast [2]" w:date="2019-03-22T14:26:00Z"/>
        </w:trPr>
        <w:tc>
          <w:tcPr>
            <w:cnfStyle w:val="001000000000" w:firstRow="0" w:lastRow="0" w:firstColumn="1" w:lastColumn="0" w:oddVBand="0" w:evenVBand="0" w:oddHBand="0" w:evenHBand="0" w:firstRowFirstColumn="0" w:firstRowLastColumn="0" w:lastRowFirstColumn="0" w:lastRowLastColumn="0"/>
            <w:tcW w:w="3116" w:type="dxa"/>
          </w:tcPr>
          <w:p w14:paraId="2E77B584" w14:textId="1953C0DD" w:rsidR="00CF6497" w:rsidRDefault="00CF6497" w:rsidP="004B2A4A">
            <w:pPr>
              <w:rPr>
                <w:ins w:id="5167" w:author="Peter Arbogast [2]" w:date="2019-03-22T14:26:00Z"/>
              </w:rPr>
            </w:pPr>
            <w:ins w:id="5168" w:author="Peter Arbogast [2]" w:date="2019-03-22T14:29:00Z">
              <w:r>
                <w:t>DetectedUsages</w:t>
              </w:r>
            </w:ins>
          </w:p>
        </w:tc>
        <w:tc>
          <w:tcPr>
            <w:tcW w:w="3117" w:type="dxa"/>
          </w:tcPr>
          <w:p w14:paraId="417B5621" w14:textId="5192DF89" w:rsidR="00CF6497" w:rsidRDefault="00CF6497" w:rsidP="004B2A4A">
            <w:pPr>
              <w:cnfStyle w:val="000000100000" w:firstRow="0" w:lastRow="0" w:firstColumn="0" w:lastColumn="0" w:oddVBand="0" w:evenVBand="0" w:oddHBand="1" w:evenHBand="0" w:firstRowFirstColumn="0" w:firstRowLastColumn="0" w:lastRowFirstColumn="0" w:lastRowLastColumn="0"/>
              <w:rPr>
                <w:ins w:id="5169" w:author="Peter Arbogast [2]" w:date="2019-03-22T14:26:00Z"/>
              </w:rPr>
            </w:pPr>
            <w:ins w:id="5170" w:author="Peter Arbogast [2]" w:date="2019-03-22T14:29:00Z">
              <w:r>
                <w:t>INTEGER</w:t>
              </w:r>
            </w:ins>
          </w:p>
        </w:tc>
        <w:tc>
          <w:tcPr>
            <w:tcW w:w="3117" w:type="dxa"/>
          </w:tcPr>
          <w:p w14:paraId="33A40D46" w14:textId="0916D932" w:rsidR="00CF6497" w:rsidRDefault="00CF6497" w:rsidP="004B2A4A">
            <w:pPr>
              <w:cnfStyle w:val="000000100000" w:firstRow="0" w:lastRow="0" w:firstColumn="0" w:lastColumn="0" w:oddVBand="0" w:evenVBand="0" w:oddHBand="1" w:evenHBand="0" w:firstRowFirstColumn="0" w:firstRowLastColumn="0" w:lastRowFirstColumn="0" w:lastRowLastColumn="0"/>
              <w:rPr>
                <w:ins w:id="5171" w:author="Peter Arbogast [2]" w:date="2019-03-22T14:26:00Z"/>
              </w:rPr>
            </w:pPr>
            <w:ins w:id="5172" w:author="Peter Arbogast [2]" w:date="2019-03-22T14:29:00Z">
              <w:r>
                <w:t>Count of usage</w:t>
              </w:r>
            </w:ins>
          </w:p>
        </w:tc>
      </w:tr>
      <w:tr w:rsidR="00CF6497" w14:paraId="27E8C3F8" w14:textId="77777777" w:rsidTr="004B2A4A">
        <w:trPr>
          <w:ins w:id="5173" w:author="Peter Arbogast [2]" w:date="2019-03-22T14:26:00Z"/>
        </w:trPr>
        <w:tc>
          <w:tcPr>
            <w:cnfStyle w:val="001000000000" w:firstRow="0" w:lastRow="0" w:firstColumn="1" w:lastColumn="0" w:oddVBand="0" w:evenVBand="0" w:oddHBand="0" w:evenHBand="0" w:firstRowFirstColumn="0" w:firstRowLastColumn="0" w:lastRowFirstColumn="0" w:lastRowLastColumn="0"/>
            <w:tcW w:w="3116" w:type="dxa"/>
          </w:tcPr>
          <w:p w14:paraId="46B4CF4C" w14:textId="592580BD" w:rsidR="00CF6497" w:rsidRDefault="00CF6497" w:rsidP="004B2A4A">
            <w:pPr>
              <w:rPr>
                <w:ins w:id="5174" w:author="Peter Arbogast [2]" w:date="2019-03-22T14:26:00Z"/>
              </w:rPr>
            </w:pPr>
            <w:ins w:id="5175" w:author="Peter Arbogast [2]" w:date="2019-03-22T14:29:00Z">
              <w:r>
                <w:t>FirstUsageDate</w:t>
              </w:r>
            </w:ins>
          </w:p>
        </w:tc>
        <w:tc>
          <w:tcPr>
            <w:tcW w:w="3117" w:type="dxa"/>
          </w:tcPr>
          <w:p w14:paraId="21817612" w14:textId="7B4D5980" w:rsidR="00CF6497" w:rsidRDefault="00CF6497" w:rsidP="004B2A4A">
            <w:pPr>
              <w:cnfStyle w:val="000000000000" w:firstRow="0" w:lastRow="0" w:firstColumn="0" w:lastColumn="0" w:oddVBand="0" w:evenVBand="0" w:oddHBand="0" w:evenHBand="0" w:firstRowFirstColumn="0" w:firstRowLastColumn="0" w:lastRowFirstColumn="0" w:lastRowLastColumn="0"/>
              <w:rPr>
                <w:ins w:id="5176" w:author="Peter Arbogast [2]" w:date="2019-03-22T14:26:00Z"/>
              </w:rPr>
            </w:pPr>
            <w:ins w:id="5177" w:author="Peter Arbogast [2]" w:date="2019-03-22T14:29:00Z">
              <w:r>
                <w:t>DATETIME</w:t>
              </w:r>
            </w:ins>
          </w:p>
        </w:tc>
        <w:tc>
          <w:tcPr>
            <w:tcW w:w="3117" w:type="dxa"/>
          </w:tcPr>
          <w:p w14:paraId="7E9B53BF" w14:textId="5A1A80F3" w:rsidR="00CF6497" w:rsidRDefault="00CF6497" w:rsidP="004B2A4A">
            <w:pPr>
              <w:cnfStyle w:val="000000000000" w:firstRow="0" w:lastRow="0" w:firstColumn="0" w:lastColumn="0" w:oddVBand="0" w:evenVBand="0" w:oddHBand="0" w:evenHBand="0" w:firstRowFirstColumn="0" w:firstRowLastColumn="0" w:lastRowFirstColumn="0" w:lastRowLastColumn="0"/>
              <w:rPr>
                <w:ins w:id="5178" w:author="Peter Arbogast [2]" w:date="2019-03-22T14:26:00Z"/>
              </w:rPr>
            </w:pPr>
            <w:ins w:id="5179" w:author="Peter Arbogast [2]" w:date="2019-03-22T14:29:00Z">
              <w:r>
                <w:t>First use</w:t>
              </w:r>
            </w:ins>
            <w:ins w:id="5180" w:author="Peter Arbogast [2]" w:date="2019-03-22T14:30:00Z">
              <w:r>
                <w:t>d</w:t>
              </w:r>
            </w:ins>
            <w:ins w:id="5181" w:author="Peter Arbogast [2]" w:date="2019-03-22T14:29:00Z">
              <w:r>
                <w:t xml:space="preserve"> of the product</w:t>
              </w:r>
            </w:ins>
          </w:p>
        </w:tc>
      </w:tr>
      <w:tr w:rsidR="00CF6497" w14:paraId="3BA7BF10" w14:textId="77777777" w:rsidTr="004B2A4A">
        <w:trPr>
          <w:cnfStyle w:val="000000100000" w:firstRow="0" w:lastRow="0" w:firstColumn="0" w:lastColumn="0" w:oddVBand="0" w:evenVBand="0" w:oddHBand="1" w:evenHBand="0" w:firstRowFirstColumn="0" w:firstRowLastColumn="0" w:lastRowFirstColumn="0" w:lastRowLastColumn="0"/>
          <w:ins w:id="5182" w:author="Peter Arbogast [2]" w:date="2019-03-22T14:26:00Z"/>
        </w:trPr>
        <w:tc>
          <w:tcPr>
            <w:cnfStyle w:val="001000000000" w:firstRow="0" w:lastRow="0" w:firstColumn="1" w:lastColumn="0" w:oddVBand="0" w:evenVBand="0" w:oddHBand="0" w:evenHBand="0" w:firstRowFirstColumn="0" w:firstRowLastColumn="0" w:lastRowFirstColumn="0" w:lastRowLastColumn="0"/>
            <w:tcW w:w="3116" w:type="dxa"/>
          </w:tcPr>
          <w:p w14:paraId="27B2C50E" w14:textId="3CC9472F" w:rsidR="00CF6497" w:rsidRDefault="00CF6497" w:rsidP="004B2A4A">
            <w:pPr>
              <w:rPr>
                <w:ins w:id="5183" w:author="Peter Arbogast [2]" w:date="2019-03-22T14:26:00Z"/>
              </w:rPr>
            </w:pPr>
            <w:ins w:id="5184" w:author="Peter Arbogast [2]" w:date="2019-03-22T14:29:00Z">
              <w:r>
                <w:t>LastUsageDa</w:t>
              </w:r>
            </w:ins>
            <w:ins w:id="5185" w:author="Peter Arbogast [2]" w:date="2019-03-22T14:30:00Z">
              <w:r>
                <w:t>te</w:t>
              </w:r>
            </w:ins>
          </w:p>
        </w:tc>
        <w:tc>
          <w:tcPr>
            <w:tcW w:w="3117" w:type="dxa"/>
          </w:tcPr>
          <w:p w14:paraId="103E7A43" w14:textId="59415B30" w:rsidR="00CF6497" w:rsidRDefault="00CF6497" w:rsidP="004B2A4A">
            <w:pPr>
              <w:cnfStyle w:val="000000100000" w:firstRow="0" w:lastRow="0" w:firstColumn="0" w:lastColumn="0" w:oddVBand="0" w:evenVBand="0" w:oddHBand="1" w:evenHBand="0" w:firstRowFirstColumn="0" w:firstRowLastColumn="0" w:lastRowFirstColumn="0" w:lastRowLastColumn="0"/>
              <w:rPr>
                <w:ins w:id="5186" w:author="Peter Arbogast [2]" w:date="2019-03-22T14:26:00Z"/>
              </w:rPr>
            </w:pPr>
            <w:ins w:id="5187" w:author="Peter Arbogast [2]" w:date="2019-03-22T14:30:00Z">
              <w:r>
                <w:t>DATETIME</w:t>
              </w:r>
            </w:ins>
          </w:p>
        </w:tc>
        <w:tc>
          <w:tcPr>
            <w:tcW w:w="3117" w:type="dxa"/>
          </w:tcPr>
          <w:p w14:paraId="47E51D74" w14:textId="570D6137" w:rsidR="00CF6497" w:rsidRDefault="00CF6497" w:rsidP="004B2A4A">
            <w:pPr>
              <w:cnfStyle w:val="000000100000" w:firstRow="0" w:lastRow="0" w:firstColumn="0" w:lastColumn="0" w:oddVBand="0" w:evenVBand="0" w:oddHBand="1" w:evenHBand="0" w:firstRowFirstColumn="0" w:firstRowLastColumn="0" w:lastRowFirstColumn="0" w:lastRowLastColumn="0"/>
              <w:rPr>
                <w:ins w:id="5188" w:author="Peter Arbogast [2]" w:date="2019-03-22T14:26:00Z"/>
              </w:rPr>
            </w:pPr>
            <w:ins w:id="5189" w:author="Peter Arbogast [2]" w:date="2019-03-22T14:30:00Z">
              <w:r>
                <w:t>Last used of the product</w:t>
              </w:r>
            </w:ins>
          </w:p>
        </w:tc>
      </w:tr>
      <w:tr w:rsidR="00CF6497" w14:paraId="4519B225" w14:textId="77777777" w:rsidTr="004B2A4A">
        <w:trPr>
          <w:ins w:id="5190" w:author="Peter Arbogast [2]" w:date="2019-03-22T14:30:00Z"/>
        </w:trPr>
        <w:tc>
          <w:tcPr>
            <w:cnfStyle w:val="001000000000" w:firstRow="0" w:lastRow="0" w:firstColumn="1" w:lastColumn="0" w:oddVBand="0" w:evenVBand="0" w:oddHBand="0" w:evenHBand="0" w:firstRowFirstColumn="0" w:firstRowLastColumn="0" w:lastRowFirstColumn="0" w:lastRowLastColumn="0"/>
            <w:tcW w:w="3116" w:type="dxa"/>
          </w:tcPr>
          <w:p w14:paraId="03EAC588" w14:textId="2F3FF278" w:rsidR="00CF6497" w:rsidRDefault="00CF6497" w:rsidP="004B2A4A">
            <w:pPr>
              <w:rPr>
                <w:ins w:id="5191" w:author="Peter Arbogast [2]" w:date="2019-03-22T14:30:00Z"/>
              </w:rPr>
            </w:pPr>
            <w:ins w:id="5192" w:author="Peter Arbogast [2]" w:date="2019-03-22T14:30:00Z">
              <w:r>
                <w:t>LastSampleDate</w:t>
              </w:r>
            </w:ins>
          </w:p>
        </w:tc>
        <w:tc>
          <w:tcPr>
            <w:tcW w:w="3117" w:type="dxa"/>
          </w:tcPr>
          <w:p w14:paraId="60A89E76" w14:textId="7E17976E" w:rsidR="00CF6497" w:rsidRDefault="00CF6497" w:rsidP="004B2A4A">
            <w:pPr>
              <w:cnfStyle w:val="000000000000" w:firstRow="0" w:lastRow="0" w:firstColumn="0" w:lastColumn="0" w:oddVBand="0" w:evenVBand="0" w:oddHBand="0" w:evenHBand="0" w:firstRowFirstColumn="0" w:firstRowLastColumn="0" w:lastRowFirstColumn="0" w:lastRowLastColumn="0"/>
              <w:rPr>
                <w:ins w:id="5193" w:author="Peter Arbogast [2]" w:date="2019-03-22T14:30:00Z"/>
              </w:rPr>
            </w:pPr>
            <w:ins w:id="5194" w:author="Peter Arbogast [2]" w:date="2019-03-22T14:30:00Z">
              <w:r>
                <w:t>DATETIME</w:t>
              </w:r>
            </w:ins>
          </w:p>
        </w:tc>
        <w:tc>
          <w:tcPr>
            <w:tcW w:w="3117" w:type="dxa"/>
          </w:tcPr>
          <w:p w14:paraId="3FD40D94" w14:textId="1BB3894C" w:rsidR="00CF6497" w:rsidRDefault="00CF6497" w:rsidP="004B2A4A">
            <w:pPr>
              <w:cnfStyle w:val="000000000000" w:firstRow="0" w:lastRow="0" w:firstColumn="0" w:lastColumn="0" w:oddVBand="0" w:evenVBand="0" w:oddHBand="0" w:evenHBand="0" w:firstRowFirstColumn="0" w:firstRowLastColumn="0" w:lastRowFirstColumn="0" w:lastRowLastColumn="0"/>
              <w:rPr>
                <w:ins w:id="5195" w:author="Peter Arbogast [2]" w:date="2019-03-22T14:30:00Z"/>
              </w:rPr>
            </w:pPr>
            <w:ins w:id="5196" w:author="Peter Arbogast [2]" w:date="2019-03-22T14:30:00Z">
              <w:r>
                <w:t>Last check</w:t>
              </w:r>
            </w:ins>
          </w:p>
        </w:tc>
      </w:tr>
      <w:tr w:rsidR="00CF6497" w14:paraId="79DAE751" w14:textId="77777777" w:rsidTr="004B2A4A">
        <w:trPr>
          <w:cnfStyle w:val="000000100000" w:firstRow="0" w:lastRow="0" w:firstColumn="0" w:lastColumn="0" w:oddVBand="0" w:evenVBand="0" w:oddHBand="1" w:evenHBand="0" w:firstRowFirstColumn="0" w:firstRowLastColumn="0" w:lastRowFirstColumn="0" w:lastRowLastColumn="0"/>
          <w:ins w:id="5197" w:author="Peter Arbogast [2]" w:date="2019-03-22T14:30:00Z"/>
        </w:trPr>
        <w:tc>
          <w:tcPr>
            <w:cnfStyle w:val="001000000000" w:firstRow="0" w:lastRow="0" w:firstColumn="1" w:lastColumn="0" w:oddVBand="0" w:evenVBand="0" w:oddHBand="0" w:evenHBand="0" w:firstRowFirstColumn="0" w:firstRowLastColumn="0" w:lastRowFirstColumn="0" w:lastRowLastColumn="0"/>
            <w:tcW w:w="3116" w:type="dxa"/>
          </w:tcPr>
          <w:p w14:paraId="4C4C993F" w14:textId="287EFA84" w:rsidR="00CF6497" w:rsidRDefault="00CF6497" w:rsidP="004B2A4A">
            <w:pPr>
              <w:rPr>
                <w:ins w:id="5198" w:author="Peter Arbogast [2]" w:date="2019-03-22T14:30:00Z"/>
              </w:rPr>
            </w:pPr>
            <w:ins w:id="5199" w:author="Peter Arbogast [2]" w:date="2019-03-22T14:30:00Z">
              <w:r>
                <w:t>TotalSamples</w:t>
              </w:r>
            </w:ins>
          </w:p>
        </w:tc>
        <w:tc>
          <w:tcPr>
            <w:tcW w:w="3117" w:type="dxa"/>
          </w:tcPr>
          <w:p w14:paraId="319FE2E0" w14:textId="5780E6EB" w:rsidR="00CF6497" w:rsidRDefault="00CF6497" w:rsidP="004B2A4A">
            <w:pPr>
              <w:cnfStyle w:val="000000100000" w:firstRow="0" w:lastRow="0" w:firstColumn="0" w:lastColumn="0" w:oddVBand="0" w:evenVBand="0" w:oddHBand="1" w:evenHBand="0" w:firstRowFirstColumn="0" w:firstRowLastColumn="0" w:lastRowFirstColumn="0" w:lastRowLastColumn="0"/>
              <w:rPr>
                <w:ins w:id="5200" w:author="Peter Arbogast [2]" w:date="2019-03-22T14:30:00Z"/>
              </w:rPr>
            </w:pPr>
            <w:ins w:id="5201" w:author="Peter Arbogast [2]" w:date="2019-03-22T14:30:00Z">
              <w:r>
                <w:t>INTEGER</w:t>
              </w:r>
            </w:ins>
          </w:p>
        </w:tc>
        <w:tc>
          <w:tcPr>
            <w:tcW w:w="3117" w:type="dxa"/>
          </w:tcPr>
          <w:p w14:paraId="5DCF6ECF" w14:textId="7B2DDDB0" w:rsidR="00CF6497" w:rsidRDefault="00CF6497" w:rsidP="004B2A4A">
            <w:pPr>
              <w:cnfStyle w:val="000000100000" w:firstRow="0" w:lastRow="0" w:firstColumn="0" w:lastColumn="0" w:oddVBand="0" w:evenVBand="0" w:oddHBand="1" w:evenHBand="0" w:firstRowFirstColumn="0" w:firstRowLastColumn="0" w:lastRowFirstColumn="0" w:lastRowLastColumn="0"/>
              <w:rPr>
                <w:ins w:id="5202" w:author="Peter Arbogast [2]" w:date="2019-03-22T14:30:00Z"/>
              </w:rPr>
            </w:pPr>
            <w:ins w:id="5203" w:author="Peter Arbogast [2]" w:date="2019-03-22T14:30:00Z">
              <w:r>
                <w:t>Count of cheks</w:t>
              </w:r>
            </w:ins>
          </w:p>
        </w:tc>
      </w:tr>
      <w:tr w:rsidR="00CF6497" w14:paraId="00F7EBB1" w14:textId="77777777" w:rsidTr="004B2A4A">
        <w:trPr>
          <w:ins w:id="5204" w:author="Peter Arbogast [2]" w:date="2019-03-22T14:30:00Z"/>
        </w:trPr>
        <w:tc>
          <w:tcPr>
            <w:cnfStyle w:val="001000000000" w:firstRow="0" w:lastRow="0" w:firstColumn="1" w:lastColumn="0" w:oddVBand="0" w:evenVBand="0" w:oddHBand="0" w:evenHBand="0" w:firstRowFirstColumn="0" w:firstRowLastColumn="0" w:lastRowFirstColumn="0" w:lastRowLastColumn="0"/>
            <w:tcW w:w="3116" w:type="dxa"/>
          </w:tcPr>
          <w:p w14:paraId="48EC6AE8" w14:textId="08793AD6" w:rsidR="00CF6497" w:rsidRDefault="00CF6497" w:rsidP="004B2A4A">
            <w:pPr>
              <w:rPr>
                <w:ins w:id="5205" w:author="Peter Arbogast [2]" w:date="2019-03-22T14:30:00Z"/>
              </w:rPr>
            </w:pPr>
            <w:ins w:id="5206" w:author="Peter Arbogast [2]" w:date="2019-03-22T14:30:00Z">
              <w:r>
                <w:t>FeatureInfo</w:t>
              </w:r>
            </w:ins>
          </w:p>
        </w:tc>
        <w:tc>
          <w:tcPr>
            <w:tcW w:w="3117" w:type="dxa"/>
          </w:tcPr>
          <w:p w14:paraId="30CE25F7" w14:textId="55F7C348" w:rsidR="00CF6497" w:rsidRDefault="00CF6497" w:rsidP="004B2A4A">
            <w:pPr>
              <w:cnfStyle w:val="000000000000" w:firstRow="0" w:lastRow="0" w:firstColumn="0" w:lastColumn="0" w:oddVBand="0" w:evenVBand="0" w:oddHBand="0" w:evenHBand="0" w:firstRowFirstColumn="0" w:firstRowLastColumn="0" w:lastRowFirstColumn="0" w:lastRowLastColumn="0"/>
              <w:rPr>
                <w:ins w:id="5207" w:author="Peter Arbogast [2]" w:date="2019-03-22T14:30:00Z"/>
              </w:rPr>
            </w:pPr>
            <w:ins w:id="5208" w:author="Peter Arbogast [2]" w:date="2019-03-22T14:30:00Z">
              <w:r>
                <w:t>N</w:t>
              </w:r>
            </w:ins>
            <w:ins w:id="5209" w:author="Peter Arbogast [2]" w:date="2019-03-22T14:31:00Z">
              <w:r>
                <w:t>VACHAR(max)</w:t>
              </w:r>
            </w:ins>
          </w:p>
        </w:tc>
        <w:tc>
          <w:tcPr>
            <w:tcW w:w="3117" w:type="dxa"/>
          </w:tcPr>
          <w:p w14:paraId="6F934CD8" w14:textId="1BF1C086" w:rsidR="00CF6497" w:rsidRDefault="00CF6497" w:rsidP="004B2A4A">
            <w:pPr>
              <w:cnfStyle w:val="000000000000" w:firstRow="0" w:lastRow="0" w:firstColumn="0" w:lastColumn="0" w:oddVBand="0" w:evenVBand="0" w:oddHBand="0" w:evenHBand="0" w:firstRowFirstColumn="0" w:firstRowLastColumn="0" w:lastRowFirstColumn="0" w:lastRowLastColumn="0"/>
              <w:rPr>
                <w:ins w:id="5210" w:author="Peter Arbogast [2]" w:date="2019-03-22T14:30:00Z"/>
              </w:rPr>
            </w:pPr>
            <w:ins w:id="5211" w:author="Peter Arbogast [2]" w:date="2019-03-22T14:31:00Z">
              <w:r>
                <w:t>Detail information like compression count</w:t>
              </w:r>
            </w:ins>
          </w:p>
        </w:tc>
      </w:tr>
      <w:tr w:rsidR="00CF6497" w14:paraId="09145F88" w14:textId="77777777" w:rsidTr="004B2A4A">
        <w:trPr>
          <w:cnfStyle w:val="000000100000" w:firstRow="0" w:lastRow="0" w:firstColumn="0" w:lastColumn="0" w:oddVBand="0" w:evenVBand="0" w:oddHBand="1" w:evenHBand="0" w:firstRowFirstColumn="0" w:firstRowLastColumn="0" w:lastRowFirstColumn="0" w:lastRowLastColumn="0"/>
          <w:ins w:id="5212" w:author="Peter Arbogast [2]" w:date="2019-03-22T14:31:00Z"/>
        </w:trPr>
        <w:tc>
          <w:tcPr>
            <w:cnfStyle w:val="001000000000" w:firstRow="0" w:lastRow="0" w:firstColumn="1" w:lastColumn="0" w:oddVBand="0" w:evenVBand="0" w:oddHBand="0" w:evenHBand="0" w:firstRowFirstColumn="0" w:firstRowLastColumn="0" w:lastRowFirstColumn="0" w:lastRowLastColumn="0"/>
            <w:tcW w:w="3116" w:type="dxa"/>
          </w:tcPr>
          <w:p w14:paraId="00F0CA2F" w14:textId="2C6880CF" w:rsidR="00CF6497" w:rsidRDefault="00CF6497" w:rsidP="004B2A4A">
            <w:pPr>
              <w:rPr>
                <w:ins w:id="5213" w:author="Peter Arbogast [2]" w:date="2019-03-22T14:31:00Z"/>
              </w:rPr>
            </w:pPr>
            <w:ins w:id="5214" w:author="Peter Arbogast [2]" w:date="2019-03-22T14:31:00Z">
              <w:r>
                <w:t>Used</w:t>
              </w:r>
            </w:ins>
          </w:p>
        </w:tc>
        <w:tc>
          <w:tcPr>
            <w:tcW w:w="3117" w:type="dxa"/>
          </w:tcPr>
          <w:p w14:paraId="3089262C" w14:textId="125AA194" w:rsidR="00CF6497" w:rsidRDefault="00CF6497" w:rsidP="004B2A4A">
            <w:pPr>
              <w:cnfStyle w:val="000000100000" w:firstRow="0" w:lastRow="0" w:firstColumn="0" w:lastColumn="0" w:oddVBand="0" w:evenVBand="0" w:oddHBand="1" w:evenHBand="0" w:firstRowFirstColumn="0" w:firstRowLastColumn="0" w:lastRowFirstColumn="0" w:lastRowLastColumn="0"/>
              <w:rPr>
                <w:ins w:id="5215" w:author="Peter Arbogast [2]" w:date="2019-03-22T14:31:00Z"/>
              </w:rPr>
            </w:pPr>
            <w:ins w:id="5216" w:author="Peter Arbogast [2]" w:date="2019-03-22T14:31:00Z">
              <w:r>
                <w:t>BIT</w:t>
              </w:r>
            </w:ins>
          </w:p>
        </w:tc>
        <w:tc>
          <w:tcPr>
            <w:tcW w:w="3117" w:type="dxa"/>
          </w:tcPr>
          <w:p w14:paraId="188A34B2" w14:textId="37880663" w:rsidR="00CF6497" w:rsidRDefault="00CF6497" w:rsidP="004B2A4A">
            <w:pPr>
              <w:cnfStyle w:val="000000100000" w:firstRow="0" w:lastRow="0" w:firstColumn="0" w:lastColumn="0" w:oddVBand="0" w:evenVBand="0" w:oddHBand="1" w:evenHBand="0" w:firstRowFirstColumn="0" w:firstRowLastColumn="0" w:lastRowFirstColumn="0" w:lastRowLastColumn="0"/>
              <w:rPr>
                <w:ins w:id="5217" w:author="Peter Arbogast [2]" w:date="2019-03-22T14:31:00Z"/>
              </w:rPr>
            </w:pPr>
            <w:ins w:id="5218" w:author="Peter Arbogast [2]" w:date="2019-03-22T14:31:00Z">
              <w:r>
                <w:t xml:space="preserve">1 if </w:t>
              </w:r>
            </w:ins>
            <w:ins w:id="5219" w:author="Peter Arbogast [2]" w:date="2019-03-22T14:32:00Z">
              <w:r>
                <w:t>used</w:t>
              </w:r>
            </w:ins>
          </w:p>
        </w:tc>
      </w:tr>
      <w:tr w:rsidR="00CF6497" w14:paraId="7FFD92FF" w14:textId="77777777" w:rsidTr="004B2A4A">
        <w:trPr>
          <w:ins w:id="5220" w:author="Peter Arbogast [2]" w:date="2019-03-22T14:32:00Z"/>
        </w:trPr>
        <w:tc>
          <w:tcPr>
            <w:cnfStyle w:val="001000000000" w:firstRow="0" w:lastRow="0" w:firstColumn="1" w:lastColumn="0" w:oddVBand="0" w:evenVBand="0" w:oddHBand="0" w:evenHBand="0" w:firstRowFirstColumn="0" w:firstRowLastColumn="0" w:lastRowFirstColumn="0" w:lastRowLastColumn="0"/>
            <w:tcW w:w="3116" w:type="dxa"/>
          </w:tcPr>
          <w:p w14:paraId="1B4BC529" w14:textId="3A432123" w:rsidR="00CF6497" w:rsidRDefault="00CF6497" w:rsidP="004B2A4A">
            <w:pPr>
              <w:rPr>
                <w:ins w:id="5221" w:author="Peter Arbogast [2]" w:date="2019-03-22T14:32:00Z"/>
              </w:rPr>
            </w:pPr>
            <w:ins w:id="5222" w:author="Peter Arbogast [2]" w:date="2019-03-22T14:32:00Z">
              <w:r>
                <w:t>NeedLicense</w:t>
              </w:r>
            </w:ins>
          </w:p>
        </w:tc>
        <w:tc>
          <w:tcPr>
            <w:tcW w:w="3117" w:type="dxa"/>
          </w:tcPr>
          <w:p w14:paraId="44D771EA" w14:textId="7C9A61FD" w:rsidR="00CF6497" w:rsidRDefault="00CF6497" w:rsidP="004B2A4A">
            <w:pPr>
              <w:cnfStyle w:val="000000000000" w:firstRow="0" w:lastRow="0" w:firstColumn="0" w:lastColumn="0" w:oddVBand="0" w:evenVBand="0" w:oddHBand="0" w:evenHBand="0" w:firstRowFirstColumn="0" w:firstRowLastColumn="0" w:lastRowFirstColumn="0" w:lastRowLastColumn="0"/>
              <w:rPr>
                <w:ins w:id="5223" w:author="Peter Arbogast [2]" w:date="2019-03-22T14:32:00Z"/>
              </w:rPr>
            </w:pPr>
            <w:ins w:id="5224" w:author="Peter Arbogast [2]" w:date="2019-03-22T14:32:00Z">
              <w:r>
                <w:t>BIT</w:t>
              </w:r>
            </w:ins>
          </w:p>
        </w:tc>
        <w:tc>
          <w:tcPr>
            <w:tcW w:w="3117" w:type="dxa"/>
          </w:tcPr>
          <w:p w14:paraId="1839E471" w14:textId="1C846226" w:rsidR="00CF6497" w:rsidRDefault="00CF6497" w:rsidP="004B2A4A">
            <w:pPr>
              <w:cnfStyle w:val="000000000000" w:firstRow="0" w:lastRow="0" w:firstColumn="0" w:lastColumn="0" w:oddVBand="0" w:evenVBand="0" w:oddHBand="0" w:evenHBand="0" w:firstRowFirstColumn="0" w:firstRowLastColumn="0" w:lastRowFirstColumn="0" w:lastRowLastColumn="0"/>
              <w:rPr>
                <w:ins w:id="5225" w:author="Peter Arbogast [2]" w:date="2019-03-22T14:32:00Z"/>
              </w:rPr>
            </w:pPr>
            <w:ins w:id="5226" w:author="Peter Arbogast [2]" w:date="2019-03-22T14:32:00Z">
              <w:r>
                <w:t>1 license is needed</w:t>
              </w:r>
            </w:ins>
          </w:p>
        </w:tc>
      </w:tr>
      <w:tr w:rsidR="00CF6497" w14:paraId="259BE158" w14:textId="77777777" w:rsidTr="004B2A4A">
        <w:trPr>
          <w:cnfStyle w:val="000000100000" w:firstRow="0" w:lastRow="0" w:firstColumn="0" w:lastColumn="0" w:oddVBand="0" w:evenVBand="0" w:oddHBand="1" w:evenHBand="0" w:firstRowFirstColumn="0" w:firstRowLastColumn="0" w:lastRowFirstColumn="0" w:lastRowLastColumn="0"/>
          <w:ins w:id="5227" w:author="Peter Arbogast [2]" w:date="2019-03-22T14:32:00Z"/>
        </w:trPr>
        <w:tc>
          <w:tcPr>
            <w:cnfStyle w:val="001000000000" w:firstRow="0" w:lastRow="0" w:firstColumn="1" w:lastColumn="0" w:oddVBand="0" w:evenVBand="0" w:oddHBand="0" w:evenHBand="0" w:firstRowFirstColumn="0" w:firstRowLastColumn="0" w:lastRowFirstColumn="0" w:lastRowLastColumn="0"/>
            <w:tcW w:w="3116" w:type="dxa"/>
          </w:tcPr>
          <w:p w14:paraId="46151626" w14:textId="7DAEB48A" w:rsidR="00CF6497" w:rsidRDefault="00CF6497" w:rsidP="004B2A4A">
            <w:pPr>
              <w:rPr>
                <w:ins w:id="5228" w:author="Peter Arbogast [2]" w:date="2019-03-22T14:32:00Z"/>
              </w:rPr>
            </w:pPr>
            <w:ins w:id="5229" w:author="Peter Arbogast [2]" w:date="2019-03-22T14:32:00Z">
              <w:r>
                <w:t>DependFeatureName</w:t>
              </w:r>
            </w:ins>
          </w:p>
        </w:tc>
        <w:tc>
          <w:tcPr>
            <w:tcW w:w="3117" w:type="dxa"/>
          </w:tcPr>
          <w:p w14:paraId="31FF7CAF" w14:textId="149159E2" w:rsidR="00CF6497" w:rsidRDefault="00CF6497" w:rsidP="004B2A4A">
            <w:pPr>
              <w:cnfStyle w:val="000000100000" w:firstRow="0" w:lastRow="0" w:firstColumn="0" w:lastColumn="0" w:oddVBand="0" w:evenVBand="0" w:oddHBand="1" w:evenHBand="0" w:firstRowFirstColumn="0" w:firstRowLastColumn="0" w:lastRowFirstColumn="0" w:lastRowLastColumn="0"/>
              <w:rPr>
                <w:ins w:id="5230" w:author="Peter Arbogast [2]" w:date="2019-03-22T14:32:00Z"/>
              </w:rPr>
            </w:pPr>
            <w:ins w:id="5231" w:author="Peter Arbogast [2]" w:date="2019-03-22T14:32:00Z">
              <w:r>
                <w:t>NVARCHAR(256)</w:t>
              </w:r>
            </w:ins>
          </w:p>
        </w:tc>
        <w:tc>
          <w:tcPr>
            <w:tcW w:w="3117" w:type="dxa"/>
          </w:tcPr>
          <w:p w14:paraId="315F06FD" w14:textId="430B0F0C" w:rsidR="00CF6497" w:rsidRDefault="00CF6497" w:rsidP="004B2A4A">
            <w:pPr>
              <w:cnfStyle w:val="000000100000" w:firstRow="0" w:lastRow="0" w:firstColumn="0" w:lastColumn="0" w:oddVBand="0" w:evenVBand="0" w:oddHBand="1" w:evenHBand="0" w:firstRowFirstColumn="0" w:firstRowLastColumn="0" w:lastRowFirstColumn="0" w:lastRowLastColumn="0"/>
              <w:rPr>
                <w:ins w:id="5232" w:author="Peter Arbogast [2]" w:date="2019-03-22T14:32:00Z"/>
              </w:rPr>
            </w:pPr>
            <w:ins w:id="5233" w:author="Peter Arbogast [2]" w:date="2019-03-22T14:32:00Z">
              <w:r>
                <w:t>If used the FeatureName what is set here needs as well a license</w:t>
              </w:r>
            </w:ins>
          </w:p>
        </w:tc>
      </w:tr>
      <w:tr w:rsidR="00CF6497" w14:paraId="21B499FF" w14:textId="77777777" w:rsidTr="004B2A4A">
        <w:trPr>
          <w:ins w:id="5234" w:author="Peter Arbogast [2]" w:date="2019-03-22T14:32:00Z"/>
        </w:trPr>
        <w:tc>
          <w:tcPr>
            <w:cnfStyle w:val="001000000000" w:firstRow="0" w:lastRow="0" w:firstColumn="1" w:lastColumn="0" w:oddVBand="0" w:evenVBand="0" w:oddHBand="0" w:evenHBand="0" w:firstRowFirstColumn="0" w:firstRowLastColumn="0" w:lastRowFirstColumn="0" w:lastRowLastColumn="0"/>
            <w:tcW w:w="3116" w:type="dxa"/>
          </w:tcPr>
          <w:p w14:paraId="0E5A870A" w14:textId="0EEBD15B" w:rsidR="00CF6497" w:rsidRDefault="00CF6497" w:rsidP="004B2A4A">
            <w:pPr>
              <w:rPr>
                <w:ins w:id="5235" w:author="Peter Arbogast [2]" w:date="2019-03-22T14:32:00Z"/>
              </w:rPr>
            </w:pPr>
            <w:ins w:id="5236" w:author="Peter Arbogast [2]" w:date="2019-03-22T14:32:00Z">
              <w:r>
                <w:t>Comment</w:t>
              </w:r>
            </w:ins>
          </w:p>
        </w:tc>
        <w:tc>
          <w:tcPr>
            <w:tcW w:w="3117" w:type="dxa"/>
          </w:tcPr>
          <w:p w14:paraId="41FB30FF" w14:textId="3FCD6EB5" w:rsidR="00CF6497" w:rsidRDefault="00CF6497" w:rsidP="004B2A4A">
            <w:pPr>
              <w:cnfStyle w:val="000000000000" w:firstRow="0" w:lastRow="0" w:firstColumn="0" w:lastColumn="0" w:oddVBand="0" w:evenVBand="0" w:oddHBand="0" w:evenHBand="0" w:firstRowFirstColumn="0" w:firstRowLastColumn="0" w:lastRowFirstColumn="0" w:lastRowLastColumn="0"/>
              <w:rPr>
                <w:ins w:id="5237" w:author="Peter Arbogast [2]" w:date="2019-03-22T14:32:00Z"/>
              </w:rPr>
            </w:pPr>
            <w:ins w:id="5238" w:author="Peter Arbogast [2]" w:date="2019-03-22T14:33:00Z">
              <w:r>
                <w:t>NVARCHAR(256)</w:t>
              </w:r>
            </w:ins>
          </w:p>
        </w:tc>
        <w:tc>
          <w:tcPr>
            <w:tcW w:w="3117" w:type="dxa"/>
          </w:tcPr>
          <w:p w14:paraId="5C938079" w14:textId="77777777" w:rsidR="00CF6497" w:rsidRDefault="00CF6497" w:rsidP="004B2A4A">
            <w:pPr>
              <w:cnfStyle w:val="000000000000" w:firstRow="0" w:lastRow="0" w:firstColumn="0" w:lastColumn="0" w:oddVBand="0" w:evenVBand="0" w:oddHBand="0" w:evenHBand="0" w:firstRowFirstColumn="0" w:firstRowLastColumn="0" w:lastRowFirstColumn="0" w:lastRowLastColumn="0"/>
              <w:rPr>
                <w:ins w:id="5239" w:author="Peter Arbogast [2]" w:date="2019-03-22T14:32:00Z"/>
              </w:rPr>
            </w:pPr>
          </w:p>
        </w:tc>
      </w:tr>
    </w:tbl>
    <w:p w14:paraId="2D598D13" w14:textId="339BF867" w:rsidR="00CF6497" w:rsidRDefault="00CF6497" w:rsidP="00CF6497">
      <w:pPr>
        <w:rPr>
          <w:ins w:id="5240" w:author="Peter Arbogast [2]" w:date="2019-03-22T14:50:00Z"/>
        </w:rPr>
      </w:pPr>
    </w:p>
    <w:p w14:paraId="019560E3" w14:textId="43F4A0DB" w:rsidR="0087081B" w:rsidRDefault="0087081B" w:rsidP="00CF6497">
      <w:pPr>
        <w:rPr>
          <w:ins w:id="5241" w:author="Peter Arbogast [2]" w:date="2019-03-22T14:26:00Z"/>
        </w:rPr>
      </w:pPr>
      <w:ins w:id="5242" w:author="Peter Arbogast [2]" w:date="2019-03-22T14:50:00Z">
        <w:r>
          <w:t xml:space="preserve">If Temp Table </w:t>
        </w:r>
      </w:ins>
      <w:ins w:id="5243" w:author="Peter Arbogast [2]" w:date="2019-03-22T15:26:00Z">
        <w:r w:rsidR="00D263E1">
          <w:t>#</w:t>
        </w:r>
      </w:ins>
      <w:ins w:id="5244" w:author="Peter Arbogast [2]" w:date="2019-03-22T14:50:00Z">
        <w:r>
          <w:t>sp_Oracle</w:t>
        </w:r>
      </w:ins>
      <w:ins w:id="5245" w:author="Peter Arbogast [2]" w:date="2019-03-22T14:51:00Z">
        <w:r>
          <w:t>Script</w:t>
        </w:r>
      </w:ins>
      <w:ins w:id="5246" w:author="Peter Arbogast [2]" w:date="2019-03-22T14:50:00Z">
        <w:r>
          <w:t>OptionList exist, the Data will not shown. It will put into this table.</w:t>
        </w:r>
      </w:ins>
    </w:p>
    <w:p w14:paraId="660EC7AC" w14:textId="77777777" w:rsidR="00967384" w:rsidRDefault="00967384" w:rsidP="00967384">
      <w:pPr>
        <w:rPr>
          <w:ins w:id="5247" w:author="Peter Arbogast" w:date="2019-06-13T12:59:00Z"/>
        </w:rPr>
      </w:pPr>
      <w:ins w:id="5248" w:author="Peter Arbogast" w:date="2019-06-13T12:59:00Z">
        <w:r>
          <w:t>Used by:</w:t>
        </w:r>
      </w:ins>
    </w:p>
    <w:p w14:paraId="3CADA40B" w14:textId="77777777" w:rsidR="00967384" w:rsidRDefault="00967384" w:rsidP="00967384">
      <w:pPr>
        <w:pStyle w:val="ListParagraph"/>
        <w:numPr>
          <w:ilvl w:val="0"/>
          <w:numId w:val="2"/>
        </w:numPr>
        <w:rPr>
          <w:ins w:id="5249" w:author="Peter Arbogast" w:date="2019-06-13T12:59:00Z"/>
        </w:rPr>
      </w:pPr>
      <w:ins w:id="5250" w:author="Peter Arbogast" w:date="2019-06-13T12:59:00Z">
        <w:r>
          <w:t>sp_rp_OracleOptionList</w:t>
        </w:r>
      </w:ins>
    </w:p>
    <w:p w14:paraId="06BE1AFE" w14:textId="461E3FA4" w:rsidR="00C44B42" w:rsidRDefault="00C44B42" w:rsidP="00C44B42">
      <w:pPr>
        <w:rPr>
          <w:ins w:id="5251" w:author="Peter Arbogast [2]" w:date="2019-03-22T14:16:00Z"/>
        </w:rPr>
      </w:pPr>
    </w:p>
    <w:p w14:paraId="3DC41902" w14:textId="77777777" w:rsidR="00CF6497" w:rsidRDefault="00CF6497">
      <w:pPr>
        <w:rPr>
          <w:ins w:id="5252" w:author="Peter Arbogast [2]" w:date="2019-03-22T14:33:00Z"/>
          <w:rFonts w:asciiTheme="majorHAnsi" w:eastAsiaTheme="majorEastAsia" w:hAnsiTheme="majorHAnsi" w:cstheme="majorBidi"/>
          <w:color w:val="1F3763" w:themeColor="accent1" w:themeShade="7F"/>
          <w:sz w:val="24"/>
          <w:szCs w:val="24"/>
        </w:rPr>
      </w:pPr>
      <w:ins w:id="5253" w:author="Peter Arbogast [2]" w:date="2019-03-22T14:33:00Z">
        <w:r>
          <w:br w:type="page"/>
        </w:r>
      </w:ins>
    </w:p>
    <w:p w14:paraId="117C475B" w14:textId="22C99692" w:rsidR="00C44B42" w:rsidRDefault="00C44B42">
      <w:pPr>
        <w:pStyle w:val="Heading3"/>
        <w:numPr>
          <w:ilvl w:val="2"/>
          <w:numId w:val="1"/>
        </w:numPr>
        <w:ind w:left="709"/>
        <w:rPr>
          <w:ins w:id="5254" w:author="Peter Arbogast [2]" w:date="2019-03-22T14:16:00Z"/>
        </w:rPr>
        <w:pPrChange w:id="5255" w:author="Peter Arbogast [2]" w:date="2019-03-22T14:16:00Z">
          <w:pPr/>
        </w:pPrChange>
      </w:pPr>
      <w:bookmarkStart w:id="5256" w:name="_Toc11337029"/>
      <w:ins w:id="5257" w:author="Peter Arbogast [2]" w:date="2019-03-22T14:16:00Z">
        <w:r w:rsidRPr="00C44B42">
          <w:lastRenderedPageBreak/>
          <w:t>sp_rp_OracleOptionList</w:t>
        </w:r>
      </w:ins>
      <w:ins w:id="5258" w:author="Peter Arbogast [2]" w:date="2019-03-22T14:34:00Z">
        <w:r w:rsidR="00CF6497">
          <w:t xml:space="preserve"> @DBObjectID, @ComputerID, @OnlyProduct</w:t>
        </w:r>
      </w:ins>
      <w:bookmarkEnd w:id="5256"/>
    </w:p>
    <w:p w14:paraId="4F5BA31D" w14:textId="1C0AF2A6" w:rsidR="00C44B42" w:rsidRDefault="00C44B42" w:rsidP="00C44B42">
      <w:pPr>
        <w:rPr>
          <w:ins w:id="5259" w:author="Peter Arbogast [2]" w:date="2019-03-22T14:34:00Z"/>
        </w:rPr>
      </w:pPr>
      <w:ins w:id="5260" w:author="Peter Arbogast [2]" w:date="2019-03-22T14:16:00Z">
        <w:r>
          <w:t xml:space="preserve">Get all Oracle Option </w:t>
        </w:r>
      </w:ins>
      <w:ins w:id="5261" w:author="Peter Arbogast [2]" w:date="2019-03-22T14:17:00Z">
        <w:r>
          <w:t>License Information</w:t>
        </w:r>
      </w:ins>
    </w:p>
    <w:p w14:paraId="6B0B948E" w14:textId="137706D4" w:rsidR="00A37D24" w:rsidRDefault="00A37D24" w:rsidP="00C44B42">
      <w:pPr>
        <w:rPr>
          <w:ins w:id="5262" w:author="Peter Arbogast [2]" w:date="2019-03-22T14:34:00Z"/>
        </w:rPr>
      </w:pPr>
      <w:ins w:id="5263" w:author="Peter Arbogast [2]" w:date="2019-03-22T14:34:00Z">
        <w:r>
          <w:t>Parameter @DBObjectID:</w:t>
        </w:r>
      </w:ins>
    </w:p>
    <w:p w14:paraId="584DA1EB" w14:textId="5119F28F" w:rsidR="00A37D24" w:rsidRDefault="00A37D24" w:rsidP="00A37D24">
      <w:pPr>
        <w:pStyle w:val="ListParagraph"/>
        <w:numPr>
          <w:ilvl w:val="0"/>
          <w:numId w:val="2"/>
        </w:numPr>
        <w:rPr>
          <w:ins w:id="5264" w:author="Peter Arbogast [2]" w:date="2019-03-22T14:34:00Z"/>
        </w:rPr>
      </w:pPr>
      <w:ins w:id="5265" w:author="Peter Arbogast [2]" w:date="2019-03-22T14:34:00Z">
        <w:r>
          <w:t>ComputerID of the DB Instance Inventory</w:t>
        </w:r>
      </w:ins>
    </w:p>
    <w:p w14:paraId="6B7B3921" w14:textId="165322EF" w:rsidR="00A37D24" w:rsidRDefault="00A37D24" w:rsidP="00A37D24">
      <w:pPr>
        <w:rPr>
          <w:ins w:id="5266" w:author="Peter Arbogast [2]" w:date="2019-03-22T14:34:00Z"/>
        </w:rPr>
      </w:pPr>
      <w:ins w:id="5267" w:author="Peter Arbogast [2]" w:date="2019-03-22T14:34:00Z">
        <w:r>
          <w:t>Parameter @ComputerID</w:t>
        </w:r>
      </w:ins>
    </w:p>
    <w:p w14:paraId="0E6FEFC3" w14:textId="4F82C510" w:rsidR="00A37D24" w:rsidRDefault="00A37D24" w:rsidP="00A37D24">
      <w:pPr>
        <w:pStyle w:val="ListParagraph"/>
        <w:numPr>
          <w:ilvl w:val="0"/>
          <w:numId w:val="2"/>
        </w:numPr>
        <w:rPr>
          <w:ins w:id="5268" w:author="Peter Arbogast [2]" w:date="2019-03-22T14:35:00Z"/>
        </w:rPr>
      </w:pPr>
      <w:ins w:id="5269" w:author="Peter Arbogast [2]" w:date="2019-03-22T14:34:00Z">
        <w:r>
          <w:t xml:space="preserve">ComputerID of the </w:t>
        </w:r>
      </w:ins>
      <w:ins w:id="5270" w:author="Peter Arbogast [2]" w:date="2019-03-22T14:35:00Z">
        <w:r>
          <w:t>Oracle DB Server Hardware Inventory</w:t>
        </w:r>
      </w:ins>
    </w:p>
    <w:p w14:paraId="66CECE8D" w14:textId="7900234D" w:rsidR="00A37D24" w:rsidRDefault="00A37D24" w:rsidP="00A37D24">
      <w:pPr>
        <w:rPr>
          <w:ins w:id="5271" w:author="Peter Arbogast [2]" w:date="2019-03-22T14:35:00Z"/>
        </w:rPr>
      </w:pPr>
      <w:ins w:id="5272" w:author="Peter Arbogast [2]" w:date="2019-03-22T14:35:00Z">
        <w:r>
          <w:t>Parameter @OnlyProduct</w:t>
        </w:r>
      </w:ins>
    </w:p>
    <w:p w14:paraId="1557484C" w14:textId="690140AD" w:rsidR="00A37D24" w:rsidRDefault="00A37D24" w:rsidP="00A37D24">
      <w:pPr>
        <w:pStyle w:val="ListParagraph"/>
        <w:numPr>
          <w:ilvl w:val="0"/>
          <w:numId w:val="2"/>
        </w:numPr>
        <w:rPr>
          <w:ins w:id="5273" w:author="Peter Arbogast [2]" w:date="2019-03-22T14:36:00Z"/>
        </w:rPr>
      </w:pPr>
      <w:ins w:id="5274" w:author="Peter Arbogast [2]" w:date="2019-03-22T14:35:00Z">
        <w:r>
          <w:t xml:space="preserve">1 = SUM all Products over all Instances of </w:t>
        </w:r>
      </w:ins>
      <w:ins w:id="5275" w:author="Peter Arbogast [2]" w:date="2019-03-22T14:36:00Z">
        <w:r>
          <w:t>@ComputerID (If @DBObjectID is null)</w:t>
        </w:r>
      </w:ins>
    </w:p>
    <w:p w14:paraId="701B1D76" w14:textId="533FDB28" w:rsidR="00A37D24" w:rsidRDefault="00A37D24" w:rsidP="00A37D24">
      <w:pPr>
        <w:pStyle w:val="ListParagraph"/>
        <w:numPr>
          <w:ilvl w:val="0"/>
          <w:numId w:val="2"/>
        </w:numPr>
        <w:rPr>
          <w:ins w:id="5276" w:author="Peter Arbogast [2]" w:date="2019-03-22T14:51:00Z"/>
        </w:rPr>
      </w:pPr>
      <w:ins w:id="5277" w:author="Peter Arbogast [2]" w:date="2019-03-22T14:36:00Z">
        <w:r>
          <w:t>0 = all Products split in the Instances</w:t>
        </w:r>
      </w:ins>
    </w:p>
    <w:p w14:paraId="53C7711C" w14:textId="2B061E2F" w:rsidR="0087081B" w:rsidRDefault="0087081B">
      <w:pPr>
        <w:rPr>
          <w:ins w:id="5278" w:author="Peter Arbogast [2]" w:date="2019-03-22T14:36:00Z"/>
        </w:rPr>
        <w:pPrChange w:id="5279" w:author="Peter Arbogast [2]" w:date="2019-03-22T14:51:00Z">
          <w:pPr>
            <w:pStyle w:val="ListParagraph"/>
            <w:numPr>
              <w:numId w:val="2"/>
            </w:numPr>
            <w:ind w:hanging="360"/>
          </w:pPr>
        </w:pPrChange>
      </w:pPr>
      <w:ins w:id="5280" w:author="Peter Arbogast [2]" w:date="2019-03-22T14:51:00Z">
        <w:r>
          <w:t>Return:</w:t>
        </w:r>
      </w:ins>
    </w:p>
    <w:tbl>
      <w:tblPr>
        <w:tblStyle w:val="GridTable4"/>
        <w:tblW w:w="0" w:type="auto"/>
        <w:tblLook w:val="04A0" w:firstRow="1" w:lastRow="0" w:firstColumn="1" w:lastColumn="0" w:noHBand="0" w:noVBand="1"/>
      </w:tblPr>
      <w:tblGrid>
        <w:gridCol w:w="3116"/>
        <w:gridCol w:w="3117"/>
        <w:gridCol w:w="3117"/>
      </w:tblGrid>
      <w:tr w:rsidR="00A37D24" w14:paraId="185A593D" w14:textId="77777777" w:rsidTr="004B2A4A">
        <w:trPr>
          <w:cnfStyle w:val="100000000000" w:firstRow="1" w:lastRow="0" w:firstColumn="0" w:lastColumn="0" w:oddVBand="0" w:evenVBand="0" w:oddHBand="0" w:evenHBand="0" w:firstRowFirstColumn="0" w:firstRowLastColumn="0" w:lastRowFirstColumn="0" w:lastRowLastColumn="0"/>
          <w:ins w:id="5281" w:author="Peter Arbogast [2]" w:date="2019-03-22T14:36:00Z"/>
        </w:trPr>
        <w:tc>
          <w:tcPr>
            <w:cnfStyle w:val="001000000000" w:firstRow="0" w:lastRow="0" w:firstColumn="1" w:lastColumn="0" w:oddVBand="0" w:evenVBand="0" w:oddHBand="0" w:evenHBand="0" w:firstRowFirstColumn="0" w:firstRowLastColumn="0" w:lastRowFirstColumn="0" w:lastRowLastColumn="0"/>
            <w:tcW w:w="3116" w:type="dxa"/>
          </w:tcPr>
          <w:p w14:paraId="755C8877" w14:textId="77777777" w:rsidR="00A37D24" w:rsidRDefault="00A37D24" w:rsidP="004B2A4A">
            <w:pPr>
              <w:rPr>
                <w:ins w:id="5282" w:author="Peter Arbogast [2]" w:date="2019-03-22T14:36:00Z"/>
              </w:rPr>
            </w:pPr>
            <w:ins w:id="5283" w:author="Peter Arbogast [2]" w:date="2019-03-22T14:36:00Z">
              <w:r>
                <w:t>Colum name</w:t>
              </w:r>
            </w:ins>
          </w:p>
        </w:tc>
        <w:tc>
          <w:tcPr>
            <w:tcW w:w="3117" w:type="dxa"/>
          </w:tcPr>
          <w:p w14:paraId="79EC3051" w14:textId="77777777" w:rsidR="00A37D24" w:rsidRDefault="00A37D24" w:rsidP="004B2A4A">
            <w:pPr>
              <w:cnfStyle w:val="100000000000" w:firstRow="1" w:lastRow="0" w:firstColumn="0" w:lastColumn="0" w:oddVBand="0" w:evenVBand="0" w:oddHBand="0" w:evenHBand="0" w:firstRowFirstColumn="0" w:firstRowLastColumn="0" w:lastRowFirstColumn="0" w:lastRowLastColumn="0"/>
              <w:rPr>
                <w:ins w:id="5284" w:author="Peter Arbogast [2]" w:date="2019-03-22T14:36:00Z"/>
              </w:rPr>
            </w:pPr>
            <w:ins w:id="5285" w:author="Peter Arbogast [2]" w:date="2019-03-22T14:36:00Z">
              <w:r>
                <w:t>Type</w:t>
              </w:r>
            </w:ins>
          </w:p>
        </w:tc>
        <w:tc>
          <w:tcPr>
            <w:tcW w:w="3117" w:type="dxa"/>
          </w:tcPr>
          <w:p w14:paraId="750693A0" w14:textId="77777777" w:rsidR="00A37D24" w:rsidRDefault="00A37D24" w:rsidP="004B2A4A">
            <w:pPr>
              <w:cnfStyle w:val="100000000000" w:firstRow="1" w:lastRow="0" w:firstColumn="0" w:lastColumn="0" w:oddVBand="0" w:evenVBand="0" w:oddHBand="0" w:evenHBand="0" w:firstRowFirstColumn="0" w:firstRowLastColumn="0" w:lastRowFirstColumn="0" w:lastRowLastColumn="0"/>
              <w:rPr>
                <w:ins w:id="5286" w:author="Peter Arbogast [2]" w:date="2019-03-22T14:36:00Z"/>
              </w:rPr>
            </w:pPr>
            <w:ins w:id="5287" w:author="Peter Arbogast [2]" w:date="2019-03-22T14:36:00Z">
              <w:r>
                <w:t>Description</w:t>
              </w:r>
            </w:ins>
          </w:p>
        </w:tc>
      </w:tr>
      <w:tr w:rsidR="00A37D24" w14:paraId="4B3804A0" w14:textId="77777777" w:rsidTr="004B2A4A">
        <w:trPr>
          <w:cnfStyle w:val="000000100000" w:firstRow="0" w:lastRow="0" w:firstColumn="0" w:lastColumn="0" w:oddVBand="0" w:evenVBand="0" w:oddHBand="1" w:evenHBand="0" w:firstRowFirstColumn="0" w:firstRowLastColumn="0" w:lastRowFirstColumn="0" w:lastRowLastColumn="0"/>
          <w:ins w:id="5288" w:author="Peter Arbogast [2]" w:date="2019-03-22T14:36:00Z"/>
        </w:trPr>
        <w:tc>
          <w:tcPr>
            <w:cnfStyle w:val="001000000000" w:firstRow="0" w:lastRow="0" w:firstColumn="1" w:lastColumn="0" w:oddVBand="0" w:evenVBand="0" w:oddHBand="0" w:evenHBand="0" w:firstRowFirstColumn="0" w:firstRowLastColumn="0" w:lastRowFirstColumn="0" w:lastRowLastColumn="0"/>
            <w:tcW w:w="3116" w:type="dxa"/>
          </w:tcPr>
          <w:p w14:paraId="5D1E333A" w14:textId="77777777" w:rsidR="00A37D24" w:rsidRDefault="00A37D24" w:rsidP="004B2A4A">
            <w:pPr>
              <w:rPr>
                <w:ins w:id="5289" w:author="Peter Arbogast [2]" w:date="2019-03-22T14:36:00Z"/>
              </w:rPr>
            </w:pPr>
            <w:ins w:id="5290" w:author="Peter Arbogast [2]" w:date="2019-03-22T14:36:00Z">
              <w:r>
                <w:t>DBObjectID</w:t>
              </w:r>
            </w:ins>
          </w:p>
        </w:tc>
        <w:tc>
          <w:tcPr>
            <w:tcW w:w="3117" w:type="dxa"/>
          </w:tcPr>
          <w:p w14:paraId="6AA02F81" w14:textId="77777777" w:rsidR="00A37D24" w:rsidRDefault="00A37D24" w:rsidP="004B2A4A">
            <w:pPr>
              <w:cnfStyle w:val="000000100000" w:firstRow="0" w:lastRow="0" w:firstColumn="0" w:lastColumn="0" w:oddVBand="0" w:evenVBand="0" w:oddHBand="1" w:evenHBand="0" w:firstRowFirstColumn="0" w:firstRowLastColumn="0" w:lastRowFirstColumn="0" w:lastRowLastColumn="0"/>
              <w:rPr>
                <w:ins w:id="5291" w:author="Peter Arbogast [2]" w:date="2019-03-22T14:36:00Z"/>
              </w:rPr>
            </w:pPr>
            <w:ins w:id="5292" w:author="Peter Arbogast [2]" w:date="2019-03-22T14:36:00Z">
              <w:r>
                <w:t>BIGINT</w:t>
              </w:r>
            </w:ins>
          </w:p>
        </w:tc>
        <w:tc>
          <w:tcPr>
            <w:tcW w:w="3117" w:type="dxa"/>
          </w:tcPr>
          <w:p w14:paraId="1E4B563C" w14:textId="77777777" w:rsidR="00A37D24" w:rsidRDefault="00A37D24" w:rsidP="004B2A4A">
            <w:pPr>
              <w:cnfStyle w:val="000000100000" w:firstRow="0" w:lastRow="0" w:firstColumn="0" w:lastColumn="0" w:oddVBand="0" w:evenVBand="0" w:oddHBand="1" w:evenHBand="0" w:firstRowFirstColumn="0" w:firstRowLastColumn="0" w:lastRowFirstColumn="0" w:lastRowLastColumn="0"/>
              <w:rPr>
                <w:ins w:id="5293" w:author="Peter Arbogast [2]" w:date="2019-03-22T14:36:00Z"/>
              </w:rPr>
            </w:pPr>
            <w:ins w:id="5294" w:author="Peter Arbogast [2]" w:date="2019-03-22T14:36:00Z">
              <w:r>
                <w:t>DB Instance ComputerID</w:t>
              </w:r>
            </w:ins>
          </w:p>
        </w:tc>
      </w:tr>
      <w:tr w:rsidR="00A37D24" w14:paraId="36DD23D4" w14:textId="77777777" w:rsidTr="004B2A4A">
        <w:trPr>
          <w:ins w:id="5295" w:author="Peter Arbogast [2]" w:date="2019-03-22T14:36:00Z"/>
        </w:trPr>
        <w:tc>
          <w:tcPr>
            <w:cnfStyle w:val="001000000000" w:firstRow="0" w:lastRow="0" w:firstColumn="1" w:lastColumn="0" w:oddVBand="0" w:evenVBand="0" w:oddHBand="0" w:evenHBand="0" w:firstRowFirstColumn="0" w:firstRowLastColumn="0" w:lastRowFirstColumn="0" w:lastRowLastColumn="0"/>
            <w:tcW w:w="3116" w:type="dxa"/>
          </w:tcPr>
          <w:p w14:paraId="15485D26" w14:textId="77777777" w:rsidR="00A37D24" w:rsidRDefault="00A37D24" w:rsidP="004B2A4A">
            <w:pPr>
              <w:rPr>
                <w:ins w:id="5296" w:author="Peter Arbogast [2]" w:date="2019-03-22T14:36:00Z"/>
              </w:rPr>
            </w:pPr>
            <w:ins w:id="5297" w:author="Peter Arbogast [2]" w:date="2019-03-22T14:36:00Z">
              <w:r>
                <w:t>Product</w:t>
              </w:r>
            </w:ins>
          </w:p>
        </w:tc>
        <w:tc>
          <w:tcPr>
            <w:tcW w:w="3117" w:type="dxa"/>
          </w:tcPr>
          <w:p w14:paraId="142A321B" w14:textId="77777777" w:rsidR="00A37D24" w:rsidRDefault="00A37D24" w:rsidP="004B2A4A">
            <w:pPr>
              <w:cnfStyle w:val="000000000000" w:firstRow="0" w:lastRow="0" w:firstColumn="0" w:lastColumn="0" w:oddVBand="0" w:evenVBand="0" w:oddHBand="0" w:evenHBand="0" w:firstRowFirstColumn="0" w:firstRowLastColumn="0" w:lastRowFirstColumn="0" w:lastRowLastColumn="0"/>
              <w:rPr>
                <w:ins w:id="5298" w:author="Peter Arbogast [2]" w:date="2019-03-22T14:36:00Z"/>
              </w:rPr>
            </w:pPr>
            <w:ins w:id="5299" w:author="Peter Arbogast [2]" w:date="2019-03-22T14:36:00Z">
              <w:r>
                <w:t>NVARCHAR(256)</w:t>
              </w:r>
            </w:ins>
          </w:p>
        </w:tc>
        <w:tc>
          <w:tcPr>
            <w:tcW w:w="3117" w:type="dxa"/>
          </w:tcPr>
          <w:p w14:paraId="31D0EB3C" w14:textId="77777777" w:rsidR="00A37D24" w:rsidRDefault="00A37D24" w:rsidP="004B2A4A">
            <w:pPr>
              <w:cnfStyle w:val="000000000000" w:firstRow="0" w:lastRow="0" w:firstColumn="0" w:lastColumn="0" w:oddVBand="0" w:evenVBand="0" w:oddHBand="0" w:evenHBand="0" w:firstRowFirstColumn="0" w:firstRowLastColumn="0" w:lastRowFirstColumn="0" w:lastRowLastColumn="0"/>
              <w:rPr>
                <w:ins w:id="5300" w:author="Peter Arbogast [2]" w:date="2019-03-22T14:36:00Z"/>
              </w:rPr>
            </w:pPr>
            <w:ins w:id="5301" w:author="Peter Arbogast [2]" w:date="2019-03-22T14:36:00Z">
              <w:r>
                <w:t>Product Name</w:t>
              </w:r>
            </w:ins>
          </w:p>
        </w:tc>
      </w:tr>
      <w:tr w:rsidR="00A37D24" w14:paraId="6DD959AE" w14:textId="77777777" w:rsidTr="004B2A4A">
        <w:trPr>
          <w:cnfStyle w:val="000000100000" w:firstRow="0" w:lastRow="0" w:firstColumn="0" w:lastColumn="0" w:oddVBand="0" w:evenVBand="0" w:oddHBand="1" w:evenHBand="0" w:firstRowFirstColumn="0" w:firstRowLastColumn="0" w:lastRowFirstColumn="0" w:lastRowLastColumn="0"/>
          <w:ins w:id="5302" w:author="Peter Arbogast [2]" w:date="2019-03-22T14:36:00Z"/>
        </w:trPr>
        <w:tc>
          <w:tcPr>
            <w:cnfStyle w:val="001000000000" w:firstRow="0" w:lastRow="0" w:firstColumn="1" w:lastColumn="0" w:oddVBand="0" w:evenVBand="0" w:oddHBand="0" w:evenHBand="0" w:firstRowFirstColumn="0" w:firstRowLastColumn="0" w:lastRowFirstColumn="0" w:lastRowLastColumn="0"/>
            <w:tcW w:w="3116" w:type="dxa"/>
          </w:tcPr>
          <w:p w14:paraId="25CDA464" w14:textId="77777777" w:rsidR="00A37D24" w:rsidRDefault="00A37D24" w:rsidP="004B2A4A">
            <w:pPr>
              <w:rPr>
                <w:ins w:id="5303" w:author="Peter Arbogast [2]" w:date="2019-03-22T14:36:00Z"/>
              </w:rPr>
            </w:pPr>
            <w:ins w:id="5304" w:author="Peter Arbogast [2]" w:date="2019-03-22T14:36:00Z">
              <w:r>
                <w:t>FeatureName</w:t>
              </w:r>
            </w:ins>
          </w:p>
        </w:tc>
        <w:tc>
          <w:tcPr>
            <w:tcW w:w="3117" w:type="dxa"/>
          </w:tcPr>
          <w:p w14:paraId="5D286765" w14:textId="77777777" w:rsidR="00A37D24" w:rsidRDefault="00A37D24" w:rsidP="004B2A4A">
            <w:pPr>
              <w:cnfStyle w:val="000000100000" w:firstRow="0" w:lastRow="0" w:firstColumn="0" w:lastColumn="0" w:oddVBand="0" w:evenVBand="0" w:oddHBand="1" w:evenHBand="0" w:firstRowFirstColumn="0" w:firstRowLastColumn="0" w:lastRowFirstColumn="0" w:lastRowLastColumn="0"/>
              <w:rPr>
                <w:ins w:id="5305" w:author="Peter Arbogast [2]" w:date="2019-03-22T14:36:00Z"/>
              </w:rPr>
            </w:pPr>
            <w:ins w:id="5306" w:author="Peter Arbogast [2]" w:date="2019-03-22T14:36:00Z">
              <w:r>
                <w:t>NVARCHAR(256)</w:t>
              </w:r>
            </w:ins>
          </w:p>
        </w:tc>
        <w:tc>
          <w:tcPr>
            <w:tcW w:w="3117" w:type="dxa"/>
          </w:tcPr>
          <w:p w14:paraId="72136A13" w14:textId="77777777" w:rsidR="00A37D24" w:rsidRDefault="00A37D24" w:rsidP="004B2A4A">
            <w:pPr>
              <w:cnfStyle w:val="000000100000" w:firstRow="0" w:lastRow="0" w:firstColumn="0" w:lastColumn="0" w:oddVBand="0" w:evenVBand="0" w:oddHBand="1" w:evenHBand="0" w:firstRowFirstColumn="0" w:firstRowLastColumn="0" w:lastRowFirstColumn="0" w:lastRowLastColumn="0"/>
              <w:rPr>
                <w:ins w:id="5307" w:author="Peter Arbogast [2]" w:date="2019-03-22T14:36:00Z"/>
              </w:rPr>
            </w:pPr>
            <w:ins w:id="5308" w:author="Peter Arbogast [2]" w:date="2019-03-22T14:36:00Z">
              <w:r>
                <w:t>Feature / Option Name from witch the product is part</w:t>
              </w:r>
            </w:ins>
          </w:p>
        </w:tc>
      </w:tr>
      <w:tr w:rsidR="00A37D24" w14:paraId="0C1A52BD" w14:textId="77777777" w:rsidTr="004B2A4A">
        <w:trPr>
          <w:ins w:id="5309" w:author="Peter Arbogast [2]" w:date="2019-03-22T14:37:00Z"/>
        </w:trPr>
        <w:tc>
          <w:tcPr>
            <w:cnfStyle w:val="001000000000" w:firstRow="0" w:lastRow="0" w:firstColumn="1" w:lastColumn="0" w:oddVBand="0" w:evenVBand="0" w:oddHBand="0" w:evenHBand="0" w:firstRowFirstColumn="0" w:firstRowLastColumn="0" w:lastRowFirstColumn="0" w:lastRowLastColumn="0"/>
            <w:tcW w:w="3116" w:type="dxa"/>
          </w:tcPr>
          <w:p w14:paraId="22CE1FEA" w14:textId="11C36467" w:rsidR="00A37D24" w:rsidRDefault="00A37D24" w:rsidP="004B2A4A">
            <w:pPr>
              <w:rPr>
                <w:ins w:id="5310" w:author="Peter Arbogast [2]" w:date="2019-03-22T14:37:00Z"/>
              </w:rPr>
            </w:pPr>
            <w:ins w:id="5311" w:author="Peter Arbogast [2]" w:date="2019-03-22T14:37:00Z">
              <w:r>
                <w:t>Installed</w:t>
              </w:r>
            </w:ins>
          </w:p>
        </w:tc>
        <w:tc>
          <w:tcPr>
            <w:tcW w:w="3117" w:type="dxa"/>
          </w:tcPr>
          <w:p w14:paraId="58AB25FA" w14:textId="7E325DFF" w:rsidR="00A37D24" w:rsidRDefault="00A37D24" w:rsidP="004B2A4A">
            <w:pPr>
              <w:cnfStyle w:val="000000000000" w:firstRow="0" w:lastRow="0" w:firstColumn="0" w:lastColumn="0" w:oddVBand="0" w:evenVBand="0" w:oddHBand="0" w:evenHBand="0" w:firstRowFirstColumn="0" w:firstRowLastColumn="0" w:lastRowFirstColumn="0" w:lastRowLastColumn="0"/>
              <w:rPr>
                <w:ins w:id="5312" w:author="Peter Arbogast [2]" w:date="2019-03-22T14:37:00Z"/>
              </w:rPr>
            </w:pPr>
            <w:ins w:id="5313" w:author="Peter Arbogast [2]" w:date="2019-03-22T14:37:00Z">
              <w:r>
                <w:t>BIT</w:t>
              </w:r>
            </w:ins>
          </w:p>
        </w:tc>
        <w:tc>
          <w:tcPr>
            <w:tcW w:w="3117" w:type="dxa"/>
          </w:tcPr>
          <w:p w14:paraId="38DCDD15" w14:textId="3705F361" w:rsidR="00A37D24" w:rsidRDefault="00A37D24" w:rsidP="004B2A4A">
            <w:pPr>
              <w:cnfStyle w:val="000000000000" w:firstRow="0" w:lastRow="0" w:firstColumn="0" w:lastColumn="0" w:oddVBand="0" w:evenVBand="0" w:oddHBand="0" w:evenHBand="0" w:firstRowFirstColumn="0" w:firstRowLastColumn="0" w:lastRowFirstColumn="0" w:lastRowLastColumn="0"/>
              <w:rPr>
                <w:ins w:id="5314" w:author="Peter Arbogast [2]" w:date="2019-03-22T14:37:00Z"/>
              </w:rPr>
            </w:pPr>
            <w:ins w:id="5315" w:author="Peter Arbogast [2]" w:date="2019-03-22T14:37:00Z">
              <w:r>
                <w:t>Always 1</w:t>
              </w:r>
            </w:ins>
          </w:p>
        </w:tc>
      </w:tr>
      <w:tr w:rsidR="00A37D24" w14:paraId="5EEB6BEC" w14:textId="77777777" w:rsidTr="004B2A4A">
        <w:trPr>
          <w:cnfStyle w:val="000000100000" w:firstRow="0" w:lastRow="0" w:firstColumn="0" w:lastColumn="0" w:oddVBand="0" w:evenVBand="0" w:oddHBand="1" w:evenHBand="0" w:firstRowFirstColumn="0" w:firstRowLastColumn="0" w:lastRowFirstColumn="0" w:lastRowLastColumn="0"/>
          <w:ins w:id="5316" w:author="Peter Arbogast [2]" w:date="2019-03-22T14:38:00Z"/>
        </w:trPr>
        <w:tc>
          <w:tcPr>
            <w:cnfStyle w:val="001000000000" w:firstRow="0" w:lastRow="0" w:firstColumn="1" w:lastColumn="0" w:oddVBand="0" w:evenVBand="0" w:oddHBand="0" w:evenHBand="0" w:firstRowFirstColumn="0" w:firstRowLastColumn="0" w:lastRowFirstColumn="0" w:lastRowLastColumn="0"/>
            <w:tcW w:w="3116" w:type="dxa"/>
          </w:tcPr>
          <w:p w14:paraId="3221D821" w14:textId="63C8FBA0" w:rsidR="00A37D24" w:rsidRDefault="00A37D24" w:rsidP="004B2A4A">
            <w:pPr>
              <w:rPr>
                <w:ins w:id="5317" w:author="Peter Arbogast [2]" w:date="2019-03-22T14:38:00Z"/>
              </w:rPr>
            </w:pPr>
            <w:ins w:id="5318" w:author="Peter Arbogast [2]" w:date="2019-03-22T14:38:00Z">
              <w:r>
                <w:t>RaynedUsed</w:t>
              </w:r>
            </w:ins>
          </w:p>
        </w:tc>
        <w:tc>
          <w:tcPr>
            <w:tcW w:w="3117" w:type="dxa"/>
          </w:tcPr>
          <w:p w14:paraId="576D457A" w14:textId="2078384C" w:rsidR="00A37D24" w:rsidRDefault="00A37D24" w:rsidP="004B2A4A">
            <w:pPr>
              <w:cnfStyle w:val="000000100000" w:firstRow="0" w:lastRow="0" w:firstColumn="0" w:lastColumn="0" w:oddVBand="0" w:evenVBand="0" w:oddHBand="1" w:evenHBand="0" w:firstRowFirstColumn="0" w:firstRowLastColumn="0" w:lastRowFirstColumn="0" w:lastRowLastColumn="0"/>
              <w:rPr>
                <w:ins w:id="5319" w:author="Peter Arbogast [2]" w:date="2019-03-22T14:38:00Z"/>
              </w:rPr>
            </w:pPr>
            <w:ins w:id="5320" w:author="Peter Arbogast [2]" w:date="2019-03-22T14:38:00Z">
              <w:r>
                <w:t>BIT</w:t>
              </w:r>
            </w:ins>
          </w:p>
        </w:tc>
        <w:tc>
          <w:tcPr>
            <w:tcW w:w="3117" w:type="dxa"/>
          </w:tcPr>
          <w:p w14:paraId="160F2AD8" w14:textId="618CEA78" w:rsidR="00A37D24" w:rsidRDefault="00A37D24" w:rsidP="004B2A4A">
            <w:pPr>
              <w:cnfStyle w:val="000000100000" w:firstRow="0" w:lastRow="0" w:firstColumn="0" w:lastColumn="0" w:oddVBand="0" w:evenVBand="0" w:oddHBand="1" w:evenHBand="0" w:firstRowFirstColumn="0" w:firstRowLastColumn="0" w:lastRowFirstColumn="0" w:lastRowLastColumn="0"/>
              <w:rPr>
                <w:ins w:id="5321" w:author="Peter Arbogast [2]" w:date="2019-03-22T14:38:00Z"/>
              </w:rPr>
            </w:pPr>
            <w:ins w:id="5322" w:author="Peter Arbogast [2]" w:date="2019-03-22T14:38:00Z">
              <w:r>
                <w:t>If Raynet Inventory says used</w:t>
              </w:r>
            </w:ins>
          </w:p>
        </w:tc>
      </w:tr>
      <w:tr w:rsidR="00A37D24" w14:paraId="50BDE5A6" w14:textId="77777777" w:rsidTr="004B2A4A">
        <w:trPr>
          <w:ins w:id="5323" w:author="Peter Arbogast [2]" w:date="2019-03-22T14:38:00Z"/>
        </w:trPr>
        <w:tc>
          <w:tcPr>
            <w:cnfStyle w:val="001000000000" w:firstRow="0" w:lastRow="0" w:firstColumn="1" w:lastColumn="0" w:oddVBand="0" w:evenVBand="0" w:oddHBand="0" w:evenHBand="0" w:firstRowFirstColumn="0" w:firstRowLastColumn="0" w:lastRowFirstColumn="0" w:lastRowLastColumn="0"/>
            <w:tcW w:w="3116" w:type="dxa"/>
          </w:tcPr>
          <w:p w14:paraId="3D876B59" w14:textId="151E80B5" w:rsidR="00A37D24" w:rsidRDefault="00A37D24" w:rsidP="004B2A4A">
            <w:pPr>
              <w:rPr>
                <w:ins w:id="5324" w:author="Peter Arbogast [2]" w:date="2019-03-22T14:38:00Z"/>
              </w:rPr>
            </w:pPr>
            <w:ins w:id="5325" w:author="Peter Arbogast [2]" w:date="2019-03-22T14:38:00Z">
              <w:r>
                <w:t>OracleUsed</w:t>
              </w:r>
            </w:ins>
          </w:p>
        </w:tc>
        <w:tc>
          <w:tcPr>
            <w:tcW w:w="3117" w:type="dxa"/>
          </w:tcPr>
          <w:p w14:paraId="0F2E061C" w14:textId="70939F05" w:rsidR="00A37D24" w:rsidRDefault="00A37D24" w:rsidP="004B2A4A">
            <w:pPr>
              <w:cnfStyle w:val="000000000000" w:firstRow="0" w:lastRow="0" w:firstColumn="0" w:lastColumn="0" w:oddVBand="0" w:evenVBand="0" w:oddHBand="0" w:evenHBand="0" w:firstRowFirstColumn="0" w:firstRowLastColumn="0" w:lastRowFirstColumn="0" w:lastRowLastColumn="0"/>
              <w:rPr>
                <w:ins w:id="5326" w:author="Peter Arbogast [2]" w:date="2019-03-22T14:38:00Z"/>
              </w:rPr>
            </w:pPr>
            <w:ins w:id="5327" w:author="Peter Arbogast [2]" w:date="2019-03-22T14:38:00Z">
              <w:r>
                <w:t>BIT</w:t>
              </w:r>
            </w:ins>
          </w:p>
        </w:tc>
        <w:tc>
          <w:tcPr>
            <w:tcW w:w="3117" w:type="dxa"/>
          </w:tcPr>
          <w:p w14:paraId="73AD0C4D" w14:textId="02BB4C0B" w:rsidR="00A37D24" w:rsidRDefault="00A37D24" w:rsidP="004B2A4A">
            <w:pPr>
              <w:cnfStyle w:val="000000000000" w:firstRow="0" w:lastRow="0" w:firstColumn="0" w:lastColumn="0" w:oddVBand="0" w:evenVBand="0" w:oddHBand="0" w:evenHBand="0" w:firstRowFirstColumn="0" w:firstRowLastColumn="0" w:lastRowFirstColumn="0" w:lastRowLastColumn="0"/>
              <w:rPr>
                <w:ins w:id="5328" w:author="Peter Arbogast [2]" w:date="2019-03-22T14:38:00Z"/>
              </w:rPr>
            </w:pPr>
            <w:ins w:id="5329" w:author="Peter Arbogast [2]" w:date="2019-03-22T14:38:00Z">
              <w:r>
                <w:t>If Oracle Inventory says used</w:t>
              </w:r>
            </w:ins>
          </w:p>
        </w:tc>
      </w:tr>
      <w:tr w:rsidR="00A37D24" w14:paraId="2BA5FA9F" w14:textId="77777777" w:rsidTr="004B2A4A">
        <w:trPr>
          <w:cnfStyle w:val="000000100000" w:firstRow="0" w:lastRow="0" w:firstColumn="0" w:lastColumn="0" w:oddVBand="0" w:evenVBand="0" w:oddHBand="1" w:evenHBand="0" w:firstRowFirstColumn="0" w:firstRowLastColumn="0" w:lastRowFirstColumn="0" w:lastRowLastColumn="0"/>
          <w:ins w:id="5330" w:author="Peter Arbogast [2]" w:date="2019-03-22T14:36:00Z"/>
        </w:trPr>
        <w:tc>
          <w:tcPr>
            <w:cnfStyle w:val="001000000000" w:firstRow="0" w:lastRow="0" w:firstColumn="1" w:lastColumn="0" w:oddVBand="0" w:evenVBand="0" w:oddHBand="0" w:evenHBand="0" w:firstRowFirstColumn="0" w:firstRowLastColumn="0" w:lastRowFirstColumn="0" w:lastRowLastColumn="0"/>
            <w:tcW w:w="3116" w:type="dxa"/>
          </w:tcPr>
          <w:p w14:paraId="46524EF0" w14:textId="614E92C8" w:rsidR="00A37D24" w:rsidRDefault="00A37D24" w:rsidP="004B2A4A">
            <w:pPr>
              <w:rPr>
                <w:ins w:id="5331" w:author="Peter Arbogast [2]" w:date="2019-03-22T14:36:00Z"/>
              </w:rPr>
            </w:pPr>
            <w:ins w:id="5332" w:author="Peter Arbogast [2]" w:date="2019-03-22T14:39:00Z">
              <w:r>
                <w:t>TechnicalLicense</w:t>
              </w:r>
            </w:ins>
          </w:p>
        </w:tc>
        <w:tc>
          <w:tcPr>
            <w:tcW w:w="3117" w:type="dxa"/>
          </w:tcPr>
          <w:p w14:paraId="5EAB2839" w14:textId="18088159" w:rsidR="00A37D24" w:rsidRDefault="00A37D24" w:rsidP="004B2A4A">
            <w:pPr>
              <w:cnfStyle w:val="000000100000" w:firstRow="0" w:lastRow="0" w:firstColumn="0" w:lastColumn="0" w:oddVBand="0" w:evenVBand="0" w:oddHBand="1" w:evenHBand="0" w:firstRowFirstColumn="0" w:firstRowLastColumn="0" w:lastRowFirstColumn="0" w:lastRowLastColumn="0"/>
              <w:rPr>
                <w:ins w:id="5333" w:author="Peter Arbogast [2]" w:date="2019-03-22T14:36:00Z"/>
              </w:rPr>
            </w:pPr>
            <w:ins w:id="5334" w:author="Peter Arbogast [2]" w:date="2019-03-22T14:39:00Z">
              <w:r>
                <w:t>INT</w:t>
              </w:r>
            </w:ins>
          </w:p>
        </w:tc>
        <w:tc>
          <w:tcPr>
            <w:tcW w:w="3117" w:type="dxa"/>
          </w:tcPr>
          <w:p w14:paraId="4EB1DE4C" w14:textId="464E0747" w:rsidR="00A37D24" w:rsidRDefault="00A37D24">
            <w:pPr>
              <w:ind w:left="315" w:hanging="315"/>
              <w:cnfStyle w:val="000000100000" w:firstRow="0" w:lastRow="0" w:firstColumn="0" w:lastColumn="0" w:oddVBand="0" w:evenVBand="0" w:oddHBand="1" w:evenHBand="0" w:firstRowFirstColumn="0" w:firstRowLastColumn="0" w:lastRowFirstColumn="0" w:lastRowLastColumn="0"/>
              <w:rPr>
                <w:ins w:id="5335" w:author="Peter Arbogast [2]" w:date="2019-03-22T14:40:00Z"/>
              </w:rPr>
              <w:pPrChange w:id="5336" w:author="Peter Arbogast [2]" w:date="2019-03-22T14:41:00Z">
                <w:pPr>
                  <w:cnfStyle w:val="000000100000" w:firstRow="0" w:lastRow="0" w:firstColumn="0" w:lastColumn="0" w:oddVBand="0" w:evenVBand="0" w:oddHBand="1" w:evenHBand="0" w:firstRowFirstColumn="0" w:firstRowLastColumn="0" w:lastRowFirstColumn="0" w:lastRowLastColumn="0"/>
                </w:pPr>
              </w:pPrChange>
            </w:pPr>
            <w:ins w:id="5337" w:author="Peter Arbogast [2]" w:date="2019-03-22T14:39:00Z">
              <w:r>
                <w:t xml:space="preserve">2 = </w:t>
              </w:r>
            </w:ins>
            <w:ins w:id="5338" w:author="Peter Arbogast [2]" w:date="2019-03-22T14:40:00Z">
              <w:r>
                <w:t xml:space="preserve">both says used, or </w:t>
              </w:r>
            </w:ins>
            <w:ins w:id="5339" w:author="Peter Arbogast [2]" w:date="2019-03-22T14:41:00Z">
              <w:r>
                <w:t>if only raynet inventory exists and say used</w:t>
              </w:r>
            </w:ins>
          </w:p>
          <w:p w14:paraId="2D8B270D" w14:textId="77777777" w:rsidR="00A37D24" w:rsidRDefault="00A37D24" w:rsidP="004B2A4A">
            <w:pPr>
              <w:cnfStyle w:val="000000100000" w:firstRow="0" w:lastRow="0" w:firstColumn="0" w:lastColumn="0" w:oddVBand="0" w:evenVBand="0" w:oddHBand="1" w:evenHBand="0" w:firstRowFirstColumn="0" w:firstRowLastColumn="0" w:lastRowFirstColumn="0" w:lastRowLastColumn="0"/>
              <w:rPr>
                <w:ins w:id="5340" w:author="Peter Arbogast [2]" w:date="2019-03-22T14:40:00Z"/>
              </w:rPr>
            </w:pPr>
            <w:ins w:id="5341" w:author="Peter Arbogast [2]" w:date="2019-03-22T14:40:00Z">
              <w:r>
                <w:t>1 = only one says used</w:t>
              </w:r>
            </w:ins>
          </w:p>
          <w:p w14:paraId="67330725" w14:textId="729FDE05" w:rsidR="00A37D24" w:rsidRDefault="00A37D24" w:rsidP="004B2A4A">
            <w:pPr>
              <w:cnfStyle w:val="000000100000" w:firstRow="0" w:lastRow="0" w:firstColumn="0" w:lastColumn="0" w:oddVBand="0" w:evenVBand="0" w:oddHBand="1" w:evenHBand="0" w:firstRowFirstColumn="0" w:firstRowLastColumn="0" w:lastRowFirstColumn="0" w:lastRowLastColumn="0"/>
              <w:rPr>
                <w:ins w:id="5342" w:author="Peter Arbogast [2]" w:date="2019-03-22T14:36:00Z"/>
              </w:rPr>
            </w:pPr>
            <w:ins w:id="5343" w:author="Peter Arbogast [2]" w:date="2019-03-22T14:40:00Z">
              <w:r>
                <w:t>0 = both says no used</w:t>
              </w:r>
            </w:ins>
          </w:p>
        </w:tc>
      </w:tr>
      <w:tr w:rsidR="00A37D24" w14:paraId="062E8A68" w14:textId="77777777" w:rsidTr="004B2A4A">
        <w:trPr>
          <w:ins w:id="5344" w:author="Peter Arbogast [2]" w:date="2019-03-22T14:36:00Z"/>
        </w:trPr>
        <w:tc>
          <w:tcPr>
            <w:cnfStyle w:val="001000000000" w:firstRow="0" w:lastRow="0" w:firstColumn="1" w:lastColumn="0" w:oddVBand="0" w:evenVBand="0" w:oddHBand="0" w:evenHBand="0" w:firstRowFirstColumn="0" w:firstRowLastColumn="0" w:lastRowFirstColumn="0" w:lastRowLastColumn="0"/>
            <w:tcW w:w="3116" w:type="dxa"/>
          </w:tcPr>
          <w:p w14:paraId="198C79FC" w14:textId="5A628704" w:rsidR="00A37D24" w:rsidRDefault="00A37D24" w:rsidP="004B2A4A">
            <w:pPr>
              <w:rPr>
                <w:ins w:id="5345" w:author="Peter Arbogast [2]" w:date="2019-03-22T14:36:00Z"/>
              </w:rPr>
            </w:pPr>
            <w:ins w:id="5346" w:author="Peter Arbogast [2]" w:date="2019-03-22T14:42:00Z">
              <w:r>
                <w:t>RaynetComment</w:t>
              </w:r>
            </w:ins>
          </w:p>
        </w:tc>
        <w:tc>
          <w:tcPr>
            <w:tcW w:w="3117" w:type="dxa"/>
          </w:tcPr>
          <w:p w14:paraId="3D307251" w14:textId="00A0C08D" w:rsidR="00A37D24" w:rsidRDefault="00A37D24" w:rsidP="004B2A4A">
            <w:pPr>
              <w:cnfStyle w:val="000000000000" w:firstRow="0" w:lastRow="0" w:firstColumn="0" w:lastColumn="0" w:oddVBand="0" w:evenVBand="0" w:oddHBand="0" w:evenHBand="0" w:firstRowFirstColumn="0" w:firstRowLastColumn="0" w:lastRowFirstColumn="0" w:lastRowLastColumn="0"/>
              <w:rPr>
                <w:ins w:id="5347" w:author="Peter Arbogast [2]" w:date="2019-03-22T14:36:00Z"/>
              </w:rPr>
            </w:pPr>
            <w:ins w:id="5348" w:author="Peter Arbogast [2]" w:date="2019-03-22T14:36:00Z">
              <w:r>
                <w:t>NVARCHAR(</w:t>
              </w:r>
            </w:ins>
            <w:ins w:id="5349" w:author="Peter Arbogast [2]" w:date="2019-03-22T14:42:00Z">
              <w:r>
                <w:t>256</w:t>
              </w:r>
            </w:ins>
            <w:ins w:id="5350" w:author="Peter Arbogast [2]" w:date="2019-03-22T14:36:00Z">
              <w:r>
                <w:t>)</w:t>
              </w:r>
            </w:ins>
          </w:p>
        </w:tc>
        <w:tc>
          <w:tcPr>
            <w:tcW w:w="3117" w:type="dxa"/>
          </w:tcPr>
          <w:p w14:paraId="069E68FE" w14:textId="63BE6293" w:rsidR="00A37D24" w:rsidRDefault="00A37D24" w:rsidP="004B2A4A">
            <w:pPr>
              <w:cnfStyle w:val="000000000000" w:firstRow="0" w:lastRow="0" w:firstColumn="0" w:lastColumn="0" w:oddVBand="0" w:evenVBand="0" w:oddHBand="0" w:evenHBand="0" w:firstRowFirstColumn="0" w:firstRowLastColumn="0" w:lastRowFirstColumn="0" w:lastRowLastColumn="0"/>
              <w:rPr>
                <w:ins w:id="5351" w:author="Peter Arbogast [2]" w:date="2019-03-22T14:36:00Z"/>
              </w:rPr>
            </w:pPr>
            <w:ins w:id="5352" w:author="Peter Arbogast [2]" w:date="2019-03-22T14:42:00Z">
              <w:r>
                <w:t>Comment from Raynet Inventory</w:t>
              </w:r>
            </w:ins>
          </w:p>
        </w:tc>
      </w:tr>
      <w:tr w:rsidR="00A37D24" w14:paraId="473F81CE" w14:textId="77777777" w:rsidTr="004B2A4A">
        <w:trPr>
          <w:cnfStyle w:val="000000100000" w:firstRow="0" w:lastRow="0" w:firstColumn="0" w:lastColumn="0" w:oddVBand="0" w:evenVBand="0" w:oddHBand="1" w:evenHBand="0" w:firstRowFirstColumn="0" w:firstRowLastColumn="0" w:lastRowFirstColumn="0" w:lastRowLastColumn="0"/>
          <w:ins w:id="5353" w:author="Peter Arbogast [2]" w:date="2019-03-22T14:36:00Z"/>
        </w:trPr>
        <w:tc>
          <w:tcPr>
            <w:cnfStyle w:val="001000000000" w:firstRow="0" w:lastRow="0" w:firstColumn="1" w:lastColumn="0" w:oddVBand="0" w:evenVBand="0" w:oddHBand="0" w:evenHBand="0" w:firstRowFirstColumn="0" w:firstRowLastColumn="0" w:lastRowFirstColumn="0" w:lastRowLastColumn="0"/>
            <w:tcW w:w="3116" w:type="dxa"/>
          </w:tcPr>
          <w:p w14:paraId="428058C0" w14:textId="200DBD12" w:rsidR="00A37D24" w:rsidRDefault="00A37D24" w:rsidP="004B2A4A">
            <w:pPr>
              <w:rPr>
                <w:ins w:id="5354" w:author="Peter Arbogast [2]" w:date="2019-03-22T14:36:00Z"/>
              </w:rPr>
            </w:pPr>
            <w:ins w:id="5355" w:author="Peter Arbogast [2]" w:date="2019-03-22T14:42:00Z">
              <w:r>
                <w:t>OracleComment</w:t>
              </w:r>
            </w:ins>
          </w:p>
        </w:tc>
        <w:tc>
          <w:tcPr>
            <w:tcW w:w="3117" w:type="dxa"/>
          </w:tcPr>
          <w:p w14:paraId="50D99497" w14:textId="1F697BDB" w:rsidR="00A37D24" w:rsidRDefault="00A37D24" w:rsidP="004B2A4A">
            <w:pPr>
              <w:cnfStyle w:val="000000100000" w:firstRow="0" w:lastRow="0" w:firstColumn="0" w:lastColumn="0" w:oddVBand="0" w:evenVBand="0" w:oddHBand="1" w:evenHBand="0" w:firstRowFirstColumn="0" w:firstRowLastColumn="0" w:lastRowFirstColumn="0" w:lastRowLastColumn="0"/>
              <w:rPr>
                <w:ins w:id="5356" w:author="Peter Arbogast [2]" w:date="2019-03-22T14:36:00Z"/>
              </w:rPr>
            </w:pPr>
            <w:ins w:id="5357" w:author="Peter Arbogast [2]" w:date="2019-03-22T14:42:00Z">
              <w:r>
                <w:t>NVARCHAR(256)</w:t>
              </w:r>
            </w:ins>
          </w:p>
        </w:tc>
        <w:tc>
          <w:tcPr>
            <w:tcW w:w="3117" w:type="dxa"/>
          </w:tcPr>
          <w:p w14:paraId="462652B3" w14:textId="02484F04" w:rsidR="00A37D24" w:rsidRDefault="00A37D24" w:rsidP="004B2A4A">
            <w:pPr>
              <w:cnfStyle w:val="000000100000" w:firstRow="0" w:lastRow="0" w:firstColumn="0" w:lastColumn="0" w:oddVBand="0" w:evenVBand="0" w:oddHBand="1" w:evenHBand="0" w:firstRowFirstColumn="0" w:firstRowLastColumn="0" w:lastRowFirstColumn="0" w:lastRowLastColumn="0"/>
              <w:rPr>
                <w:ins w:id="5358" w:author="Peter Arbogast [2]" w:date="2019-03-22T14:36:00Z"/>
              </w:rPr>
            </w:pPr>
            <w:ins w:id="5359" w:author="Peter Arbogast [2]" w:date="2019-03-22T14:42:00Z">
              <w:r>
                <w:t>Comment from Oracle DBFUS Data</w:t>
              </w:r>
            </w:ins>
          </w:p>
        </w:tc>
      </w:tr>
      <w:tr w:rsidR="00A37D24" w14:paraId="36727FD0" w14:textId="77777777" w:rsidTr="004B2A4A">
        <w:trPr>
          <w:ins w:id="5360" w:author="Peter Arbogast [2]" w:date="2019-03-22T14:36:00Z"/>
        </w:trPr>
        <w:tc>
          <w:tcPr>
            <w:cnfStyle w:val="001000000000" w:firstRow="0" w:lastRow="0" w:firstColumn="1" w:lastColumn="0" w:oddVBand="0" w:evenVBand="0" w:oddHBand="0" w:evenHBand="0" w:firstRowFirstColumn="0" w:firstRowLastColumn="0" w:lastRowFirstColumn="0" w:lastRowLastColumn="0"/>
            <w:tcW w:w="3116" w:type="dxa"/>
          </w:tcPr>
          <w:p w14:paraId="6A63A170" w14:textId="53851327" w:rsidR="00A37D24" w:rsidRDefault="00A37D24" w:rsidP="004B2A4A">
            <w:pPr>
              <w:rPr>
                <w:ins w:id="5361" w:author="Peter Arbogast [2]" w:date="2019-03-22T14:36:00Z"/>
              </w:rPr>
            </w:pPr>
            <w:ins w:id="5362" w:author="Peter Arbogast [2]" w:date="2019-03-22T14:43:00Z">
              <w:r>
                <w:t>CustomLicense</w:t>
              </w:r>
            </w:ins>
          </w:p>
        </w:tc>
        <w:tc>
          <w:tcPr>
            <w:tcW w:w="3117" w:type="dxa"/>
          </w:tcPr>
          <w:p w14:paraId="0B352B38" w14:textId="5FD69B9B" w:rsidR="00A37D24" w:rsidRDefault="00A37D24" w:rsidP="004B2A4A">
            <w:pPr>
              <w:cnfStyle w:val="000000000000" w:firstRow="0" w:lastRow="0" w:firstColumn="0" w:lastColumn="0" w:oddVBand="0" w:evenVBand="0" w:oddHBand="0" w:evenHBand="0" w:firstRowFirstColumn="0" w:firstRowLastColumn="0" w:lastRowFirstColumn="0" w:lastRowLastColumn="0"/>
              <w:rPr>
                <w:ins w:id="5363" w:author="Peter Arbogast [2]" w:date="2019-03-22T14:36:00Z"/>
              </w:rPr>
            </w:pPr>
            <w:ins w:id="5364" w:author="Peter Arbogast [2]" w:date="2019-03-22T14:43:00Z">
              <w:r>
                <w:t>BIT</w:t>
              </w:r>
            </w:ins>
          </w:p>
        </w:tc>
        <w:tc>
          <w:tcPr>
            <w:tcW w:w="3117" w:type="dxa"/>
          </w:tcPr>
          <w:p w14:paraId="11C7BB8B" w14:textId="1062B256" w:rsidR="00A37D24" w:rsidRDefault="00A37D24" w:rsidP="004B2A4A">
            <w:pPr>
              <w:cnfStyle w:val="000000000000" w:firstRow="0" w:lastRow="0" w:firstColumn="0" w:lastColumn="0" w:oddVBand="0" w:evenVBand="0" w:oddHBand="0" w:evenHBand="0" w:firstRowFirstColumn="0" w:firstRowLastColumn="0" w:lastRowFirstColumn="0" w:lastRowLastColumn="0"/>
              <w:rPr>
                <w:ins w:id="5365" w:author="Peter Arbogast [2]" w:date="2019-03-22T14:36:00Z"/>
              </w:rPr>
            </w:pPr>
            <w:ins w:id="5366" w:author="Peter Arbogast [2]" w:date="2019-03-22T14:43:00Z">
              <w:r>
                <w:t>For future</w:t>
              </w:r>
            </w:ins>
          </w:p>
        </w:tc>
      </w:tr>
      <w:tr w:rsidR="00A37D24" w14:paraId="6368E486" w14:textId="77777777" w:rsidTr="004B2A4A">
        <w:trPr>
          <w:cnfStyle w:val="000000100000" w:firstRow="0" w:lastRow="0" w:firstColumn="0" w:lastColumn="0" w:oddVBand="0" w:evenVBand="0" w:oddHBand="1" w:evenHBand="0" w:firstRowFirstColumn="0" w:firstRowLastColumn="0" w:lastRowFirstColumn="0" w:lastRowLastColumn="0"/>
          <w:ins w:id="5367" w:author="Peter Arbogast [2]" w:date="2019-03-22T14:36:00Z"/>
        </w:trPr>
        <w:tc>
          <w:tcPr>
            <w:cnfStyle w:val="001000000000" w:firstRow="0" w:lastRow="0" w:firstColumn="1" w:lastColumn="0" w:oddVBand="0" w:evenVBand="0" w:oddHBand="0" w:evenHBand="0" w:firstRowFirstColumn="0" w:firstRowLastColumn="0" w:lastRowFirstColumn="0" w:lastRowLastColumn="0"/>
            <w:tcW w:w="3116" w:type="dxa"/>
          </w:tcPr>
          <w:p w14:paraId="619E30DE" w14:textId="1AB65C1C" w:rsidR="00A37D24" w:rsidRDefault="00A37D24" w:rsidP="004B2A4A">
            <w:pPr>
              <w:rPr>
                <w:ins w:id="5368" w:author="Peter Arbogast [2]" w:date="2019-03-22T14:36:00Z"/>
              </w:rPr>
            </w:pPr>
            <w:ins w:id="5369" w:author="Peter Arbogast [2]" w:date="2019-03-22T14:43:00Z">
              <w:r>
                <w:t>CustomComment</w:t>
              </w:r>
            </w:ins>
          </w:p>
        </w:tc>
        <w:tc>
          <w:tcPr>
            <w:tcW w:w="3117" w:type="dxa"/>
          </w:tcPr>
          <w:p w14:paraId="0CC59A7B" w14:textId="776E27D1" w:rsidR="00A37D24" w:rsidRDefault="00A37D24" w:rsidP="004B2A4A">
            <w:pPr>
              <w:cnfStyle w:val="000000100000" w:firstRow="0" w:lastRow="0" w:firstColumn="0" w:lastColumn="0" w:oddVBand="0" w:evenVBand="0" w:oddHBand="1" w:evenHBand="0" w:firstRowFirstColumn="0" w:firstRowLastColumn="0" w:lastRowFirstColumn="0" w:lastRowLastColumn="0"/>
              <w:rPr>
                <w:ins w:id="5370" w:author="Peter Arbogast [2]" w:date="2019-03-22T14:36:00Z"/>
              </w:rPr>
            </w:pPr>
            <w:ins w:id="5371" w:author="Peter Arbogast [2]" w:date="2019-03-22T14:43:00Z">
              <w:r>
                <w:t>NARCHAR(256)</w:t>
              </w:r>
            </w:ins>
          </w:p>
        </w:tc>
        <w:tc>
          <w:tcPr>
            <w:tcW w:w="3117" w:type="dxa"/>
          </w:tcPr>
          <w:p w14:paraId="13C40E65" w14:textId="600ED371" w:rsidR="00A37D24" w:rsidRDefault="00A37D24" w:rsidP="004B2A4A">
            <w:pPr>
              <w:cnfStyle w:val="000000100000" w:firstRow="0" w:lastRow="0" w:firstColumn="0" w:lastColumn="0" w:oddVBand="0" w:evenVBand="0" w:oddHBand="1" w:evenHBand="0" w:firstRowFirstColumn="0" w:firstRowLastColumn="0" w:lastRowFirstColumn="0" w:lastRowLastColumn="0"/>
              <w:rPr>
                <w:ins w:id="5372" w:author="Peter Arbogast [2]" w:date="2019-03-22T14:36:00Z"/>
              </w:rPr>
            </w:pPr>
            <w:ins w:id="5373" w:author="Peter Arbogast [2]" w:date="2019-03-22T14:43:00Z">
              <w:r>
                <w:t>For future</w:t>
              </w:r>
            </w:ins>
          </w:p>
        </w:tc>
      </w:tr>
      <w:tr w:rsidR="00A37D24" w14:paraId="7ECC9B50" w14:textId="77777777" w:rsidTr="004B2A4A">
        <w:trPr>
          <w:ins w:id="5374" w:author="Peter Arbogast [2]" w:date="2019-03-22T14:36:00Z"/>
        </w:trPr>
        <w:tc>
          <w:tcPr>
            <w:cnfStyle w:val="001000000000" w:firstRow="0" w:lastRow="0" w:firstColumn="1" w:lastColumn="0" w:oddVBand="0" w:evenVBand="0" w:oddHBand="0" w:evenHBand="0" w:firstRowFirstColumn="0" w:firstRowLastColumn="0" w:lastRowFirstColumn="0" w:lastRowLastColumn="0"/>
            <w:tcW w:w="3116" w:type="dxa"/>
          </w:tcPr>
          <w:p w14:paraId="4A13CC7C" w14:textId="26564DC4" w:rsidR="00A37D24" w:rsidRDefault="00A37D24" w:rsidP="004B2A4A">
            <w:pPr>
              <w:rPr>
                <w:ins w:id="5375" w:author="Peter Arbogast [2]" w:date="2019-03-22T14:36:00Z"/>
              </w:rPr>
            </w:pPr>
            <w:ins w:id="5376" w:author="Peter Arbogast [2]" w:date="2019-03-22T14:44:00Z">
              <w:r>
                <w:t>LicenseResult</w:t>
              </w:r>
            </w:ins>
          </w:p>
        </w:tc>
        <w:tc>
          <w:tcPr>
            <w:tcW w:w="3117" w:type="dxa"/>
          </w:tcPr>
          <w:p w14:paraId="749888C9" w14:textId="5E9D63A8" w:rsidR="00A37D24" w:rsidRDefault="00A37D24" w:rsidP="004B2A4A">
            <w:pPr>
              <w:cnfStyle w:val="000000000000" w:firstRow="0" w:lastRow="0" w:firstColumn="0" w:lastColumn="0" w:oddVBand="0" w:evenVBand="0" w:oddHBand="0" w:evenHBand="0" w:firstRowFirstColumn="0" w:firstRowLastColumn="0" w:lastRowFirstColumn="0" w:lastRowLastColumn="0"/>
              <w:rPr>
                <w:ins w:id="5377" w:author="Peter Arbogast [2]" w:date="2019-03-22T14:36:00Z"/>
              </w:rPr>
            </w:pPr>
            <w:ins w:id="5378" w:author="Peter Arbogast [2]" w:date="2019-03-22T14:44:00Z">
              <w:r>
                <w:t>BIT</w:t>
              </w:r>
            </w:ins>
          </w:p>
        </w:tc>
        <w:tc>
          <w:tcPr>
            <w:tcW w:w="3117" w:type="dxa"/>
          </w:tcPr>
          <w:p w14:paraId="1AC47BC3" w14:textId="39A2A74D" w:rsidR="00A37D24" w:rsidRDefault="002C1C58" w:rsidP="004B2A4A">
            <w:pPr>
              <w:cnfStyle w:val="000000000000" w:firstRow="0" w:lastRow="0" w:firstColumn="0" w:lastColumn="0" w:oddVBand="0" w:evenVBand="0" w:oddHBand="0" w:evenHBand="0" w:firstRowFirstColumn="0" w:firstRowLastColumn="0" w:lastRowFirstColumn="0" w:lastRowLastColumn="0"/>
              <w:rPr>
                <w:ins w:id="5379" w:author="Peter Arbogast [2]" w:date="2019-03-22T14:36:00Z"/>
              </w:rPr>
            </w:pPr>
            <w:ins w:id="5380" w:author="Peter Arbogast [2]" w:date="2019-03-22T14:44:00Z">
              <w:r>
                <w:t>Say used depend on settings for the Report in ReportingConfiguration</w:t>
              </w:r>
            </w:ins>
          </w:p>
        </w:tc>
      </w:tr>
    </w:tbl>
    <w:p w14:paraId="21F4A189" w14:textId="24C0B051" w:rsidR="00A37D24" w:rsidRDefault="00A37D24" w:rsidP="00A37D24">
      <w:pPr>
        <w:rPr>
          <w:ins w:id="5381" w:author="Peter Arbogast [2]" w:date="2019-03-22T14:51:00Z"/>
        </w:rPr>
      </w:pPr>
    </w:p>
    <w:p w14:paraId="0F38D298" w14:textId="253B8496" w:rsidR="0087081B" w:rsidRDefault="0087081B" w:rsidP="00A37D24">
      <w:pPr>
        <w:rPr>
          <w:ins w:id="5382" w:author="Peter Arbogast [2]" w:date="2019-03-22T14:44:00Z"/>
        </w:rPr>
      </w:pPr>
      <w:ins w:id="5383" w:author="Peter Arbogast [2]" w:date="2019-03-22T14:51:00Z">
        <w:r>
          <w:t xml:space="preserve">If Temp Table </w:t>
        </w:r>
      </w:ins>
      <w:ins w:id="5384" w:author="Peter Arbogast [2]" w:date="2019-03-22T15:26:00Z">
        <w:r w:rsidR="00D263E1">
          <w:t>#</w:t>
        </w:r>
      </w:ins>
      <w:ins w:id="5385" w:author="Peter Arbogast [2]" w:date="2019-03-22T14:51:00Z">
        <w:r>
          <w:t>sp_rp_OracleOptionList exist, the Data will not shown. It will put into this table.</w:t>
        </w:r>
      </w:ins>
    </w:p>
    <w:p w14:paraId="6D663980" w14:textId="77777777" w:rsidR="00967384" w:rsidRDefault="00967384" w:rsidP="00967384">
      <w:pPr>
        <w:rPr>
          <w:ins w:id="5386" w:author="Peter Arbogast" w:date="2019-06-13T13:00:00Z"/>
        </w:rPr>
      </w:pPr>
      <w:ins w:id="5387" w:author="Peter Arbogast" w:date="2019-06-13T13:00:00Z">
        <w:r>
          <w:t>Used by:</w:t>
        </w:r>
      </w:ins>
    </w:p>
    <w:p w14:paraId="05B8E4E8" w14:textId="47C49588" w:rsidR="00967384" w:rsidRDefault="00967384" w:rsidP="00967384">
      <w:pPr>
        <w:pStyle w:val="ListParagraph"/>
        <w:numPr>
          <w:ilvl w:val="0"/>
          <w:numId w:val="2"/>
        </w:numPr>
        <w:rPr>
          <w:ins w:id="5388" w:author="Peter Arbogast" w:date="2019-06-13T13:03:00Z"/>
        </w:rPr>
      </w:pPr>
      <w:ins w:id="5389" w:author="Peter Arbogast" w:date="2019-06-13T13:00:00Z">
        <w:r>
          <w:t>sp_rp_OracleReport</w:t>
        </w:r>
      </w:ins>
    </w:p>
    <w:p w14:paraId="5BA94DB5" w14:textId="0F891A2F" w:rsidR="00967384" w:rsidRDefault="00967384" w:rsidP="00967384">
      <w:pPr>
        <w:pStyle w:val="ListParagraph"/>
        <w:numPr>
          <w:ilvl w:val="0"/>
          <w:numId w:val="2"/>
        </w:numPr>
        <w:rPr>
          <w:ins w:id="5390" w:author="Peter Arbogast" w:date="2019-06-13T13:00:00Z"/>
        </w:rPr>
      </w:pPr>
      <w:ins w:id="5391" w:author="Peter Arbogast" w:date="2019-06-13T13:03:00Z">
        <w:r>
          <w:t>csp_aspera_connector_software_generic_oracle</w:t>
        </w:r>
      </w:ins>
    </w:p>
    <w:p w14:paraId="16FAE4C1" w14:textId="1512F818" w:rsidR="00967384" w:rsidRDefault="00967384" w:rsidP="00967384">
      <w:pPr>
        <w:pStyle w:val="ListParagraph"/>
        <w:numPr>
          <w:ilvl w:val="0"/>
          <w:numId w:val="2"/>
        </w:numPr>
        <w:rPr>
          <w:ins w:id="5392" w:author="Peter Arbogast" w:date="2019-06-13T13:01:00Z"/>
        </w:rPr>
      </w:pPr>
      <w:ins w:id="5393" w:author="Peter Arbogast" w:date="2019-06-13T13:00:00Z">
        <w:r>
          <w:t xml:space="preserve">Report </w:t>
        </w:r>
      </w:ins>
      <w:ins w:id="5394" w:author="Peter Arbogast" w:date="2019-06-13T13:01:00Z">
        <w:r>
          <w:t>Sub_OracleOption</w:t>
        </w:r>
      </w:ins>
    </w:p>
    <w:p w14:paraId="13C47D26" w14:textId="4276E013" w:rsidR="00967384" w:rsidRPr="00967384" w:rsidRDefault="00967384" w:rsidP="00967384">
      <w:pPr>
        <w:pStyle w:val="ListParagraph"/>
        <w:numPr>
          <w:ilvl w:val="0"/>
          <w:numId w:val="2"/>
        </w:numPr>
        <w:rPr>
          <w:ins w:id="5395" w:author="Peter Arbogast" w:date="2019-06-13T13:02:00Z"/>
          <w:rPrChange w:id="5396" w:author="Peter Arbogast" w:date="2019-06-13T13:02:00Z">
            <w:rPr>
              <w:ins w:id="5397" w:author="Peter Arbogast" w:date="2019-06-13T13:02:00Z"/>
              <w:lang w:val="de-DE"/>
            </w:rPr>
          </w:rPrChange>
        </w:rPr>
      </w:pPr>
      <w:ins w:id="5398" w:author="Peter Arbogast" w:date="2019-06-13T13:01:00Z">
        <w:r>
          <w:t>Report Sub_</w:t>
        </w:r>
      </w:ins>
      <w:ins w:id="5399" w:author="Peter Arbogast" w:date="2019-06-13T13:02:00Z">
        <w:r>
          <w:rPr>
            <w:lang w:val="de-DE"/>
          </w:rPr>
          <w:t>OracleLicenseSummary</w:t>
        </w:r>
      </w:ins>
    </w:p>
    <w:p w14:paraId="329E08C6" w14:textId="77777777" w:rsidR="00967384" w:rsidRDefault="00967384" w:rsidP="00541E1D">
      <w:pPr>
        <w:pStyle w:val="ListParagraph"/>
        <w:numPr>
          <w:ilvl w:val="0"/>
          <w:numId w:val="2"/>
        </w:numPr>
        <w:rPr>
          <w:ins w:id="5400" w:author="Peter Arbogast" w:date="2019-06-13T13:03:00Z"/>
        </w:rPr>
      </w:pPr>
      <w:ins w:id="5401" w:author="Peter Arbogast" w:date="2019-06-13T13:02:00Z">
        <w:r w:rsidRPr="00967384">
          <w:rPr>
            <w:lang w:val="de-DE"/>
            <w:rPrChange w:id="5402" w:author="Peter Arbogast" w:date="2019-06-13T13:02:00Z">
              <w:rPr>
                <w:lang w:val="de-DE"/>
              </w:rPr>
            </w:rPrChange>
          </w:rPr>
          <w:lastRenderedPageBreak/>
          <w:t>Report Sub_</w:t>
        </w:r>
        <w:r>
          <w:t>OracleInstance</w:t>
        </w:r>
      </w:ins>
    </w:p>
    <w:p w14:paraId="44027E96" w14:textId="59AA59F8" w:rsidR="00967384" w:rsidRDefault="00967384" w:rsidP="00967384">
      <w:pPr>
        <w:pStyle w:val="Heading3"/>
        <w:numPr>
          <w:ilvl w:val="2"/>
          <w:numId w:val="1"/>
        </w:numPr>
        <w:ind w:left="709"/>
        <w:rPr>
          <w:ins w:id="5403" w:author="Peter Arbogast" w:date="2019-06-13T13:03:00Z"/>
        </w:rPr>
      </w:pPr>
      <w:bookmarkStart w:id="5404" w:name="_Toc11337030"/>
      <w:ins w:id="5405" w:author="Peter Arbogast" w:date="2019-06-13T13:05:00Z">
        <w:r w:rsidRPr="00967384">
          <w:t>sp_rp_OracleVirtualInfrastructure</w:t>
        </w:r>
      </w:ins>
      <w:ins w:id="5406" w:author="Peter Arbogast" w:date="2019-06-13T13:03:00Z">
        <w:r>
          <w:t xml:space="preserve"> @DBObjectID</w:t>
        </w:r>
        <w:bookmarkEnd w:id="5404"/>
      </w:ins>
    </w:p>
    <w:p w14:paraId="2EBF1AC8" w14:textId="55D8201B" w:rsidR="00967384" w:rsidRDefault="00967384" w:rsidP="00967384">
      <w:pPr>
        <w:rPr>
          <w:ins w:id="5407" w:author="Peter Arbogast" w:date="2019-06-13T13:03:00Z"/>
        </w:rPr>
      </w:pPr>
      <w:ins w:id="5408" w:author="Peter Arbogast" w:date="2019-06-13T13:03:00Z">
        <w:r>
          <w:t xml:space="preserve">Get all </w:t>
        </w:r>
      </w:ins>
      <w:ins w:id="5409" w:author="Peter Arbogast" w:date="2019-06-13T13:06:00Z">
        <w:r>
          <w:t>Virtual Infrastructur Information for Oracle</w:t>
        </w:r>
      </w:ins>
      <w:ins w:id="5410" w:author="Peter Arbogast" w:date="2019-06-13T13:46:00Z">
        <w:r w:rsidR="000106F1">
          <w:t xml:space="preserve"> and the total amount of cores for the ESX Hosts.</w:t>
        </w:r>
      </w:ins>
    </w:p>
    <w:p w14:paraId="74733FC6" w14:textId="4D124C21" w:rsidR="00967384" w:rsidRDefault="00967384" w:rsidP="00967384">
      <w:pPr>
        <w:rPr>
          <w:ins w:id="5411" w:author="Peter Arbogast" w:date="2019-06-13T13:03:00Z"/>
        </w:rPr>
      </w:pPr>
      <w:ins w:id="5412" w:author="Peter Arbogast" w:date="2019-06-13T13:03:00Z">
        <w:r>
          <w:t>Parameter @</w:t>
        </w:r>
      </w:ins>
      <w:ins w:id="5413" w:author="Peter Arbogast" w:date="2019-06-13T13:05:00Z">
        <w:r>
          <w:t>Computer</w:t>
        </w:r>
      </w:ins>
      <w:ins w:id="5414" w:author="Peter Arbogast" w:date="2019-06-13T13:03:00Z">
        <w:r>
          <w:t>ID:</w:t>
        </w:r>
      </w:ins>
    </w:p>
    <w:p w14:paraId="046275F6" w14:textId="45620FE0" w:rsidR="00967384" w:rsidRPr="00541E1D" w:rsidRDefault="00967384" w:rsidP="00967384">
      <w:pPr>
        <w:pStyle w:val="ListParagraph"/>
        <w:rPr>
          <w:ins w:id="5415" w:author="Peter Arbogast" w:date="2019-06-13T13:06:00Z"/>
          <w:rPrChange w:id="5416" w:author="Peter Arbogast" w:date="2019-06-13T14:08:00Z">
            <w:rPr>
              <w:ins w:id="5417" w:author="Peter Arbogast" w:date="2019-06-13T13:06:00Z"/>
              <w:lang w:val="de-DE"/>
            </w:rPr>
          </w:rPrChange>
        </w:rPr>
      </w:pPr>
      <w:ins w:id="5418" w:author="Peter Arbogast" w:date="2019-06-13T13:05:00Z">
        <w:r w:rsidRPr="00541E1D">
          <w:rPr>
            <w:rPrChange w:id="5419" w:author="Peter Arbogast" w:date="2019-06-13T14:08:00Z">
              <w:rPr/>
            </w:rPrChange>
          </w:rPr>
          <w:t>ComputerID des Oracl</w:t>
        </w:r>
      </w:ins>
      <w:ins w:id="5420" w:author="Peter Arbogast" w:date="2019-06-13T13:06:00Z">
        <w:r w:rsidRPr="00541E1D">
          <w:rPr>
            <w:rPrChange w:id="5421" w:author="Peter Arbogast" w:date="2019-06-13T14:08:00Z">
              <w:rPr/>
            </w:rPrChange>
          </w:rPr>
          <w:t>e DB Ser</w:t>
        </w:r>
        <w:r w:rsidRPr="00541E1D">
          <w:rPr>
            <w:rPrChange w:id="5422" w:author="Peter Arbogast" w:date="2019-06-13T14:08:00Z">
              <w:rPr>
                <w:lang w:val="de-DE"/>
              </w:rPr>
            </w:rPrChange>
          </w:rPr>
          <w:t>vers</w:t>
        </w:r>
      </w:ins>
    </w:p>
    <w:p w14:paraId="11FB0F95" w14:textId="2D19FFDB" w:rsidR="00967384" w:rsidRPr="00541E1D" w:rsidRDefault="00967384" w:rsidP="00967384">
      <w:pPr>
        <w:rPr>
          <w:ins w:id="5423" w:author="Peter Arbogast" w:date="2019-06-13T13:06:00Z"/>
          <w:rPrChange w:id="5424" w:author="Peter Arbogast" w:date="2019-06-13T14:08:00Z">
            <w:rPr>
              <w:ins w:id="5425" w:author="Peter Arbogast" w:date="2019-06-13T13:06:00Z"/>
              <w:lang w:val="de-DE"/>
            </w:rPr>
          </w:rPrChange>
        </w:rPr>
      </w:pPr>
      <w:ins w:id="5426" w:author="Peter Arbogast" w:date="2019-06-13T13:06:00Z">
        <w:r w:rsidRPr="00541E1D">
          <w:rPr>
            <w:rPrChange w:id="5427" w:author="Peter Arbogast" w:date="2019-06-13T14:08:00Z">
              <w:rPr>
                <w:lang w:val="de-DE"/>
              </w:rPr>
            </w:rPrChange>
          </w:rPr>
          <w:t>Parameter @HyperVWithSerial</w:t>
        </w:r>
      </w:ins>
    </w:p>
    <w:p w14:paraId="59794362" w14:textId="3262E24D" w:rsidR="00967384" w:rsidRPr="004C64D7" w:rsidRDefault="00967384" w:rsidP="00967384">
      <w:pPr>
        <w:rPr>
          <w:ins w:id="5428" w:author="Peter Arbogast" w:date="2019-06-13T13:03:00Z"/>
          <w:rPrChange w:id="5429" w:author="Peter Arbogast" w:date="2019-06-13T13:07:00Z">
            <w:rPr>
              <w:ins w:id="5430" w:author="Peter Arbogast" w:date="2019-06-13T13:03:00Z"/>
            </w:rPr>
          </w:rPrChange>
        </w:rPr>
        <w:pPrChange w:id="5431" w:author="Peter Arbogast" w:date="2019-06-13T13:06:00Z">
          <w:pPr>
            <w:pStyle w:val="ListParagraph"/>
          </w:pPr>
        </w:pPrChange>
      </w:pPr>
      <w:ins w:id="5432" w:author="Peter Arbogast" w:date="2019-06-13T13:06:00Z">
        <w:r w:rsidRPr="00541E1D">
          <w:rPr>
            <w:rPrChange w:id="5433" w:author="Peter Arbogast" w:date="2019-06-13T14:08:00Z">
              <w:rPr>
                <w:lang w:val="de-DE"/>
              </w:rPr>
            </w:rPrChange>
          </w:rPr>
          <w:tab/>
        </w:r>
        <w:r w:rsidR="004C64D7" w:rsidRPr="004C64D7">
          <w:rPr>
            <w:rPrChange w:id="5434" w:author="Peter Arbogast" w:date="2019-06-13T13:07:00Z">
              <w:rPr>
                <w:lang w:val="de-DE"/>
              </w:rPr>
            </w:rPrChange>
          </w:rPr>
          <w:t xml:space="preserve">Matching </w:t>
        </w:r>
      </w:ins>
      <w:ins w:id="5435" w:author="Peter Arbogast" w:date="2019-06-13T13:07:00Z">
        <w:r w:rsidR="004C64D7" w:rsidRPr="004C64D7">
          <w:rPr>
            <w:rPrChange w:id="5436" w:author="Peter Arbogast" w:date="2019-06-13T13:07:00Z">
              <w:rPr>
                <w:lang w:val="de-DE"/>
              </w:rPr>
            </w:rPrChange>
          </w:rPr>
          <w:t>criterium for HyperV D</w:t>
        </w:r>
        <w:r w:rsidR="004C64D7">
          <w:t>efault is 0</w:t>
        </w:r>
      </w:ins>
    </w:p>
    <w:p w14:paraId="5054088D" w14:textId="77777777" w:rsidR="00967384" w:rsidRDefault="00967384" w:rsidP="00967384">
      <w:pPr>
        <w:rPr>
          <w:ins w:id="5437" w:author="Peter Arbogast" w:date="2019-06-13T13:03:00Z"/>
        </w:rPr>
      </w:pPr>
      <w:ins w:id="5438" w:author="Peter Arbogast" w:date="2019-06-13T13:03:00Z">
        <w:r>
          <w:t>Return:</w:t>
        </w:r>
      </w:ins>
    </w:p>
    <w:tbl>
      <w:tblPr>
        <w:tblStyle w:val="GridTable4"/>
        <w:tblW w:w="0" w:type="auto"/>
        <w:tblLook w:val="04A0" w:firstRow="1" w:lastRow="0" w:firstColumn="1" w:lastColumn="0" w:noHBand="0" w:noVBand="1"/>
      </w:tblPr>
      <w:tblGrid>
        <w:gridCol w:w="3116"/>
        <w:gridCol w:w="3117"/>
        <w:gridCol w:w="3117"/>
      </w:tblGrid>
      <w:tr w:rsidR="00967384" w14:paraId="393C7649" w14:textId="77777777" w:rsidTr="00541E1D">
        <w:trPr>
          <w:cnfStyle w:val="100000000000" w:firstRow="1" w:lastRow="0" w:firstColumn="0" w:lastColumn="0" w:oddVBand="0" w:evenVBand="0" w:oddHBand="0" w:evenHBand="0" w:firstRowFirstColumn="0" w:firstRowLastColumn="0" w:lastRowFirstColumn="0" w:lastRowLastColumn="0"/>
          <w:ins w:id="5439" w:author="Peter Arbogast" w:date="2019-06-13T13:03:00Z"/>
        </w:trPr>
        <w:tc>
          <w:tcPr>
            <w:cnfStyle w:val="001000000000" w:firstRow="0" w:lastRow="0" w:firstColumn="1" w:lastColumn="0" w:oddVBand="0" w:evenVBand="0" w:oddHBand="0" w:evenHBand="0" w:firstRowFirstColumn="0" w:firstRowLastColumn="0" w:lastRowFirstColumn="0" w:lastRowLastColumn="0"/>
            <w:tcW w:w="3116" w:type="dxa"/>
          </w:tcPr>
          <w:p w14:paraId="42D8ED2D" w14:textId="77777777" w:rsidR="00967384" w:rsidRDefault="00967384" w:rsidP="00541E1D">
            <w:pPr>
              <w:rPr>
                <w:ins w:id="5440" w:author="Peter Arbogast" w:date="2019-06-13T13:03:00Z"/>
              </w:rPr>
            </w:pPr>
            <w:ins w:id="5441" w:author="Peter Arbogast" w:date="2019-06-13T13:03:00Z">
              <w:r>
                <w:t>Colum name</w:t>
              </w:r>
            </w:ins>
          </w:p>
        </w:tc>
        <w:tc>
          <w:tcPr>
            <w:tcW w:w="3117" w:type="dxa"/>
          </w:tcPr>
          <w:p w14:paraId="170FBD07" w14:textId="77777777" w:rsidR="00967384" w:rsidRDefault="00967384" w:rsidP="00541E1D">
            <w:pPr>
              <w:cnfStyle w:val="100000000000" w:firstRow="1" w:lastRow="0" w:firstColumn="0" w:lastColumn="0" w:oddVBand="0" w:evenVBand="0" w:oddHBand="0" w:evenHBand="0" w:firstRowFirstColumn="0" w:firstRowLastColumn="0" w:lastRowFirstColumn="0" w:lastRowLastColumn="0"/>
              <w:rPr>
                <w:ins w:id="5442" w:author="Peter Arbogast" w:date="2019-06-13T13:03:00Z"/>
              </w:rPr>
            </w:pPr>
            <w:ins w:id="5443" w:author="Peter Arbogast" w:date="2019-06-13T13:03:00Z">
              <w:r>
                <w:t>Type</w:t>
              </w:r>
            </w:ins>
          </w:p>
        </w:tc>
        <w:tc>
          <w:tcPr>
            <w:tcW w:w="3117" w:type="dxa"/>
          </w:tcPr>
          <w:p w14:paraId="51D37BAD" w14:textId="77777777" w:rsidR="00967384" w:rsidRDefault="00967384" w:rsidP="00541E1D">
            <w:pPr>
              <w:cnfStyle w:val="100000000000" w:firstRow="1" w:lastRow="0" w:firstColumn="0" w:lastColumn="0" w:oddVBand="0" w:evenVBand="0" w:oddHBand="0" w:evenHBand="0" w:firstRowFirstColumn="0" w:firstRowLastColumn="0" w:lastRowFirstColumn="0" w:lastRowLastColumn="0"/>
              <w:rPr>
                <w:ins w:id="5444" w:author="Peter Arbogast" w:date="2019-06-13T13:03:00Z"/>
              </w:rPr>
            </w:pPr>
            <w:ins w:id="5445" w:author="Peter Arbogast" w:date="2019-06-13T13:03:00Z">
              <w:r>
                <w:t>Description</w:t>
              </w:r>
            </w:ins>
          </w:p>
        </w:tc>
      </w:tr>
      <w:tr w:rsidR="00967384" w14:paraId="7110EE56" w14:textId="77777777" w:rsidTr="00541E1D">
        <w:trPr>
          <w:cnfStyle w:val="000000100000" w:firstRow="0" w:lastRow="0" w:firstColumn="0" w:lastColumn="0" w:oddVBand="0" w:evenVBand="0" w:oddHBand="1" w:evenHBand="0" w:firstRowFirstColumn="0" w:firstRowLastColumn="0" w:lastRowFirstColumn="0" w:lastRowLastColumn="0"/>
          <w:ins w:id="5446" w:author="Peter Arbogast" w:date="2019-06-13T13:03:00Z"/>
        </w:trPr>
        <w:tc>
          <w:tcPr>
            <w:cnfStyle w:val="001000000000" w:firstRow="0" w:lastRow="0" w:firstColumn="1" w:lastColumn="0" w:oddVBand="0" w:evenVBand="0" w:oddHBand="0" w:evenHBand="0" w:firstRowFirstColumn="0" w:firstRowLastColumn="0" w:lastRowFirstColumn="0" w:lastRowLastColumn="0"/>
            <w:tcW w:w="3116" w:type="dxa"/>
          </w:tcPr>
          <w:p w14:paraId="5F92B193" w14:textId="21A97EA3" w:rsidR="00967384" w:rsidRDefault="004C64D7" w:rsidP="00541E1D">
            <w:pPr>
              <w:rPr>
                <w:ins w:id="5447" w:author="Peter Arbogast" w:date="2019-06-13T13:03:00Z"/>
              </w:rPr>
            </w:pPr>
            <w:ins w:id="5448" w:author="Peter Arbogast" w:date="2019-06-13T13:08:00Z">
              <w:r>
                <w:t>Virtualization</w:t>
              </w:r>
            </w:ins>
          </w:p>
        </w:tc>
        <w:tc>
          <w:tcPr>
            <w:tcW w:w="3117" w:type="dxa"/>
          </w:tcPr>
          <w:p w14:paraId="19B33330" w14:textId="2BB6FB80" w:rsidR="00967384" w:rsidRDefault="000106F1" w:rsidP="00541E1D">
            <w:pPr>
              <w:cnfStyle w:val="000000100000" w:firstRow="0" w:lastRow="0" w:firstColumn="0" w:lastColumn="0" w:oddVBand="0" w:evenVBand="0" w:oddHBand="1" w:evenHBand="0" w:firstRowFirstColumn="0" w:firstRowLastColumn="0" w:lastRowFirstColumn="0" w:lastRowLastColumn="0"/>
              <w:rPr>
                <w:ins w:id="5449" w:author="Peter Arbogast" w:date="2019-06-13T13:03:00Z"/>
              </w:rPr>
            </w:pPr>
            <w:ins w:id="5450" w:author="Peter Arbogast" w:date="2019-06-13T13:40:00Z">
              <w:r>
                <w:t>NVARCHAR(256)</w:t>
              </w:r>
            </w:ins>
          </w:p>
        </w:tc>
        <w:tc>
          <w:tcPr>
            <w:tcW w:w="3117" w:type="dxa"/>
          </w:tcPr>
          <w:p w14:paraId="0ABF89AA" w14:textId="4D1688FF" w:rsidR="00967384" w:rsidRDefault="000106F1" w:rsidP="00541E1D">
            <w:pPr>
              <w:cnfStyle w:val="000000100000" w:firstRow="0" w:lastRow="0" w:firstColumn="0" w:lastColumn="0" w:oddVBand="0" w:evenVBand="0" w:oddHBand="1" w:evenHBand="0" w:firstRowFirstColumn="0" w:firstRowLastColumn="0" w:lastRowFirstColumn="0" w:lastRowLastColumn="0"/>
              <w:rPr>
                <w:ins w:id="5451" w:author="Peter Arbogast" w:date="2019-06-13T13:03:00Z"/>
              </w:rPr>
            </w:pPr>
            <w:ins w:id="5452" w:author="Peter Arbogast" w:date="2019-06-13T13:40:00Z">
              <w:r>
                <w:t>Virtualization Type, VMware, HyperV</w:t>
              </w:r>
            </w:ins>
          </w:p>
        </w:tc>
      </w:tr>
      <w:tr w:rsidR="00967384" w14:paraId="4A014A47" w14:textId="77777777" w:rsidTr="00541E1D">
        <w:trPr>
          <w:ins w:id="5453" w:author="Peter Arbogast" w:date="2019-06-13T13:03:00Z"/>
        </w:trPr>
        <w:tc>
          <w:tcPr>
            <w:cnfStyle w:val="001000000000" w:firstRow="0" w:lastRow="0" w:firstColumn="1" w:lastColumn="0" w:oddVBand="0" w:evenVBand="0" w:oddHBand="0" w:evenHBand="0" w:firstRowFirstColumn="0" w:firstRowLastColumn="0" w:lastRowFirstColumn="0" w:lastRowLastColumn="0"/>
            <w:tcW w:w="3116" w:type="dxa"/>
          </w:tcPr>
          <w:p w14:paraId="31944032" w14:textId="4FC16BAB" w:rsidR="00967384" w:rsidRDefault="000106F1" w:rsidP="00541E1D">
            <w:pPr>
              <w:rPr>
                <w:ins w:id="5454" w:author="Peter Arbogast" w:date="2019-06-13T13:03:00Z"/>
              </w:rPr>
            </w:pPr>
            <w:ins w:id="5455" w:author="Peter Arbogast" w:date="2019-06-13T13:40:00Z">
              <w:r>
                <w:t>HostID</w:t>
              </w:r>
            </w:ins>
          </w:p>
        </w:tc>
        <w:tc>
          <w:tcPr>
            <w:tcW w:w="3117" w:type="dxa"/>
          </w:tcPr>
          <w:p w14:paraId="1F6F87D2" w14:textId="1A9CD566" w:rsidR="00967384" w:rsidRDefault="000106F1" w:rsidP="00541E1D">
            <w:pPr>
              <w:cnfStyle w:val="000000000000" w:firstRow="0" w:lastRow="0" w:firstColumn="0" w:lastColumn="0" w:oddVBand="0" w:evenVBand="0" w:oddHBand="0" w:evenHBand="0" w:firstRowFirstColumn="0" w:firstRowLastColumn="0" w:lastRowFirstColumn="0" w:lastRowLastColumn="0"/>
              <w:rPr>
                <w:ins w:id="5456" w:author="Peter Arbogast" w:date="2019-06-13T13:03:00Z"/>
              </w:rPr>
            </w:pPr>
            <w:ins w:id="5457" w:author="Peter Arbogast" w:date="2019-06-13T13:40:00Z">
              <w:r>
                <w:t>BIGINT</w:t>
              </w:r>
            </w:ins>
          </w:p>
        </w:tc>
        <w:tc>
          <w:tcPr>
            <w:tcW w:w="3117" w:type="dxa"/>
          </w:tcPr>
          <w:p w14:paraId="14BA4BF9" w14:textId="5F367A1E" w:rsidR="00967384" w:rsidRDefault="000106F1" w:rsidP="00541E1D">
            <w:pPr>
              <w:cnfStyle w:val="000000000000" w:firstRow="0" w:lastRow="0" w:firstColumn="0" w:lastColumn="0" w:oddVBand="0" w:evenVBand="0" w:oddHBand="0" w:evenHBand="0" w:firstRowFirstColumn="0" w:firstRowLastColumn="0" w:lastRowFirstColumn="0" w:lastRowLastColumn="0"/>
              <w:rPr>
                <w:ins w:id="5458" w:author="Peter Arbogast" w:date="2019-06-13T13:03:00Z"/>
              </w:rPr>
            </w:pPr>
            <w:ins w:id="5459" w:author="Peter Arbogast" w:date="2019-06-13T13:40:00Z">
              <w:r>
                <w:t>ComputerID</w:t>
              </w:r>
            </w:ins>
            <w:ins w:id="5460" w:author="Peter Arbogast" w:date="2019-06-13T13:41:00Z">
              <w:r>
                <w:t xml:space="preserve"> of ESX Host</w:t>
              </w:r>
            </w:ins>
            <w:ins w:id="5461" w:author="Peter Arbogast" w:date="2019-06-13T13:42:00Z">
              <w:r>
                <w:t>, on witch the Oracle Server is</w:t>
              </w:r>
            </w:ins>
          </w:p>
        </w:tc>
      </w:tr>
      <w:tr w:rsidR="00967384" w14:paraId="543C8EFB" w14:textId="77777777" w:rsidTr="00541E1D">
        <w:trPr>
          <w:cnfStyle w:val="000000100000" w:firstRow="0" w:lastRow="0" w:firstColumn="0" w:lastColumn="0" w:oddVBand="0" w:evenVBand="0" w:oddHBand="1" w:evenHBand="0" w:firstRowFirstColumn="0" w:firstRowLastColumn="0" w:lastRowFirstColumn="0" w:lastRowLastColumn="0"/>
          <w:ins w:id="5462" w:author="Peter Arbogast" w:date="2019-06-13T13:03:00Z"/>
        </w:trPr>
        <w:tc>
          <w:tcPr>
            <w:cnfStyle w:val="001000000000" w:firstRow="0" w:lastRow="0" w:firstColumn="1" w:lastColumn="0" w:oddVBand="0" w:evenVBand="0" w:oddHBand="0" w:evenHBand="0" w:firstRowFirstColumn="0" w:firstRowLastColumn="0" w:lastRowFirstColumn="0" w:lastRowLastColumn="0"/>
            <w:tcW w:w="3116" w:type="dxa"/>
          </w:tcPr>
          <w:p w14:paraId="2E8B4FD3" w14:textId="5CA66268" w:rsidR="00967384" w:rsidRDefault="000106F1" w:rsidP="00541E1D">
            <w:pPr>
              <w:rPr>
                <w:ins w:id="5463" w:author="Peter Arbogast" w:date="2019-06-13T13:03:00Z"/>
              </w:rPr>
            </w:pPr>
            <w:ins w:id="5464" w:author="Peter Arbogast" w:date="2019-06-13T13:41:00Z">
              <w:r>
                <w:t>HostCN</w:t>
              </w:r>
            </w:ins>
          </w:p>
        </w:tc>
        <w:tc>
          <w:tcPr>
            <w:tcW w:w="3117" w:type="dxa"/>
          </w:tcPr>
          <w:p w14:paraId="318216D0" w14:textId="77777777" w:rsidR="00967384" w:rsidRDefault="00967384" w:rsidP="00541E1D">
            <w:pPr>
              <w:cnfStyle w:val="000000100000" w:firstRow="0" w:lastRow="0" w:firstColumn="0" w:lastColumn="0" w:oddVBand="0" w:evenVBand="0" w:oddHBand="1" w:evenHBand="0" w:firstRowFirstColumn="0" w:firstRowLastColumn="0" w:lastRowFirstColumn="0" w:lastRowLastColumn="0"/>
              <w:rPr>
                <w:ins w:id="5465" w:author="Peter Arbogast" w:date="2019-06-13T13:03:00Z"/>
              </w:rPr>
            </w:pPr>
            <w:ins w:id="5466" w:author="Peter Arbogast" w:date="2019-06-13T13:03:00Z">
              <w:r>
                <w:t>NVARCHAR(256)</w:t>
              </w:r>
            </w:ins>
          </w:p>
        </w:tc>
        <w:tc>
          <w:tcPr>
            <w:tcW w:w="3117" w:type="dxa"/>
          </w:tcPr>
          <w:p w14:paraId="66B1F623" w14:textId="7742AB35" w:rsidR="00967384" w:rsidRDefault="000106F1" w:rsidP="00541E1D">
            <w:pPr>
              <w:cnfStyle w:val="000000100000" w:firstRow="0" w:lastRow="0" w:firstColumn="0" w:lastColumn="0" w:oddVBand="0" w:evenVBand="0" w:oddHBand="1" w:evenHBand="0" w:firstRowFirstColumn="0" w:firstRowLastColumn="0" w:lastRowFirstColumn="0" w:lastRowLastColumn="0"/>
              <w:rPr>
                <w:ins w:id="5467" w:author="Peter Arbogast" w:date="2019-06-13T13:03:00Z"/>
              </w:rPr>
            </w:pPr>
            <w:ins w:id="5468" w:author="Peter Arbogast" w:date="2019-06-13T13:41:00Z">
              <w:r>
                <w:t>Computername of ESX Host</w:t>
              </w:r>
            </w:ins>
            <w:ins w:id="5469" w:author="Peter Arbogast" w:date="2019-06-13T13:42:00Z">
              <w:r>
                <w:t xml:space="preserve"> on witch the Oracle Server is</w:t>
              </w:r>
            </w:ins>
          </w:p>
        </w:tc>
      </w:tr>
      <w:tr w:rsidR="00967384" w14:paraId="12F67CEC" w14:textId="77777777" w:rsidTr="00541E1D">
        <w:trPr>
          <w:ins w:id="5470" w:author="Peter Arbogast" w:date="2019-06-13T13:03:00Z"/>
        </w:trPr>
        <w:tc>
          <w:tcPr>
            <w:cnfStyle w:val="001000000000" w:firstRow="0" w:lastRow="0" w:firstColumn="1" w:lastColumn="0" w:oddVBand="0" w:evenVBand="0" w:oddHBand="0" w:evenHBand="0" w:firstRowFirstColumn="0" w:firstRowLastColumn="0" w:lastRowFirstColumn="0" w:lastRowLastColumn="0"/>
            <w:tcW w:w="3116" w:type="dxa"/>
          </w:tcPr>
          <w:p w14:paraId="32460D19" w14:textId="5B4EF212" w:rsidR="00967384" w:rsidRDefault="000106F1" w:rsidP="00541E1D">
            <w:pPr>
              <w:rPr>
                <w:ins w:id="5471" w:author="Peter Arbogast" w:date="2019-06-13T13:03:00Z"/>
              </w:rPr>
            </w:pPr>
            <w:ins w:id="5472" w:author="Peter Arbogast" w:date="2019-06-13T13:41:00Z">
              <w:r>
                <w:t>ClusterName</w:t>
              </w:r>
            </w:ins>
          </w:p>
        </w:tc>
        <w:tc>
          <w:tcPr>
            <w:tcW w:w="3117" w:type="dxa"/>
          </w:tcPr>
          <w:p w14:paraId="447150B9" w14:textId="77777777" w:rsidR="00967384" w:rsidRDefault="00967384" w:rsidP="00541E1D">
            <w:pPr>
              <w:cnfStyle w:val="000000000000" w:firstRow="0" w:lastRow="0" w:firstColumn="0" w:lastColumn="0" w:oddVBand="0" w:evenVBand="0" w:oddHBand="0" w:evenHBand="0" w:firstRowFirstColumn="0" w:firstRowLastColumn="0" w:lastRowFirstColumn="0" w:lastRowLastColumn="0"/>
              <w:rPr>
                <w:ins w:id="5473" w:author="Peter Arbogast" w:date="2019-06-13T13:03:00Z"/>
              </w:rPr>
            </w:pPr>
            <w:ins w:id="5474" w:author="Peter Arbogast" w:date="2019-06-13T13:03:00Z">
              <w:r>
                <w:t>NVARCHAR(256)</w:t>
              </w:r>
            </w:ins>
          </w:p>
        </w:tc>
        <w:tc>
          <w:tcPr>
            <w:tcW w:w="3117" w:type="dxa"/>
          </w:tcPr>
          <w:p w14:paraId="4A329E7A" w14:textId="38703BB8" w:rsidR="00967384" w:rsidRDefault="000106F1" w:rsidP="00541E1D">
            <w:pPr>
              <w:cnfStyle w:val="000000000000" w:firstRow="0" w:lastRow="0" w:firstColumn="0" w:lastColumn="0" w:oddVBand="0" w:evenVBand="0" w:oddHBand="0" w:evenHBand="0" w:firstRowFirstColumn="0" w:firstRowLastColumn="0" w:lastRowFirstColumn="0" w:lastRowLastColumn="0"/>
              <w:rPr>
                <w:ins w:id="5475" w:author="Peter Arbogast" w:date="2019-06-13T13:03:00Z"/>
              </w:rPr>
            </w:pPr>
            <w:ins w:id="5476" w:author="Peter Arbogast" w:date="2019-06-13T13:41:00Z">
              <w:r>
                <w:t>Cl</w:t>
              </w:r>
            </w:ins>
            <w:ins w:id="5477" w:author="Peter Arbogast" w:date="2019-06-13T13:42:00Z">
              <w:r>
                <w:t>u</w:t>
              </w:r>
            </w:ins>
            <w:ins w:id="5478" w:author="Peter Arbogast" w:date="2019-06-13T13:41:00Z">
              <w:r>
                <w:t>stername if exist</w:t>
              </w:r>
            </w:ins>
          </w:p>
        </w:tc>
      </w:tr>
      <w:tr w:rsidR="00967384" w14:paraId="5BC3C5D2" w14:textId="77777777" w:rsidTr="00541E1D">
        <w:trPr>
          <w:cnfStyle w:val="000000100000" w:firstRow="0" w:lastRow="0" w:firstColumn="0" w:lastColumn="0" w:oddVBand="0" w:evenVBand="0" w:oddHBand="1" w:evenHBand="0" w:firstRowFirstColumn="0" w:firstRowLastColumn="0" w:lastRowFirstColumn="0" w:lastRowLastColumn="0"/>
          <w:ins w:id="5479" w:author="Peter Arbogast" w:date="2019-06-13T13:03:00Z"/>
        </w:trPr>
        <w:tc>
          <w:tcPr>
            <w:cnfStyle w:val="001000000000" w:firstRow="0" w:lastRow="0" w:firstColumn="1" w:lastColumn="0" w:oddVBand="0" w:evenVBand="0" w:oddHBand="0" w:evenHBand="0" w:firstRowFirstColumn="0" w:firstRowLastColumn="0" w:lastRowFirstColumn="0" w:lastRowLastColumn="0"/>
            <w:tcW w:w="3116" w:type="dxa"/>
          </w:tcPr>
          <w:p w14:paraId="152331F8" w14:textId="209DC48B" w:rsidR="00967384" w:rsidRDefault="000106F1" w:rsidP="00541E1D">
            <w:pPr>
              <w:rPr>
                <w:ins w:id="5480" w:author="Peter Arbogast" w:date="2019-06-13T13:03:00Z"/>
              </w:rPr>
            </w:pPr>
            <w:ins w:id="5481" w:author="Peter Arbogast" w:date="2019-06-13T13:41:00Z">
              <w:r>
                <w:t>GuestID</w:t>
              </w:r>
            </w:ins>
          </w:p>
        </w:tc>
        <w:tc>
          <w:tcPr>
            <w:tcW w:w="3117" w:type="dxa"/>
          </w:tcPr>
          <w:p w14:paraId="0240AE78" w14:textId="261D6689" w:rsidR="00967384" w:rsidRDefault="000106F1" w:rsidP="00541E1D">
            <w:pPr>
              <w:cnfStyle w:val="000000100000" w:firstRow="0" w:lastRow="0" w:firstColumn="0" w:lastColumn="0" w:oddVBand="0" w:evenVBand="0" w:oddHBand="1" w:evenHBand="0" w:firstRowFirstColumn="0" w:firstRowLastColumn="0" w:lastRowFirstColumn="0" w:lastRowLastColumn="0"/>
              <w:rPr>
                <w:ins w:id="5482" w:author="Peter Arbogast" w:date="2019-06-13T13:03:00Z"/>
              </w:rPr>
            </w:pPr>
            <w:ins w:id="5483" w:author="Peter Arbogast" w:date="2019-06-13T13:41:00Z">
              <w:r>
                <w:t>BIGINT</w:t>
              </w:r>
            </w:ins>
          </w:p>
        </w:tc>
        <w:tc>
          <w:tcPr>
            <w:tcW w:w="3117" w:type="dxa"/>
          </w:tcPr>
          <w:p w14:paraId="0671EDFD" w14:textId="6ECCEC6D" w:rsidR="00967384" w:rsidRDefault="000106F1" w:rsidP="00541E1D">
            <w:pPr>
              <w:cnfStyle w:val="000000100000" w:firstRow="0" w:lastRow="0" w:firstColumn="0" w:lastColumn="0" w:oddVBand="0" w:evenVBand="0" w:oddHBand="1" w:evenHBand="0" w:firstRowFirstColumn="0" w:firstRowLastColumn="0" w:lastRowFirstColumn="0" w:lastRowLastColumn="0"/>
              <w:rPr>
                <w:ins w:id="5484" w:author="Peter Arbogast" w:date="2019-06-13T13:03:00Z"/>
              </w:rPr>
            </w:pPr>
            <w:ins w:id="5485" w:author="Peter Arbogast" w:date="2019-06-13T13:41:00Z">
              <w:r>
                <w:t>ComputerID of Oracle Server</w:t>
              </w:r>
            </w:ins>
          </w:p>
        </w:tc>
      </w:tr>
      <w:tr w:rsidR="00967384" w14:paraId="5F8BA08D" w14:textId="77777777" w:rsidTr="00541E1D">
        <w:trPr>
          <w:ins w:id="5486" w:author="Peter Arbogast" w:date="2019-06-13T13:03:00Z"/>
        </w:trPr>
        <w:tc>
          <w:tcPr>
            <w:cnfStyle w:val="001000000000" w:firstRow="0" w:lastRow="0" w:firstColumn="1" w:lastColumn="0" w:oddVBand="0" w:evenVBand="0" w:oddHBand="0" w:evenHBand="0" w:firstRowFirstColumn="0" w:firstRowLastColumn="0" w:lastRowFirstColumn="0" w:lastRowLastColumn="0"/>
            <w:tcW w:w="3116" w:type="dxa"/>
          </w:tcPr>
          <w:p w14:paraId="008901FE" w14:textId="64529A86" w:rsidR="00967384" w:rsidRDefault="000106F1" w:rsidP="00541E1D">
            <w:pPr>
              <w:rPr>
                <w:ins w:id="5487" w:author="Peter Arbogast" w:date="2019-06-13T13:03:00Z"/>
              </w:rPr>
            </w:pPr>
            <w:ins w:id="5488" w:author="Peter Arbogast" w:date="2019-06-13T13:42:00Z">
              <w:r>
                <w:t>GuestCN</w:t>
              </w:r>
            </w:ins>
          </w:p>
        </w:tc>
        <w:tc>
          <w:tcPr>
            <w:tcW w:w="3117" w:type="dxa"/>
          </w:tcPr>
          <w:p w14:paraId="231E295E" w14:textId="77777777" w:rsidR="00967384" w:rsidRDefault="00967384" w:rsidP="00541E1D">
            <w:pPr>
              <w:cnfStyle w:val="000000000000" w:firstRow="0" w:lastRow="0" w:firstColumn="0" w:lastColumn="0" w:oddVBand="0" w:evenVBand="0" w:oddHBand="0" w:evenHBand="0" w:firstRowFirstColumn="0" w:firstRowLastColumn="0" w:lastRowFirstColumn="0" w:lastRowLastColumn="0"/>
              <w:rPr>
                <w:ins w:id="5489" w:author="Peter Arbogast" w:date="2019-06-13T13:03:00Z"/>
              </w:rPr>
            </w:pPr>
            <w:ins w:id="5490" w:author="Peter Arbogast" w:date="2019-06-13T13:03:00Z">
              <w:r>
                <w:t>NVARCHAR(256)</w:t>
              </w:r>
            </w:ins>
          </w:p>
        </w:tc>
        <w:tc>
          <w:tcPr>
            <w:tcW w:w="3117" w:type="dxa"/>
          </w:tcPr>
          <w:p w14:paraId="5725C88D" w14:textId="4BA08C19" w:rsidR="00967384" w:rsidRDefault="000106F1" w:rsidP="00541E1D">
            <w:pPr>
              <w:cnfStyle w:val="000000000000" w:firstRow="0" w:lastRow="0" w:firstColumn="0" w:lastColumn="0" w:oddVBand="0" w:evenVBand="0" w:oddHBand="0" w:evenHBand="0" w:firstRowFirstColumn="0" w:firstRowLastColumn="0" w:lastRowFirstColumn="0" w:lastRowLastColumn="0"/>
              <w:rPr>
                <w:ins w:id="5491" w:author="Peter Arbogast" w:date="2019-06-13T13:03:00Z"/>
              </w:rPr>
            </w:pPr>
            <w:ins w:id="5492" w:author="Peter Arbogast" w:date="2019-06-13T13:42:00Z">
              <w:r>
                <w:t>Computername of Oracle Server</w:t>
              </w:r>
            </w:ins>
          </w:p>
        </w:tc>
      </w:tr>
      <w:tr w:rsidR="00967384" w14:paraId="1A3D87CD" w14:textId="77777777" w:rsidTr="00541E1D">
        <w:trPr>
          <w:cnfStyle w:val="000000100000" w:firstRow="0" w:lastRow="0" w:firstColumn="0" w:lastColumn="0" w:oddVBand="0" w:evenVBand="0" w:oddHBand="1" w:evenHBand="0" w:firstRowFirstColumn="0" w:firstRowLastColumn="0" w:lastRowFirstColumn="0" w:lastRowLastColumn="0"/>
          <w:ins w:id="5493" w:author="Peter Arbogast" w:date="2019-06-13T13:03:00Z"/>
        </w:trPr>
        <w:tc>
          <w:tcPr>
            <w:cnfStyle w:val="001000000000" w:firstRow="0" w:lastRow="0" w:firstColumn="1" w:lastColumn="0" w:oddVBand="0" w:evenVBand="0" w:oddHBand="0" w:evenHBand="0" w:firstRowFirstColumn="0" w:firstRowLastColumn="0" w:lastRowFirstColumn="0" w:lastRowLastColumn="0"/>
            <w:tcW w:w="3116" w:type="dxa"/>
          </w:tcPr>
          <w:p w14:paraId="0A9B22C8" w14:textId="7A9A4D14" w:rsidR="00967384" w:rsidRDefault="000106F1" w:rsidP="00541E1D">
            <w:pPr>
              <w:rPr>
                <w:ins w:id="5494" w:author="Peter Arbogast" w:date="2019-06-13T13:03:00Z"/>
              </w:rPr>
            </w:pPr>
            <w:ins w:id="5495" w:author="Peter Arbogast" w:date="2019-06-13T13:42:00Z">
              <w:r>
                <w:t>ProcHostID</w:t>
              </w:r>
            </w:ins>
          </w:p>
        </w:tc>
        <w:tc>
          <w:tcPr>
            <w:tcW w:w="3117" w:type="dxa"/>
          </w:tcPr>
          <w:p w14:paraId="7C921929" w14:textId="09426364" w:rsidR="00967384" w:rsidRDefault="000106F1" w:rsidP="00541E1D">
            <w:pPr>
              <w:cnfStyle w:val="000000100000" w:firstRow="0" w:lastRow="0" w:firstColumn="0" w:lastColumn="0" w:oddVBand="0" w:evenVBand="0" w:oddHBand="1" w:evenHBand="0" w:firstRowFirstColumn="0" w:firstRowLastColumn="0" w:lastRowFirstColumn="0" w:lastRowLastColumn="0"/>
              <w:rPr>
                <w:ins w:id="5496" w:author="Peter Arbogast" w:date="2019-06-13T13:03:00Z"/>
              </w:rPr>
            </w:pPr>
            <w:ins w:id="5497" w:author="Peter Arbogast" w:date="2019-06-13T13:42:00Z">
              <w:r>
                <w:t>BIGINT</w:t>
              </w:r>
            </w:ins>
          </w:p>
        </w:tc>
        <w:tc>
          <w:tcPr>
            <w:tcW w:w="3117" w:type="dxa"/>
          </w:tcPr>
          <w:p w14:paraId="0BDC372E" w14:textId="27EFF959" w:rsidR="00967384" w:rsidRDefault="000106F1" w:rsidP="00541E1D">
            <w:pPr>
              <w:cnfStyle w:val="000000100000" w:firstRow="0" w:lastRow="0" w:firstColumn="0" w:lastColumn="0" w:oddVBand="0" w:evenVBand="0" w:oddHBand="1" w:evenHBand="0" w:firstRowFirstColumn="0" w:firstRowLastColumn="0" w:lastRowFirstColumn="0" w:lastRowLastColumn="0"/>
              <w:rPr>
                <w:ins w:id="5498" w:author="Peter Arbogast" w:date="2019-06-13T13:03:00Z"/>
              </w:rPr>
            </w:pPr>
            <w:ins w:id="5499" w:author="Peter Arbogast" w:date="2019-06-13T13:43:00Z">
              <w:r>
                <w:t>ComputerID of ESX Host from witch the Processor Information is, give for every ESX Host of the Cluster</w:t>
              </w:r>
            </w:ins>
          </w:p>
        </w:tc>
      </w:tr>
      <w:tr w:rsidR="00967384" w14:paraId="6151E8CC" w14:textId="77777777" w:rsidTr="00541E1D">
        <w:trPr>
          <w:ins w:id="5500" w:author="Peter Arbogast" w:date="2019-06-13T13:03:00Z"/>
        </w:trPr>
        <w:tc>
          <w:tcPr>
            <w:cnfStyle w:val="001000000000" w:firstRow="0" w:lastRow="0" w:firstColumn="1" w:lastColumn="0" w:oddVBand="0" w:evenVBand="0" w:oddHBand="0" w:evenHBand="0" w:firstRowFirstColumn="0" w:firstRowLastColumn="0" w:lastRowFirstColumn="0" w:lastRowLastColumn="0"/>
            <w:tcW w:w="3116" w:type="dxa"/>
          </w:tcPr>
          <w:p w14:paraId="458F7DC4" w14:textId="30CF38A4" w:rsidR="00967384" w:rsidRDefault="000106F1" w:rsidP="00541E1D">
            <w:pPr>
              <w:rPr>
                <w:ins w:id="5501" w:author="Peter Arbogast" w:date="2019-06-13T13:03:00Z"/>
              </w:rPr>
            </w:pPr>
            <w:ins w:id="5502" w:author="Peter Arbogast" w:date="2019-06-13T13:43:00Z">
              <w:r>
                <w:t>Proc</w:t>
              </w:r>
            </w:ins>
            <w:ins w:id="5503" w:author="Peter Arbogast" w:date="2019-06-13T13:44:00Z">
              <w:r>
                <w:t>HostCN</w:t>
              </w:r>
            </w:ins>
          </w:p>
        </w:tc>
        <w:tc>
          <w:tcPr>
            <w:tcW w:w="3117" w:type="dxa"/>
          </w:tcPr>
          <w:p w14:paraId="2CD8AE2F" w14:textId="4E4C9DF2" w:rsidR="00967384" w:rsidRDefault="000106F1" w:rsidP="00541E1D">
            <w:pPr>
              <w:cnfStyle w:val="000000000000" w:firstRow="0" w:lastRow="0" w:firstColumn="0" w:lastColumn="0" w:oddVBand="0" w:evenVBand="0" w:oddHBand="0" w:evenHBand="0" w:firstRowFirstColumn="0" w:firstRowLastColumn="0" w:lastRowFirstColumn="0" w:lastRowLastColumn="0"/>
              <w:rPr>
                <w:ins w:id="5504" w:author="Peter Arbogast" w:date="2019-06-13T13:03:00Z"/>
              </w:rPr>
            </w:pPr>
            <w:ins w:id="5505" w:author="Peter Arbogast" w:date="2019-06-13T13:44:00Z">
              <w:r>
                <w:t>NVARCHAR(256)</w:t>
              </w:r>
            </w:ins>
          </w:p>
        </w:tc>
        <w:tc>
          <w:tcPr>
            <w:tcW w:w="3117" w:type="dxa"/>
          </w:tcPr>
          <w:p w14:paraId="0F9EFCB8" w14:textId="033A1B15" w:rsidR="00967384" w:rsidRDefault="000106F1" w:rsidP="00541E1D">
            <w:pPr>
              <w:cnfStyle w:val="000000000000" w:firstRow="0" w:lastRow="0" w:firstColumn="0" w:lastColumn="0" w:oddVBand="0" w:evenVBand="0" w:oddHBand="0" w:evenHBand="0" w:firstRowFirstColumn="0" w:firstRowLastColumn="0" w:lastRowFirstColumn="0" w:lastRowLastColumn="0"/>
              <w:rPr>
                <w:ins w:id="5506" w:author="Peter Arbogast" w:date="2019-06-13T13:03:00Z"/>
              </w:rPr>
            </w:pPr>
            <w:ins w:id="5507" w:author="Peter Arbogast" w:date="2019-06-13T13:44:00Z">
              <w:r>
                <w:t>Computername of the ESX Host to the ProcHostID</w:t>
              </w:r>
            </w:ins>
          </w:p>
        </w:tc>
      </w:tr>
      <w:tr w:rsidR="00967384" w14:paraId="677C6457" w14:textId="77777777" w:rsidTr="00541E1D">
        <w:trPr>
          <w:cnfStyle w:val="000000100000" w:firstRow="0" w:lastRow="0" w:firstColumn="0" w:lastColumn="0" w:oddVBand="0" w:evenVBand="0" w:oddHBand="1" w:evenHBand="0" w:firstRowFirstColumn="0" w:firstRowLastColumn="0" w:lastRowFirstColumn="0" w:lastRowLastColumn="0"/>
          <w:ins w:id="5508" w:author="Peter Arbogast" w:date="2019-06-13T13:03:00Z"/>
        </w:trPr>
        <w:tc>
          <w:tcPr>
            <w:cnfStyle w:val="001000000000" w:firstRow="0" w:lastRow="0" w:firstColumn="1" w:lastColumn="0" w:oddVBand="0" w:evenVBand="0" w:oddHBand="0" w:evenHBand="0" w:firstRowFirstColumn="0" w:firstRowLastColumn="0" w:lastRowFirstColumn="0" w:lastRowLastColumn="0"/>
            <w:tcW w:w="3116" w:type="dxa"/>
          </w:tcPr>
          <w:p w14:paraId="1E5CBEAA" w14:textId="277F6E73" w:rsidR="00967384" w:rsidRDefault="000106F1" w:rsidP="00541E1D">
            <w:pPr>
              <w:rPr>
                <w:ins w:id="5509" w:author="Peter Arbogast" w:date="2019-06-13T13:03:00Z"/>
              </w:rPr>
            </w:pPr>
            <w:ins w:id="5510" w:author="Peter Arbogast" w:date="2019-06-13T13:44:00Z">
              <w:r>
                <w:t>ProcName</w:t>
              </w:r>
            </w:ins>
          </w:p>
        </w:tc>
        <w:tc>
          <w:tcPr>
            <w:tcW w:w="3117" w:type="dxa"/>
          </w:tcPr>
          <w:p w14:paraId="670B5074" w14:textId="7AD01DD8" w:rsidR="00967384" w:rsidRDefault="000106F1" w:rsidP="00541E1D">
            <w:pPr>
              <w:cnfStyle w:val="000000100000" w:firstRow="0" w:lastRow="0" w:firstColumn="0" w:lastColumn="0" w:oddVBand="0" w:evenVBand="0" w:oddHBand="1" w:evenHBand="0" w:firstRowFirstColumn="0" w:firstRowLastColumn="0" w:lastRowFirstColumn="0" w:lastRowLastColumn="0"/>
              <w:rPr>
                <w:ins w:id="5511" w:author="Peter Arbogast" w:date="2019-06-13T13:03:00Z"/>
              </w:rPr>
            </w:pPr>
            <w:ins w:id="5512" w:author="Peter Arbogast" w:date="2019-06-13T13:44:00Z">
              <w:r>
                <w:t>NVARCHAR(256)</w:t>
              </w:r>
            </w:ins>
          </w:p>
        </w:tc>
        <w:tc>
          <w:tcPr>
            <w:tcW w:w="3117" w:type="dxa"/>
          </w:tcPr>
          <w:p w14:paraId="381A6408" w14:textId="47BA7FEB" w:rsidR="00967384" w:rsidRDefault="000106F1" w:rsidP="00541E1D">
            <w:pPr>
              <w:cnfStyle w:val="000000100000" w:firstRow="0" w:lastRow="0" w:firstColumn="0" w:lastColumn="0" w:oddVBand="0" w:evenVBand="0" w:oddHBand="1" w:evenHBand="0" w:firstRowFirstColumn="0" w:firstRowLastColumn="0" w:lastRowFirstColumn="0" w:lastRowLastColumn="0"/>
              <w:rPr>
                <w:ins w:id="5513" w:author="Peter Arbogast" w:date="2019-06-13T13:03:00Z"/>
              </w:rPr>
            </w:pPr>
            <w:ins w:id="5514" w:author="Peter Arbogast" w:date="2019-06-13T13:44:00Z">
              <w:r>
                <w:t>Processor Name</w:t>
              </w:r>
            </w:ins>
          </w:p>
        </w:tc>
      </w:tr>
      <w:tr w:rsidR="00967384" w14:paraId="45548558" w14:textId="77777777" w:rsidTr="00541E1D">
        <w:trPr>
          <w:ins w:id="5515" w:author="Peter Arbogast" w:date="2019-06-13T13:03:00Z"/>
        </w:trPr>
        <w:tc>
          <w:tcPr>
            <w:cnfStyle w:val="001000000000" w:firstRow="0" w:lastRow="0" w:firstColumn="1" w:lastColumn="0" w:oddVBand="0" w:evenVBand="0" w:oddHBand="0" w:evenHBand="0" w:firstRowFirstColumn="0" w:firstRowLastColumn="0" w:lastRowFirstColumn="0" w:lastRowLastColumn="0"/>
            <w:tcW w:w="3116" w:type="dxa"/>
          </w:tcPr>
          <w:p w14:paraId="2A224ADA" w14:textId="4EB28D35" w:rsidR="00967384" w:rsidRDefault="000106F1" w:rsidP="00541E1D">
            <w:pPr>
              <w:rPr>
                <w:ins w:id="5516" w:author="Peter Arbogast" w:date="2019-06-13T13:03:00Z"/>
              </w:rPr>
            </w:pPr>
            <w:ins w:id="5517" w:author="Peter Arbogast" w:date="2019-06-13T13:44:00Z">
              <w:r>
                <w:t>TotalCores</w:t>
              </w:r>
            </w:ins>
          </w:p>
        </w:tc>
        <w:tc>
          <w:tcPr>
            <w:tcW w:w="3117" w:type="dxa"/>
          </w:tcPr>
          <w:p w14:paraId="009E6098" w14:textId="7C71EF90" w:rsidR="00967384" w:rsidRDefault="000106F1" w:rsidP="00541E1D">
            <w:pPr>
              <w:cnfStyle w:val="000000000000" w:firstRow="0" w:lastRow="0" w:firstColumn="0" w:lastColumn="0" w:oddVBand="0" w:evenVBand="0" w:oddHBand="0" w:evenHBand="0" w:firstRowFirstColumn="0" w:firstRowLastColumn="0" w:lastRowFirstColumn="0" w:lastRowLastColumn="0"/>
              <w:rPr>
                <w:ins w:id="5518" w:author="Peter Arbogast" w:date="2019-06-13T13:03:00Z"/>
              </w:rPr>
            </w:pPr>
            <w:ins w:id="5519" w:author="Peter Arbogast" w:date="2019-06-13T13:45:00Z">
              <w:r>
                <w:t>INT</w:t>
              </w:r>
            </w:ins>
          </w:p>
        </w:tc>
        <w:tc>
          <w:tcPr>
            <w:tcW w:w="3117" w:type="dxa"/>
          </w:tcPr>
          <w:p w14:paraId="56EC6110" w14:textId="724FB345" w:rsidR="00967384" w:rsidRDefault="000106F1" w:rsidP="00541E1D">
            <w:pPr>
              <w:cnfStyle w:val="000000000000" w:firstRow="0" w:lastRow="0" w:firstColumn="0" w:lastColumn="0" w:oddVBand="0" w:evenVBand="0" w:oddHBand="0" w:evenHBand="0" w:firstRowFirstColumn="0" w:firstRowLastColumn="0" w:lastRowFirstColumn="0" w:lastRowLastColumn="0"/>
              <w:rPr>
                <w:ins w:id="5520" w:author="Peter Arbogast" w:date="2019-06-13T13:03:00Z"/>
              </w:rPr>
            </w:pPr>
            <w:ins w:id="5521" w:author="Peter Arbogast" w:date="2019-06-13T13:45:00Z">
              <w:r>
                <w:t>Total amount of cores from ESX ESX Host to the ProcHostID</w:t>
              </w:r>
            </w:ins>
          </w:p>
        </w:tc>
      </w:tr>
    </w:tbl>
    <w:p w14:paraId="3B02433B" w14:textId="6FE5D6A1" w:rsidR="00967384" w:rsidRDefault="00967384" w:rsidP="00967384">
      <w:pPr>
        <w:rPr>
          <w:ins w:id="5522" w:author="Peter Arbogast" w:date="2019-06-13T13:46:00Z"/>
        </w:rPr>
      </w:pPr>
    </w:p>
    <w:p w14:paraId="5F67C091" w14:textId="49B17B2B" w:rsidR="000106F1" w:rsidRDefault="000106F1" w:rsidP="00967384">
      <w:pPr>
        <w:rPr>
          <w:ins w:id="5523" w:author="Peter Arbogast" w:date="2019-06-13T13:47:00Z"/>
        </w:rPr>
      </w:pPr>
      <w:ins w:id="5524" w:author="Peter Arbogast" w:date="2019-06-13T13:46:00Z">
        <w:r>
          <w:t>Sum</w:t>
        </w:r>
      </w:ins>
      <w:ins w:id="5525" w:author="Peter Arbogast" w:date="2019-06-13T13:47:00Z">
        <w:r>
          <w:t xml:space="preserve"> of TotalCores of all rows on GuestID is the amount to license.</w:t>
        </w:r>
      </w:ins>
    </w:p>
    <w:p w14:paraId="38CF0733" w14:textId="68898EB0" w:rsidR="000106F1" w:rsidRDefault="000106F1" w:rsidP="00967384">
      <w:pPr>
        <w:rPr>
          <w:ins w:id="5526" w:author="Peter Arbogast" w:date="2019-06-13T13:03:00Z"/>
        </w:rPr>
      </w:pPr>
      <w:ins w:id="5527" w:author="Peter Arbogast" w:date="2019-06-13T13:47:00Z">
        <w:r>
          <w:t>This Store Procedure has not the ability to put the information directl</w:t>
        </w:r>
      </w:ins>
      <w:ins w:id="5528" w:author="Peter Arbogast" w:date="2019-06-13T13:48:00Z">
        <w:r>
          <w:t>y in a Temp Table</w:t>
        </w:r>
      </w:ins>
    </w:p>
    <w:p w14:paraId="23C7A1C8" w14:textId="77777777" w:rsidR="00967384" w:rsidRDefault="00967384" w:rsidP="00967384">
      <w:pPr>
        <w:rPr>
          <w:ins w:id="5529" w:author="Peter Arbogast" w:date="2019-06-13T13:03:00Z"/>
        </w:rPr>
      </w:pPr>
      <w:ins w:id="5530" w:author="Peter Arbogast" w:date="2019-06-13T13:03:00Z">
        <w:r>
          <w:t>Used by:</w:t>
        </w:r>
      </w:ins>
    </w:p>
    <w:p w14:paraId="3C9639EB" w14:textId="302060C0" w:rsidR="00967384" w:rsidRDefault="000106F1" w:rsidP="00967384">
      <w:pPr>
        <w:pStyle w:val="ListParagraph"/>
        <w:numPr>
          <w:ilvl w:val="0"/>
          <w:numId w:val="2"/>
        </w:numPr>
        <w:rPr>
          <w:ins w:id="5531" w:author="Peter Arbogast" w:date="2019-06-13T13:03:00Z"/>
        </w:rPr>
      </w:pPr>
      <w:ins w:id="5532" w:author="Peter Arbogast" w:date="2019-06-13T13:48:00Z">
        <w:r>
          <w:t xml:space="preserve">Report </w:t>
        </w:r>
        <w:r w:rsidRPr="000106F1">
          <w:t>OracleGuestOverview</w:t>
        </w:r>
      </w:ins>
    </w:p>
    <w:p w14:paraId="4F07275C" w14:textId="14C22728" w:rsidR="0087081B" w:rsidDel="00541E1D" w:rsidRDefault="0087081B" w:rsidP="00967384">
      <w:pPr>
        <w:rPr>
          <w:ins w:id="5533" w:author="Peter Arbogast [2]" w:date="2019-03-22T14:51:00Z"/>
          <w:del w:id="5534" w:author="Peter Arbogast" w:date="2019-06-13T14:06:00Z"/>
        </w:rPr>
        <w:pPrChange w:id="5535" w:author="Peter Arbogast" w:date="2019-06-13T13:03:00Z">
          <w:pPr/>
        </w:pPrChange>
      </w:pPr>
      <w:ins w:id="5536" w:author="Peter Arbogast [2]" w:date="2019-03-22T14:51:00Z">
        <w:del w:id="5537" w:author="Peter Arbogast" w:date="2019-06-13T14:06:00Z">
          <w:r w:rsidDel="00541E1D">
            <w:br w:type="page"/>
          </w:r>
        </w:del>
      </w:ins>
    </w:p>
    <w:p w14:paraId="6C9ED6E4" w14:textId="4F95969C" w:rsidR="002C1C58" w:rsidDel="00541E1D" w:rsidRDefault="002C1C58" w:rsidP="00A37D24">
      <w:pPr>
        <w:rPr>
          <w:ins w:id="5538" w:author="Peter Arbogast [2]" w:date="2019-03-22T14:45:00Z"/>
          <w:moveFrom w:id="5539" w:author="Peter Arbogast" w:date="2019-06-13T14:06:00Z"/>
        </w:rPr>
      </w:pPr>
      <w:moveFromRangeStart w:id="5540" w:author="Peter Arbogast" w:date="2019-06-13T14:06:00Z" w:name="move11327215"/>
      <w:moveFrom w:id="5541" w:author="Peter Arbogast" w:date="2019-06-13T14:06:00Z">
        <w:ins w:id="5542" w:author="Peter Arbogast [2]" w:date="2019-03-22T14:45:00Z">
          <w:r w:rsidDel="00541E1D">
            <w:t>Table ReportingConfiguration</w:t>
          </w:r>
        </w:ins>
        <w:ins w:id="5543" w:author="Peter Arbogast [2]" w:date="2019-03-22T14:52:00Z">
          <w:r w:rsidR="0087081B" w:rsidDel="00541E1D">
            <w:t>:</w:t>
          </w:r>
        </w:ins>
      </w:moveFrom>
    </w:p>
    <w:tbl>
      <w:tblPr>
        <w:tblStyle w:val="GridTable4"/>
        <w:tblW w:w="0" w:type="auto"/>
        <w:tblLook w:val="04A0" w:firstRow="1" w:lastRow="0" w:firstColumn="1" w:lastColumn="0" w:noHBand="0" w:noVBand="1"/>
        <w:tblPrChange w:id="5544" w:author="Peter Arbogast [2]" w:date="2019-03-22T14:48:00Z">
          <w:tblPr>
            <w:tblStyle w:val="TableGrid"/>
            <w:tblW w:w="0" w:type="auto"/>
            <w:tblLook w:val="04A0" w:firstRow="1" w:lastRow="0" w:firstColumn="1" w:lastColumn="0" w:noHBand="0" w:noVBand="1"/>
          </w:tblPr>
        </w:tblPrChange>
      </w:tblPr>
      <w:tblGrid>
        <w:gridCol w:w="2079"/>
        <w:gridCol w:w="840"/>
        <w:gridCol w:w="1428"/>
        <w:tblGridChange w:id="5545">
          <w:tblGrid>
            <w:gridCol w:w="3116"/>
            <w:gridCol w:w="3117"/>
            <w:gridCol w:w="3117"/>
          </w:tblGrid>
        </w:tblGridChange>
      </w:tblGrid>
      <w:tr w:rsidR="002C1C58" w:rsidDel="00541E1D" w14:paraId="798F2439" w14:textId="74AD4E75" w:rsidTr="002C1C58">
        <w:trPr>
          <w:cnfStyle w:val="100000000000" w:firstRow="1" w:lastRow="0" w:firstColumn="0" w:lastColumn="0" w:oddVBand="0" w:evenVBand="0" w:oddHBand="0" w:evenHBand="0" w:firstRowFirstColumn="0" w:firstRowLastColumn="0" w:lastRowFirstColumn="0" w:lastRowLastColumn="0"/>
          <w:ins w:id="5546" w:author="Peter Arbogast [2]" w:date="2019-03-22T14:45:00Z"/>
        </w:trPr>
        <w:tc>
          <w:tcPr>
            <w:cnfStyle w:val="001000000000" w:firstRow="0" w:lastRow="0" w:firstColumn="1" w:lastColumn="0" w:oddVBand="0" w:evenVBand="0" w:oddHBand="0" w:evenHBand="0" w:firstRowFirstColumn="0" w:firstRowLastColumn="0" w:lastRowFirstColumn="0" w:lastRowLastColumn="0"/>
            <w:tcW w:w="0" w:type="dxa"/>
            <w:tcPrChange w:id="5547" w:author="Peter Arbogast [2]" w:date="2019-03-22T14:48:00Z">
              <w:tcPr>
                <w:tcW w:w="3116" w:type="dxa"/>
              </w:tcPr>
            </w:tcPrChange>
          </w:tcPr>
          <w:p w14:paraId="4E125F96" w14:textId="76D40B6B" w:rsidR="002C1C58" w:rsidDel="00541E1D" w:rsidRDefault="002C1C58" w:rsidP="00C44B42">
            <w:pPr>
              <w:cnfStyle w:val="101000000000" w:firstRow="1" w:lastRow="0" w:firstColumn="1" w:lastColumn="0" w:oddVBand="0" w:evenVBand="0" w:oddHBand="0" w:evenHBand="0" w:firstRowFirstColumn="0" w:firstRowLastColumn="0" w:lastRowFirstColumn="0" w:lastRowLastColumn="0"/>
              <w:rPr>
                <w:ins w:id="5548" w:author="Peter Arbogast [2]" w:date="2019-03-22T14:45:00Z"/>
                <w:moveFrom w:id="5549" w:author="Peter Arbogast" w:date="2019-06-13T14:06:00Z"/>
              </w:rPr>
            </w:pPr>
            <w:moveFrom w:id="5550" w:author="Peter Arbogast" w:date="2019-06-13T14:06:00Z">
              <w:ins w:id="5551" w:author="Peter Arbogast [2]" w:date="2019-03-22T14:46:00Z">
                <w:r w:rsidDel="00541E1D">
                  <w:t>Property</w:t>
                </w:r>
              </w:ins>
            </w:moveFrom>
          </w:p>
        </w:tc>
        <w:tc>
          <w:tcPr>
            <w:tcW w:w="0" w:type="dxa"/>
            <w:tcPrChange w:id="5552" w:author="Peter Arbogast [2]" w:date="2019-03-22T14:48:00Z">
              <w:tcPr>
                <w:tcW w:w="3117" w:type="dxa"/>
              </w:tcPr>
            </w:tcPrChange>
          </w:tcPr>
          <w:p w14:paraId="31E9E33F" w14:textId="51EC6E4E" w:rsidR="002C1C58" w:rsidDel="00541E1D" w:rsidRDefault="002C1C58" w:rsidP="00C44B42">
            <w:pPr>
              <w:cnfStyle w:val="100000000000" w:firstRow="1" w:lastRow="0" w:firstColumn="0" w:lastColumn="0" w:oddVBand="0" w:evenVBand="0" w:oddHBand="0" w:evenHBand="0" w:firstRowFirstColumn="0" w:firstRowLastColumn="0" w:lastRowFirstColumn="0" w:lastRowLastColumn="0"/>
              <w:rPr>
                <w:ins w:id="5553" w:author="Peter Arbogast [2]" w:date="2019-03-22T14:45:00Z"/>
                <w:moveFrom w:id="5554" w:author="Peter Arbogast" w:date="2019-06-13T14:06:00Z"/>
              </w:rPr>
            </w:pPr>
            <w:moveFrom w:id="5555" w:author="Peter Arbogast" w:date="2019-06-13T14:06:00Z">
              <w:ins w:id="5556" w:author="Peter Arbogast [2]" w:date="2019-03-22T14:46:00Z">
                <w:r w:rsidDel="00541E1D">
                  <w:t>Value</w:t>
                </w:r>
              </w:ins>
            </w:moveFrom>
          </w:p>
        </w:tc>
        <w:tc>
          <w:tcPr>
            <w:tcW w:w="0" w:type="dxa"/>
            <w:tcPrChange w:id="5557" w:author="Peter Arbogast [2]" w:date="2019-03-22T14:48:00Z">
              <w:tcPr>
                <w:tcW w:w="3117" w:type="dxa"/>
              </w:tcPr>
            </w:tcPrChange>
          </w:tcPr>
          <w:p w14:paraId="74BFB4FC" w14:textId="0BDE92AB" w:rsidR="002C1C58" w:rsidDel="00541E1D" w:rsidRDefault="002C1C58" w:rsidP="00C44B42">
            <w:pPr>
              <w:cnfStyle w:val="100000000000" w:firstRow="1" w:lastRow="0" w:firstColumn="0" w:lastColumn="0" w:oddVBand="0" w:evenVBand="0" w:oddHBand="0" w:evenHBand="0" w:firstRowFirstColumn="0" w:firstRowLastColumn="0" w:lastRowFirstColumn="0" w:lastRowLastColumn="0"/>
              <w:rPr>
                <w:ins w:id="5558" w:author="Peter Arbogast [2]" w:date="2019-03-22T14:45:00Z"/>
                <w:moveFrom w:id="5559" w:author="Peter Arbogast" w:date="2019-06-13T14:06:00Z"/>
              </w:rPr>
            </w:pPr>
            <w:moveFrom w:id="5560" w:author="Peter Arbogast" w:date="2019-06-13T14:06:00Z">
              <w:ins w:id="5561" w:author="Peter Arbogast [2]" w:date="2019-03-22T14:46:00Z">
                <w:r w:rsidDel="00541E1D">
                  <w:t>Description</w:t>
                </w:r>
              </w:ins>
            </w:moveFrom>
          </w:p>
        </w:tc>
      </w:tr>
      <w:tr w:rsidR="002C1C58" w:rsidDel="00541E1D" w14:paraId="0E8ED8DB" w14:textId="6DEF667C" w:rsidTr="002C1C58">
        <w:tblPrEx>
          <w:tblPrExChange w:id="5562" w:author="Peter Arbogast [2]" w:date="2019-03-22T14:48:00Z">
            <w:tblPrEx>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Ex>
          </w:tblPrExChange>
        </w:tblPrEx>
        <w:trPr>
          <w:cnfStyle w:val="000000100000" w:firstRow="0" w:lastRow="0" w:firstColumn="0" w:lastColumn="0" w:oddVBand="0" w:evenVBand="0" w:oddHBand="1" w:evenHBand="0" w:firstRowFirstColumn="0" w:firstRowLastColumn="0" w:lastRowFirstColumn="0" w:lastRowLastColumn="0"/>
          <w:ins w:id="5563" w:author="Peter Arbogast [2]" w:date="2019-03-22T14:46:00Z"/>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000000" w:themeColor="text1"/>
              <w:bottom w:val="nil"/>
            </w:tcBorders>
            <w:tcPrChange w:id="5564" w:author="Peter Arbogast [2]" w:date="2019-03-22T14:48:00Z">
              <w:tcPr>
                <w:tcW w:w="3116" w:type="dxa"/>
              </w:tcPr>
            </w:tcPrChange>
          </w:tcPr>
          <w:p w14:paraId="72D11C36" w14:textId="3EA47117" w:rsidR="002C1C58" w:rsidDel="00541E1D" w:rsidRDefault="002C1C58" w:rsidP="00C44B42">
            <w:pPr>
              <w:cnfStyle w:val="001000100000" w:firstRow="0" w:lastRow="0" w:firstColumn="1" w:lastColumn="0" w:oddVBand="0" w:evenVBand="0" w:oddHBand="1" w:evenHBand="0" w:firstRowFirstColumn="0" w:firstRowLastColumn="0" w:lastRowFirstColumn="0" w:lastRowLastColumn="0"/>
              <w:rPr>
                <w:ins w:id="5565" w:author="Peter Arbogast [2]" w:date="2019-03-22T14:46:00Z"/>
                <w:moveFrom w:id="5566" w:author="Peter Arbogast" w:date="2019-06-13T14:06:00Z"/>
              </w:rPr>
            </w:pPr>
            <w:moveFrom w:id="5567" w:author="Peter Arbogast" w:date="2019-06-13T14:06:00Z">
              <w:ins w:id="5568" w:author="Peter Arbogast [2]" w:date="2019-03-22T14:46:00Z">
                <w:r w:rsidRPr="002C1C58" w:rsidDel="00541E1D">
                  <w:t>OracleLicenseMetric</w:t>
                </w:r>
              </w:ins>
            </w:moveFrom>
          </w:p>
        </w:tc>
        <w:tc>
          <w:tcPr>
            <w:tcW w:w="0" w:type="dxa"/>
            <w:tcPrChange w:id="5569" w:author="Peter Arbogast [2]" w:date="2019-03-22T14:48:00Z">
              <w:tcPr>
                <w:tcW w:w="3117" w:type="dxa"/>
              </w:tcPr>
            </w:tcPrChange>
          </w:tcPr>
          <w:p w14:paraId="5B343B5A" w14:textId="3F3C5712" w:rsidR="002C1C58" w:rsidDel="00541E1D" w:rsidRDefault="002C1C58" w:rsidP="00C44B42">
            <w:pPr>
              <w:cnfStyle w:val="000000100000" w:firstRow="0" w:lastRow="0" w:firstColumn="0" w:lastColumn="0" w:oddVBand="0" w:evenVBand="0" w:oddHBand="1" w:evenHBand="0" w:firstRowFirstColumn="0" w:firstRowLastColumn="0" w:lastRowFirstColumn="0" w:lastRowLastColumn="0"/>
              <w:rPr>
                <w:ins w:id="5570" w:author="Peter Arbogast [2]" w:date="2019-03-22T14:46:00Z"/>
                <w:moveFrom w:id="5571" w:author="Peter Arbogast" w:date="2019-06-13T14:06:00Z"/>
              </w:rPr>
            </w:pPr>
            <w:moveFrom w:id="5572" w:author="Peter Arbogast" w:date="2019-06-13T14:06:00Z">
              <w:ins w:id="5573" w:author="Peter Arbogast [2]" w:date="2019-03-22T14:46:00Z">
                <w:r w:rsidDel="00541E1D">
                  <w:t>Null</w:t>
                </w:r>
              </w:ins>
            </w:moveFrom>
          </w:p>
        </w:tc>
        <w:tc>
          <w:tcPr>
            <w:tcW w:w="0" w:type="dxa"/>
            <w:tcPrChange w:id="5574" w:author="Peter Arbogast [2]" w:date="2019-03-22T14:48:00Z">
              <w:tcPr>
                <w:tcW w:w="3117" w:type="dxa"/>
              </w:tcPr>
            </w:tcPrChange>
          </w:tcPr>
          <w:p w14:paraId="7DD5CFB9" w14:textId="7F2C9F7C" w:rsidR="002C1C58" w:rsidDel="00541E1D" w:rsidRDefault="002C1C58" w:rsidP="00C44B42">
            <w:pPr>
              <w:cnfStyle w:val="000000100000" w:firstRow="0" w:lastRow="0" w:firstColumn="0" w:lastColumn="0" w:oddVBand="0" w:evenVBand="0" w:oddHBand="1" w:evenHBand="0" w:firstRowFirstColumn="0" w:firstRowLastColumn="0" w:lastRowFirstColumn="0" w:lastRowLastColumn="0"/>
              <w:rPr>
                <w:ins w:id="5575" w:author="Peter Arbogast [2]" w:date="2019-03-22T14:46:00Z"/>
                <w:moveFrom w:id="5576" w:author="Peter Arbogast" w:date="2019-06-13T14:06:00Z"/>
              </w:rPr>
            </w:pPr>
            <w:moveFrom w:id="5577" w:author="Peter Arbogast" w:date="2019-06-13T14:06:00Z">
              <w:ins w:id="5578" w:author="Peter Arbogast [2]" w:date="2019-03-22T14:46:00Z">
                <w:r w:rsidDel="00541E1D">
                  <w:t>Raynet or Oracle Used, then License</w:t>
                </w:r>
              </w:ins>
              <w:ins w:id="5579" w:author="Peter Arbogast [2]" w:date="2019-03-22T14:47:00Z">
                <w:r w:rsidDel="00541E1D">
                  <w:t>Result is 1</w:t>
                </w:r>
              </w:ins>
            </w:moveFrom>
          </w:p>
        </w:tc>
      </w:tr>
      <w:tr w:rsidR="002C1C58" w:rsidDel="00541E1D" w14:paraId="72B73E3F" w14:textId="4D5E3F57" w:rsidTr="002C1C58">
        <w:tblPrEx>
          <w:tblPrExChange w:id="5580" w:author="Peter Arbogast [2]" w:date="2019-03-22T14:48:00Z">
            <w:tblPrEx>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Ex>
          </w:tblPrExChange>
        </w:tblPrEx>
        <w:trPr>
          <w:ins w:id="5581" w:author="Peter Arbogast [2]" w:date="2019-03-22T14:46:00Z"/>
        </w:trPr>
        <w:tc>
          <w:tcPr>
            <w:cnfStyle w:val="001000000000" w:firstRow="0" w:lastRow="0" w:firstColumn="1" w:lastColumn="0" w:oddVBand="0" w:evenVBand="0" w:oddHBand="0" w:evenHBand="0" w:firstRowFirstColumn="0" w:firstRowLastColumn="0" w:lastRowFirstColumn="0" w:lastRowLastColumn="0"/>
            <w:tcW w:w="0" w:type="dxa"/>
            <w:tcBorders>
              <w:top w:val="nil"/>
              <w:bottom w:val="nil"/>
            </w:tcBorders>
            <w:tcPrChange w:id="5582" w:author="Peter Arbogast [2]" w:date="2019-03-22T14:48:00Z">
              <w:tcPr>
                <w:tcW w:w="3116" w:type="dxa"/>
              </w:tcPr>
            </w:tcPrChange>
          </w:tcPr>
          <w:p w14:paraId="1167303B" w14:textId="143B886E" w:rsidR="002C1C58" w:rsidRPr="002C1C58" w:rsidDel="00541E1D" w:rsidRDefault="002C1C58" w:rsidP="00C44B42">
            <w:pPr>
              <w:rPr>
                <w:ins w:id="5583" w:author="Peter Arbogast [2]" w:date="2019-03-22T14:46:00Z"/>
                <w:moveFrom w:id="5584" w:author="Peter Arbogast" w:date="2019-06-13T14:06:00Z"/>
              </w:rPr>
            </w:pPr>
          </w:p>
        </w:tc>
        <w:tc>
          <w:tcPr>
            <w:tcW w:w="0" w:type="dxa"/>
            <w:tcPrChange w:id="5585" w:author="Peter Arbogast [2]" w:date="2019-03-22T14:48:00Z">
              <w:tcPr>
                <w:tcW w:w="3117" w:type="dxa"/>
              </w:tcPr>
            </w:tcPrChange>
          </w:tcPr>
          <w:p w14:paraId="3EB20EB1" w14:textId="1678C524" w:rsidR="002C1C58" w:rsidDel="00541E1D" w:rsidRDefault="002C1C58" w:rsidP="00C44B42">
            <w:pPr>
              <w:cnfStyle w:val="000000000000" w:firstRow="0" w:lastRow="0" w:firstColumn="0" w:lastColumn="0" w:oddVBand="0" w:evenVBand="0" w:oddHBand="0" w:evenHBand="0" w:firstRowFirstColumn="0" w:firstRowLastColumn="0" w:lastRowFirstColumn="0" w:lastRowLastColumn="0"/>
              <w:rPr>
                <w:ins w:id="5586" w:author="Peter Arbogast [2]" w:date="2019-03-22T14:46:00Z"/>
                <w:moveFrom w:id="5587" w:author="Peter Arbogast" w:date="2019-06-13T14:06:00Z"/>
              </w:rPr>
            </w:pPr>
            <w:moveFrom w:id="5588" w:author="Peter Arbogast" w:date="2019-06-13T14:06:00Z">
              <w:ins w:id="5589" w:author="Peter Arbogast [2]" w:date="2019-03-22T14:46:00Z">
                <w:r w:rsidDel="00541E1D">
                  <w:t>Raynet</w:t>
                </w:r>
              </w:ins>
            </w:moveFrom>
          </w:p>
        </w:tc>
        <w:tc>
          <w:tcPr>
            <w:tcW w:w="0" w:type="dxa"/>
            <w:tcPrChange w:id="5590" w:author="Peter Arbogast [2]" w:date="2019-03-22T14:48:00Z">
              <w:tcPr>
                <w:tcW w:w="3117" w:type="dxa"/>
              </w:tcPr>
            </w:tcPrChange>
          </w:tcPr>
          <w:p w14:paraId="4FEA832D" w14:textId="13EB851C" w:rsidR="002C1C58" w:rsidDel="00541E1D" w:rsidRDefault="002C1C58" w:rsidP="00C44B42">
            <w:pPr>
              <w:cnfStyle w:val="000000000000" w:firstRow="0" w:lastRow="0" w:firstColumn="0" w:lastColumn="0" w:oddVBand="0" w:evenVBand="0" w:oddHBand="0" w:evenHBand="0" w:firstRowFirstColumn="0" w:firstRowLastColumn="0" w:lastRowFirstColumn="0" w:lastRowLastColumn="0"/>
              <w:rPr>
                <w:ins w:id="5591" w:author="Peter Arbogast [2]" w:date="2019-03-22T14:46:00Z"/>
                <w:moveFrom w:id="5592" w:author="Peter Arbogast" w:date="2019-06-13T14:06:00Z"/>
              </w:rPr>
            </w:pPr>
            <w:moveFrom w:id="5593" w:author="Peter Arbogast" w:date="2019-06-13T14:06:00Z">
              <w:ins w:id="5594" w:author="Peter Arbogast [2]" w:date="2019-03-22T14:46:00Z">
                <w:r w:rsidDel="00541E1D">
                  <w:t>O</w:t>
                </w:r>
              </w:ins>
              <w:ins w:id="5595" w:author="Peter Arbogast [2]" w:date="2019-03-22T14:47:00Z">
                <w:r w:rsidDel="00541E1D">
                  <w:t>nly Raynet Inventory Used, is used for LicenseResult</w:t>
                </w:r>
              </w:ins>
            </w:moveFrom>
          </w:p>
        </w:tc>
      </w:tr>
      <w:tr w:rsidR="002C1C58" w:rsidDel="00541E1D" w14:paraId="2FF6C22B" w14:textId="38125086" w:rsidTr="002C1C58">
        <w:tblPrEx>
          <w:tblPrExChange w:id="5596" w:author="Peter Arbogast [2]" w:date="2019-03-22T14:48:00Z">
            <w:tblPrEx>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Ex>
          </w:tblPrExChange>
        </w:tblPrEx>
        <w:trPr>
          <w:cnfStyle w:val="000000100000" w:firstRow="0" w:lastRow="0" w:firstColumn="0" w:lastColumn="0" w:oddVBand="0" w:evenVBand="0" w:oddHBand="1" w:evenHBand="0" w:firstRowFirstColumn="0" w:firstRowLastColumn="0" w:lastRowFirstColumn="0" w:lastRowLastColumn="0"/>
          <w:ins w:id="5597" w:author="Peter Arbogast [2]" w:date="2019-03-22T14:47:00Z"/>
        </w:trPr>
        <w:tc>
          <w:tcPr>
            <w:cnfStyle w:val="001000000000" w:firstRow="0" w:lastRow="0" w:firstColumn="1" w:lastColumn="0" w:oddVBand="0" w:evenVBand="0" w:oddHBand="0" w:evenHBand="0" w:firstRowFirstColumn="0" w:firstRowLastColumn="0" w:lastRowFirstColumn="0" w:lastRowLastColumn="0"/>
            <w:tcW w:w="0" w:type="dxa"/>
            <w:tcBorders>
              <w:top w:val="nil"/>
            </w:tcBorders>
            <w:tcPrChange w:id="5598" w:author="Peter Arbogast [2]" w:date="2019-03-22T14:48:00Z">
              <w:tcPr>
                <w:tcW w:w="3116" w:type="dxa"/>
              </w:tcPr>
            </w:tcPrChange>
          </w:tcPr>
          <w:p w14:paraId="78EC9883" w14:textId="33B0C0FA" w:rsidR="002C1C58" w:rsidRPr="002C1C58" w:rsidDel="00541E1D" w:rsidRDefault="002C1C58" w:rsidP="00C44B42">
            <w:pPr>
              <w:cnfStyle w:val="001000100000" w:firstRow="0" w:lastRow="0" w:firstColumn="1" w:lastColumn="0" w:oddVBand="0" w:evenVBand="0" w:oddHBand="1" w:evenHBand="0" w:firstRowFirstColumn="0" w:firstRowLastColumn="0" w:lastRowFirstColumn="0" w:lastRowLastColumn="0"/>
              <w:rPr>
                <w:ins w:id="5599" w:author="Peter Arbogast [2]" w:date="2019-03-22T14:47:00Z"/>
                <w:moveFrom w:id="5600" w:author="Peter Arbogast" w:date="2019-06-13T14:06:00Z"/>
              </w:rPr>
            </w:pPr>
          </w:p>
        </w:tc>
        <w:tc>
          <w:tcPr>
            <w:tcW w:w="0" w:type="dxa"/>
            <w:tcPrChange w:id="5601" w:author="Peter Arbogast [2]" w:date="2019-03-22T14:48:00Z">
              <w:tcPr>
                <w:tcW w:w="3117" w:type="dxa"/>
              </w:tcPr>
            </w:tcPrChange>
          </w:tcPr>
          <w:p w14:paraId="27A3C93C" w14:textId="451C545D" w:rsidR="002C1C58" w:rsidDel="00541E1D" w:rsidRDefault="002C1C58" w:rsidP="00C44B42">
            <w:pPr>
              <w:cnfStyle w:val="000000100000" w:firstRow="0" w:lastRow="0" w:firstColumn="0" w:lastColumn="0" w:oddVBand="0" w:evenVBand="0" w:oddHBand="1" w:evenHBand="0" w:firstRowFirstColumn="0" w:firstRowLastColumn="0" w:lastRowFirstColumn="0" w:lastRowLastColumn="0"/>
              <w:rPr>
                <w:ins w:id="5602" w:author="Peter Arbogast [2]" w:date="2019-03-22T14:47:00Z"/>
                <w:moveFrom w:id="5603" w:author="Peter Arbogast" w:date="2019-06-13T14:06:00Z"/>
              </w:rPr>
            </w:pPr>
            <w:moveFrom w:id="5604" w:author="Peter Arbogast" w:date="2019-06-13T14:06:00Z">
              <w:ins w:id="5605" w:author="Peter Arbogast [2]" w:date="2019-03-22T14:47:00Z">
                <w:r w:rsidDel="00541E1D">
                  <w:t>Oracle</w:t>
                </w:r>
              </w:ins>
            </w:moveFrom>
          </w:p>
        </w:tc>
        <w:tc>
          <w:tcPr>
            <w:tcW w:w="0" w:type="dxa"/>
            <w:tcPrChange w:id="5606" w:author="Peter Arbogast [2]" w:date="2019-03-22T14:48:00Z">
              <w:tcPr>
                <w:tcW w:w="3117" w:type="dxa"/>
              </w:tcPr>
            </w:tcPrChange>
          </w:tcPr>
          <w:p w14:paraId="516BCF26" w14:textId="46E0C5D5" w:rsidR="002C1C58" w:rsidDel="00541E1D" w:rsidRDefault="002C1C58" w:rsidP="00C44B42">
            <w:pPr>
              <w:cnfStyle w:val="000000100000" w:firstRow="0" w:lastRow="0" w:firstColumn="0" w:lastColumn="0" w:oddVBand="0" w:evenVBand="0" w:oddHBand="1" w:evenHBand="0" w:firstRowFirstColumn="0" w:firstRowLastColumn="0" w:lastRowFirstColumn="0" w:lastRowLastColumn="0"/>
              <w:rPr>
                <w:ins w:id="5607" w:author="Peter Arbogast [2]" w:date="2019-03-22T14:47:00Z"/>
                <w:moveFrom w:id="5608" w:author="Peter Arbogast" w:date="2019-06-13T14:06:00Z"/>
              </w:rPr>
            </w:pPr>
            <w:moveFrom w:id="5609" w:author="Peter Arbogast" w:date="2019-06-13T14:06:00Z">
              <w:ins w:id="5610" w:author="Peter Arbogast [2]" w:date="2019-03-22T14:47:00Z">
                <w:r w:rsidDel="00541E1D">
                  <w:t>Only Oracle Inventory Used, is used for LicenseResult</w:t>
                </w:r>
              </w:ins>
            </w:moveFrom>
          </w:p>
        </w:tc>
      </w:tr>
      <w:moveFromRangeEnd w:id="5540"/>
    </w:tbl>
    <w:p w14:paraId="29D80325" w14:textId="550E35A2" w:rsidR="00C44B42" w:rsidRDefault="00C44B42" w:rsidP="00C44B42">
      <w:pPr>
        <w:rPr>
          <w:ins w:id="5611" w:author="Peter Arbogast [2]" w:date="2019-03-22T14:52:00Z"/>
        </w:rPr>
      </w:pPr>
    </w:p>
    <w:p w14:paraId="0DCE55FE" w14:textId="77777777" w:rsidR="00280972" w:rsidRDefault="00280972">
      <w:pPr>
        <w:rPr>
          <w:ins w:id="5612" w:author="Peter Arbogast" w:date="2019-06-13T16:27:00Z"/>
        </w:rPr>
      </w:pPr>
      <w:ins w:id="5613" w:author="Peter Arbogast" w:date="2019-06-13T16:27:00Z">
        <w:r>
          <w:br w:type="page"/>
        </w:r>
      </w:ins>
    </w:p>
    <w:p w14:paraId="3FC5B648" w14:textId="7E83EFEC" w:rsidR="00280972" w:rsidRDefault="00280972" w:rsidP="00280972">
      <w:pPr>
        <w:pStyle w:val="Heading3"/>
        <w:numPr>
          <w:ilvl w:val="2"/>
          <w:numId w:val="1"/>
        </w:numPr>
        <w:ind w:left="709"/>
        <w:rPr>
          <w:ins w:id="5614" w:author="Peter Arbogast" w:date="2019-06-13T16:27:00Z"/>
        </w:rPr>
      </w:pPr>
      <w:bookmarkStart w:id="5615" w:name="_Toc11337031"/>
      <w:ins w:id="5616" w:author="Peter Arbogast" w:date="2019-06-13T16:27:00Z">
        <w:r w:rsidRPr="00280972">
          <w:lastRenderedPageBreak/>
          <w:t>sp_rp_OracleReport</w:t>
        </w:r>
        <w:r>
          <w:t xml:space="preserve"> @</w:t>
        </w:r>
        <w:r>
          <w:t>ComputerCN, @InstanceName</w:t>
        </w:r>
        <w:bookmarkEnd w:id="5615"/>
      </w:ins>
    </w:p>
    <w:p w14:paraId="1EEECD29" w14:textId="468CC17B" w:rsidR="00280972" w:rsidRDefault="00280972" w:rsidP="00280972">
      <w:pPr>
        <w:rPr>
          <w:ins w:id="5617" w:author="Peter Arbogast" w:date="2019-06-13T16:27:00Z"/>
        </w:rPr>
      </w:pPr>
      <w:ins w:id="5618" w:author="Peter Arbogast" w:date="2019-06-13T16:27:00Z">
        <w:r>
          <w:t>Get Oracle DB Inform</w:t>
        </w:r>
      </w:ins>
      <w:ins w:id="5619" w:author="Peter Arbogast" w:date="2019-06-13T16:28:00Z">
        <w:r>
          <w:t>ation for Oracle Report</w:t>
        </w:r>
      </w:ins>
      <w:ins w:id="5620" w:author="Peter Arbogast" w:date="2019-06-13T16:27:00Z">
        <w:r>
          <w:t>.</w:t>
        </w:r>
      </w:ins>
    </w:p>
    <w:p w14:paraId="4A41720A" w14:textId="30268A28" w:rsidR="00280972" w:rsidRDefault="00280972" w:rsidP="00280972">
      <w:pPr>
        <w:rPr>
          <w:ins w:id="5621" w:author="Peter Arbogast" w:date="2019-06-13T16:27:00Z"/>
        </w:rPr>
      </w:pPr>
      <w:ins w:id="5622" w:author="Peter Arbogast" w:date="2019-06-13T16:27:00Z">
        <w:r>
          <w:t>Parameter @Computer</w:t>
        </w:r>
      </w:ins>
      <w:ins w:id="5623" w:author="Peter Arbogast" w:date="2019-06-13T16:28:00Z">
        <w:r w:rsidR="0029303B">
          <w:t>CN</w:t>
        </w:r>
      </w:ins>
      <w:ins w:id="5624" w:author="Peter Arbogast" w:date="2019-06-13T16:27:00Z">
        <w:r>
          <w:t>:</w:t>
        </w:r>
      </w:ins>
    </w:p>
    <w:p w14:paraId="4BC0C2CC" w14:textId="06524976" w:rsidR="00280972" w:rsidRPr="0046685C" w:rsidRDefault="0029303B" w:rsidP="00280972">
      <w:pPr>
        <w:pStyle w:val="ListParagraph"/>
        <w:rPr>
          <w:ins w:id="5625" w:author="Peter Arbogast" w:date="2019-06-13T16:27:00Z"/>
        </w:rPr>
      </w:pPr>
      <w:ins w:id="5626" w:author="Peter Arbogast" w:date="2019-06-13T16:28:00Z">
        <w:r>
          <w:t>Server</w:t>
        </w:r>
      </w:ins>
      <w:ins w:id="5627" w:author="Peter Arbogast" w:date="2019-06-13T16:29:00Z">
        <w:r>
          <w:t xml:space="preserve"> Hostname</w:t>
        </w:r>
      </w:ins>
    </w:p>
    <w:p w14:paraId="3CFDEBCB" w14:textId="399F5A6B" w:rsidR="00280972" w:rsidRPr="0046685C" w:rsidRDefault="00280972" w:rsidP="00280972">
      <w:pPr>
        <w:rPr>
          <w:ins w:id="5628" w:author="Peter Arbogast" w:date="2019-06-13T16:27:00Z"/>
        </w:rPr>
      </w:pPr>
      <w:ins w:id="5629" w:author="Peter Arbogast" w:date="2019-06-13T16:27:00Z">
        <w:r w:rsidRPr="0046685C">
          <w:t>Parameter @</w:t>
        </w:r>
      </w:ins>
      <w:ins w:id="5630" w:author="Peter Arbogast" w:date="2019-06-13T16:29:00Z">
        <w:r w:rsidR="0029303B">
          <w:t>InstanceName</w:t>
        </w:r>
      </w:ins>
    </w:p>
    <w:p w14:paraId="744BA2DC" w14:textId="57DE2B1A" w:rsidR="00280972" w:rsidRPr="0046685C" w:rsidRDefault="00280972" w:rsidP="00280972">
      <w:pPr>
        <w:rPr>
          <w:ins w:id="5631" w:author="Peter Arbogast" w:date="2019-06-13T16:27:00Z"/>
        </w:rPr>
      </w:pPr>
      <w:ins w:id="5632" w:author="Peter Arbogast" w:date="2019-06-13T16:27:00Z">
        <w:r w:rsidRPr="0046685C">
          <w:tab/>
        </w:r>
      </w:ins>
      <w:ins w:id="5633" w:author="Peter Arbogast" w:date="2019-06-13T16:29:00Z">
        <w:r w:rsidR="0029303B">
          <w:t>DB Instance Name</w:t>
        </w:r>
      </w:ins>
    </w:p>
    <w:p w14:paraId="14B3C324" w14:textId="77777777" w:rsidR="00280972" w:rsidRDefault="00280972" w:rsidP="00280972">
      <w:pPr>
        <w:rPr>
          <w:ins w:id="5634" w:author="Peter Arbogast" w:date="2019-06-13T16:27:00Z"/>
        </w:rPr>
      </w:pPr>
      <w:ins w:id="5635" w:author="Peter Arbogast" w:date="2019-06-13T16:27:00Z">
        <w:r>
          <w:t>Return:</w:t>
        </w:r>
      </w:ins>
    </w:p>
    <w:tbl>
      <w:tblPr>
        <w:tblStyle w:val="GridTable4"/>
        <w:tblW w:w="0" w:type="auto"/>
        <w:tblLook w:val="04A0" w:firstRow="1" w:lastRow="0" w:firstColumn="1" w:lastColumn="0" w:noHBand="0" w:noVBand="1"/>
      </w:tblPr>
      <w:tblGrid>
        <w:gridCol w:w="3116"/>
        <w:gridCol w:w="3117"/>
        <w:gridCol w:w="3117"/>
      </w:tblGrid>
      <w:tr w:rsidR="00280972" w14:paraId="0A51C93B" w14:textId="77777777" w:rsidTr="0046685C">
        <w:trPr>
          <w:cnfStyle w:val="100000000000" w:firstRow="1" w:lastRow="0" w:firstColumn="0" w:lastColumn="0" w:oddVBand="0" w:evenVBand="0" w:oddHBand="0" w:evenHBand="0" w:firstRowFirstColumn="0" w:firstRowLastColumn="0" w:lastRowFirstColumn="0" w:lastRowLastColumn="0"/>
          <w:ins w:id="5636" w:author="Peter Arbogast" w:date="2019-06-13T16:27:00Z"/>
        </w:trPr>
        <w:tc>
          <w:tcPr>
            <w:cnfStyle w:val="001000000000" w:firstRow="0" w:lastRow="0" w:firstColumn="1" w:lastColumn="0" w:oddVBand="0" w:evenVBand="0" w:oddHBand="0" w:evenHBand="0" w:firstRowFirstColumn="0" w:firstRowLastColumn="0" w:lastRowFirstColumn="0" w:lastRowLastColumn="0"/>
            <w:tcW w:w="3116" w:type="dxa"/>
          </w:tcPr>
          <w:p w14:paraId="4F52013D" w14:textId="77777777" w:rsidR="00280972" w:rsidRDefault="00280972" w:rsidP="0046685C">
            <w:pPr>
              <w:rPr>
                <w:ins w:id="5637" w:author="Peter Arbogast" w:date="2019-06-13T16:27:00Z"/>
              </w:rPr>
            </w:pPr>
            <w:ins w:id="5638" w:author="Peter Arbogast" w:date="2019-06-13T16:27:00Z">
              <w:r>
                <w:t>Colum name</w:t>
              </w:r>
            </w:ins>
          </w:p>
        </w:tc>
        <w:tc>
          <w:tcPr>
            <w:tcW w:w="3117" w:type="dxa"/>
          </w:tcPr>
          <w:p w14:paraId="18064DBD" w14:textId="77777777" w:rsidR="00280972" w:rsidRDefault="00280972" w:rsidP="0046685C">
            <w:pPr>
              <w:cnfStyle w:val="100000000000" w:firstRow="1" w:lastRow="0" w:firstColumn="0" w:lastColumn="0" w:oddVBand="0" w:evenVBand="0" w:oddHBand="0" w:evenHBand="0" w:firstRowFirstColumn="0" w:firstRowLastColumn="0" w:lastRowFirstColumn="0" w:lastRowLastColumn="0"/>
              <w:rPr>
                <w:ins w:id="5639" w:author="Peter Arbogast" w:date="2019-06-13T16:27:00Z"/>
              </w:rPr>
            </w:pPr>
            <w:ins w:id="5640" w:author="Peter Arbogast" w:date="2019-06-13T16:27:00Z">
              <w:r>
                <w:t>Type</w:t>
              </w:r>
            </w:ins>
          </w:p>
        </w:tc>
        <w:tc>
          <w:tcPr>
            <w:tcW w:w="3117" w:type="dxa"/>
          </w:tcPr>
          <w:p w14:paraId="44E11790" w14:textId="77777777" w:rsidR="00280972" w:rsidRDefault="00280972" w:rsidP="0046685C">
            <w:pPr>
              <w:cnfStyle w:val="100000000000" w:firstRow="1" w:lastRow="0" w:firstColumn="0" w:lastColumn="0" w:oddVBand="0" w:evenVBand="0" w:oddHBand="0" w:evenHBand="0" w:firstRowFirstColumn="0" w:firstRowLastColumn="0" w:lastRowFirstColumn="0" w:lastRowLastColumn="0"/>
              <w:rPr>
                <w:ins w:id="5641" w:author="Peter Arbogast" w:date="2019-06-13T16:27:00Z"/>
              </w:rPr>
            </w:pPr>
            <w:ins w:id="5642" w:author="Peter Arbogast" w:date="2019-06-13T16:27:00Z">
              <w:r>
                <w:t>Description</w:t>
              </w:r>
            </w:ins>
          </w:p>
        </w:tc>
      </w:tr>
      <w:tr w:rsidR="00280972" w14:paraId="5C0ECFA6" w14:textId="77777777" w:rsidTr="0046685C">
        <w:trPr>
          <w:cnfStyle w:val="000000100000" w:firstRow="0" w:lastRow="0" w:firstColumn="0" w:lastColumn="0" w:oddVBand="0" w:evenVBand="0" w:oddHBand="1" w:evenHBand="0" w:firstRowFirstColumn="0" w:firstRowLastColumn="0" w:lastRowFirstColumn="0" w:lastRowLastColumn="0"/>
          <w:ins w:id="5643" w:author="Peter Arbogast" w:date="2019-06-13T16:27:00Z"/>
        </w:trPr>
        <w:tc>
          <w:tcPr>
            <w:cnfStyle w:val="001000000000" w:firstRow="0" w:lastRow="0" w:firstColumn="1" w:lastColumn="0" w:oddVBand="0" w:evenVBand="0" w:oddHBand="0" w:evenHBand="0" w:firstRowFirstColumn="0" w:firstRowLastColumn="0" w:lastRowFirstColumn="0" w:lastRowLastColumn="0"/>
            <w:tcW w:w="3116" w:type="dxa"/>
          </w:tcPr>
          <w:p w14:paraId="7EA18EB5" w14:textId="49437183" w:rsidR="00280972" w:rsidRDefault="0029303B" w:rsidP="0046685C">
            <w:pPr>
              <w:rPr>
                <w:ins w:id="5644" w:author="Peter Arbogast" w:date="2019-06-13T16:27:00Z"/>
              </w:rPr>
            </w:pPr>
            <w:ins w:id="5645" w:author="Peter Arbogast" w:date="2019-06-13T16:29:00Z">
              <w:r>
                <w:t>ClusterDBName</w:t>
              </w:r>
            </w:ins>
          </w:p>
        </w:tc>
        <w:tc>
          <w:tcPr>
            <w:tcW w:w="3117" w:type="dxa"/>
          </w:tcPr>
          <w:p w14:paraId="16ECB163" w14:textId="77777777" w:rsidR="00280972" w:rsidRDefault="00280972" w:rsidP="0046685C">
            <w:pPr>
              <w:cnfStyle w:val="000000100000" w:firstRow="0" w:lastRow="0" w:firstColumn="0" w:lastColumn="0" w:oddVBand="0" w:evenVBand="0" w:oddHBand="1" w:evenHBand="0" w:firstRowFirstColumn="0" w:firstRowLastColumn="0" w:lastRowFirstColumn="0" w:lastRowLastColumn="0"/>
              <w:rPr>
                <w:ins w:id="5646" w:author="Peter Arbogast" w:date="2019-06-13T16:27:00Z"/>
              </w:rPr>
            </w:pPr>
            <w:ins w:id="5647" w:author="Peter Arbogast" w:date="2019-06-13T16:27:00Z">
              <w:r>
                <w:t>NVARCHAR(256)</w:t>
              </w:r>
            </w:ins>
          </w:p>
        </w:tc>
        <w:tc>
          <w:tcPr>
            <w:tcW w:w="3117" w:type="dxa"/>
          </w:tcPr>
          <w:p w14:paraId="115DF1B8" w14:textId="2BC5916A" w:rsidR="00280972" w:rsidRDefault="0029303B" w:rsidP="0046685C">
            <w:pPr>
              <w:cnfStyle w:val="000000100000" w:firstRow="0" w:lastRow="0" w:firstColumn="0" w:lastColumn="0" w:oddVBand="0" w:evenVBand="0" w:oddHBand="1" w:evenHBand="0" w:firstRowFirstColumn="0" w:firstRowLastColumn="0" w:lastRowFirstColumn="0" w:lastRowLastColumn="0"/>
              <w:rPr>
                <w:ins w:id="5648" w:author="Peter Arbogast" w:date="2019-06-13T16:27:00Z"/>
              </w:rPr>
            </w:pPr>
            <w:ins w:id="5649" w:author="Peter Arbogast" w:date="2019-06-13T16:29:00Z">
              <w:r>
                <w:t>Cluster Database Name</w:t>
              </w:r>
            </w:ins>
          </w:p>
        </w:tc>
      </w:tr>
      <w:tr w:rsidR="00280972" w14:paraId="3DEB9990" w14:textId="77777777" w:rsidTr="0046685C">
        <w:trPr>
          <w:ins w:id="5650" w:author="Peter Arbogast" w:date="2019-06-13T16:27:00Z"/>
        </w:trPr>
        <w:tc>
          <w:tcPr>
            <w:cnfStyle w:val="001000000000" w:firstRow="0" w:lastRow="0" w:firstColumn="1" w:lastColumn="0" w:oddVBand="0" w:evenVBand="0" w:oddHBand="0" w:evenHBand="0" w:firstRowFirstColumn="0" w:firstRowLastColumn="0" w:lastRowFirstColumn="0" w:lastRowLastColumn="0"/>
            <w:tcW w:w="3116" w:type="dxa"/>
          </w:tcPr>
          <w:p w14:paraId="3F40E8CC" w14:textId="0A79F1F0" w:rsidR="00280972" w:rsidRDefault="0029303B" w:rsidP="0046685C">
            <w:pPr>
              <w:rPr>
                <w:ins w:id="5651" w:author="Peter Arbogast" w:date="2019-06-13T16:27:00Z"/>
              </w:rPr>
            </w:pPr>
            <w:ins w:id="5652" w:author="Peter Arbogast" w:date="2019-06-13T16:29:00Z">
              <w:r>
                <w:t>ComputerI</w:t>
              </w:r>
            </w:ins>
            <w:ins w:id="5653" w:author="Peter Arbogast" w:date="2019-06-13T16:27:00Z">
              <w:r w:rsidR="00280972">
                <w:t>D</w:t>
              </w:r>
            </w:ins>
          </w:p>
        </w:tc>
        <w:tc>
          <w:tcPr>
            <w:tcW w:w="3117" w:type="dxa"/>
          </w:tcPr>
          <w:p w14:paraId="382FBD9D" w14:textId="77777777" w:rsidR="00280972" w:rsidRDefault="00280972" w:rsidP="0046685C">
            <w:pPr>
              <w:cnfStyle w:val="000000000000" w:firstRow="0" w:lastRow="0" w:firstColumn="0" w:lastColumn="0" w:oddVBand="0" w:evenVBand="0" w:oddHBand="0" w:evenHBand="0" w:firstRowFirstColumn="0" w:firstRowLastColumn="0" w:lastRowFirstColumn="0" w:lastRowLastColumn="0"/>
              <w:rPr>
                <w:ins w:id="5654" w:author="Peter Arbogast" w:date="2019-06-13T16:27:00Z"/>
              </w:rPr>
            </w:pPr>
            <w:ins w:id="5655" w:author="Peter Arbogast" w:date="2019-06-13T16:27:00Z">
              <w:r>
                <w:t>BIGINT</w:t>
              </w:r>
            </w:ins>
          </w:p>
        </w:tc>
        <w:tc>
          <w:tcPr>
            <w:tcW w:w="3117" w:type="dxa"/>
          </w:tcPr>
          <w:p w14:paraId="1A8A1245" w14:textId="6B512AF6" w:rsidR="00280972" w:rsidRDefault="00280972" w:rsidP="0046685C">
            <w:pPr>
              <w:cnfStyle w:val="000000000000" w:firstRow="0" w:lastRow="0" w:firstColumn="0" w:lastColumn="0" w:oddVBand="0" w:evenVBand="0" w:oddHBand="0" w:evenHBand="0" w:firstRowFirstColumn="0" w:firstRowLastColumn="0" w:lastRowFirstColumn="0" w:lastRowLastColumn="0"/>
              <w:rPr>
                <w:ins w:id="5656" w:author="Peter Arbogast" w:date="2019-06-13T16:27:00Z"/>
              </w:rPr>
            </w:pPr>
            <w:ins w:id="5657" w:author="Peter Arbogast" w:date="2019-06-13T16:27:00Z">
              <w:r>
                <w:t>ComputerID of the Oracle Server</w:t>
              </w:r>
            </w:ins>
          </w:p>
        </w:tc>
      </w:tr>
      <w:tr w:rsidR="00280972" w14:paraId="1164DEE7" w14:textId="77777777" w:rsidTr="0046685C">
        <w:trPr>
          <w:cnfStyle w:val="000000100000" w:firstRow="0" w:lastRow="0" w:firstColumn="0" w:lastColumn="0" w:oddVBand="0" w:evenVBand="0" w:oddHBand="1" w:evenHBand="0" w:firstRowFirstColumn="0" w:firstRowLastColumn="0" w:lastRowFirstColumn="0" w:lastRowLastColumn="0"/>
          <w:ins w:id="5658" w:author="Peter Arbogast" w:date="2019-06-13T16:27:00Z"/>
        </w:trPr>
        <w:tc>
          <w:tcPr>
            <w:cnfStyle w:val="001000000000" w:firstRow="0" w:lastRow="0" w:firstColumn="1" w:lastColumn="0" w:oddVBand="0" w:evenVBand="0" w:oddHBand="0" w:evenHBand="0" w:firstRowFirstColumn="0" w:firstRowLastColumn="0" w:lastRowFirstColumn="0" w:lastRowLastColumn="0"/>
            <w:tcW w:w="3116" w:type="dxa"/>
          </w:tcPr>
          <w:p w14:paraId="126F0182" w14:textId="4597AC38" w:rsidR="00280972" w:rsidRDefault="0029303B" w:rsidP="0046685C">
            <w:pPr>
              <w:rPr>
                <w:ins w:id="5659" w:author="Peter Arbogast" w:date="2019-06-13T16:27:00Z"/>
              </w:rPr>
            </w:pPr>
            <w:ins w:id="5660" w:author="Peter Arbogast" w:date="2019-06-13T16:29:00Z">
              <w:r>
                <w:t>Computer</w:t>
              </w:r>
            </w:ins>
            <w:ins w:id="5661" w:author="Peter Arbogast" w:date="2019-06-13T16:27:00Z">
              <w:r w:rsidR="00280972">
                <w:t>CN</w:t>
              </w:r>
            </w:ins>
          </w:p>
        </w:tc>
        <w:tc>
          <w:tcPr>
            <w:tcW w:w="3117" w:type="dxa"/>
          </w:tcPr>
          <w:p w14:paraId="479983AF" w14:textId="77777777" w:rsidR="00280972" w:rsidRDefault="00280972" w:rsidP="0046685C">
            <w:pPr>
              <w:cnfStyle w:val="000000100000" w:firstRow="0" w:lastRow="0" w:firstColumn="0" w:lastColumn="0" w:oddVBand="0" w:evenVBand="0" w:oddHBand="1" w:evenHBand="0" w:firstRowFirstColumn="0" w:firstRowLastColumn="0" w:lastRowFirstColumn="0" w:lastRowLastColumn="0"/>
              <w:rPr>
                <w:ins w:id="5662" w:author="Peter Arbogast" w:date="2019-06-13T16:27:00Z"/>
              </w:rPr>
            </w:pPr>
            <w:ins w:id="5663" w:author="Peter Arbogast" w:date="2019-06-13T16:27:00Z">
              <w:r>
                <w:t>NVARCHAR(256)</w:t>
              </w:r>
            </w:ins>
          </w:p>
        </w:tc>
        <w:tc>
          <w:tcPr>
            <w:tcW w:w="3117" w:type="dxa"/>
          </w:tcPr>
          <w:p w14:paraId="675DB7E6" w14:textId="2FC283B4" w:rsidR="00280972" w:rsidRDefault="0029303B" w:rsidP="0046685C">
            <w:pPr>
              <w:cnfStyle w:val="000000100000" w:firstRow="0" w:lastRow="0" w:firstColumn="0" w:lastColumn="0" w:oddVBand="0" w:evenVBand="0" w:oddHBand="1" w:evenHBand="0" w:firstRowFirstColumn="0" w:firstRowLastColumn="0" w:lastRowFirstColumn="0" w:lastRowLastColumn="0"/>
              <w:rPr>
                <w:ins w:id="5664" w:author="Peter Arbogast" w:date="2019-06-13T16:27:00Z"/>
              </w:rPr>
            </w:pPr>
            <w:ins w:id="5665" w:author="Peter Arbogast" w:date="2019-06-13T16:30:00Z">
              <w:r>
                <w:t>Computername of the Oracle Server</w:t>
              </w:r>
            </w:ins>
          </w:p>
        </w:tc>
      </w:tr>
      <w:tr w:rsidR="00280972" w14:paraId="7E2B9C4B" w14:textId="77777777" w:rsidTr="0046685C">
        <w:trPr>
          <w:ins w:id="5666" w:author="Peter Arbogast" w:date="2019-06-13T16:27:00Z"/>
        </w:trPr>
        <w:tc>
          <w:tcPr>
            <w:cnfStyle w:val="001000000000" w:firstRow="0" w:lastRow="0" w:firstColumn="1" w:lastColumn="0" w:oddVBand="0" w:evenVBand="0" w:oddHBand="0" w:evenHBand="0" w:firstRowFirstColumn="0" w:firstRowLastColumn="0" w:lastRowFirstColumn="0" w:lastRowLastColumn="0"/>
            <w:tcW w:w="3116" w:type="dxa"/>
          </w:tcPr>
          <w:p w14:paraId="65C8106B" w14:textId="261B5084" w:rsidR="00280972" w:rsidRDefault="0029303B" w:rsidP="0046685C">
            <w:pPr>
              <w:rPr>
                <w:ins w:id="5667" w:author="Peter Arbogast" w:date="2019-06-13T16:27:00Z"/>
              </w:rPr>
            </w:pPr>
            <w:ins w:id="5668" w:author="Peter Arbogast" w:date="2019-06-13T16:30:00Z">
              <w:r>
                <w:t>InstanceID</w:t>
              </w:r>
            </w:ins>
          </w:p>
        </w:tc>
        <w:tc>
          <w:tcPr>
            <w:tcW w:w="3117" w:type="dxa"/>
          </w:tcPr>
          <w:p w14:paraId="472AC42B" w14:textId="4DD015CF" w:rsidR="00280972" w:rsidRDefault="0029303B" w:rsidP="0046685C">
            <w:pPr>
              <w:cnfStyle w:val="000000000000" w:firstRow="0" w:lastRow="0" w:firstColumn="0" w:lastColumn="0" w:oddVBand="0" w:evenVBand="0" w:oddHBand="0" w:evenHBand="0" w:firstRowFirstColumn="0" w:firstRowLastColumn="0" w:lastRowFirstColumn="0" w:lastRowLastColumn="0"/>
              <w:rPr>
                <w:ins w:id="5669" w:author="Peter Arbogast" w:date="2019-06-13T16:27:00Z"/>
              </w:rPr>
            </w:pPr>
            <w:ins w:id="5670" w:author="Peter Arbogast" w:date="2019-06-13T16:30:00Z">
              <w:r>
                <w:t>BIGINT</w:t>
              </w:r>
            </w:ins>
          </w:p>
        </w:tc>
        <w:tc>
          <w:tcPr>
            <w:tcW w:w="3117" w:type="dxa"/>
          </w:tcPr>
          <w:p w14:paraId="4EB483A8" w14:textId="36330D3E" w:rsidR="00280972" w:rsidRDefault="0029303B" w:rsidP="0046685C">
            <w:pPr>
              <w:cnfStyle w:val="000000000000" w:firstRow="0" w:lastRow="0" w:firstColumn="0" w:lastColumn="0" w:oddVBand="0" w:evenVBand="0" w:oddHBand="0" w:evenHBand="0" w:firstRowFirstColumn="0" w:firstRowLastColumn="0" w:lastRowFirstColumn="0" w:lastRowLastColumn="0"/>
              <w:rPr>
                <w:ins w:id="5671" w:author="Peter Arbogast" w:date="2019-06-13T16:27:00Z"/>
              </w:rPr>
            </w:pPr>
            <w:ins w:id="5672" w:author="Peter Arbogast" w:date="2019-06-13T16:30:00Z">
              <w:r>
                <w:t>ComputerID of the Oracle DB Inventory</w:t>
              </w:r>
            </w:ins>
          </w:p>
        </w:tc>
      </w:tr>
      <w:tr w:rsidR="00280972" w14:paraId="24E9A9E6" w14:textId="77777777" w:rsidTr="0046685C">
        <w:trPr>
          <w:cnfStyle w:val="000000100000" w:firstRow="0" w:lastRow="0" w:firstColumn="0" w:lastColumn="0" w:oddVBand="0" w:evenVBand="0" w:oddHBand="1" w:evenHBand="0" w:firstRowFirstColumn="0" w:firstRowLastColumn="0" w:lastRowFirstColumn="0" w:lastRowLastColumn="0"/>
          <w:ins w:id="5673" w:author="Peter Arbogast" w:date="2019-06-13T16:27:00Z"/>
        </w:trPr>
        <w:tc>
          <w:tcPr>
            <w:cnfStyle w:val="001000000000" w:firstRow="0" w:lastRow="0" w:firstColumn="1" w:lastColumn="0" w:oddVBand="0" w:evenVBand="0" w:oddHBand="0" w:evenHBand="0" w:firstRowFirstColumn="0" w:firstRowLastColumn="0" w:lastRowFirstColumn="0" w:lastRowLastColumn="0"/>
            <w:tcW w:w="3116" w:type="dxa"/>
          </w:tcPr>
          <w:p w14:paraId="6A17E866" w14:textId="008C93D1" w:rsidR="00280972" w:rsidRDefault="0029303B" w:rsidP="0046685C">
            <w:pPr>
              <w:rPr>
                <w:ins w:id="5674" w:author="Peter Arbogast" w:date="2019-06-13T16:27:00Z"/>
              </w:rPr>
            </w:pPr>
            <w:ins w:id="5675" w:author="Peter Arbogast" w:date="2019-06-13T16:30:00Z">
              <w:r>
                <w:t>Instance</w:t>
              </w:r>
            </w:ins>
          </w:p>
        </w:tc>
        <w:tc>
          <w:tcPr>
            <w:tcW w:w="3117" w:type="dxa"/>
          </w:tcPr>
          <w:p w14:paraId="323B7456" w14:textId="47F92CCD" w:rsidR="00280972" w:rsidRDefault="0029303B" w:rsidP="0046685C">
            <w:pPr>
              <w:cnfStyle w:val="000000100000" w:firstRow="0" w:lastRow="0" w:firstColumn="0" w:lastColumn="0" w:oddVBand="0" w:evenVBand="0" w:oddHBand="1" w:evenHBand="0" w:firstRowFirstColumn="0" w:firstRowLastColumn="0" w:lastRowFirstColumn="0" w:lastRowLastColumn="0"/>
              <w:rPr>
                <w:ins w:id="5676" w:author="Peter Arbogast" w:date="2019-06-13T16:27:00Z"/>
              </w:rPr>
            </w:pPr>
            <w:ins w:id="5677" w:author="Peter Arbogast" w:date="2019-06-13T16:30:00Z">
              <w:r>
                <w:t>NVARCHAR(256)</w:t>
              </w:r>
            </w:ins>
          </w:p>
        </w:tc>
        <w:tc>
          <w:tcPr>
            <w:tcW w:w="3117" w:type="dxa"/>
          </w:tcPr>
          <w:p w14:paraId="2DEAD492" w14:textId="5FB3C2E3" w:rsidR="00280972" w:rsidRDefault="0029303B" w:rsidP="0046685C">
            <w:pPr>
              <w:cnfStyle w:val="000000100000" w:firstRow="0" w:lastRow="0" w:firstColumn="0" w:lastColumn="0" w:oddVBand="0" w:evenVBand="0" w:oddHBand="1" w:evenHBand="0" w:firstRowFirstColumn="0" w:firstRowLastColumn="0" w:lastRowFirstColumn="0" w:lastRowLastColumn="0"/>
              <w:rPr>
                <w:ins w:id="5678" w:author="Peter Arbogast" w:date="2019-06-13T16:27:00Z"/>
              </w:rPr>
            </w:pPr>
            <w:ins w:id="5679" w:author="Peter Arbogast" w:date="2019-06-13T16:30:00Z">
              <w:r>
                <w:t>Oracle Database I</w:t>
              </w:r>
            </w:ins>
            <w:ins w:id="5680" w:author="Peter Arbogast" w:date="2019-06-13T16:31:00Z">
              <w:r>
                <w:t>nstance Name</w:t>
              </w:r>
            </w:ins>
          </w:p>
        </w:tc>
      </w:tr>
      <w:tr w:rsidR="00280972" w14:paraId="73AA1C11" w14:textId="77777777" w:rsidTr="0046685C">
        <w:trPr>
          <w:ins w:id="5681" w:author="Peter Arbogast" w:date="2019-06-13T16:27:00Z"/>
        </w:trPr>
        <w:tc>
          <w:tcPr>
            <w:cnfStyle w:val="001000000000" w:firstRow="0" w:lastRow="0" w:firstColumn="1" w:lastColumn="0" w:oddVBand="0" w:evenVBand="0" w:oddHBand="0" w:evenHBand="0" w:firstRowFirstColumn="0" w:firstRowLastColumn="0" w:lastRowFirstColumn="0" w:lastRowLastColumn="0"/>
            <w:tcW w:w="3116" w:type="dxa"/>
          </w:tcPr>
          <w:p w14:paraId="3327B39F" w14:textId="57EE0937" w:rsidR="00280972" w:rsidRDefault="0029303B" w:rsidP="0046685C">
            <w:pPr>
              <w:rPr>
                <w:ins w:id="5682" w:author="Peter Arbogast" w:date="2019-06-13T16:27:00Z"/>
              </w:rPr>
            </w:pPr>
            <w:ins w:id="5683" w:author="Peter Arbogast" w:date="2019-06-13T16:31:00Z">
              <w:r>
                <w:t>SystemDateTime</w:t>
              </w:r>
            </w:ins>
          </w:p>
        </w:tc>
        <w:tc>
          <w:tcPr>
            <w:tcW w:w="3117" w:type="dxa"/>
          </w:tcPr>
          <w:p w14:paraId="1522B727" w14:textId="685F71FD" w:rsidR="00280972" w:rsidRDefault="0029303B" w:rsidP="0046685C">
            <w:pPr>
              <w:cnfStyle w:val="000000000000" w:firstRow="0" w:lastRow="0" w:firstColumn="0" w:lastColumn="0" w:oddVBand="0" w:evenVBand="0" w:oddHBand="0" w:evenHBand="0" w:firstRowFirstColumn="0" w:firstRowLastColumn="0" w:lastRowFirstColumn="0" w:lastRowLastColumn="0"/>
              <w:rPr>
                <w:ins w:id="5684" w:author="Peter Arbogast" w:date="2019-06-13T16:27:00Z"/>
              </w:rPr>
            </w:pPr>
            <w:ins w:id="5685" w:author="Peter Arbogast" w:date="2019-06-13T16:31:00Z">
              <w:r>
                <w:t>DATETIME</w:t>
              </w:r>
            </w:ins>
          </w:p>
        </w:tc>
        <w:tc>
          <w:tcPr>
            <w:tcW w:w="3117" w:type="dxa"/>
          </w:tcPr>
          <w:p w14:paraId="6FD90538" w14:textId="501F9AA9" w:rsidR="00280972" w:rsidRDefault="0029303B" w:rsidP="0046685C">
            <w:pPr>
              <w:cnfStyle w:val="000000000000" w:firstRow="0" w:lastRow="0" w:firstColumn="0" w:lastColumn="0" w:oddVBand="0" w:evenVBand="0" w:oddHBand="0" w:evenHBand="0" w:firstRowFirstColumn="0" w:firstRowLastColumn="0" w:lastRowFirstColumn="0" w:lastRowLastColumn="0"/>
              <w:rPr>
                <w:ins w:id="5686" w:author="Peter Arbogast" w:date="2019-06-13T16:27:00Z"/>
              </w:rPr>
            </w:pPr>
            <w:ins w:id="5687" w:author="Peter Arbogast" w:date="2019-06-13T16:31:00Z">
              <w:r>
                <w:t>System time of the Oracle Server at Inventory time</w:t>
              </w:r>
            </w:ins>
          </w:p>
        </w:tc>
      </w:tr>
      <w:tr w:rsidR="00280972" w14:paraId="454A0AA1" w14:textId="77777777" w:rsidTr="0046685C">
        <w:trPr>
          <w:cnfStyle w:val="000000100000" w:firstRow="0" w:lastRow="0" w:firstColumn="0" w:lastColumn="0" w:oddVBand="0" w:evenVBand="0" w:oddHBand="1" w:evenHBand="0" w:firstRowFirstColumn="0" w:firstRowLastColumn="0" w:lastRowFirstColumn="0" w:lastRowLastColumn="0"/>
          <w:ins w:id="5688" w:author="Peter Arbogast" w:date="2019-06-13T16:27:00Z"/>
        </w:trPr>
        <w:tc>
          <w:tcPr>
            <w:cnfStyle w:val="001000000000" w:firstRow="0" w:lastRow="0" w:firstColumn="1" w:lastColumn="0" w:oddVBand="0" w:evenVBand="0" w:oddHBand="0" w:evenHBand="0" w:firstRowFirstColumn="0" w:firstRowLastColumn="0" w:lastRowFirstColumn="0" w:lastRowLastColumn="0"/>
            <w:tcW w:w="3116" w:type="dxa"/>
          </w:tcPr>
          <w:p w14:paraId="6003B993" w14:textId="0841B6F8" w:rsidR="00280972" w:rsidRDefault="0029303B" w:rsidP="0046685C">
            <w:pPr>
              <w:rPr>
                <w:ins w:id="5689" w:author="Peter Arbogast" w:date="2019-06-13T16:27:00Z"/>
              </w:rPr>
            </w:pPr>
            <w:ins w:id="5690" w:author="Peter Arbogast" w:date="2019-06-13T16:31:00Z">
              <w:r>
                <w:t>SystemDisplayName</w:t>
              </w:r>
            </w:ins>
          </w:p>
        </w:tc>
        <w:tc>
          <w:tcPr>
            <w:tcW w:w="3117" w:type="dxa"/>
          </w:tcPr>
          <w:p w14:paraId="09F330EB" w14:textId="39A0EEE1" w:rsidR="00280972" w:rsidRDefault="0029303B" w:rsidP="0046685C">
            <w:pPr>
              <w:cnfStyle w:val="000000100000" w:firstRow="0" w:lastRow="0" w:firstColumn="0" w:lastColumn="0" w:oddVBand="0" w:evenVBand="0" w:oddHBand="1" w:evenHBand="0" w:firstRowFirstColumn="0" w:firstRowLastColumn="0" w:lastRowFirstColumn="0" w:lastRowLastColumn="0"/>
              <w:rPr>
                <w:ins w:id="5691" w:author="Peter Arbogast" w:date="2019-06-13T16:27:00Z"/>
              </w:rPr>
            </w:pPr>
            <w:ins w:id="5692" w:author="Peter Arbogast" w:date="2019-06-13T16:31:00Z">
              <w:r>
                <w:t>NVARCHAR(256)</w:t>
              </w:r>
            </w:ins>
          </w:p>
        </w:tc>
        <w:tc>
          <w:tcPr>
            <w:tcW w:w="3117" w:type="dxa"/>
          </w:tcPr>
          <w:p w14:paraId="51A86C28" w14:textId="5D894F3E" w:rsidR="00280972" w:rsidRDefault="0029303B" w:rsidP="0046685C">
            <w:pPr>
              <w:cnfStyle w:val="000000100000" w:firstRow="0" w:lastRow="0" w:firstColumn="0" w:lastColumn="0" w:oddVBand="0" w:evenVBand="0" w:oddHBand="1" w:evenHBand="0" w:firstRowFirstColumn="0" w:firstRowLastColumn="0" w:lastRowFirstColumn="0" w:lastRowLastColumn="0"/>
              <w:rPr>
                <w:ins w:id="5693" w:author="Peter Arbogast" w:date="2019-06-13T16:27:00Z"/>
              </w:rPr>
            </w:pPr>
            <w:ins w:id="5694" w:author="Peter Arbogast" w:date="2019-06-13T16:31:00Z">
              <w:r>
                <w:t>Full Oracle Display Name</w:t>
              </w:r>
            </w:ins>
          </w:p>
        </w:tc>
      </w:tr>
      <w:tr w:rsidR="00280972" w14:paraId="45B3CB70" w14:textId="77777777" w:rsidTr="0046685C">
        <w:trPr>
          <w:ins w:id="5695" w:author="Peter Arbogast" w:date="2019-06-13T16:27:00Z"/>
        </w:trPr>
        <w:tc>
          <w:tcPr>
            <w:cnfStyle w:val="001000000000" w:firstRow="0" w:lastRow="0" w:firstColumn="1" w:lastColumn="0" w:oddVBand="0" w:evenVBand="0" w:oddHBand="0" w:evenHBand="0" w:firstRowFirstColumn="0" w:firstRowLastColumn="0" w:lastRowFirstColumn="0" w:lastRowLastColumn="0"/>
            <w:tcW w:w="3116" w:type="dxa"/>
          </w:tcPr>
          <w:p w14:paraId="4486A2FF" w14:textId="513F0C87" w:rsidR="00280972" w:rsidRDefault="0029303B" w:rsidP="0046685C">
            <w:pPr>
              <w:rPr>
                <w:ins w:id="5696" w:author="Peter Arbogast" w:date="2019-06-13T16:27:00Z"/>
              </w:rPr>
            </w:pPr>
            <w:ins w:id="5697" w:author="Peter Arbogast" w:date="2019-06-13T16:31:00Z">
              <w:r>
                <w:t>SystemDisplayVer</w:t>
              </w:r>
            </w:ins>
            <w:ins w:id="5698" w:author="Peter Arbogast" w:date="2019-06-13T16:32:00Z">
              <w:r>
                <w:t>sion</w:t>
              </w:r>
            </w:ins>
          </w:p>
        </w:tc>
        <w:tc>
          <w:tcPr>
            <w:tcW w:w="3117" w:type="dxa"/>
          </w:tcPr>
          <w:p w14:paraId="7C27E8AD" w14:textId="77777777" w:rsidR="00280972" w:rsidRDefault="00280972" w:rsidP="0046685C">
            <w:pPr>
              <w:cnfStyle w:val="000000000000" w:firstRow="0" w:lastRow="0" w:firstColumn="0" w:lastColumn="0" w:oddVBand="0" w:evenVBand="0" w:oddHBand="0" w:evenHBand="0" w:firstRowFirstColumn="0" w:firstRowLastColumn="0" w:lastRowFirstColumn="0" w:lastRowLastColumn="0"/>
              <w:rPr>
                <w:ins w:id="5699" w:author="Peter Arbogast" w:date="2019-06-13T16:27:00Z"/>
              </w:rPr>
            </w:pPr>
            <w:ins w:id="5700" w:author="Peter Arbogast" w:date="2019-06-13T16:27:00Z">
              <w:r>
                <w:t>NVARCHAR(256)</w:t>
              </w:r>
            </w:ins>
          </w:p>
        </w:tc>
        <w:tc>
          <w:tcPr>
            <w:tcW w:w="3117" w:type="dxa"/>
          </w:tcPr>
          <w:p w14:paraId="22161F19" w14:textId="45582E99" w:rsidR="00280972" w:rsidRDefault="0029303B" w:rsidP="0046685C">
            <w:pPr>
              <w:cnfStyle w:val="000000000000" w:firstRow="0" w:lastRow="0" w:firstColumn="0" w:lastColumn="0" w:oddVBand="0" w:evenVBand="0" w:oddHBand="0" w:evenHBand="0" w:firstRowFirstColumn="0" w:firstRowLastColumn="0" w:lastRowFirstColumn="0" w:lastRowLastColumn="0"/>
              <w:rPr>
                <w:ins w:id="5701" w:author="Peter Arbogast" w:date="2019-06-13T16:27:00Z"/>
              </w:rPr>
            </w:pPr>
            <w:ins w:id="5702" w:author="Peter Arbogast" w:date="2019-06-13T16:32:00Z">
              <w:r>
                <w:t>Full Oracle Display Version</w:t>
              </w:r>
            </w:ins>
          </w:p>
        </w:tc>
      </w:tr>
      <w:tr w:rsidR="00280972" w14:paraId="46EDB931" w14:textId="77777777" w:rsidTr="0046685C">
        <w:trPr>
          <w:cnfStyle w:val="000000100000" w:firstRow="0" w:lastRow="0" w:firstColumn="0" w:lastColumn="0" w:oddVBand="0" w:evenVBand="0" w:oddHBand="1" w:evenHBand="0" w:firstRowFirstColumn="0" w:firstRowLastColumn="0" w:lastRowFirstColumn="0" w:lastRowLastColumn="0"/>
          <w:ins w:id="5703" w:author="Peter Arbogast" w:date="2019-06-13T16:27:00Z"/>
        </w:trPr>
        <w:tc>
          <w:tcPr>
            <w:cnfStyle w:val="001000000000" w:firstRow="0" w:lastRow="0" w:firstColumn="1" w:lastColumn="0" w:oddVBand="0" w:evenVBand="0" w:oddHBand="0" w:evenHBand="0" w:firstRowFirstColumn="0" w:firstRowLastColumn="0" w:lastRowFirstColumn="0" w:lastRowLastColumn="0"/>
            <w:tcW w:w="3116" w:type="dxa"/>
          </w:tcPr>
          <w:p w14:paraId="1D905ADC" w14:textId="47B8C8CC" w:rsidR="00280972" w:rsidRDefault="0029303B" w:rsidP="0046685C">
            <w:pPr>
              <w:rPr>
                <w:ins w:id="5704" w:author="Peter Arbogast" w:date="2019-06-13T16:27:00Z"/>
              </w:rPr>
            </w:pPr>
            <w:ins w:id="5705" w:author="Peter Arbogast" w:date="2019-06-13T16:32:00Z">
              <w:r>
                <w:t>AppName</w:t>
              </w:r>
            </w:ins>
          </w:p>
        </w:tc>
        <w:tc>
          <w:tcPr>
            <w:tcW w:w="3117" w:type="dxa"/>
          </w:tcPr>
          <w:p w14:paraId="45FA753A" w14:textId="77777777" w:rsidR="00280972" w:rsidRDefault="00280972" w:rsidP="0046685C">
            <w:pPr>
              <w:cnfStyle w:val="000000100000" w:firstRow="0" w:lastRow="0" w:firstColumn="0" w:lastColumn="0" w:oddVBand="0" w:evenVBand="0" w:oddHBand="1" w:evenHBand="0" w:firstRowFirstColumn="0" w:firstRowLastColumn="0" w:lastRowFirstColumn="0" w:lastRowLastColumn="0"/>
              <w:rPr>
                <w:ins w:id="5706" w:author="Peter Arbogast" w:date="2019-06-13T16:27:00Z"/>
              </w:rPr>
            </w:pPr>
            <w:ins w:id="5707" w:author="Peter Arbogast" w:date="2019-06-13T16:27:00Z">
              <w:r>
                <w:t>NVARCHAR(256)</w:t>
              </w:r>
            </w:ins>
          </w:p>
        </w:tc>
        <w:tc>
          <w:tcPr>
            <w:tcW w:w="3117" w:type="dxa"/>
          </w:tcPr>
          <w:p w14:paraId="346FFA9A" w14:textId="4EFF2EF0" w:rsidR="00280972" w:rsidRDefault="0029303B" w:rsidP="0046685C">
            <w:pPr>
              <w:cnfStyle w:val="000000100000" w:firstRow="0" w:lastRow="0" w:firstColumn="0" w:lastColumn="0" w:oddVBand="0" w:evenVBand="0" w:oddHBand="1" w:evenHBand="0" w:firstRowFirstColumn="0" w:firstRowLastColumn="0" w:lastRowFirstColumn="0" w:lastRowLastColumn="0"/>
              <w:rPr>
                <w:ins w:id="5708" w:author="Peter Arbogast" w:date="2019-06-13T16:27:00Z"/>
              </w:rPr>
            </w:pPr>
            <w:ins w:id="5709" w:author="Peter Arbogast" w:date="2019-06-13T16:32:00Z">
              <w:r>
                <w:t>Oracle DB Product Name</w:t>
              </w:r>
            </w:ins>
          </w:p>
        </w:tc>
      </w:tr>
      <w:tr w:rsidR="00280972" w14:paraId="1EEDB854" w14:textId="77777777" w:rsidTr="0046685C">
        <w:trPr>
          <w:ins w:id="5710" w:author="Peter Arbogast" w:date="2019-06-13T16:27:00Z"/>
        </w:trPr>
        <w:tc>
          <w:tcPr>
            <w:cnfStyle w:val="001000000000" w:firstRow="0" w:lastRow="0" w:firstColumn="1" w:lastColumn="0" w:oddVBand="0" w:evenVBand="0" w:oddHBand="0" w:evenHBand="0" w:firstRowFirstColumn="0" w:firstRowLastColumn="0" w:lastRowFirstColumn="0" w:lastRowLastColumn="0"/>
            <w:tcW w:w="3116" w:type="dxa"/>
          </w:tcPr>
          <w:p w14:paraId="28E65F13" w14:textId="649F0071" w:rsidR="00280972" w:rsidRDefault="0029303B" w:rsidP="0046685C">
            <w:pPr>
              <w:rPr>
                <w:ins w:id="5711" w:author="Peter Arbogast" w:date="2019-06-13T16:27:00Z"/>
              </w:rPr>
            </w:pPr>
            <w:ins w:id="5712" w:author="Peter Arbogast" w:date="2019-06-13T16:32:00Z">
              <w:r>
                <w:t>AppVersion</w:t>
              </w:r>
            </w:ins>
          </w:p>
        </w:tc>
        <w:tc>
          <w:tcPr>
            <w:tcW w:w="3117" w:type="dxa"/>
          </w:tcPr>
          <w:p w14:paraId="28DA2050" w14:textId="7A6ACA07" w:rsidR="00280972" w:rsidRDefault="0029303B" w:rsidP="0046685C">
            <w:pPr>
              <w:cnfStyle w:val="000000000000" w:firstRow="0" w:lastRow="0" w:firstColumn="0" w:lastColumn="0" w:oddVBand="0" w:evenVBand="0" w:oddHBand="0" w:evenHBand="0" w:firstRowFirstColumn="0" w:firstRowLastColumn="0" w:lastRowFirstColumn="0" w:lastRowLastColumn="0"/>
              <w:rPr>
                <w:ins w:id="5713" w:author="Peter Arbogast" w:date="2019-06-13T16:27:00Z"/>
              </w:rPr>
            </w:pPr>
            <w:ins w:id="5714" w:author="Peter Arbogast" w:date="2019-06-13T16:32:00Z">
              <w:r>
                <w:t>NVARCHAR(256)</w:t>
              </w:r>
            </w:ins>
          </w:p>
        </w:tc>
        <w:tc>
          <w:tcPr>
            <w:tcW w:w="3117" w:type="dxa"/>
          </w:tcPr>
          <w:p w14:paraId="531670AE" w14:textId="196FC89E" w:rsidR="00280972" w:rsidRDefault="0029303B" w:rsidP="0046685C">
            <w:pPr>
              <w:cnfStyle w:val="000000000000" w:firstRow="0" w:lastRow="0" w:firstColumn="0" w:lastColumn="0" w:oddVBand="0" w:evenVBand="0" w:oddHBand="0" w:evenHBand="0" w:firstRowFirstColumn="0" w:firstRowLastColumn="0" w:lastRowFirstColumn="0" w:lastRowLastColumn="0"/>
              <w:rPr>
                <w:ins w:id="5715" w:author="Peter Arbogast" w:date="2019-06-13T16:27:00Z"/>
              </w:rPr>
            </w:pPr>
            <w:ins w:id="5716" w:author="Peter Arbogast" w:date="2019-06-13T16:32:00Z">
              <w:r>
                <w:t>Oracle DB Product Version</w:t>
              </w:r>
            </w:ins>
          </w:p>
        </w:tc>
      </w:tr>
      <w:tr w:rsidR="0029303B" w14:paraId="55E5FD7C" w14:textId="77777777" w:rsidTr="0046685C">
        <w:trPr>
          <w:cnfStyle w:val="000000100000" w:firstRow="0" w:lastRow="0" w:firstColumn="0" w:lastColumn="0" w:oddVBand="0" w:evenVBand="0" w:oddHBand="1" w:evenHBand="0" w:firstRowFirstColumn="0" w:firstRowLastColumn="0" w:lastRowFirstColumn="0" w:lastRowLastColumn="0"/>
          <w:ins w:id="5717" w:author="Peter Arbogast" w:date="2019-06-13T16:32:00Z"/>
        </w:trPr>
        <w:tc>
          <w:tcPr>
            <w:cnfStyle w:val="001000000000" w:firstRow="0" w:lastRow="0" w:firstColumn="1" w:lastColumn="0" w:oddVBand="0" w:evenVBand="0" w:oddHBand="0" w:evenHBand="0" w:firstRowFirstColumn="0" w:firstRowLastColumn="0" w:lastRowFirstColumn="0" w:lastRowLastColumn="0"/>
            <w:tcW w:w="3116" w:type="dxa"/>
          </w:tcPr>
          <w:p w14:paraId="5CA2F7A4" w14:textId="0C88E4DC" w:rsidR="0029303B" w:rsidRDefault="0029303B" w:rsidP="0046685C">
            <w:pPr>
              <w:rPr>
                <w:ins w:id="5718" w:author="Peter Arbogast" w:date="2019-06-13T16:32:00Z"/>
              </w:rPr>
            </w:pPr>
            <w:ins w:id="5719" w:author="Peter Arbogast" w:date="2019-06-13T16:32:00Z">
              <w:r>
                <w:t>AppEdition</w:t>
              </w:r>
            </w:ins>
          </w:p>
        </w:tc>
        <w:tc>
          <w:tcPr>
            <w:tcW w:w="3117" w:type="dxa"/>
          </w:tcPr>
          <w:p w14:paraId="73034017" w14:textId="64CC7D4C" w:rsidR="0029303B" w:rsidRDefault="0029303B" w:rsidP="0046685C">
            <w:pPr>
              <w:cnfStyle w:val="000000100000" w:firstRow="0" w:lastRow="0" w:firstColumn="0" w:lastColumn="0" w:oddVBand="0" w:evenVBand="0" w:oddHBand="1" w:evenHBand="0" w:firstRowFirstColumn="0" w:firstRowLastColumn="0" w:lastRowFirstColumn="0" w:lastRowLastColumn="0"/>
              <w:rPr>
                <w:ins w:id="5720" w:author="Peter Arbogast" w:date="2019-06-13T16:32:00Z"/>
              </w:rPr>
            </w:pPr>
            <w:ins w:id="5721" w:author="Peter Arbogast" w:date="2019-06-13T16:32:00Z">
              <w:r>
                <w:t>NVARCHAR(256)</w:t>
              </w:r>
            </w:ins>
          </w:p>
        </w:tc>
        <w:tc>
          <w:tcPr>
            <w:tcW w:w="3117" w:type="dxa"/>
          </w:tcPr>
          <w:p w14:paraId="5EBEB9AD" w14:textId="7D89A7D5" w:rsidR="0029303B" w:rsidRDefault="0029303B" w:rsidP="0046685C">
            <w:pPr>
              <w:cnfStyle w:val="000000100000" w:firstRow="0" w:lastRow="0" w:firstColumn="0" w:lastColumn="0" w:oddVBand="0" w:evenVBand="0" w:oddHBand="1" w:evenHBand="0" w:firstRowFirstColumn="0" w:firstRowLastColumn="0" w:lastRowFirstColumn="0" w:lastRowLastColumn="0"/>
              <w:rPr>
                <w:ins w:id="5722" w:author="Peter Arbogast" w:date="2019-06-13T16:32:00Z"/>
              </w:rPr>
            </w:pPr>
            <w:ins w:id="5723" w:author="Peter Arbogast" w:date="2019-06-13T16:32:00Z">
              <w:r>
                <w:t xml:space="preserve">Oracle DB </w:t>
              </w:r>
            </w:ins>
            <w:ins w:id="5724" w:author="Peter Arbogast" w:date="2019-06-13T16:33:00Z">
              <w:r>
                <w:t>Product Edition</w:t>
              </w:r>
            </w:ins>
          </w:p>
        </w:tc>
      </w:tr>
      <w:tr w:rsidR="0029303B" w14:paraId="11737819" w14:textId="77777777" w:rsidTr="0046685C">
        <w:trPr>
          <w:ins w:id="5725" w:author="Peter Arbogast" w:date="2019-06-13T16:33:00Z"/>
        </w:trPr>
        <w:tc>
          <w:tcPr>
            <w:cnfStyle w:val="001000000000" w:firstRow="0" w:lastRow="0" w:firstColumn="1" w:lastColumn="0" w:oddVBand="0" w:evenVBand="0" w:oddHBand="0" w:evenHBand="0" w:firstRowFirstColumn="0" w:firstRowLastColumn="0" w:lastRowFirstColumn="0" w:lastRowLastColumn="0"/>
            <w:tcW w:w="3116" w:type="dxa"/>
          </w:tcPr>
          <w:p w14:paraId="007E9DC8" w14:textId="0F8292AC" w:rsidR="0029303B" w:rsidRDefault="0029303B" w:rsidP="0046685C">
            <w:pPr>
              <w:rPr>
                <w:ins w:id="5726" w:author="Peter Arbogast" w:date="2019-06-13T16:33:00Z"/>
              </w:rPr>
            </w:pPr>
            <w:ins w:id="5727" w:author="Peter Arbogast" w:date="2019-06-13T16:33:00Z">
              <w:r>
                <w:t>DatabaseRole</w:t>
              </w:r>
            </w:ins>
          </w:p>
        </w:tc>
        <w:tc>
          <w:tcPr>
            <w:tcW w:w="3117" w:type="dxa"/>
          </w:tcPr>
          <w:p w14:paraId="1477A34D" w14:textId="48A4B277" w:rsidR="0029303B" w:rsidRDefault="0029303B" w:rsidP="0046685C">
            <w:pPr>
              <w:cnfStyle w:val="000000000000" w:firstRow="0" w:lastRow="0" w:firstColumn="0" w:lastColumn="0" w:oddVBand="0" w:evenVBand="0" w:oddHBand="0" w:evenHBand="0" w:firstRowFirstColumn="0" w:firstRowLastColumn="0" w:lastRowFirstColumn="0" w:lastRowLastColumn="0"/>
              <w:rPr>
                <w:ins w:id="5728" w:author="Peter Arbogast" w:date="2019-06-13T16:33:00Z"/>
              </w:rPr>
            </w:pPr>
            <w:ins w:id="5729" w:author="Peter Arbogast" w:date="2019-06-13T16:33:00Z">
              <w:r>
                <w:t>NVARCHAR(256)</w:t>
              </w:r>
            </w:ins>
          </w:p>
        </w:tc>
        <w:tc>
          <w:tcPr>
            <w:tcW w:w="3117" w:type="dxa"/>
          </w:tcPr>
          <w:p w14:paraId="4CC089CE" w14:textId="5D0ABFB9" w:rsidR="0029303B" w:rsidRDefault="0029303B" w:rsidP="0046685C">
            <w:pPr>
              <w:cnfStyle w:val="000000000000" w:firstRow="0" w:lastRow="0" w:firstColumn="0" w:lastColumn="0" w:oddVBand="0" w:evenVBand="0" w:oddHBand="0" w:evenHBand="0" w:firstRowFirstColumn="0" w:firstRowLastColumn="0" w:lastRowFirstColumn="0" w:lastRowLastColumn="0"/>
              <w:rPr>
                <w:ins w:id="5730" w:author="Peter Arbogast" w:date="2019-06-13T16:33:00Z"/>
              </w:rPr>
            </w:pPr>
            <w:ins w:id="5731" w:author="Peter Arbogast" w:date="2019-06-13T16:33:00Z">
              <w:r>
                <w:t>Role of the Database</w:t>
              </w:r>
            </w:ins>
          </w:p>
        </w:tc>
      </w:tr>
      <w:tr w:rsidR="0029303B" w14:paraId="43D17633" w14:textId="77777777" w:rsidTr="0046685C">
        <w:trPr>
          <w:cnfStyle w:val="000000100000" w:firstRow="0" w:lastRow="0" w:firstColumn="0" w:lastColumn="0" w:oddVBand="0" w:evenVBand="0" w:oddHBand="1" w:evenHBand="0" w:firstRowFirstColumn="0" w:firstRowLastColumn="0" w:lastRowFirstColumn="0" w:lastRowLastColumn="0"/>
          <w:ins w:id="5732" w:author="Peter Arbogast" w:date="2019-06-13T16:33:00Z"/>
        </w:trPr>
        <w:tc>
          <w:tcPr>
            <w:cnfStyle w:val="001000000000" w:firstRow="0" w:lastRow="0" w:firstColumn="1" w:lastColumn="0" w:oddVBand="0" w:evenVBand="0" w:oddHBand="0" w:evenHBand="0" w:firstRowFirstColumn="0" w:firstRowLastColumn="0" w:lastRowFirstColumn="0" w:lastRowLastColumn="0"/>
            <w:tcW w:w="3116" w:type="dxa"/>
          </w:tcPr>
          <w:p w14:paraId="742CF6BF" w14:textId="023C5B47" w:rsidR="0029303B" w:rsidRDefault="0029303B" w:rsidP="0046685C">
            <w:pPr>
              <w:rPr>
                <w:ins w:id="5733" w:author="Peter Arbogast" w:date="2019-06-13T16:33:00Z"/>
              </w:rPr>
            </w:pPr>
            <w:ins w:id="5734" w:author="Peter Arbogast" w:date="2019-06-13T16:33:00Z">
              <w:r>
                <w:t>DatabaseName</w:t>
              </w:r>
            </w:ins>
          </w:p>
        </w:tc>
        <w:tc>
          <w:tcPr>
            <w:tcW w:w="3117" w:type="dxa"/>
          </w:tcPr>
          <w:p w14:paraId="7C02E72F" w14:textId="4E1A698E" w:rsidR="0029303B" w:rsidRDefault="0029303B" w:rsidP="0046685C">
            <w:pPr>
              <w:cnfStyle w:val="000000100000" w:firstRow="0" w:lastRow="0" w:firstColumn="0" w:lastColumn="0" w:oddVBand="0" w:evenVBand="0" w:oddHBand="1" w:evenHBand="0" w:firstRowFirstColumn="0" w:firstRowLastColumn="0" w:lastRowFirstColumn="0" w:lastRowLastColumn="0"/>
              <w:rPr>
                <w:ins w:id="5735" w:author="Peter Arbogast" w:date="2019-06-13T16:33:00Z"/>
              </w:rPr>
            </w:pPr>
            <w:ins w:id="5736" w:author="Peter Arbogast" w:date="2019-06-13T16:33:00Z">
              <w:r>
                <w:t>NVARCHAR(256)</w:t>
              </w:r>
            </w:ins>
          </w:p>
        </w:tc>
        <w:tc>
          <w:tcPr>
            <w:tcW w:w="3117" w:type="dxa"/>
          </w:tcPr>
          <w:p w14:paraId="166BE233" w14:textId="36A9DE02" w:rsidR="0029303B" w:rsidRDefault="0029303B" w:rsidP="0046685C">
            <w:pPr>
              <w:cnfStyle w:val="000000100000" w:firstRow="0" w:lastRow="0" w:firstColumn="0" w:lastColumn="0" w:oddVBand="0" w:evenVBand="0" w:oddHBand="1" w:evenHBand="0" w:firstRowFirstColumn="0" w:firstRowLastColumn="0" w:lastRowFirstColumn="0" w:lastRowLastColumn="0"/>
              <w:rPr>
                <w:ins w:id="5737" w:author="Peter Arbogast" w:date="2019-06-13T16:33:00Z"/>
              </w:rPr>
            </w:pPr>
            <w:ins w:id="5738" w:author="Peter Arbogast" w:date="2019-06-13T16:33:00Z">
              <w:r>
                <w:t>Name of the Oracle Database</w:t>
              </w:r>
            </w:ins>
          </w:p>
        </w:tc>
      </w:tr>
      <w:tr w:rsidR="0029303B" w14:paraId="64292755" w14:textId="77777777" w:rsidTr="0046685C">
        <w:trPr>
          <w:ins w:id="5739" w:author="Peter Arbogast" w:date="2019-06-13T16:33:00Z"/>
        </w:trPr>
        <w:tc>
          <w:tcPr>
            <w:cnfStyle w:val="001000000000" w:firstRow="0" w:lastRow="0" w:firstColumn="1" w:lastColumn="0" w:oddVBand="0" w:evenVBand="0" w:oddHBand="0" w:evenHBand="0" w:firstRowFirstColumn="0" w:firstRowLastColumn="0" w:lastRowFirstColumn="0" w:lastRowLastColumn="0"/>
            <w:tcW w:w="3116" w:type="dxa"/>
          </w:tcPr>
          <w:p w14:paraId="2F51CDCF" w14:textId="6ECB1347" w:rsidR="0029303B" w:rsidRDefault="0029303B" w:rsidP="0046685C">
            <w:pPr>
              <w:rPr>
                <w:ins w:id="5740" w:author="Peter Arbogast" w:date="2019-06-13T16:33:00Z"/>
              </w:rPr>
            </w:pPr>
            <w:ins w:id="5741" w:author="Peter Arbogast" w:date="2019-06-13T16:33:00Z">
              <w:r>
                <w:t>DatabaseNameUnique</w:t>
              </w:r>
            </w:ins>
          </w:p>
        </w:tc>
        <w:tc>
          <w:tcPr>
            <w:tcW w:w="3117" w:type="dxa"/>
          </w:tcPr>
          <w:p w14:paraId="70513AE3" w14:textId="656E28A7" w:rsidR="0029303B" w:rsidRDefault="0029303B" w:rsidP="0046685C">
            <w:pPr>
              <w:cnfStyle w:val="000000000000" w:firstRow="0" w:lastRow="0" w:firstColumn="0" w:lastColumn="0" w:oddVBand="0" w:evenVBand="0" w:oddHBand="0" w:evenHBand="0" w:firstRowFirstColumn="0" w:firstRowLastColumn="0" w:lastRowFirstColumn="0" w:lastRowLastColumn="0"/>
              <w:rPr>
                <w:ins w:id="5742" w:author="Peter Arbogast" w:date="2019-06-13T16:33:00Z"/>
              </w:rPr>
            </w:pPr>
            <w:ins w:id="5743" w:author="Peter Arbogast" w:date="2019-06-13T16:33:00Z">
              <w:r>
                <w:t>NVARCHAR(256)</w:t>
              </w:r>
            </w:ins>
          </w:p>
        </w:tc>
        <w:tc>
          <w:tcPr>
            <w:tcW w:w="3117" w:type="dxa"/>
          </w:tcPr>
          <w:p w14:paraId="774D1B9C" w14:textId="77777777" w:rsidR="0029303B" w:rsidRDefault="0029303B" w:rsidP="0046685C">
            <w:pPr>
              <w:cnfStyle w:val="000000000000" w:firstRow="0" w:lastRow="0" w:firstColumn="0" w:lastColumn="0" w:oddVBand="0" w:evenVBand="0" w:oddHBand="0" w:evenHBand="0" w:firstRowFirstColumn="0" w:firstRowLastColumn="0" w:lastRowFirstColumn="0" w:lastRowLastColumn="0"/>
              <w:rPr>
                <w:ins w:id="5744" w:author="Peter Arbogast" w:date="2019-06-13T16:33:00Z"/>
              </w:rPr>
            </w:pPr>
          </w:p>
        </w:tc>
      </w:tr>
      <w:tr w:rsidR="0029303B" w14:paraId="163652FF" w14:textId="77777777" w:rsidTr="0046685C">
        <w:trPr>
          <w:cnfStyle w:val="000000100000" w:firstRow="0" w:lastRow="0" w:firstColumn="0" w:lastColumn="0" w:oddVBand="0" w:evenVBand="0" w:oddHBand="1" w:evenHBand="0" w:firstRowFirstColumn="0" w:firstRowLastColumn="0" w:lastRowFirstColumn="0" w:lastRowLastColumn="0"/>
          <w:ins w:id="5745" w:author="Peter Arbogast" w:date="2019-06-13T16:33:00Z"/>
        </w:trPr>
        <w:tc>
          <w:tcPr>
            <w:cnfStyle w:val="001000000000" w:firstRow="0" w:lastRow="0" w:firstColumn="1" w:lastColumn="0" w:oddVBand="0" w:evenVBand="0" w:oddHBand="0" w:evenHBand="0" w:firstRowFirstColumn="0" w:firstRowLastColumn="0" w:lastRowFirstColumn="0" w:lastRowLastColumn="0"/>
            <w:tcW w:w="3116" w:type="dxa"/>
          </w:tcPr>
          <w:p w14:paraId="61FBB5FF" w14:textId="60C1A131" w:rsidR="0029303B" w:rsidRDefault="0029303B" w:rsidP="0046685C">
            <w:pPr>
              <w:rPr>
                <w:ins w:id="5746" w:author="Peter Arbogast" w:date="2019-06-13T16:33:00Z"/>
              </w:rPr>
            </w:pPr>
            <w:ins w:id="5747" w:author="Peter Arbogast" w:date="2019-06-13T16:34:00Z">
              <w:r>
                <w:t>DatabaseCreationDate</w:t>
              </w:r>
            </w:ins>
          </w:p>
        </w:tc>
        <w:tc>
          <w:tcPr>
            <w:tcW w:w="3117" w:type="dxa"/>
          </w:tcPr>
          <w:p w14:paraId="1081D60D" w14:textId="578766B2" w:rsidR="0029303B" w:rsidRDefault="0029303B" w:rsidP="0046685C">
            <w:pPr>
              <w:cnfStyle w:val="000000100000" w:firstRow="0" w:lastRow="0" w:firstColumn="0" w:lastColumn="0" w:oddVBand="0" w:evenVBand="0" w:oddHBand="1" w:evenHBand="0" w:firstRowFirstColumn="0" w:firstRowLastColumn="0" w:lastRowFirstColumn="0" w:lastRowLastColumn="0"/>
              <w:rPr>
                <w:ins w:id="5748" w:author="Peter Arbogast" w:date="2019-06-13T16:33:00Z"/>
              </w:rPr>
            </w:pPr>
            <w:ins w:id="5749" w:author="Peter Arbogast" w:date="2019-06-13T16:34:00Z">
              <w:r>
                <w:t>DATETIME</w:t>
              </w:r>
            </w:ins>
          </w:p>
        </w:tc>
        <w:tc>
          <w:tcPr>
            <w:tcW w:w="3117" w:type="dxa"/>
          </w:tcPr>
          <w:p w14:paraId="5FFD5F1A" w14:textId="77B1E0BC" w:rsidR="0029303B" w:rsidRDefault="0029303B" w:rsidP="0046685C">
            <w:pPr>
              <w:cnfStyle w:val="000000100000" w:firstRow="0" w:lastRow="0" w:firstColumn="0" w:lastColumn="0" w:oddVBand="0" w:evenVBand="0" w:oddHBand="1" w:evenHBand="0" w:firstRowFirstColumn="0" w:firstRowLastColumn="0" w:lastRowFirstColumn="0" w:lastRowLastColumn="0"/>
              <w:rPr>
                <w:ins w:id="5750" w:author="Peter Arbogast" w:date="2019-06-13T16:33:00Z"/>
              </w:rPr>
            </w:pPr>
            <w:ins w:id="5751" w:author="Peter Arbogast" w:date="2019-06-13T16:34:00Z">
              <w:r>
                <w:t>When the Database was created</w:t>
              </w:r>
            </w:ins>
          </w:p>
        </w:tc>
      </w:tr>
      <w:tr w:rsidR="0029303B" w14:paraId="2940D174" w14:textId="77777777" w:rsidTr="0046685C">
        <w:trPr>
          <w:ins w:id="5752" w:author="Peter Arbogast" w:date="2019-06-13T16:34:00Z"/>
        </w:trPr>
        <w:tc>
          <w:tcPr>
            <w:cnfStyle w:val="001000000000" w:firstRow="0" w:lastRow="0" w:firstColumn="1" w:lastColumn="0" w:oddVBand="0" w:evenVBand="0" w:oddHBand="0" w:evenHBand="0" w:firstRowFirstColumn="0" w:firstRowLastColumn="0" w:lastRowFirstColumn="0" w:lastRowLastColumn="0"/>
            <w:tcW w:w="3116" w:type="dxa"/>
          </w:tcPr>
          <w:p w14:paraId="006E1FFD" w14:textId="25E2C90E" w:rsidR="0029303B" w:rsidRDefault="0029303B" w:rsidP="0046685C">
            <w:pPr>
              <w:rPr>
                <w:ins w:id="5753" w:author="Peter Arbogast" w:date="2019-06-13T16:34:00Z"/>
              </w:rPr>
            </w:pPr>
            <w:ins w:id="5754" w:author="Peter Arbogast" w:date="2019-06-13T16:34:00Z">
              <w:r>
                <w:t>OperatingSystem</w:t>
              </w:r>
            </w:ins>
          </w:p>
        </w:tc>
        <w:tc>
          <w:tcPr>
            <w:tcW w:w="3117" w:type="dxa"/>
          </w:tcPr>
          <w:p w14:paraId="1BCDE5A2" w14:textId="099E83F8" w:rsidR="0029303B" w:rsidRDefault="0029303B" w:rsidP="0046685C">
            <w:pPr>
              <w:cnfStyle w:val="000000000000" w:firstRow="0" w:lastRow="0" w:firstColumn="0" w:lastColumn="0" w:oddVBand="0" w:evenVBand="0" w:oddHBand="0" w:evenHBand="0" w:firstRowFirstColumn="0" w:firstRowLastColumn="0" w:lastRowFirstColumn="0" w:lastRowLastColumn="0"/>
              <w:rPr>
                <w:ins w:id="5755" w:author="Peter Arbogast" w:date="2019-06-13T16:34:00Z"/>
              </w:rPr>
            </w:pPr>
            <w:ins w:id="5756" w:author="Peter Arbogast" w:date="2019-06-13T16:34:00Z">
              <w:r>
                <w:t>NVARCHAR(256)</w:t>
              </w:r>
            </w:ins>
          </w:p>
        </w:tc>
        <w:tc>
          <w:tcPr>
            <w:tcW w:w="3117" w:type="dxa"/>
          </w:tcPr>
          <w:p w14:paraId="44EF3E96" w14:textId="20211EEB" w:rsidR="0029303B" w:rsidRDefault="0029303B" w:rsidP="0046685C">
            <w:pPr>
              <w:cnfStyle w:val="000000000000" w:firstRow="0" w:lastRow="0" w:firstColumn="0" w:lastColumn="0" w:oddVBand="0" w:evenVBand="0" w:oddHBand="0" w:evenHBand="0" w:firstRowFirstColumn="0" w:firstRowLastColumn="0" w:lastRowFirstColumn="0" w:lastRowLastColumn="0"/>
              <w:rPr>
                <w:ins w:id="5757" w:author="Peter Arbogast" w:date="2019-06-13T16:34:00Z"/>
              </w:rPr>
            </w:pPr>
            <w:ins w:id="5758" w:author="Peter Arbogast" w:date="2019-06-13T16:34:00Z">
              <w:r>
                <w:t>Operating System out of the Oracle DB Inventory</w:t>
              </w:r>
            </w:ins>
          </w:p>
        </w:tc>
      </w:tr>
      <w:tr w:rsidR="0029303B" w14:paraId="56872DF2" w14:textId="77777777" w:rsidTr="0046685C">
        <w:trPr>
          <w:cnfStyle w:val="000000100000" w:firstRow="0" w:lastRow="0" w:firstColumn="0" w:lastColumn="0" w:oddVBand="0" w:evenVBand="0" w:oddHBand="1" w:evenHBand="0" w:firstRowFirstColumn="0" w:firstRowLastColumn="0" w:lastRowFirstColumn="0" w:lastRowLastColumn="0"/>
          <w:ins w:id="5759" w:author="Peter Arbogast" w:date="2019-06-13T16:34:00Z"/>
        </w:trPr>
        <w:tc>
          <w:tcPr>
            <w:cnfStyle w:val="001000000000" w:firstRow="0" w:lastRow="0" w:firstColumn="1" w:lastColumn="0" w:oddVBand="0" w:evenVBand="0" w:oddHBand="0" w:evenHBand="0" w:firstRowFirstColumn="0" w:firstRowLastColumn="0" w:lastRowFirstColumn="0" w:lastRowLastColumn="0"/>
            <w:tcW w:w="3116" w:type="dxa"/>
          </w:tcPr>
          <w:p w14:paraId="6C0047BA" w14:textId="087BC052" w:rsidR="0029303B" w:rsidRDefault="0029303B" w:rsidP="0046685C">
            <w:pPr>
              <w:rPr>
                <w:ins w:id="5760" w:author="Peter Arbogast" w:date="2019-06-13T16:34:00Z"/>
              </w:rPr>
            </w:pPr>
            <w:ins w:id="5761" w:author="Peter Arbogast" w:date="2019-06-13T16:34:00Z">
              <w:r>
                <w:t>UserCount</w:t>
              </w:r>
            </w:ins>
          </w:p>
        </w:tc>
        <w:tc>
          <w:tcPr>
            <w:tcW w:w="3117" w:type="dxa"/>
          </w:tcPr>
          <w:p w14:paraId="61CC9664" w14:textId="5BB0A5B5" w:rsidR="0029303B" w:rsidRDefault="0029303B" w:rsidP="0046685C">
            <w:pPr>
              <w:cnfStyle w:val="000000100000" w:firstRow="0" w:lastRow="0" w:firstColumn="0" w:lastColumn="0" w:oddVBand="0" w:evenVBand="0" w:oddHBand="1" w:evenHBand="0" w:firstRowFirstColumn="0" w:firstRowLastColumn="0" w:lastRowFirstColumn="0" w:lastRowLastColumn="0"/>
              <w:rPr>
                <w:ins w:id="5762" w:author="Peter Arbogast" w:date="2019-06-13T16:34:00Z"/>
              </w:rPr>
            </w:pPr>
            <w:ins w:id="5763" w:author="Peter Arbogast" w:date="2019-06-13T16:34:00Z">
              <w:r>
                <w:t>INT</w:t>
              </w:r>
            </w:ins>
          </w:p>
        </w:tc>
        <w:tc>
          <w:tcPr>
            <w:tcW w:w="3117" w:type="dxa"/>
          </w:tcPr>
          <w:p w14:paraId="00B262DB" w14:textId="6BA5D2C2" w:rsidR="0029303B" w:rsidRDefault="0029303B" w:rsidP="0046685C">
            <w:pPr>
              <w:cnfStyle w:val="000000100000" w:firstRow="0" w:lastRow="0" w:firstColumn="0" w:lastColumn="0" w:oddVBand="0" w:evenVBand="0" w:oddHBand="1" w:evenHBand="0" w:firstRowFirstColumn="0" w:firstRowLastColumn="0" w:lastRowFirstColumn="0" w:lastRowLastColumn="0"/>
              <w:rPr>
                <w:ins w:id="5764" w:author="Peter Arbogast" w:date="2019-06-13T16:34:00Z"/>
              </w:rPr>
            </w:pPr>
            <w:ins w:id="5765" w:author="Peter Arbogast" w:date="2019-06-13T16:34:00Z">
              <w:r>
                <w:t>Count of User on the Datab</w:t>
              </w:r>
            </w:ins>
            <w:ins w:id="5766" w:author="Peter Arbogast" w:date="2019-06-13T16:35:00Z">
              <w:r>
                <w:t>ase</w:t>
              </w:r>
            </w:ins>
          </w:p>
        </w:tc>
      </w:tr>
      <w:tr w:rsidR="0029303B" w14:paraId="77C4C04E" w14:textId="77777777" w:rsidTr="0046685C">
        <w:trPr>
          <w:ins w:id="5767" w:author="Peter Arbogast" w:date="2019-06-13T16:35:00Z"/>
        </w:trPr>
        <w:tc>
          <w:tcPr>
            <w:cnfStyle w:val="001000000000" w:firstRow="0" w:lastRow="0" w:firstColumn="1" w:lastColumn="0" w:oddVBand="0" w:evenVBand="0" w:oddHBand="0" w:evenHBand="0" w:firstRowFirstColumn="0" w:firstRowLastColumn="0" w:lastRowFirstColumn="0" w:lastRowLastColumn="0"/>
            <w:tcW w:w="3116" w:type="dxa"/>
          </w:tcPr>
          <w:p w14:paraId="53DBB6C1" w14:textId="72A3F2C8" w:rsidR="0029303B" w:rsidRDefault="0029303B" w:rsidP="0046685C">
            <w:pPr>
              <w:rPr>
                <w:ins w:id="5768" w:author="Peter Arbogast" w:date="2019-06-13T16:35:00Z"/>
              </w:rPr>
            </w:pPr>
            <w:ins w:id="5769" w:author="Peter Arbogast" w:date="2019-06-13T16:35:00Z">
              <w:r>
                <w:t>MakeModel</w:t>
              </w:r>
            </w:ins>
          </w:p>
        </w:tc>
        <w:tc>
          <w:tcPr>
            <w:tcW w:w="3117" w:type="dxa"/>
          </w:tcPr>
          <w:p w14:paraId="2EFEFEC7" w14:textId="159A6826" w:rsidR="0029303B" w:rsidRDefault="0029303B" w:rsidP="0046685C">
            <w:pPr>
              <w:cnfStyle w:val="000000000000" w:firstRow="0" w:lastRow="0" w:firstColumn="0" w:lastColumn="0" w:oddVBand="0" w:evenVBand="0" w:oddHBand="0" w:evenHBand="0" w:firstRowFirstColumn="0" w:firstRowLastColumn="0" w:lastRowFirstColumn="0" w:lastRowLastColumn="0"/>
              <w:rPr>
                <w:ins w:id="5770" w:author="Peter Arbogast" w:date="2019-06-13T16:35:00Z"/>
              </w:rPr>
            </w:pPr>
            <w:ins w:id="5771" w:author="Peter Arbogast" w:date="2019-06-13T16:35:00Z">
              <w:r>
                <w:t>NVARCHAR(256)</w:t>
              </w:r>
            </w:ins>
          </w:p>
        </w:tc>
        <w:tc>
          <w:tcPr>
            <w:tcW w:w="3117" w:type="dxa"/>
          </w:tcPr>
          <w:p w14:paraId="0780EB04" w14:textId="4A81DBAE" w:rsidR="0029303B" w:rsidRDefault="0029303B" w:rsidP="0046685C">
            <w:pPr>
              <w:cnfStyle w:val="000000000000" w:firstRow="0" w:lastRow="0" w:firstColumn="0" w:lastColumn="0" w:oddVBand="0" w:evenVBand="0" w:oddHBand="0" w:evenHBand="0" w:firstRowFirstColumn="0" w:firstRowLastColumn="0" w:lastRowFirstColumn="0" w:lastRowLastColumn="0"/>
              <w:rPr>
                <w:ins w:id="5772" w:author="Peter Arbogast" w:date="2019-06-13T16:35:00Z"/>
              </w:rPr>
            </w:pPr>
            <w:ins w:id="5773" w:author="Peter Arbogast" w:date="2019-06-13T16:35:00Z">
              <w:r>
                <w:t>Hardware Model</w:t>
              </w:r>
            </w:ins>
          </w:p>
        </w:tc>
      </w:tr>
      <w:tr w:rsidR="0029303B" w14:paraId="1492D9B5" w14:textId="77777777" w:rsidTr="0046685C">
        <w:trPr>
          <w:cnfStyle w:val="000000100000" w:firstRow="0" w:lastRow="0" w:firstColumn="0" w:lastColumn="0" w:oddVBand="0" w:evenVBand="0" w:oddHBand="1" w:evenHBand="0" w:firstRowFirstColumn="0" w:firstRowLastColumn="0" w:lastRowFirstColumn="0" w:lastRowLastColumn="0"/>
          <w:ins w:id="5774" w:author="Peter Arbogast" w:date="2019-06-13T16:35:00Z"/>
        </w:trPr>
        <w:tc>
          <w:tcPr>
            <w:cnfStyle w:val="001000000000" w:firstRow="0" w:lastRow="0" w:firstColumn="1" w:lastColumn="0" w:oddVBand="0" w:evenVBand="0" w:oddHBand="0" w:evenHBand="0" w:firstRowFirstColumn="0" w:firstRowLastColumn="0" w:lastRowFirstColumn="0" w:lastRowLastColumn="0"/>
            <w:tcW w:w="3116" w:type="dxa"/>
          </w:tcPr>
          <w:p w14:paraId="49BAB08E" w14:textId="5802DD92" w:rsidR="0029303B" w:rsidRDefault="0029303B" w:rsidP="0046685C">
            <w:pPr>
              <w:rPr>
                <w:ins w:id="5775" w:author="Peter Arbogast" w:date="2019-06-13T16:35:00Z"/>
              </w:rPr>
            </w:pPr>
            <w:ins w:id="5776" w:author="Peter Arbogast" w:date="2019-06-13T16:35:00Z">
              <w:r>
                <w:t>MaxClockSpeed</w:t>
              </w:r>
            </w:ins>
          </w:p>
        </w:tc>
        <w:tc>
          <w:tcPr>
            <w:tcW w:w="3117" w:type="dxa"/>
          </w:tcPr>
          <w:p w14:paraId="1A140DD5" w14:textId="40183B6F" w:rsidR="0029303B" w:rsidRDefault="0029303B" w:rsidP="0046685C">
            <w:pPr>
              <w:cnfStyle w:val="000000100000" w:firstRow="0" w:lastRow="0" w:firstColumn="0" w:lastColumn="0" w:oddVBand="0" w:evenVBand="0" w:oddHBand="1" w:evenHBand="0" w:firstRowFirstColumn="0" w:firstRowLastColumn="0" w:lastRowFirstColumn="0" w:lastRowLastColumn="0"/>
              <w:rPr>
                <w:ins w:id="5777" w:author="Peter Arbogast" w:date="2019-06-13T16:35:00Z"/>
              </w:rPr>
            </w:pPr>
            <w:ins w:id="5778" w:author="Peter Arbogast" w:date="2019-06-13T16:35:00Z">
              <w:r>
                <w:t>NVARCHAR(256)</w:t>
              </w:r>
            </w:ins>
          </w:p>
        </w:tc>
        <w:tc>
          <w:tcPr>
            <w:tcW w:w="3117" w:type="dxa"/>
          </w:tcPr>
          <w:p w14:paraId="0E635A7B" w14:textId="71BD6514" w:rsidR="0029303B" w:rsidRDefault="0029303B" w:rsidP="0046685C">
            <w:pPr>
              <w:cnfStyle w:val="000000100000" w:firstRow="0" w:lastRow="0" w:firstColumn="0" w:lastColumn="0" w:oddVBand="0" w:evenVBand="0" w:oddHBand="1" w:evenHBand="0" w:firstRowFirstColumn="0" w:firstRowLastColumn="0" w:lastRowFirstColumn="0" w:lastRowLastColumn="0"/>
              <w:rPr>
                <w:ins w:id="5779" w:author="Peter Arbogast" w:date="2019-06-13T16:35:00Z"/>
              </w:rPr>
            </w:pPr>
            <w:ins w:id="5780" w:author="Peter Arbogast" w:date="2019-06-13T16:35:00Z">
              <w:r>
                <w:t>Max Speed of the CPU</w:t>
              </w:r>
            </w:ins>
          </w:p>
        </w:tc>
      </w:tr>
      <w:tr w:rsidR="0029303B" w14:paraId="4145E26C" w14:textId="77777777" w:rsidTr="0046685C">
        <w:trPr>
          <w:ins w:id="5781" w:author="Peter Arbogast" w:date="2019-06-13T16:35:00Z"/>
        </w:trPr>
        <w:tc>
          <w:tcPr>
            <w:cnfStyle w:val="001000000000" w:firstRow="0" w:lastRow="0" w:firstColumn="1" w:lastColumn="0" w:oddVBand="0" w:evenVBand="0" w:oddHBand="0" w:evenHBand="0" w:firstRowFirstColumn="0" w:firstRowLastColumn="0" w:lastRowFirstColumn="0" w:lastRowLastColumn="0"/>
            <w:tcW w:w="3116" w:type="dxa"/>
          </w:tcPr>
          <w:p w14:paraId="2029E7FC" w14:textId="002A09F8" w:rsidR="0029303B" w:rsidRDefault="0029303B" w:rsidP="0046685C">
            <w:pPr>
              <w:rPr>
                <w:ins w:id="5782" w:author="Peter Arbogast" w:date="2019-06-13T16:35:00Z"/>
              </w:rPr>
            </w:pPr>
            <w:ins w:id="5783" w:author="Peter Arbogast" w:date="2019-06-13T16:35:00Z">
              <w:r>
                <w:t>NumberOfProce</w:t>
              </w:r>
            </w:ins>
            <w:ins w:id="5784" w:author="Peter Arbogast" w:date="2019-06-13T16:36:00Z">
              <w:r>
                <w:t>ssors</w:t>
              </w:r>
            </w:ins>
          </w:p>
        </w:tc>
        <w:tc>
          <w:tcPr>
            <w:tcW w:w="3117" w:type="dxa"/>
          </w:tcPr>
          <w:p w14:paraId="02B56DCA" w14:textId="7F6DEE1F" w:rsidR="0029303B" w:rsidRDefault="0029303B" w:rsidP="0046685C">
            <w:pPr>
              <w:cnfStyle w:val="000000000000" w:firstRow="0" w:lastRow="0" w:firstColumn="0" w:lastColumn="0" w:oddVBand="0" w:evenVBand="0" w:oddHBand="0" w:evenHBand="0" w:firstRowFirstColumn="0" w:firstRowLastColumn="0" w:lastRowFirstColumn="0" w:lastRowLastColumn="0"/>
              <w:rPr>
                <w:ins w:id="5785" w:author="Peter Arbogast" w:date="2019-06-13T16:35:00Z"/>
              </w:rPr>
            </w:pPr>
            <w:ins w:id="5786" w:author="Peter Arbogast" w:date="2019-06-13T16:36:00Z">
              <w:r>
                <w:t>INT</w:t>
              </w:r>
            </w:ins>
          </w:p>
        </w:tc>
        <w:tc>
          <w:tcPr>
            <w:tcW w:w="3117" w:type="dxa"/>
          </w:tcPr>
          <w:p w14:paraId="05419D8D" w14:textId="0DEE016B" w:rsidR="0029303B" w:rsidRDefault="0029303B" w:rsidP="0046685C">
            <w:pPr>
              <w:cnfStyle w:val="000000000000" w:firstRow="0" w:lastRow="0" w:firstColumn="0" w:lastColumn="0" w:oddVBand="0" w:evenVBand="0" w:oddHBand="0" w:evenHBand="0" w:firstRowFirstColumn="0" w:firstRowLastColumn="0" w:lastRowFirstColumn="0" w:lastRowLastColumn="0"/>
              <w:rPr>
                <w:ins w:id="5787" w:author="Peter Arbogast" w:date="2019-06-13T16:35:00Z"/>
              </w:rPr>
            </w:pPr>
            <w:ins w:id="5788" w:author="Peter Arbogast" w:date="2019-06-13T16:36:00Z">
              <w:r>
                <w:t xml:space="preserve">Total number of </w:t>
              </w:r>
            </w:ins>
            <w:ins w:id="5789" w:author="Peter Arbogast" w:date="2019-06-13T16:37:00Z">
              <w:r>
                <w:t>CPUs</w:t>
              </w:r>
            </w:ins>
            <w:ins w:id="5790" w:author="Peter Arbogast" w:date="2019-06-13T16:36:00Z">
              <w:r>
                <w:t xml:space="preserve"> of the Oracle Server</w:t>
              </w:r>
            </w:ins>
          </w:p>
        </w:tc>
      </w:tr>
      <w:tr w:rsidR="0029303B" w14:paraId="0F3B23A4" w14:textId="77777777" w:rsidTr="0046685C">
        <w:trPr>
          <w:cnfStyle w:val="000000100000" w:firstRow="0" w:lastRow="0" w:firstColumn="0" w:lastColumn="0" w:oddVBand="0" w:evenVBand="0" w:oddHBand="1" w:evenHBand="0" w:firstRowFirstColumn="0" w:firstRowLastColumn="0" w:lastRowFirstColumn="0" w:lastRowLastColumn="0"/>
          <w:ins w:id="5791" w:author="Peter Arbogast" w:date="2019-06-13T16:36:00Z"/>
        </w:trPr>
        <w:tc>
          <w:tcPr>
            <w:cnfStyle w:val="001000000000" w:firstRow="0" w:lastRow="0" w:firstColumn="1" w:lastColumn="0" w:oddVBand="0" w:evenVBand="0" w:oddHBand="0" w:evenHBand="0" w:firstRowFirstColumn="0" w:firstRowLastColumn="0" w:lastRowFirstColumn="0" w:lastRowLastColumn="0"/>
            <w:tcW w:w="3116" w:type="dxa"/>
          </w:tcPr>
          <w:p w14:paraId="6EFF662C" w14:textId="3BDB81D2" w:rsidR="0029303B" w:rsidRDefault="0029303B" w:rsidP="0046685C">
            <w:pPr>
              <w:rPr>
                <w:ins w:id="5792" w:author="Peter Arbogast" w:date="2019-06-13T16:36:00Z"/>
              </w:rPr>
            </w:pPr>
            <w:ins w:id="5793" w:author="Peter Arbogast" w:date="2019-06-13T16:37:00Z">
              <w:r>
                <w:t>NumberOfLogicalProcessors</w:t>
              </w:r>
            </w:ins>
          </w:p>
        </w:tc>
        <w:tc>
          <w:tcPr>
            <w:tcW w:w="3117" w:type="dxa"/>
          </w:tcPr>
          <w:p w14:paraId="56FF9FF7" w14:textId="6C9F501E" w:rsidR="0029303B" w:rsidRDefault="0029303B" w:rsidP="0046685C">
            <w:pPr>
              <w:cnfStyle w:val="000000100000" w:firstRow="0" w:lastRow="0" w:firstColumn="0" w:lastColumn="0" w:oddVBand="0" w:evenVBand="0" w:oddHBand="1" w:evenHBand="0" w:firstRowFirstColumn="0" w:firstRowLastColumn="0" w:lastRowFirstColumn="0" w:lastRowLastColumn="0"/>
              <w:rPr>
                <w:ins w:id="5794" w:author="Peter Arbogast" w:date="2019-06-13T16:36:00Z"/>
              </w:rPr>
            </w:pPr>
            <w:ins w:id="5795" w:author="Peter Arbogast" w:date="2019-06-13T16:37:00Z">
              <w:r>
                <w:t>INT</w:t>
              </w:r>
            </w:ins>
          </w:p>
        </w:tc>
        <w:tc>
          <w:tcPr>
            <w:tcW w:w="3117" w:type="dxa"/>
          </w:tcPr>
          <w:p w14:paraId="27A8BBD8" w14:textId="2D611592" w:rsidR="0029303B" w:rsidRDefault="0029303B" w:rsidP="0046685C">
            <w:pPr>
              <w:cnfStyle w:val="000000100000" w:firstRow="0" w:lastRow="0" w:firstColumn="0" w:lastColumn="0" w:oddVBand="0" w:evenVBand="0" w:oddHBand="1" w:evenHBand="0" w:firstRowFirstColumn="0" w:firstRowLastColumn="0" w:lastRowFirstColumn="0" w:lastRowLastColumn="0"/>
              <w:rPr>
                <w:ins w:id="5796" w:author="Peter Arbogast" w:date="2019-06-13T16:36:00Z"/>
              </w:rPr>
            </w:pPr>
            <w:ins w:id="5797" w:author="Peter Arbogast" w:date="2019-06-13T16:37:00Z">
              <w:r>
                <w:t>Total number of Logical Cores of the Oracle Server</w:t>
              </w:r>
            </w:ins>
          </w:p>
        </w:tc>
      </w:tr>
      <w:tr w:rsidR="0029303B" w14:paraId="6D46137D" w14:textId="77777777" w:rsidTr="0046685C">
        <w:trPr>
          <w:ins w:id="5798" w:author="Peter Arbogast" w:date="2019-06-13T16:37:00Z"/>
        </w:trPr>
        <w:tc>
          <w:tcPr>
            <w:cnfStyle w:val="001000000000" w:firstRow="0" w:lastRow="0" w:firstColumn="1" w:lastColumn="0" w:oddVBand="0" w:evenVBand="0" w:oddHBand="0" w:evenHBand="0" w:firstRowFirstColumn="0" w:firstRowLastColumn="0" w:lastRowFirstColumn="0" w:lastRowLastColumn="0"/>
            <w:tcW w:w="3116" w:type="dxa"/>
          </w:tcPr>
          <w:p w14:paraId="3AC3FA09" w14:textId="314E1B8C" w:rsidR="0029303B" w:rsidRDefault="0029303B" w:rsidP="0046685C">
            <w:pPr>
              <w:rPr>
                <w:ins w:id="5799" w:author="Peter Arbogast" w:date="2019-06-13T16:37:00Z"/>
              </w:rPr>
            </w:pPr>
            <w:ins w:id="5800" w:author="Peter Arbogast" w:date="2019-06-13T16:37:00Z">
              <w:r>
                <w:t>Status</w:t>
              </w:r>
            </w:ins>
          </w:p>
        </w:tc>
        <w:tc>
          <w:tcPr>
            <w:tcW w:w="3117" w:type="dxa"/>
          </w:tcPr>
          <w:p w14:paraId="0B5C035A" w14:textId="5B7E42D5" w:rsidR="0029303B" w:rsidRDefault="0029303B" w:rsidP="0046685C">
            <w:pPr>
              <w:cnfStyle w:val="000000000000" w:firstRow="0" w:lastRow="0" w:firstColumn="0" w:lastColumn="0" w:oddVBand="0" w:evenVBand="0" w:oddHBand="0" w:evenHBand="0" w:firstRowFirstColumn="0" w:firstRowLastColumn="0" w:lastRowFirstColumn="0" w:lastRowLastColumn="0"/>
              <w:rPr>
                <w:ins w:id="5801" w:author="Peter Arbogast" w:date="2019-06-13T16:37:00Z"/>
              </w:rPr>
            </w:pPr>
            <w:ins w:id="5802" w:author="Peter Arbogast" w:date="2019-06-13T16:37:00Z">
              <w:r>
                <w:t>NVARCHAR(256)</w:t>
              </w:r>
            </w:ins>
          </w:p>
        </w:tc>
        <w:tc>
          <w:tcPr>
            <w:tcW w:w="3117" w:type="dxa"/>
          </w:tcPr>
          <w:p w14:paraId="63F947D8" w14:textId="26537195" w:rsidR="0029303B" w:rsidRDefault="0029303B" w:rsidP="0046685C">
            <w:pPr>
              <w:cnfStyle w:val="000000000000" w:firstRow="0" w:lastRow="0" w:firstColumn="0" w:lastColumn="0" w:oddVBand="0" w:evenVBand="0" w:oddHBand="0" w:evenHBand="0" w:firstRowFirstColumn="0" w:firstRowLastColumn="0" w:lastRowFirstColumn="0" w:lastRowLastColumn="0"/>
              <w:rPr>
                <w:ins w:id="5803" w:author="Peter Arbogast" w:date="2019-06-13T16:37:00Z"/>
              </w:rPr>
            </w:pPr>
            <w:ins w:id="5804" w:author="Peter Arbogast" w:date="2019-06-13T16:37:00Z">
              <w:r>
                <w:t>Status of the Inventory (</w:t>
              </w:r>
            </w:ins>
            <w:ins w:id="5805" w:author="Peter Arbogast" w:date="2019-06-13T16:38:00Z">
              <w:r>
                <w:t>Failures)</w:t>
              </w:r>
            </w:ins>
          </w:p>
        </w:tc>
      </w:tr>
      <w:tr w:rsidR="0029303B" w14:paraId="2589FB62" w14:textId="77777777" w:rsidTr="0046685C">
        <w:trPr>
          <w:cnfStyle w:val="000000100000" w:firstRow="0" w:lastRow="0" w:firstColumn="0" w:lastColumn="0" w:oddVBand="0" w:evenVBand="0" w:oddHBand="1" w:evenHBand="0" w:firstRowFirstColumn="0" w:firstRowLastColumn="0" w:lastRowFirstColumn="0" w:lastRowLastColumn="0"/>
          <w:ins w:id="5806" w:author="Peter Arbogast" w:date="2019-06-13T16:38:00Z"/>
        </w:trPr>
        <w:tc>
          <w:tcPr>
            <w:cnfStyle w:val="001000000000" w:firstRow="0" w:lastRow="0" w:firstColumn="1" w:lastColumn="0" w:oddVBand="0" w:evenVBand="0" w:oddHBand="0" w:evenHBand="0" w:firstRowFirstColumn="0" w:firstRowLastColumn="0" w:lastRowFirstColumn="0" w:lastRowLastColumn="0"/>
            <w:tcW w:w="3116" w:type="dxa"/>
          </w:tcPr>
          <w:p w14:paraId="6F25E4CD" w14:textId="0B74158F" w:rsidR="0029303B" w:rsidRDefault="0029303B" w:rsidP="0046685C">
            <w:pPr>
              <w:rPr>
                <w:ins w:id="5807" w:author="Peter Arbogast" w:date="2019-06-13T16:38:00Z"/>
              </w:rPr>
            </w:pPr>
            <w:ins w:id="5808" w:author="Peter Arbogast" w:date="2019-06-13T16:38:00Z">
              <w:r>
                <w:t>XMLVersion</w:t>
              </w:r>
            </w:ins>
          </w:p>
        </w:tc>
        <w:tc>
          <w:tcPr>
            <w:tcW w:w="3117" w:type="dxa"/>
          </w:tcPr>
          <w:p w14:paraId="1BC77AFF" w14:textId="7D394077" w:rsidR="0029303B" w:rsidRDefault="0029303B" w:rsidP="0046685C">
            <w:pPr>
              <w:cnfStyle w:val="000000100000" w:firstRow="0" w:lastRow="0" w:firstColumn="0" w:lastColumn="0" w:oddVBand="0" w:evenVBand="0" w:oddHBand="1" w:evenHBand="0" w:firstRowFirstColumn="0" w:firstRowLastColumn="0" w:lastRowFirstColumn="0" w:lastRowLastColumn="0"/>
              <w:rPr>
                <w:ins w:id="5809" w:author="Peter Arbogast" w:date="2019-06-13T16:38:00Z"/>
              </w:rPr>
            </w:pPr>
            <w:ins w:id="5810" w:author="Peter Arbogast" w:date="2019-06-13T16:38:00Z">
              <w:r>
                <w:t>NVARCHAR(256)</w:t>
              </w:r>
            </w:ins>
          </w:p>
        </w:tc>
        <w:tc>
          <w:tcPr>
            <w:tcW w:w="3117" w:type="dxa"/>
          </w:tcPr>
          <w:p w14:paraId="4EC6391D" w14:textId="187D5C39" w:rsidR="0029303B" w:rsidRDefault="0029303B" w:rsidP="0046685C">
            <w:pPr>
              <w:cnfStyle w:val="000000100000" w:firstRow="0" w:lastRow="0" w:firstColumn="0" w:lastColumn="0" w:oddVBand="0" w:evenVBand="0" w:oddHBand="1" w:evenHBand="0" w:firstRowFirstColumn="0" w:firstRowLastColumn="0" w:lastRowFirstColumn="0" w:lastRowLastColumn="0"/>
              <w:rPr>
                <w:ins w:id="5811" w:author="Peter Arbogast" w:date="2019-06-13T16:38:00Z"/>
              </w:rPr>
            </w:pPr>
            <w:ins w:id="5812" w:author="Peter Arbogast" w:date="2019-06-13T16:38:00Z">
              <w:r>
                <w:t>Version of the oratrack.xml.enc</w:t>
              </w:r>
            </w:ins>
          </w:p>
        </w:tc>
      </w:tr>
      <w:tr w:rsidR="0029303B" w14:paraId="2EC25196" w14:textId="77777777" w:rsidTr="0046685C">
        <w:trPr>
          <w:ins w:id="5813" w:author="Peter Arbogast" w:date="2019-06-13T16:38:00Z"/>
        </w:trPr>
        <w:tc>
          <w:tcPr>
            <w:cnfStyle w:val="001000000000" w:firstRow="0" w:lastRow="0" w:firstColumn="1" w:lastColumn="0" w:oddVBand="0" w:evenVBand="0" w:oddHBand="0" w:evenHBand="0" w:firstRowFirstColumn="0" w:firstRowLastColumn="0" w:lastRowFirstColumn="0" w:lastRowLastColumn="0"/>
            <w:tcW w:w="3116" w:type="dxa"/>
          </w:tcPr>
          <w:p w14:paraId="69229F9F" w14:textId="5F9EAE3E" w:rsidR="0029303B" w:rsidRDefault="003B6CAA" w:rsidP="0046685C">
            <w:pPr>
              <w:rPr>
                <w:ins w:id="5814" w:author="Peter Arbogast" w:date="2019-06-13T16:38:00Z"/>
              </w:rPr>
            </w:pPr>
            <w:ins w:id="5815" w:author="Peter Arbogast" w:date="2019-06-13T16:38:00Z">
              <w:r>
                <w:t>OracleOption</w:t>
              </w:r>
            </w:ins>
          </w:p>
        </w:tc>
        <w:tc>
          <w:tcPr>
            <w:tcW w:w="3117" w:type="dxa"/>
          </w:tcPr>
          <w:p w14:paraId="70528D85" w14:textId="458D7A6E" w:rsidR="0029303B" w:rsidRDefault="003B6CAA" w:rsidP="0046685C">
            <w:pPr>
              <w:cnfStyle w:val="000000000000" w:firstRow="0" w:lastRow="0" w:firstColumn="0" w:lastColumn="0" w:oddVBand="0" w:evenVBand="0" w:oddHBand="0" w:evenHBand="0" w:firstRowFirstColumn="0" w:firstRowLastColumn="0" w:lastRowFirstColumn="0" w:lastRowLastColumn="0"/>
              <w:rPr>
                <w:ins w:id="5816" w:author="Peter Arbogast" w:date="2019-06-13T16:38:00Z"/>
              </w:rPr>
            </w:pPr>
            <w:ins w:id="5817" w:author="Peter Arbogast" w:date="2019-06-13T16:38:00Z">
              <w:r>
                <w:t>VARCHAR(MAX)</w:t>
              </w:r>
            </w:ins>
          </w:p>
        </w:tc>
        <w:tc>
          <w:tcPr>
            <w:tcW w:w="3117" w:type="dxa"/>
          </w:tcPr>
          <w:p w14:paraId="2A0C23B3" w14:textId="0861C80B" w:rsidR="0029303B" w:rsidRDefault="003B6CAA" w:rsidP="0046685C">
            <w:pPr>
              <w:cnfStyle w:val="000000000000" w:firstRow="0" w:lastRow="0" w:firstColumn="0" w:lastColumn="0" w:oddVBand="0" w:evenVBand="0" w:oddHBand="0" w:evenHBand="0" w:firstRowFirstColumn="0" w:firstRowLastColumn="0" w:lastRowFirstColumn="0" w:lastRowLastColumn="0"/>
              <w:rPr>
                <w:ins w:id="5818" w:author="Peter Arbogast" w:date="2019-06-13T16:38:00Z"/>
              </w:rPr>
            </w:pPr>
            <w:ins w:id="5819" w:author="Peter Arbogast" w:date="2019-06-13T16:38:00Z">
              <w:r>
                <w:t xml:space="preserve">List of used Options in a special format </w:t>
              </w:r>
            </w:ins>
            <w:ins w:id="5820" w:author="Peter Arbogast" w:date="2019-06-13T16:39:00Z">
              <w:r>
                <w:t>for the SubRepot sub_OracleOption</w:t>
              </w:r>
            </w:ins>
          </w:p>
        </w:tc>
      </w:tr>
    </w:tbl>
    <w:p w14:paraId="51BC7EA9" w14:textId="77777777" w:rsidR="00280972" w:rsidRDefault="00280972" w:rsidP="00280972">
      <w:pPr>
        <w:rPr>
          <w:ins w:id="5821" w:author="Peter Arbogast" w:date="2019-06-13T16:27:00Z"/>
        </w:rPr>
      </w:pPr>
      <w:ins w:id="5822" w:author="Peter Arbogast" w:date="2019-06-13T16:27:00Z">
        <w:r>
          <w:lastRenderedPageBreak/>
          <w:t>This Store Procedure has not the ability to put the information directly in a Temp Table</w:t>
        </w:r>
      </w:ins>
    </w:p>
    <w:p w14:paraId="4753FBA0" w14:textId="77777777" w:rsidR="00280972" w:rsidRDefault="00280972" w:rsidP="00280972">
      <w:pPr>
        <w:rPr>
          <w:ins w:id="5823" w:author="Peter Arbogast" w:date="2019-06-13T16:27:00Z"/>
        </w:rPr>
      </w:pPr>
      <w:ins w:id="5824" w:author="Peter Arbogast" w:date="2019-06-13T16:27:00Z">
        <w:r>
          <w:t>Used by:</w:t>
        </w:r>
      </w:ins>
    </w:p>
    <w:p w14:paraId="7BE907FB" w14:textId="051427AD" w:rsidR="00280972" w:rsidRDefault="00280972" w:rsidP="00280972">
      <w:pPr>
        <w:pStyle w:val="ListParagraph"/>
        <w:numPr>
          <w:ilvl w:val="0"/>
          <w:numId w:val="2"/>
        </w:numPr>
        <w:rPr>
          <w:ins w:id="5825" w:author="Peter Arbogast" w:date="2019-06-13T16:39:00Z"/>
        </w:rPr>
      </w:pPr>
      <w:ins w:id="5826" w:author="Peter Arbogast" w:date="2019-06-13T16:27:00Z">
        <w:r>
          <w:t xml:space="preserve">Report </w:t>
        </w:r>
        <w:r w:rsidRPr="000106F1">
          <w:t>Oracle</w:t>
        </w:r>
      </w:ins>
      <w:ins w:id="5827" w:author="Peter Arbogast" w:date="2019-06-13T16:39:00Z">
        <w:r w:rsidR="003B6CAA">
          <w:t>Server</w:t>
        </w:r>
      </w:ins>
      <w:ins w:id="5828" w:author="Peter Arbogast" w:date="2019-06-13T16:27:00Z">
        <w:r w:rsidRPr="000106F1">
          <w:t>Overview</w:t>
        </w:r>
      </w:ins>
    </w:p>
    <w:p w14:paraId="7142CC12" w14:textId="55F52742" w:rsidR="003B6CAA" w:rsidRDefault="003B6CAA" w:rsidP="00280972">
      <w:pPr>
        <w:pStyle w:val="ListParagraph"/>
        <w:numPr>
          <w:ilvl w:val="0"/>
          <w:numId w:val="2"/>
        </w:numPr>
        <w:rPr>
          <w:ins w:id="5829" w:author="Peter Arbogast" w:date="2019-06-13T16:27:00Z"/>
        </w:rPr>
      </w:pPr>
      <w:ins w:id="5830" w:author="Peter Arbogast" w:date="2019-06-13T16:40:00Z">
        <w:r>
          <w:t xml:space="preserve">Used later in Report </w:t>
        </w:r>
        <w:r w:rsidRPr="003B6CAA">
          <w:t>OracleServerWorksheetFramework</w:t>
        </w:r>
      </w:ins>
    </w:p>
    <w:p w14:paraId="4562E114" w14:textId="67F06E8F" w:rsidR="004B2A4A" w:rsidRDefault="004B2A4A">
      <w:pPr>
        <w:rPr>
          <w:ins w:id="5831" w:author="Peter Arbogast [2]" w:date="2019-03-22T15:09:00Z"/>
          <w:rFonts w:asciiTheme="majorHAnsi" w:eastAsiaTheme="majorEastAsia" w:hAnsiTheme="majorHAnsi" w:cstheme="majorBidi"/>
          <w:color w:val="2F5496" w:themeColor="accent1" w:themeShade="BF"/>
          <w:sz w:val="26"/>
          <w:szCs w:val="26"/>
        </w:rPr>
      </w:pPr>
      <w:ins w:id="5832" w:author="Peter Arbogast [2]" w:date="2019-03-22T15:09:00Z">
        <w:r>
          <w:br w:type="page"/>
        </w:r>
      </w:ins>
    </w:p>
    <w:p w14:paraId="1D2C618B" w14:textId="4EA259FB" w:rsidR="0087081B" w:rsidRDefault="00A7663B">
      <w:pPr>
        <w:pStyle w:val="Heading2"/>
        <w:numPr>
          <w:ilvl w:val="1"/>
          <w:numId w:val="1"/>
        </w:numPr>
        <w:ind w:left="709"/>
        <w:rPr>
          <w:ins w:id="5833" w:author="Peter Arbogast [2]" w:date="2019-03-22T14:56:00Z"/>
        </w:rPr>
        <w:pPrChange w:id="5834" w:author="Peter Arbogast [2]" w:date="2019-03-22T14:56:00Z">
          <w:pPr/>
        </w:pPrChange>
      </w:pPr>
      <w:bookmarkStart w:id="5835" w:name="_Toc11337032"/>
      <w:ins w:id="5836" w:author="Peter Arbogast [2]" w:date="2019-03-22T14:56:00Z">
        <w:r>
          <w:lastRenderedPageBreak/>
          <w:t>Aspera Connector</w:t>
        </w:r>
        <w:bookmarkEnd w:id="5835"/>
      </w:ins>
    </w:p>
    <w:p w14:paraId="66E216C0" w14:textId="6CD42A6C" w:rsidR="00A7663B" w:rsidRDefault="00A7663B">
      <w:pPr>
        <w:pStyle w:val="Heading3"/>
        <w:numPr>
          <w:ilvl w:val="2"/>
          <w:numId w:val="1"/>
        </w:numPr>
        <w:ind w:left="709"/>
        <w:rPr>
          <w:ins w:id="5837" w:author="Peter Arbogast [2]" w:date="2019-03-22T14:56:00Z"/>
        </w:rPr>
        <w:pPrChange w:id="5838" w:author="Peter Arbogast [2]" w:date="2019-03-22T14:57:00Z">
          <w:pPr/>
        </w:pPrChange>
      </w:pPr>
      <w:bookmarkStart w:id="5839" w:name="_Toc11337033"/>
      <w:ins w:id="5840" w:author="Peter Arbogast [2]" w:date="2019-03-22T14:56:00Z">
        <w:r w:rsidRPr="00A7663B">
          <w:t>csp_aspera_connector_device</w:t>
        </w:r>
        <w:bookmarkEnd w:id="5839"/>
      </w:ins>
    </w:p>
    <w:p w14:paraId="226C6B72" w14:textId="74F70EBE" w:rsidR="00A7663B" w:rsidRDefault="00A73389" w:rsidP="00C44B42">
      <w:pPr>
        <w:rPr>
          <w:ins w:id="5841" w:author="Peter Arbogast" w:date="2019-06-13T13:49:00Z"/>
        </w:rPr>
      </w:pPr>
      <w:ins w:id="5842" w:author="Peter Arbogast [2]" w:date="2019-03-22T14:57:00Z">
        <w:r>
          <w:t>Store Procedure Used by Aspera Connector 400_raynet_devices.xml</w:t>
        </w:r>
      </w:ins>
      <w:ins w:id="5843" w:author="Peter Arbogast" w:date="2019-06-13T13:49:00Z">
        <w:r w:rsidR="000106F1">
          <w:t>.</w:t>
        </w:r>
      </w:ins>
    </w:p>
    <w:p w14:paraId="44FD8CC1" w14:textId="683F9CEF" w:rsidR="000106F1" w:rsidRDefault="000106F1" w:rsidP="00C44B42">
      <w:pPr>
        <w:rPr>
          <w:ins w:id="5844" w:author="Peter Arbogast [2]" w:date="2019-03-22T14:57:00Z"/>
        </w:rPr>
      </w:pPr>
      <w:ins w:id="5845" w:author="Peter Arbogast" w:date="2019-06-13T13:49:00Z">
        <w:r>
          <w:t>Get all Device Information</w:t>
        </w:r>
      </w:ins>
    </w:p>
    <w:p w14:paraId="4265E3C7" w14:textId="6C543B08" w:rsidR="00A73389" w:rsidRDefault="00A73389" w:rsidP="00C44B42">
      <w:pPr>
        <w:rPr>
          <w:ins w:id="5846" w:author="Peter Arbogast [2]" w:date="2019-03-22T14:58:00Z"/>
        </w:rPr>
      </w:pPr>
      <w:ins w:id="5847" w:author="Peter Arbogast [2]" w:date="2019-03-22T14:57:00Z">
        <w:r>
          <w:t>Paramete</w:t>
        </w:r>
      </w:ins>
      <w:ins w:id="5848" w:author="Peter Arbogast [2]" w:date="2019-03-22T14:58:00Z">
        <w:r>
          <w:t>r:</w:t>
        </w:r>
      </w:ins>
    </w:p>
    <w:tbl>
      <w:tblPr>
        <w:tblStyle w:val="GridTable4"/>
        <w:tblW w:w="0" w:type="auto"/>
        <w:tblLook w:val="04A0" w:firstRow="1" w:lastRow="0" w:firstColumn="1" w:lastColumn="0" w:noHBand="0" w:noVBand="1"/>
        <w:tblPrChange w:id="5849" w:author="Peter Arbogast [2]" w:date="2019-03-22T14:58:00Z">
          <w:tblPr>
            <w:tblStyle w:val="TableGrid"/>
            <w:tblW w:w="0" w:type="auto"/>
            <w:tblLook w:val="04A0" w:firstRow="1" w:lastRow="0" w:firstColumn="1" w:lastColumn="0" w:noHBand="0" w:noVBand="1"/>
          </w:tblPr>
        </w:tblPrChange>
      </w:tblPr>
      <w:tblGrid>
        <w:gridCol w:w="3116"/>
        <w:gridCol w:w="3117"/>
        <w:gridCol w:w="3117"/>
        <w:tblGridChange w:id="5850">
          <w:tblGrid>
            <w:gridCol w:w="3116"/>
            <w:gridCol w:w="3117"/>
            <w:gridCol w:w="3117"/>
          </w:tblGrid>
        </w:tblGridChange>
      </w:tblGrid>
      <w:tr w:rsidR="00A73389" w14:paraId="48034546" w14:textId="77777777" w:rsidTr="00A73389">
        <w:trPr>
          <w:cnfStyle w:val="100000000000" w:firstRow="1" w:lastRow="0" w:firstColumn="0" w:lastColumn="0" w:oddVBand="0" w:evenVBand="0" w:oddHBand="0" w:evenHBand="0" w:firstRowFirstColumn="0" w:firstRowLastColumn="0" w:lastRowFirstColumn="0" w:lastRowLastColumn="0"/>
          <w:ins w:id="5851" w:author="Peter Arbogast [2]" w:date="2019-03-22T14:58:00Z"/>
        </w:trPr>
        <w:tc>
          <w:tcPr>
            <w:cnfStyle w:val="001000000000" w:firstRow="0" w:lastRow="0" w:firstColumn="1" w:lastColumn="0" w:oddVBand="0" w:evenVBand="0" w:oddHBand="0" w:evenHBand="0" w:firstRowFirstColumn="0" w:firstRowLastColumn="0" w:lastRowFirstColumn="0" w:lastRowLastColumn="0"/>
            <w:tcW w:w="0" w:type="dxa"/>
            <w:tcPrChange w:id="5852" w:author="Peter Arbogast [2]" w:date="2019-03-22T14:58:00Z">
              <w:tcPr>
                <w:tcW w:w="3116" w:type="dxa"/>
              </w:tcPr>
            </w:tcPrChange>
          </w:tcPr>
          <w:p w14:paraId="6D43576A" w14:textId="763C5E4F" w:rsidR="00A73389" w:rsidRDefault="00A73389" w:rsidP="00C44B42">
            <w:pPr>
              <w:cnfStyle w:val="101000000000" w:firstRow="1" w:lastRow="0" w:firstColumn="1" w:lastColumn="0" w:oddVBand="0" w:evenVBand="0" w:oddHBand="0" w:evenHBand="0" w:firstRowFirstColumn="0" w:firstRowLastColumn="0" w:lastRowFirstColumn="0" w:lastRowLastColumn="0"/>
              <w:rPr>
                <w:ins w:id="5853" w:author="Peter Arbogast [2]" w:date="2019-03-22T14:58:00Z"/>
              </w:rPr>
            </w:pPr>
            <w:ins w:id="5854" w:author="Peter Arbogast [2]" w:date="2019-03-22T14:58:00Z">
              <w:r>
                <w:t>Parameter</w:t>
              </w:r>
            </w:ins>
          </w:p>
        </w:tc>
        <w:tc>
          <w:tcPr>
            <w:tcW w:w="0" w:type="dxa"/>
            <w:tcPrChange w:id="5855" w:author="Peter Arbogast [2]" w:date="2019-03-22T14:58:00Z">
              <w:tcPr>
                <w:tcW w:w="3117" w:type="dxa"/>
              </w:tcPr>
            </w:tcPrChange>
          </w:tcPr>
          <w:p w14:paraId="4B7D5F37" w14:textId="621FC9B4" w:rsidR="00A73389" w:rsidRDefault="00A73389" w:rsidP="00C44B42">
            <w:pPr>
              <w:cnfStyle w:val="100000000000" w:firstRow="1" w:lastRow="0" w:firstColumn="0" w:lastColumn="0" w:oddVBand="0" w:evenVBand="0" w:oddHBand="0" w:evenHBand="0" w:firstRowFirstColumn="0" w:firstRowLastColumn="0" w:lastRowFirstColumn="0" w:lastRowLastColumn="0"/>
              <w:rPr>
                <w:ins w:id="5856" w:author="Peter Arbogast [2]" w:date="2019-03-22T14:58:00Z"/>
              </w:rPr>
            </w:pPr>
            <w:ins w:id="5857" w:author="Peter Arbogast [2]" w:date="2019-03-22T14:58:00Z">
              <w:r>
                <w:t>Default value</w:t>
              </w:r>
            </w:ins>
          </w:p>
        </w:tc>
        <w:tc>
          <w:tcPr>
            <w:tcW w:w="0" w:type="dxa"/>
            <w:tcPrChange w:id="5858" w:author="Peter Arbogast [2]" w:date="2019-03-22T14:58:00Z">
              <w:tcPr>
                <w:tcW w:w="3117" w:type="dxa"/>
              </w:tcPr>
            </w:tcPrChange>
          </w:tcPr>
          <w:p w14:paraId="23BA956D" w14:textId="0FC8EAA6" w:rsidR="00A73389" w:rsidRDefault="00A73389" w:rsidP="00C44B42">
            <w:pPr>
              <w:cnfStyle w:val="100000000000" w:firstRow="1" w:lastRow="0" w:firstColumn="0" w:lastColumn="0" w:oddVBand="0" w:evenVBand="0" w:oddHBand="0" w:evenHBand="0" w:firstRowFirstColumn="0" w:firstRowLastColumn="0" w:lastRowFirstColumn="0" w:lastRowLastColumn="0"/>
              <w:rPr>
                <w:ins w:id="5859" w:author="Peter Arbogast [2]" w:date="2019-03-22T14:58:00Z"/>
              </w:rPr>
            </w:pPr>
            <w:ins w:id="5860" w:author="Peter Arbogast [2]" w:date="2019-03-22T14:58:00Z">
              <w:r>
                <w:t>Description</w:t>
              </w:r>
            </w:ins>
          </w:p>
        </w:tc>
      </w:tr>
      <w:tr w:rsidR="00A73389" w14:paraId="5DF64093" w14:textId="77777777" w:rsidTr="00A73389">
        <w:trPr>
          <w:cnfStyle w:val="000000100000" w:firstRow="0" w:lastRow="0" w:firstColumn="0" w:lastColumn="0" w:oddVBand="0" w:evenVBand="0" w:oddHBand="1" w:evenHBand="0" w:firstRowFirstColumn="0" w:firstRowLastColumn="0" w:lastRowFirstColumn="0" w:lastRowLastColumn="0"/>
          <w:ins w:id="5861" w:author="Peter Arbogast [2]" w:date="2019-03-22T14:58:00Z"/>
        </w:trPr>
        <w:tc>
          <w:tcPr>
            <w:cnfStyle w:val="001000000000" w:firstRow="0" w:lastRow="0" w:firstColumn="1" w:lastColumn="0" w:oddVBand="0" w:evenVBand="0" w:oddHBand="0" w:evenHBand="0" w:firstRowFirstColumn="0" w:firstRowLastColumn="0" w:lastRowFirstColumn="0" w:lastRowLastColumn="0"/>
            <w:tcW w:w="3116" w:type="dxa"/>
          </w:tcPr>
          <w:p w14:paraId="57BDE7B6" w14:textId="0DD9D673" w:rsidR="00A73389" w:rsidRDefault="00A73389" w:rsidP="00C44B42">
            <w:pPr>
              <w:rPr>
                <w:ins w:id="5862" w:author="Peter Arbogast [2]" w:date="2019-03-22T14:58:00Z"/>
              </w:rPr>
            </w:pPr>
            <w:ins w:id="5863" w:author="Peter Arbogast [2]" w:date="2019-03-22T14:58:00Z">
              <w:r w:rsidRPr="00A73389">
                <w:t>@sDataSourceID</w:t>
              </w:r>
            </w:ins>
          </w:p>
        </w:tc>
        <w:tc>
          <w:tcPr>
            <w:tcW w:w="3117" w:type="dxa"/>
          </w:tcPr>
          <w:p w14:paraId="2B6F27A8" w14:textId="42E368B7" w:rsidR="00A73389" w:rsidRDefault="00A73389" w:rsidP="00C44B42">
            <w:pPr>
              <w:cnfStyle w:val="000000100000" w:firstRow="0" w:lastRow="0" w:firstColumn="0" w:lastColumn="0" w:oddVBand="0" w:evenVBand="0" w:oddHBand="1" w:evenHBand="0" w:firstRowFirstColumn="0" w:firstRowLastColumn="0" w:lastRowFirstColumn="0" w:lastRowLastColumn="0"/>
              <w:rPr>
                <w:ins w:id="5864" w:author="Peter Arbogast [2]" w:date="2019-03-22T14:58:00Z"/>
              </w:rPr>
            </w:pPr>
            <w:ins w:id="5865" w:author="Peter Arbogast [2]" w:date="2019-03-22T14:59:00Z">
              <w:r>
                <w:t>RayVentory</w:t>
              </w:r>
            </w:ins>
          </w:p>
        </w:tc>
        <w:tc>
          <w:tcPr>
            <w:tcW w:w="3117" w:type="dxa"/>
          </w:tcPr>
          <w:p w14:paraId="6251249B" w14:textId="719B87DF" w:rsidR="00A73389" w:rsidRDefault="00A73389" w:rsidP="00C44B42">
            <w:pPr>
              <w:cnfStyle w:val="000000100000" w:firstRow="0" w:lastRow="0" w:firstColumn="0" w:lastColumn="0" w:oddVBand="0" w:evenVBand="0" w:oddHBand="1" w:evenHBand="0" w:firstRowFirstColumn="0" w:firstRowLastColumn="0" w:lastRowFirstColumn="0" w:lastRowLastColumn="0"/>
              <w:rPr>
                <w:ins w:id="5866" w:author="Peter Arbogast [2]" w:date="2019-03-22T14:58:00Z"/>
              </w:rPr>
            </w:pPr>
            <w:ins w:id="5867" w:author="Peter Arbogast [2]" w:date="2019-03-22T15:00:00Z">
              <w:r>
                <w:t>Smarttrack Connector SourceID</w:t>
              </w:r>
            </w:ins>
          </w:p>
        </w:tc>
      </w:tr>
      <w:tr w:rsidR="00A73389" w14:paraId="6276D450" w14:textId="77777777" w:rsidTr="00A73389">
        <w:trPr>
          <w:ins w:id="5868" w:author="Peter Arbogast [2]" w:date="2019-03-22T15:00:00Z"/>
        </w:trPr>
        <w:tc>
          <w:tcPr>
            <w:cnfStyle w:val="001000000000" w:firstRow="0" w:lastRow="0" w:firstColumn="1" w:lastColumn="0" w:oddVBand="0" w:evenVBand="0" w:oddHBand="0" w:evenHBand="0" w:firstRowFirstColumn="0" w:firstRowLastColumn="0" w:lastRowFirstColumn="0" w:lastRowLastColumn="0"/>
            <w:tcW w:w="3116" w:type="dxa"/>
          </w:tcPr>
          <w:p w14:paraId="69455FDD" w14:textId="5D2EC2C6" w:rsidR="00A73389" w:rsidRPr="00A73389" w:rsidRDefault="00A73389" w:rsidP="00C44B42">
            <w:pPr>
              <w:rPr>
                <w:ins w:id="5869" w:author="Peter Arbogast [2]" w:date="2019-03-22T15:00:00Z"/>
              </w:rPr>
            </w:pPr>
            <w:ins w:id="5870" w:author="Peter Arbogast [2]" w:date="2019-03-22T15:00:00Z">
              <w:r w:rsidRPr="00A73389">
                <w:t>@sOrgLevel2ID</w:t>
              </w:r>
            </w:ins>
          </w:p>
        </w:tc>
        <w:tc>
          <w:tcPr>
            <w:tcW w:w="3117" w:type="dxa"/>
          </w:tcPr>
          <w:p w14:paraId="257B83D1" w14:textId="34ABCB59" w:rsidR="00A73389" w:rsidRDefault="00A73389" w:rsidP="00C44B42">
            <w:pPr>
              <w:cnfStyle w:val="000000000000" w:firstRow="0" w:lastRow="0" w:firstColumn="0" w:lastColumn="0" w:oddVBand="0" w:evenVBand="0" w:oddHBand="0" w:evenHBand="0" w:firstRowFirstColumn="0" w:firstRowLastColumn="0" w:lastRowFirstColumn="0" w:lastRowLastColumn="0"/>
              <w:rPr>
                <w:ins w:id="5871" w:author="Peter Arbogast [2]" w:date="2019-03-22T15:00:00Z"/>
              </w:rPr>
            </w:pPr>
            <w:ins w:id="5872" w:author="Peter Arbogast [2]" w:date="2019-03-22T15:00:00Z">
              <w:r>
                <w:t>unknown_</w:t>
              </w:r>
            </w:ins>
            <w:ins w:id="5873" w:author="Peter Arbogast [2]" w:date="2019-03-22T15:01:00Z">
              <w:r>
                <w:t>costcenter</w:t>
              </w:r>
            </w:ins>
          </w:p>
        </w:tc>
        <w:tc>
          <w:tcPr>
            <w:tcW w:w="3117" w:type="dxa"/>
          </w:tcPr>
          <w:p w14:paraId="0E7CBD4C" w14:textId="5F25C014" w:rsidR="00A73389" w:rsidRDefault="00A73389" w:rsidP="00C44B42">
            <w:pPr>
              <w:cnfStyle w:val="000000000000" w:firstRow="0" w:lastRow="0" w:firstColumn="0" w:lastColumn="0" w:oddVBand="0" w:evenVBand="0" w:oddHBand="0" w:evenHBand="0" w:firstRowFirstColumn="0" w:firstRowLastColumn="0" w:lastRowFirstColumn="0" w:lastRowLastColumn="0"/>
              <w:rPr>
                <w:ins w:id="5874" w:author="Peter Arbogast [2]" w:date="2019-03-22T15:00:00Z"/>
              </w:rPr>
            </w:pPr>
            <w:ins w:id="5875" w:author="Peter Arbogast [2]" w:date="2019-03-22T15:01:00Z">
              <w:r>
                <w:t>Default costcenter</w:t>
              </w:r>
            </w:ins>
          </w:p>
        </w:tc>
      </w:tr>
      <w:tr w:rsidR="00A73389" w14:paraId="1BB5F2AE" w14:textId="77777777" w:rsidTr="00A73389">
        <w:trPr>
          <w:cnfStyle w:val="000000100000" w:firstRow="0" w:lastRow="0" w:firstColumn="0" w:lastColumn="0" w:oddVBand="0" w:evenVBand="0" w:oddHBand="1" w:evenHBand="0" w:firstRowFirstColumn="0" w:firstRowLastColumn="0" w:lastRowFirstColumn="0" w:lastRowLastColumn="0"/>
          <w:ins w:id="5876" w:author="Peter Arbogast [2]" w:date="2019-03-22T15:01:00Z"/>
        </w:trPr>
        <w:tc>
          <w:tcPr>
            <w:cnfStyle w:val="001000000000" w:firstRow="0" w:lastRow="0" w:firstColumn="1" w:lastColumn="0" w:oddVBand="0" w:evenVBand="0" w:oddHBand="0" w:evenHBand="0" w:firstRowFirstColumn="0" w:firstRowLastColumn="0" w:lastRowFirstColumn="0" w:lastRowLastColumn="0"/>
            <w:tcW w:w="3116" w:type="dxa"/>
          </w:tcPr>
          <w:p w14:paraId="638A1A0C" w14:textId="7EAF43C6" w:rsidR="00A73389" w:rsidRPr="00A73389" w:rsidRDefault="00A73389" w:rsidP="00C44B42">
            <w:pPr>
              <w:rPr>
                <w:ins w:id="5877" w:author="Peter Arbogast [2]" w:date="2019-03-22T15:01:00Z"/>
              </w:rPr>
            </w:pPr>
            <w:ins w:id="5878" w:author="Peter Arbogast [2]" w:date="2019-03-22T15:01:00Z">
              <w:r w:rsidRPr="00A73389">
                <w:t>@bImportIDFQDN</w:t>
              </w:r>
            </w:ins>
          </w:p>
        </w:tc>
        <w:tc>
          <w:tcPr>
            <w:tcW w:w="3117" w:type="dxa"/>
          </w:tcPr>
          <w:p w14:paraId="44162EFA" w14:textId="24C8042F" w:rsidR="00A73389" w:rsidRDefault="00A73389" w:rsidP="00C44B42">
            <w:pPr>
              <w:cnfStyle w:val="000000100000" w:firstRow="0" w:lastRow="0" w:firstColumn="0" w:lastColumn="0" w:oddVBand="0" w:evenVBand="0" w:oddHBand="1" w:evenHBand="0" w:firstRowFirstColumn="0" w:firstRowLastColumn="0" w:lastRowFirstColumn="0" w:lastRowLastColumn="0"/>
              <w:rPr>
                <w:ins w:id="5879" w:author="Peter Arbogast [2]" w:date="2019-03-22T15:01:00Z"/>
              </w:rPr>
            </w:pPr>
            <w:ins w:id="5880" w:author="Peter Arbogast [2]" w:date="2019-03-22T15:01:00Z">
              <w:r>
                <w:t>1</w:t>
              </w:r>
            </w:ins>
          </w:p>
        </w:tc>
        <w:tc>
          <w:tcPr>
            <w:tcW w:w="3117" w:type="dxa"/>
          </w:tcPr>
          <w:p w14:paraId="5E8A102E" w14:textId="77777777" w:rsidR="00A73389" w:rsidRDefault="00A73389" w:rsidP="00C44B42">
            <w:pPr>
              <w:cnfStyle w:val="000000100000" w:firstRow="0" w:lastRow="0" w:firstColumn="0" w:lastColumn="0" w:oddVBand="0" w:evenVBand="0" w:oddHBand="1" w:evenHBand="0" w:firstRowFirstColumn="0" w:firstRowLastColumn="0" w:lastRowFirstColumn="0" w:lastRowLastColumn="0"/>
              <w:rPr>
                <w:ins w:id="5881" w:author="Peter Arbogast [2]" w:date="2019-03-22T15:01:00Z"/>
              </w:rPr>
            </w:pPr>
            <w:ins w:id="5882" w:author="Peter Arbogast [2]" w:date="2019-03-22T15:01:00Z">
              <w:r>
                <w:t>0 = Use Hostname</w:t>
              </w:r>
            </w:ins>
          </w:p>
          <w:p w14:paraId="221506E3" w14:textId="62F2CB2F" w:rsidR="00A73389" w:rsidRDefault="00A73389" w:rsidP="00C44B42">
            <w:pPr>
              <w:cnfStyle w:val="000000100000" w:firstRow="0" w:lastRow="0" w:firstColumn="0" w:lastColumn="0" w:oddVBand="0" w:evenVBand="0" w:oddHBand="1" w:evenHBand="0" w:firstRowFirstColumn="0" w:firstRowLastColumn="0" w:lastRowFirstColumn="0" w:lastRowLastColumn="0"/>
              <w:rPr>
                <w:ins w:id="5883" w:author="Peter Arbogast [2]" w:date="2019-03-22T15:01:00Z"/>
              </w:rPr>
            </w:pPr>
            <w:ins w:id="5884" w:author="Peter Arbogast [2]" w:date="2019-03-22T15:01:00Z">
              <w:r>
                <w:t>1 = Use FQDN</w:t>
              </w:r>
            </w:ins>
          </w:p>
        </w:tc>
      </w:tr>
      <w:tr w:rsidR="00A73389" w14:paraId="7A9D8DC6" w14:textId="77777777" w:rsidTr="00A73389">
        <w:trPr>
          <w:ins w:id="5885" w:author="Peter Arbogast [2]" w:date="2019-03-22T15:01:00Z"/>
        </w:trPr>
        <w:tc>
          <w:tcPr>
            <w:cnfStyle w:val="001000000000" w:firstRow="0" w:lastRow="0" w:firstColumn="1" w:lastColumn="0" w:oddVBand="0" w:evenVBand="0" w:oddHBand="0" w:evenHBand="0" w:firstRowFirstColumn="0" w:firstRowLastColumn="0" w:lastRowFirstColumn="0" w:lastRowLastColumn="0"/>
            <w:tcW w:w="3116" w:type="dxa"/>
          </w:tcPr>
          <w:p w14:paraId="5F069E02" w14:textId="45ECAFA0" w:rsidR="00A73389" w:rsidRPr="00A73389" w:rsidRDefault="00A73389" w:rsidP="00C44B42">
            <w:pPr>
              <w:rPr>
                <w:ins w:id="5886" w:author="Peter Arbogast [2]" w:date="2019-03-22T15:01:00Z"/>
              </w:rPr>
            </w:pPr>
            <w:ins w:id="5887" w:author="Peter Arbogast [2]" w:date="2019-03-22T15:01:00Z">
              <w:r w:rsidRPr="00A73389">
                <w:t>@bChassisTypeID</w:t>
              </w:r>
            </w:ins>
          </w:p>
        </w:tc>
        <w:tc>
          <w:tcPr>
            <w:tcW w:w="3117" w:type="dxa"/>
          </w:tcPr>
          <w:p w14:paraId="1BE89CFA" w14:textId="241A5E20" w:rsidR="00A73389" w:rsidRDefault="00A73389" w:rsidP="00C44B42">
            <w:pPr>
              <w:cnfStyle w:val="000000000000" w:firstRow="0" w:lastRow="0" w:firstColumn="0" w:lastColumn="0" w:oddVBand="0" w:evenVBand="0" w:oddHBand="0" w:evenHBand="0" w:firstRowFirstColumn="0" w:firstRowLastColumn="0" w:lastRowFirstColumn="0" w:lastRowLastColumn="0"/>
              <w:rPr>
                <w:ins w:id="5888" w:author="Peter Arbogast [2]" w:date="2019-03-22T15:01:00Z"/>
              </w:rPr>
            </w:pPr>
            <w:ins w:id="5889" w:author="Peter Arbogast [2]" w:date="2019-03-22T15:02:00Z">
              <w:r>
                <w:t>0</w:t>
              </w:r>
            </w:ins>
          </w:p>
        </w:tc>
        <w:tc>
          <w:tcPr>
            <w:tcW w:w="3117" w:type="dxa"/>
          </w:tcPr>
          <w:p w14:paraId="712753C3" w14:textId="77777777" w:rsidR="00A73389" w:rsidRDefault="00A73389" w:rsidP="00C44B42">
            <w:pPr>
              <w:cnfStyle w:val="000000000000" w:firstRow="0" w:lastRow="0" w:firstColumn="0" w:lastColumn="0" w:oddVBand="0" w:evenVBand="0" w:oddHBand="0" w:evenHBand="0" w:firstRowFirstColumn="0" w:firstRowLastColumn="0" w:lastRowFirstColumn="0" w:lastRowLastColumn="0"/>
              <w:rPr>
                <w:ins w:id="5890" w:author="Peter Arbogast [2]" w:date="2019-03-22T15:02:00Z"/>
              </w:rPr>
            </w:pPr>
            <w:ins w:id="5891" w:author="Peter Arbogast [2]" w:date="2019-03-22T15:02:00Z">
              <w:r>
                <w:t>0 = Chassis Description</w:t>
              </w:r>
            </w:ins>
          </w:p>
          <w:p w14:paraId="45DAEC06" w14:textId="33C6F187" w:rsidR="00A73389" w:rsidRDefault="00A73389" w:rsidP="00C44B42">
            <w:pPr>
              <w:cnfStyle w:val="000000000000" w:firstRow="0" w:lastRow="0" w:firstColumn="0" w:lastColumn="0" w:oddVBand="0" w:evenVBand="0" w:oddHBand="0" w:evenHBand="0" w:firstRowFirstColumn="0" w:firstRowLastColumn="0" w:lastRowFirstColumn="0" w:lastRowLastColumn="0"/>
              <w:rPr>
                <w:ins w:id="5892" w:author="Peter Arbogast [2]" w:date="2019-03-22T15:01:00Z"/>
              </w:rPr>
            </w:pPr>
            <w:ins w:id="5893" w:author="Peter Arbogast [2]" w:date="2019-03-22T15:02:00Z">
              <w:r>
                <w:t>1 = chassis_{ID from WMI}</w:t>
              </w:r>
            </w:ins>
          </w:p>
        </w:tc>
      </w:tr>
      <w:tr w:rsidR="00A73389" w14:paraId="6FCD0220" w14:textId="77777777" w:rsidTr="00A73389">
        <w:trPr>
          <w:cnfStyle w:val="000000100000" w:firstRow="0" w:lastRow="0" w:firstColumn="0" w:lastColumn="0" w:oddVBand="0" w:evenVBand="0" w:oddHBand="1" w:evenHBand="0" w:firstRowFirstColumn="0" w:firstRowLastColumn="0" w:lastRowFirstColumn="0" w:lastRowLastColumn="0"/>
          <w:ins w:id="5894" w:author="Peter Arbogast [2]" w:date="2019-03-22T15:02:00Z"/>
        </w:trPr>
        <w:tc>
          <w:tcPr>
            <w:cnfStyle w:val="001000000000" w:firstRow="0" w:lastRow="0" w:firstColumn="1" w:lastColumn="0" w:oddVBand="0" w:evenVBand="0" w:oddHBand="0" w:evenHBand="0" w:firstRowFirstColumn="0" w:firstRowLastColumn="0" w:lastRowFirstColumn="0" w:lastRowLastColumn="0"/>
            <w:tcW w:w="3116" w:type="dxa"/>
          </w:tcPr>
          <w:p w14:paraId="5BA8E335" w14:textId="6C5D390C" w:rsidR="00A73389" w:rsidRPr="00A73389" w:rsidRDefault="00A73389" w:rsidP="00C44B42">
            <w:pPr>
              <w:rPr>
                <w:ins w:id="5895" w:author="Peter Arbogast [2]" w:date="2019-03-22T15:02:00Z"/>
              </w:rPr>
            </w:pPr>
            <w:ins w:id="5896" w:author="Peter Arbogast [2]" w:date="2019-03-22T15:02:00Z">
              <w:r w:rsidRPr="00A73389">
                <w:t>@bVMwareRelation</w:t>
              </w:r>
            </w:ins>
          </w:p>
        </w:tc>
        <w:tc>
          <w:tcPr>
            <w:tcW w:w="3117" w:type="dxa"/>
          </w:tcPr>
          <w:p w14:paraId="79214A08" w14:textId="4F6260BE" w:rsidR="00A73389" w:rsidRDefault="00A73389" w:rsidP="00C44B42">
            <w:pPr>
              <w:cnfStyle w:val="000000100000" w:firstRow="0" w:lastRow="0" w:firstColumn="0" w:lastColumn="0" w:oddVBand="0" w:evenVBand="0" w:oddHBand="1" w:evenHBand="0" w:firstRowFirstColumn="0" w:firstRowLastColumn="0" w:lastRowFirstColumn="0" w:lastRowLastColumn="0"/>
              <w:rPr>
                <w:ins w:id="5897" w:author="Peter Arbogast [2]" w:date="2019-03-22T15:02:00Z"/>
              </w:rPr>
            </w:pPr>
            <w:ins w:id="5898" w:author="Peter Arbogast [2]" w:date="2019-03-22T15:02:00Z">
              <w:r>
                <w:t>1</w:t>
              </w:r>
            </w:ins>
          </w:p>
        </w:tc>
        <w:tc>
          <w:tcPr>
            <w:tcW w:w="3117" w:type="dxa"/>
          </w:tcPr>
          <w:p w14:paraId="366BC927" w14:textId="77777777" w:rsidR="00A73389" w:rsidRDefault="00A73389" w:rsidP="00C44B42">
            <w:pPr>
              <w:cnfStyle w:val="000000100000" w:firstRow="0" w:lastRow="0" w:firstColumn="0" w:lastColumn="0" w:oddVBand="0" w:evenVBand="0" w:oddHBand="1" w:evenHBand="0" w:firstRowFirstColumn="0" w:firstRowLastColumn="0" w:lastRowFirstColumn="0" w:lastRowLastColumn="0"/>
              <w:rPr>
                <w:ins w:id="5899" w:author="Peter Arbogast [2]" w:date="2019-03-22T15:03:00Z"/>
              </w:rPr>
            </w:pPr>
            <w:ins w:id="5900" w:author="Peter Arbogast [2]" w:date="2019-03-22T15:03:00Z">
              <w:r>
                <w:t>0 = no VMware Relation</w:t>
              </w:r>
            </w:ins>
          </w:p>
          <w:p w14:paraId="0D2216AF" w14:textId="0D87670D" w:rsidR="00A73389" w:rsidRDefault="00A73389" w:rsidP="00C44B42">
            <w:pPr>
              <w:cnfStyle w:val="000000100000" w:firstRow="0" w:lastRow="0" w:firstColumn="0" w:lastColumn="0" w:oddVBand="0" w:evenVBand="0" w:oddHBand="1" w:evenHBand="0" w:firstRowFirstColumn="0" w:firstRowLastColumn="0" w:lastRowFirstColumn="0" w:lastRowLastColumn="0"/>
              <w:rPr>
                <w:ins w:id="5901" w:author="Peter Arbogast [2]" w:date="2019-03-22T15:02:00Z"/>
              </w:rPr>
            </w:pPr>
            <w:ins w:id="5902" w:author="Peter Arbogast [2]" w:date="2019-03-22T15:03:00Z">
              <w:r>
                <w:t>1 = VMware Relation</w:t>
              </w:r>
            </w:ins>
          </w:p>
        </w:tc>
      </w:tr>
      <w:tr w:rsidR="00A73389" w14:paraId="0227B43D" w14:textId="77777777" w:rsidTr="00A73389">
        <w:trPr>
          <w:ins w:id="5903" w:author="Peter Arbogast [2]" w:date="2019-03-22T15:03:00Z"/>
        </w:trPr>
        <w:tc>
          <w:tcPr>
            <w:cnfStyle w:val="001000000000" w:firstRow="0" w:lastRow="0" w:firstColumn="1" w:lastColumn="0" w:oddVBand="0" w:evenVBand="0" w:oddHBand="0" w:evenHBand="0" w:firstRowFirstColumn="0" w:firstRowLastColumn="0" w:lastRowFirstColumn="0" w:lastRowLastColumn="0"/>
            <w:tcW w:w="3116" w:type="dxa"/>
          </w:tcPr>
          <w:p w14:paraId="6E5FDF12" w14:textId="123514E6" w:rsidR="00A73389" w:rsidRPr="00A73389" w:rsidRDefault="00A73389" w:rsidP="00C44B42">
            <w:pPr>
              <w:rPr>
                <w:ins w:id="5904" w:author="Peter Arbogast [2]" w:date="2019-03-22T15:03:00Z"/>
              </w:rPr>
            </w:pPr>
            <w:ins w:id="5905" w:author="Peter Arbogast [2]" w:date="2019-03-22T15:03:00Z">
              <w:r w:rsidRPr="00A73389">
                <w:t>@bHyperVRelation</w:t>
              </w:r>
            </w:ins>
          </w:p>
        </w:tc>
        <w:tc>
          <w:tcPr>
            <w:tcW w:w="3117" w:type="dxa"/>
          </w:tcPr>
          <w:p w14:paraId="6EFD955F" w14:textId="196F77BA" w:rsidR="00A73389" w:rsidRDefault="00A73389" w:rsidP="00C44B42">
            <w:pPr>
              <w:cnfStyle w:val="000000000000" w:firstRow="0" w:lastRow="0" w:firstColumn="0" w:lastColumn="0" w:oddVBand="0" w:evenVBand="0" w:oddHBand="0" w:evenHBand="0" w:firstRowFirstColumn="0" w:firstRowLastColumn="0" w:lastRowFirstColumn="0" w:lastRowLastColumn="0"/>
              <w:rPr>
                <w:ins w:id="5906" w:author="Peter Arbogast [2]" w:date="2019-03-22T15:03:00Z"/>
              </w:rPr>
            </w:pPr>
            <w:ins w:id="5907" w:author="Peter Arbogast [2]" w:date="2019-03-22T15:03:00Z">
              <w:r>
                <w:t>1</w:t>
              </w:r>
            </w:ins>
          </w:p>
        </w:tc>
        <w:tc>
          <w:tcPr>
            <w:tcW w:w="3117" w:type="dxa"/>
          </w:tcPr>
          <w:p w14:paraId="6301F6CD" w14:textId="77777777" w:rsidR="00A73389" w:rsidRDefault="00A73389" w:rsidP="00C44B42">
            <w:pPr>
              <w:cnfStyle w:val="000000000000" w:firstRow="0" w:lastRow="0" w:firstColumn="0" w:lastColumn="0" w:oddVBand="0" w:evenVBand="0" w:oddHBand="0" w:evenHBand="0" w:firstRowFirstColumn="0" w:firstRowLastColumn="0" w:lastRowFirstColumn="0" w:lastRowLastColumn="0"/>
              <w:rPr>
                <w:ins w:id="5908" w:author="Peter Arbogast [2]" w:date="2019-03-22T15:03:00Z"/>
              </w:rPr>
            </w:pPr>
            <w:ins w:id="5909" w:author="Peter Arbogast [2]" w:date="2019-03-22T15:03:00Z">
              <w:r>
                <w:t>0 = no HyperV Relation</w:t>
              </w:r>
            </w:ins>
          </w:p>
          <w:p w14:paraId="115843A4" w14:textId="3EAC180A" w:rsidR="00A73389" w:rsidRDefault="00A73389" w:rsidP="00C44B42">
            <w:pPr>
              <w:cnfStyle w:val="000000000000" w:firstRow="0" w:lastRow="0" w:firstColumn="0" w:lastColumn="0" w:oddVBand="0" w:evenVBand="0" w:oddHBand="0" w:evenHBand="0" w:firstRowFirstColumn="0" w:firstRowLastColumn="0" w:lastRowFirstColumn="0" w:lastRowLastColumn="0"/>
              <w:rPr>
                <w:ins w:id="5910" w:author="Peter Arbogast [2]" w:date="2019-03-22T15:03:00Z"/>
              </w:rPr>
            </w:pPr>
            <w:ins w:id="5911" w:author="Peter Arbogast [2]" w:date="2019-03-22T15:03:00Z">
              <w:r>
                <w:t>1 = HyperV Relation</w:t>
              </w:r>
            </w:ins>
          </w:p>
        </w:tc>
      </w:tr>
      <w:tr w:rsidR="00A73389" w14:paraId="6EB07E8A" w14:textId="77777777" w:rsidTr="00A73389">
        <w:trPr>
          <w:cnfStyle w:val="000000100000" w:firstRow="0" w:lastRow="0" w:firstColumn="0" w:lastColumn="0" w:oddVBand="0" w:evenVBand="0" w:oddHBand="1" w:evenHBand="0" w:firstRowFirstColumn="0" w:firstRowLastColumn="0" w:lastRowFirstColumn="0" w:lastRowLastColumn="0"/>
          <w:ins w:id="5912" w:author="Peter Arbogast [2]" w:date="2019-03-22T15:03:00Z"/>
        </w:trPr>
        <w:tc>
          <w:tcPr>
            <w:cnfStyle w:val="001000000000" w:firstRow="0" w:lastRow="0" w:firstColumn="1" w:lastColumn="0" w:oddVBand="0" w:evenVBand="0" w:oddHBand="0" w:evenHBand="0" w:firstRowFirstColumn="0" w:firstRowLastColumn="0" w:lastRowFirstColumn="0" w:lastRowLastColumn="0"/>
            <w:tcW w:w="3116" w:type="dxa"/>
          </w:tcPr>
          <w:p w14:paraId="3038A7E8" w14:textId="71E15FCF" w:rsidR="00A73389" w:rsidRPr="00A73389" w:rsidRDefault="00A73389" w:rsidP="00C44B42">
            <w:pPr>
              <w:rPr>
                <w:ins w:id="5913" w:author="Peter Arbogast [2]" w:date="2019-03-22T15:03:00Z"/>
              </w:rPr>
            </w:pPr>
            <w:ins w:id="5914" w:author="Peter Arbogast [2]" w:date="2019-03-22T15:03:00Z">
              <w:r w:rsidRPr="00A73389">
                <w:t>@bHWPartRelation</w:t>
              </w:r>
            </w:ins>
          </w:p>
        </w:tc>
        <w:tc>
          <w:tcPr>
            <w:tcW w:w="3117" w:type="dxa"/>
          </w:tcPr>
          <w:p w14:paraId="088E2CCD" w14:textId="6E2575AB" w:rsidR="00A73389" w:rsidRDefault="00A73389" w:rsidP="00C44B42">
            <w:pPr>
              <w:cnfStyle w:val="000000100000" w:firstRow="0" w:lastRow="0" w:firstColumn="0" w:lastColumn="0" w:oddVBand="0" w:evenVBand="0" w:oddHBand="1" w:evenHBand="0" w:firstRowFirstColumn="0" w:firstRowLastColumn="0" w:lastRowFirstColumn="0" w:lastRowLastColumn="0"/>
              <w:rPr>
                <w:ins w:id="5915" w:author="Peter Arbogast [2]" w:date="2019-03-22T15:03:00Z"/>
              </w:rPr>
            </w:pPr>
            <w:ins w:id="5916" w:author="Peter Arbogast [2]" w:date="2019-03-22T15:03:00Z">
              <w:r>
                <w:t>1</w:t>
              </w:r>
            </w:ins>
          </w:p>
        </w:tc>
        <w:tc>
          <w:tcPr>
            <w:tcW w:w="3117" w:type="dxa"/>
          </w:tcPr>
          <w:p w14:paraId="5C29173C" w14:textId="77777777" w:rsidR="00A73389" w:rsidRDefault="00A73389" w:rsidP="00A73389">
            <w:pPr>
              <w:ind w:left="315" w:hanging="315"/>
              <w:cnfStyle w:val="000000100000" w:firstRow="0" w:lastRow="0" w:firstColumn="0" w:lastColumn="0" w:oddVBand="0" w:evenVBand="0" w:oddHBand="1" w:evenHBand="0" w:firstRowFirstColumn="0" w:firstRowLastColumn="0" w:lastRowFirstColumn="0" w:lastRowLastColumn="0"/>
              <w:rPr>
                <w:ins w:id="5917" w:author="Peter Arbogast [2]" w:date="2019-03-22T15:04:00Z"/>
              </w:rPr>
            </w:pPr>
            <w:ins w:id="5918" w:author="Peter Arbogast [2]" w:date="2019-03-22T15:03:00Z">
              <w:r>
                <w:t>0 = no Hardware Partition</w:t>
              </w:r>
            </w:ins>
            <w:ins w:id="5919" w:author="Peter Arbogast [2]" w:date="2019-03-22T15:04:00Z">
              <w:r>
                <w:br/>
                <w:t>like LPAR, Zone</w:t>
              </w:r>
            </w:ins>
          </w:p>
          <w:p w14:paraId="51596CD1" w14:textId="5277E67C" w:rsidR="00A73389" w:rsidRDefault="00A73389">
            <w:pPr>
              <w:ind w:left="315" w:hanging="315"/>
              <w:cnfStyle w:val="000000100000" w:firstRow="0" w:lastRow="0" w:firstColumn="0" w:lastColumn="0" w:oddVBand="0" w:evenVBand="0" w:oddHBand="1" w:evenHBand="0" w:firstRowFirstColumn="0" w:firstRowLastColumn="0" w:lastRowFirstColumn="0" w:lastRowLastColumn="0"/>
              <w:rPr>
                <w:ins w:id="5920" w:author="Peter Arbogast [2]" w:date="2019-03-22T15:03:00Z"/>
              </w:rPr>
              <w:pPrChange w:id="5921" w:author="Peter Arbogast [2]" w:date="2019-03-22T15:04:00Z">
                <w:pPr>
                  <w:cnfStyle w:val="000000100000" w:firstRow="0" w:lastRow="0" w:firstColumn="0" w:lastColumn="0" w:oddVBand="0" w:evenVBand="0" w:oddHBand="1" w:evenHBand="0" w:firstRowFirstColumn="0" w:firstRowLastColumn="0" w:lastRowFirstColumn="0" w:lastRowLastColumn="0"/>
                </w:pPr>
              </w:pPrChange>
            </w:pPr>
            <w:ins w:id="5922" w:author="Peter Arbogast [2]" w:date="2019-03-22T15:04:00Z">
              <w:r>
                <w:t>1 = Hardware Partition</w:t>
              </w:r>
            </w:ins>
          </w:p>
        </w:tc>
      </w:tr>
      <w:tr w:rsidR="00A73389" w14:paraId="3A47D311" w14:textId="77777777" w:rsidTr="00A73389">
        <w:trPr>
          <w:ins w:id="5923" w:author="Peter Arbogast [2]" w:date="2019-03-22T15:04:00Z"/>
        </w:trPr>
        <w:tc>
          <w:tcPr>
            <w:cnfStyle w:val="001000000000" w:firstRow="0" w:lastRow="0" w:firstColumn="1" w:lastColumn="0" w:oddVBand="0" w:evenVBand="0" w:oddHBand="0" w:evenHBand="0" w:firstRowFirstColumn="0" w:firstRowLastColumn="0" w:lastRowFirstColumn="0" w:lastRowLastColumn="0"/>
            <w:tcW w:w="3116" w:type="dxa"/>
          </w:tcPr>
          <w:p w14:paraId="2942B236" w14:textId="3C59B497" w:rsidR="00A73389" w:rsidRPr="00A73389" w:rsidRDefault="00A73389" w:rsidP="00C44B42">
            <w:pPr>
              <w:rPr>
                <w:ins w:id="5924" w:author="Peter Arbogast [2]" w:date="2019-03-22T15:04:00Z"/>
              </w:rPr>
            </w:pPr>
            <w:ins w:id="5925" w:author="Peter Arbogast [2]" w:date="2019-03-22T15:04:00Z">
              <w:r w:rsidRPr="00A73389">
                <w:t>@iLastSeenDays</w:t>
              </w:r>
            </w:ins>
          </w:p>
        </w:tc>
        <w:tc>
          <w:tcPr>
            <w:tcW w:w="3117" w:type="dxa"/>
          </w:tcPr>
          <w:p w14:paraId="7EBB86C6" w14:textId="22E3AB10" w:rsidR="00A73389" w:rsidRDefault="00A73389" w:rsidP="00C44B42">
            <w:pPr>
              <w:cnfStyle w:val="000000000000" w:firstRow="0" w:lastRow="0" w:firstColumn="0" w:lastColumn="0" w:oddVBand="0" w:evenVBand="0" w:oddHBand="0" w:evenHBand="0" w:firstRowFirstColumn="0" w:firstRowLastColumn="0" w:lastRowFirstColumn="0" w:lastRowLastColumn="0"/>
              <w:rPr>
                <w:ins w:id="5926" w:author="Peter Arbogast [2]" w:date="2019-03-22T15:04:00Z"/>
              </w:rPr>
            </w:pPr>
            <w:ins w:id="5927" w:author="Peter Arbogast [2]" w:date="2019-03-22T15:04:00Z">
              <w:r>
                <w:t>90</w:t>
              </w:r>
            </w:ins>
          </w:p>
        </w:tc>
        <w:tc>
          <w:tcPr>
            <w:tcW w:w="3117" w:type="dxa"/>
          </w:tcPr>
          <w:p w14:paraId="7B2E4CDE" w14:textId="30CDDA7F" w:rsidR="00A73389" w:rsidRDefault="00A73389">
            <w:pPr>
              <w:cnfStyle w:val="000000000000" w:firstRow="0" w:lastRow="0" w:firstColumn="0" w:lastColumn="0" w:oddVBand="0" w:evenVBand="0" w:oddHBand="0" w:evenHBand="0" w:firstRowFirstColumn="0" w:firstRowLastColumn="0" w:lastRowFirstColumn="0" w:lastRowLastColumn="0"/>
              <w:rPr>
                <w:ins w:id="5928" w:author="Peter Arbogast [2]" w:date="2019-03-22T15:04:00Z"/>
              </w:rPr>
              <w:pPrChange w:id="5929" w:author="Peter Arbogast [2]" w:date="2019-03-22T15:04:00Z">
                <w:pPr>
                  <w:ind w:left="315" w:hanging="315"/>
                  <w:cnfStyle w:val="000000000000" w:firstRow="0" w:lastRow="0" w:firstColumn="0" w:lastColumn="0" w:oddVBand="0" w:evenVBand="0" w:oddHBand="0" w:evenHBand="0" w:firstRowFirstColumn="0" w:firstRowLastColumn="0" w:lastRowFirstColumn="0" w:lastRowLastColumn="0"/>
                </w:pPr>
              </w:pPrChange>
            </w:pPr>
            <w:ins w:id="5930" w:author="Peter Arbogast [2]" w:date="2019-03-22T15:04:00Z">
              <w:r>
                <w:t>Last seen days, by default Inventories</w:t>
              </w:r>
            </w:ins>
            <w:ins w:id="5931" w:author="Peter Arbogast [2]" w:date="2019-03-22T15:05:00Z">
              <w:r>
                <w:t xml:space="preserve"> of the last 90 days</w:t>
              </w:r>
            </w:ins>
          </w:p>
        </w:tc>
      </w:tr>
    </w:tbl>
    <w:p w14:paraId="2DA5C322" w14:textId="4B3BC286" w:rsidR="004B2A4A" w:rsidRDefault="004B2A4A">
      <w:pPr>
        <w:rPr>
          <w:ins w:id="5932" w:author="Peter Arbogast [2]" w:date="2019-03-22T15:09:00Z"/>
        </w:rPr>
      </w:pPr>
    </w:p>
    <w:p w14:paraId="187F6031" w14:textId="690FE7DE" w:rsidR="004B2A4A" w:rsidRDefault="004B2A4A">
      <w:pPr>
        <w:rPr>
          <w:ins w:id="5933" w:author="Peter Arbogast [2]" w:date="2019-03-22T15:12:00Z"/>
        </w:rPr>
      </w:pPr>
      <w:ins w:id="5934" w:author="Peter Arbogast [2]" w:date="2019-03-22T15:12:00Z">
        <w:r>
          <w:br w:type="page"/>
        </w:r>
      </w:ins>
    </w:p>
    <w:p w14:paraId="11BEAFAB" w14:textId="437C741D" w:rsidR="00A73389" w:rsidRDefault="00A73389" w:rsidP="00C44B42">
      <w:pPr>
        <w:rPr>
          <w:ins w:id="5935" w:author="Peter Arbogast [2]" w:date="2019-03-22T15:06:00Z"/>
        </w:rPr>
      </w:pPr>
      <w:ins w:id="5936" w:author="Peter Arbogast [2]" w:date="2019-03-22T15:05:00Z">
        <w:r>
          <w:lastRenderedPageBreak/>
          <w:t>Retur</w:t>
        </w:r>
      </w:ins>
      <w:ins w:id="5937" w:author="Peter Arbogast [2]" w:date="2019-03-22T15:06:00Z">
        <w:r>
          <w:t>n:</w:t>
        </w:r>
      </w:ins>
    </w:p>
    <w:tbl>
      <w:tblPr>
        <w:tblStyle w:val="GridTable4"/>
        <w:tblW w:w="0" w:type="auto"/>
        <w:tblLook w:val="04A0" w:firstRow="1" w:lastRow="0" w:firstColumn="1" w:lastColumn="0" w:noHBand="0" w:noVBand="1"/>
      </w:tblPr>
      <w:tblGrid>
        <w:gridCol w:w="3116"/>
        <w:gridCol w:w="3117"/>
        <w:gridCol w:w="3117"/>
      </w:tblGrid>
      <w:tr w:rsidR="00A73389" w14:paraId="4B629CD7" w14:textId="77777777" w:rsidTr="004B2A4A">
        <w:trPr>
          <w:cnfStyle w:val="100000000000" w:firstRow="1" w:lastRow="0" w:firstColumn="0" w:lastColumn="0" w:oddVBand="0" w:evenVBand="0" w:oddHBand="0" w:evenHBand="0" w:firstRowFirstColumn="0" w:firstRowLastColumn="0" w:lastRowFirstColumn="0" w:lastRowLastColumn="0"/>
          <w:ins w:id="5938" w:author="Peter Arbogast [2]" w:date="2019-03-22T15:06:00Z"/>
        </w:trPr>
        <w:tc>
          <w:tcPr>
            <w:cnfStyle w:val="001000000000" w:firstRow="0" w:lastRow="0" w:firstColumn="1" w:lastColumn="0" w:oddVBand="0" w:evenVBand="0" w:oddHBand="0" w:evenHBand="0" w:firstRowFirstColumn="0" w:firstRowLastColumn="0" w:lastRowFirstColumn="0" w:lastRowLastColumn="0"/>
            <w:tcW w:w="3116" w:type="dxa"/>
          </w:tcPr>
          <w:p w14:paraId="58C070F6" w14:textId="77777777" w:rsidR="00A73389" w:rsidRDefault="00A73389" w:rsidP="004B2A4A">
            <w:pPr>
              <w:rPr>
                <w:ins w:id="5939" w:author="Peter Arbogast [2]" w:date="2019-03-22T15:06:00Z"/>
              </w:rPr>
            </w:pPr>
            <w:ins w:id="5940" w:author="Peter Arbogast [2]" w:date="2019-03-22T15:06:00Z">
              <w:r>
                <w:t>Colum name</w:t>
              </w:r>
            </w:ins>
          </w:p>
        </w:tc>
        <w:tc>
          <w:tcPr>
            <w:tcW w:w="3117" w:type="dxa"/>
          </w:tcPr>
          <w:p w14:paraId="69BA760A" w14:textId="77777777" w:rsidR="00A73389" w:rsidRDefault="00A73389" w:rsidP="004B2A4A">
            <w:pPr>
              <w:cnfStyle w:val="100000000000" w:firstRow="1" w:lastRow="0" w:firstColumn="0" w:lastColumn="0" w:oddVBand="0" w:evenVBand="0" w:oddHBand="0" w:evenHBand="0" w:firstRowFirstColumn="0" w:firstRowLastColumn="0" w:lastRowFirstColumn="0" w:lastRowLastColumn="0"/>
              <w:rPr>
                <w:ins w:id="5941" w:author="Peter Arbogast [2]" w:date="2019-03-22T15:06:00Z"/>
              </w:rPr>
            </w:pPr>
            <w:ins w:id="5942" w:author="Peter Arbogast [2]" w:date="2019-03-22T15:06:00Z">
              <w:r>
                <w:t>Type</w:t>
              </w:r>
            </w:ins>
          </w:p>
        </w:tc>
        <w:tc>
          <w:tcPr>
            <w:tcW w:w="3117" w:type="dxa"/>
          </w:tcPr>
          <w:p w14:paraId="314F5452" w14:textId="77777777" w:rsidR="00A73389" w:rsidRDefault="00A73389" w:rsidP="004B2A4A">
            <w:pPr>
              <w:cnfStyle w:val="100000000000" w:firstRow="1" w:lastRow="0" w:firstColumn="0" w:lastColumn="0" w:oddVBand="0" w:evenVBand="0" w:oddHBand="0" w:evenHBand="0" w:firstRowFirstColumn="0" w:firstRowLastColumn="0" w:lastRowFirstColumn="0" w:lastRowLastColumn="0"/>
              <w:rPr>
                <w:ins w:id="5943" w:author="Peter Arbogast [2]" w:date="2019-03-22T15:06:00Z"/>
              </w:rPr>
            </w:pPr>
            <w:ins w:id="5944" w:author="Peter Arbogast [2]" w:date="2019-03-22T15:06:00Z">
              <w:r>
                <w:t>Description</w:t>
              </w:r>
            </w:ins>
          </w:p>
        </w:tc>
      </w:tr>
      <w:tr w:rsidR="00A73389" w14:paraId="7F77CB00" w14:textId="77777777" w:rsidTr="004B2A4A">
        <w:trPr>
          <w:cnfStyle w:val="000000100000" w:firstRow="0" w:lastRow="0" w:firstColumn="0" w:lastColumn="0" w:oddVBand="0" w:evenVBand="0" w:oddHBand="1" w:evenHBand="0" w:firstRowFirstColumn="0" w:firstRowLastColumn="0" w:lastRowFirstColumn="0" w:lastRowLastColumn="0"/>
          <w:ins w:id="5945" w:author="Peter Arbogast [2]" w:date="2019-03-22T15:06:00Z"/>
        </w:trPr>
        <w:tc>
          <w:tcPr>
            <w:cnfStyle w:val="001000000000" w:firstRow="0" w:lastRow="0" w:firstColumn="1" w:lastColumn="0" w:oddVBand="0" w:evenVBand="0" w:oddHBand="0" w:evenHBand="0" w:firstRowFirstColumn="0" w:firstRowLastColumn="0" w:lastRowFirstColumn="0" w:lastRowLastColumn="0"/>
            <w:tcW w:w="3116" w:type="dxa"/>
          </w:tcPr>
          <w:p w14:paraId="2127AFC9" w14:textId="77EEFD67" w:rsidR="00A73389" w:rsidRDefault="00A73389" w:rsidP="004B2A4A">
            <w:pPr>
              <w:rPr>
                <w:ins w:id="5946" w:author="Peter Arbogast [2]" w:date="2019-03-22T15:06:00Z"/>
              </w:rPr>
            </w:pPr>
            <w:ins w:id="5947" w:author="Peter Arbogast [2]" w:date="2019-03-22T15:06:00Z">
              <w:r>
                <w:t>import_id</w:t>
              </w:r>
            </w:ins>
          </w:p>
        </w:tc>
        <w:tc>
          <w:tcPr>
            <w:tcW w:w="3117" w:type="dxa"/>
          </w:tcPr>
          <w:p w14:paraId="0A8F7708" w14:textId="0A6EE8B3" w:rsidR="00A73389" w:rsidRDefault="00A73389" w:rsidP="004B2A4A">
            <w:pPr>
              <w:cnfStyle w:val="000000100000" w:firstRow="0" w:lastRow="0" w:firstColumn="0" w:lastColumn="0" w:oddVBand="0" w:evenVBand="0" w:oddHBand="1" w:evenHBand="0" w:firstRowFirstColumn="0" w:firstRowLastColumn="0" w:lastRowFirstColumn="0" w:lastRowLastColumn="0"/>
              <w:rPr>
                <w:ins w:id="5948" w:author="Peter Arbogast [2]" w:date="2019-03-22T15:06:00Z"/>
              </w:rPr>
            </w:pPr>
            <w:ins w:id="5949" w:author="Peter Arbogast [2]" w:date="2019-03-22T15:06:00Z">
              <w:r>
                <w:t>NVARCHAR(12</w:t>
              </w:r>
            </w:ins>
            <w:ins w:id="5950" w:author="Peter Arbogast [2]" w:date="2019-03-22T15:07:00Z">
              <w:r>
                <w:t>5)</w:t>
              </w:r>
            </w:ins>
          </w:p>
        </w:tc>
        <w:tc>
          <w:tcPr>
            <w:tcW w:w="3117" w:type="dxa"/>
          </w:tcPr>
          <w:p w14:paraId="3CD62C8C" w14:textId="1161C5E4" w:rsidR="00A73389" w:rsidRDefault="00A73389" w:rsidP="004B2A4A">
            <w:pPr>
              <w:cnfStyle w:val="000000100000" w:firstRow="0" w:lastRow="0" w:firstColumn="0" w:lastColumn="0" w:oddVBand="0" w:evenVBand="0" w:oddHBand="1" w:evenHBand="0" w:firstRowFirstColumn="0" w:firstRowLastColumn="0" w:lastRowFirstColumn="0" w:lastRowLastColumn="0"/>
              <w:rPr>
                <w:ins w:id="5951" w:author="Peter Arbogast [2]" w:date="2019-03-22T15:06:00Z"/>
              </w:rPr>
            </w:pPr>
            <w:ins w:id="5952" w:author="Peter Arbogast [2]" w:date="2019-03-22T15:06:00Z">
              <w:r>
                <w:t>Hostname or FQDN depend on @bImportIDFQDN</w:t>
              </w:r>
            </w:ins>
          </w:p>
        </w:tc>
      </w:tr>
      <w:tr w:rsidR="00A73389" w14:paraId="1F0456AA" w14:textId="77777777" w:rsidTr="004B2A4A">
        <w:trPr>
          <w:ins w:id="5953" w:author="Peter Arbogast [2]" w:date="2019-03-22T15:06:00Z"/>
        </w:trPr>
        <w:tc>
          <w:tcPr>
            <w:cnfStyle w:val="001000000000" w:firstRow="0" w:lastRow="0" w:firstColumn="1" w:lastColumn="0" w:oddVBand="0" w:evenVBand="0" w:oddHBand="0" w:evenHBand="0" w:firstRowFirstColumn="0" w:firstRowLastColumn="0" w:lastRowFirstColumn="0" w:lastRowLastColumn="0"/>
            <w:tcW w:w="3116" w:type="dxa"/>
          </w:tcPr>
          <w:p w14:paraId="638ADE0F" w14:textId="6762E016" w:rsidR="00A73389" w:rsidRDefault="004B2A4A" w:rsidP="004B2A4A">
            <w:pPr>
              <w:rPr>
                <w:ins w:id="5954" w:author="Peter Arbogast [2]" w:date="2019-03-22T15:06:00Z"/>
              </w:rPr>
            </w:pPr>
            <w:ins w:id="5955" w:author="Peter Arbogast [2]" w:date="2019-03-22T15:07:00Z">
              <w:r>
                <w:t>i</w:t>
              </w:r>
              <w:r w:rsidR="00A73389">
                <w:t>mport_data_source_id</w:t>
              </w:r>
            </w:ins>
          </w:p>
        </w:tc>
        <w:tc>
          <w:tcPr>
            <w:tcW w:w="3117" w:type="dxa"/>
          </w:tcPr>
          <w:p w14:paraId="6175C030" w14:textId="0ABB02D6" w:rsidR="00A73389" w:rsidRDefault="004B2A4A" w:rsidP="004B2A4A">
            <w:pPr>
              <w:cnfStyle w:val="000000000000" w:firstRow="0" w:lastRow="0" w:firstColumn="0" w:lastColumn="0" w:oddVBand="0" w:evenVBand="0" w:oddHBand="0" w:evenHBand="0" w:firstRowFirstColumn="0" w:firstRowLastColumn="0" w:lastRowFirstColumn="0" w:lastRowLastColumn="0"/>
              <w:rPr>
                <w:ins w:id="5956" w:author="Peter Arbogast [2]" w:date="2019-03-22T15:06:00Z"/>
              </w:rPr>
            </w:pPr>
            <w:ins w:id="5957" w:author="Peter Arbogast [2]" w:date="2019-03-22T15:13:00Z">
              <w:r>
                <w:t>NVARCHAR(50)</w:t>
              </w:r>
            </w:ins>
          </w:p>
        </w:tc>
        <w:tc>
          <w:tcPr>
            <w:tcW w:w="3117" w:type="dxa"/>
          </w:tcPr>
          <w:p w14:paraId="7D5ACA00" w14:textId="514DC202" w:rsidR="00A73389" w:rsidRDefault="004B2A4A" w:rsidP="004B2A4A">
            <w:pPr>
              <w:cnfStyle w:val="000000000000" w:firstRow="0" w:lastRow="0" w:firstColumn="0" w:lastColumn="0" w:oddVBand="0" w:evenVBand="0" w:oddHBand="0" w:evenHBand="0" w:firstRowFirstColumn="0" w:firstRowLastColumn="0" w:lastRowFirstColumn="0" w:lastRowLastColumn="0"/>
              <w:rPr>
                <w:ins w:id="5958" w:author="Peter Arbogast [2]" w:date="2019-03-22T15:06:00Z"/>
              </w:rPr>
            </w:pPr>
            <w:ins w:id="5959" w:author="Peter Arbogast [2]" w:date="2019-03-22T15:07:00Z">
              <w:r>
                <w:t>Value of @sDataSourceID</w:t>
              </w:r>
            </w:ins>
          </w:p>
        </w:tc>
      </w:tr>
      <w:tr w:rsidR="00A73389" w14:paraId="587A4814" w14:textId="77777777" w:rsidTr="004B2A4A">
        <w:trPr>
          <w:cnfStyle w:val="000000100000" w:firstRow="0" w:lastRow="0" w:firstColumn="0" w:lastColumn="0" w:oddVBand="0" w:evenVBand="0" w:oddHBand="1" w:evenHBand="0" w:firstRowFirstColumn="0" w:firstRowLastColumn="0" w:lastRowFirstColumn="0" w:lastRowLastColumn="0"/>
          <w:ins w:id="5960" w:author="Peter Arbogast [2]" w:date="2019-03-22T15:07:00Z"/>
        </w:trPr>
        <w:tc>
          <w:tcPr>
            <w:cnfStyle w:val="001000000000" w:firstRow="0" w:lastRow="0" w:firstColumn="1" w:lastColumn="0" w:oddVBand="0" w:evenVBand="0" w:oddHBand="0" w:evenHBand="0" w:firstRowFirstColumn="0" w:firstRowLastColumn="0" w:lastRowFirstColumn="0" w:lastRowLastColumn="0"/>
            <w:tcW w:w="3116" w:type="dxa"/>
          </w:tcPr>
          <w:p w14:paraId="6F246422" w14:textId="09A6DD05" w:rsidR="00A73389" w:rsidRDefault="004B2A4A" w:rsidP="004B2A4A">
            <w:pPr>
              <w:rPr>
                <w:ins w:id="5961" w:author="Peter Arbogast [2]" w:date="2019-03-22T15:07:00Z"/>
              </w:rPr>
            </w:pPr>
            <w:ins w:id="5962" w:author="Peter Arbogast [2]" w:date="2019-03-22T15:07:00Z">
              <w:r>
                <w:t>device_key</w:t>
              </w:r>
            </w:ins>
          </w:p>
        </w:tc>
        <w:tc>
          <w:tcPr>
            <w:tcW w:w="3117" w:type="dxa"/>
          </w:tcPr>
          <w:p w14:paraId="622253E7" w14:textId="073FCA1F" w:rsidR="00A73389" w:rsidRDefault="004B2A4A" w:rsidP="004B2A4A">
            <w:pPr>
              <w:cnfStyle w:val="000000100000" w:firstRow="0" w:lastRow="0" w:firstColumn="0" w:lastColumn="0" w:oddVBand="0" w:evenVBand="0" w:oddHBand="1" w:evenHBand="0" w:firstRowFirstColumn="0" w:firstRowLastColumn="0" w:lastRowFirstColumn="0" w:lastRowLastColumn="0"/>
              <w:rPr>
                <w:ins w:id="5963" w:author="Peter Arbogast [2]" w:date="2019-03-22T15:07:00Z"/>
              </w:rPr>
            </w:pPr>
            <w:ins w:id="5964" w:author="Peter Arbogast [2]" w:date="2019-03-22T15:13:00Z">
              <w:r>
                <w:t>NVARCHAR(255)</w:t>
              </w:r>
            </w:ins>
          </w:p>
        </w:tc>
        <w:tc>
          <w:tcPr>
            <w:tcW w:w="3117" w:type="dxa"/>
          </w:tcPr>
          <w:p w14:paraId="59F99FF4" w14:textId="77777777" w:rsidR="00A73389" w:rsidRDefault="00A73389" w:rsidP="004B2A4A">
            <w:pPr>
              <w:cnfStyle w:val="000000100000" w:firstRow="0" w:lastRow="0" w:firstColumn="0" w:lastColumn="0" w:oddVBand="0" w:evenVBand="0" w:oddHBand="1" w:evenHBand="0" w:firstRowFirstColumn="0" w:firstRowLastColumn="0" w:lastRowFirstColumn="0" w:lastRowLastColumn="0"/>
              <w:rPr>
                <w:ins w:id="5965" w:author="Peter Arbogast [2]" w:date="2019-03-22T15:07:00Z"/>
              </w:rPr>
            </w:pPr>
          </w:p>
        </w:tc>
      </w:tr>
      <w:tr w:rsidR="004B2A4A" w14:paraId="0055FD3F" w14:textId="77777777" w:rsidTr="004B2A4A">
        <w:trPr>
          <w:ins w:id="5966" w:author="Peter Arbogast [2]" w:date="2019-03-22T15:07:00Z"/>
        </w:trPr>
        <w:tc>
          <w:tcPr>
            <w:cnfStyle w:val="001000000000" w:firstRow="0" w:lastRow="0" w:firstColumn="1" w:lastColumn="0" w:oddVBand="0" w:evenVBand="0" w:oddHBand="0" w:evenHBand="0" w:firstRowFirstColumn="0" w:firstRowLastColumn="0" w:lastRowFirstColumn="0" w:lastRowLastColumn="0"/>
            <w:tcW w:w="3116" w:type="dxa"/>
          </w:tcPr>
          <w:p w14:paraId="5D75CD44" w14:textId="32EC74FC" w:rsidR="004B2A4A" w:rsidRDefault="004B2A4A" w:rsidP="004B2A4A">
            <w:pPr>
              <w:rPr>
                <w:ins w:id="5967" w:author="Peter Arbogast [2]" w:date="2019-03-22T15:07:00Z"/>
              </w:rPr>
            </w:pPr>
            <w:ins w:id="5968" w:author="Peter Arbogast [2]" w:date="2019-03-22T15:07:00Z">
              <w:r>
                <w:t>import_org_level_2_id</w:t>
              </w:r>
            </w:ins>
          </w:p>
        </w:tc>
        <w:tc>
          <w:tcPr>
            <w:tcW w:w="3117" w:type="dxa"/>
          </w:tcPr>
          <w:p w14:paraId="0B509B5F" w14:textId="2A28B9EC" w:rsidR="004B2A4A" w:rsidRDefault="004B2A4A" w:rsidP="004B2A4A">
            <w:pPr>
              <w:cnfStyle w:val="000000000000" w:firstRow="0" w:lastRow="0" w:firstColumn="0" w:lastColumn="0" w:oddVBand="0" w:evenVBand="0" w:oddHBand="0" w:evenHBand="0" w:firstRowFirstColumn="0" w:firstRowLastColumn="0" w:lastRowFirstColumn="0" w:lastRowLastColumn="0"/>
              <w:rPr>
                <w:ins w:id="5969" w:author="Peter Arbogast [2]" w:date="2019-03-22T15:07:00Z"/>
              </w:rPr>
            </w:pPr>
            <w:ins w:id="5970" w:author="Peter Arbogast [2]" w:date="2019-03-22T15:13:00Z">
              <w:r>
                <w:t>NVARCHAR(50)</w:t>
              </w:r>
            </w:ins>
          </w:p>
        </w:tc>
        <w:tc>
          <w:tcPr>
            <w:tcW w:w="3117" w:type="dxa"/>
          </w:tcPr>
          <w:p w14:paraId="2E65540B" w14:textId="18BF3734" w:rsidR="004B2A4A" w:rsidRDefault="004B2A4A" w:rsidP="004B2A4A">
            <w:pPr>
              <w:cnfStyle w:val="000000000000" w:firstRow="0" w:lastRow="0" w:firstColumn="0" w:lastColumn="0" w:oddVBand="0" w:evenVBand="0" w:oddHBand="0" w:evenHBand="0" w:firstRowFirstColumn="0" w:firstRowLastColumn="0" w:lastRowFirstColumn="0" w:lastRowLastColumn="0"/>
              <w:rPr>
                <w:ins w:id="5971" w:author="Peter Arbogast [2]" w:date="2019-03-22T15:07:00Z"/>
              </w:rPr>
            </w:pPr>
            <w:ins w:id="5972" w:author="Peter Arbogast [2]" w:date="2019-03-22T15:12:00Z">
              <w:r>
                <w:t xml:space="preserve">Value of </w:t>
              </w:r>
              <w:r w:rsidRPr="00A73389">
                <w:t>@sOrgLevel2ID</w:t>
              </w:r>
            </w:ins>
          </w:p>
        </w:tc>
      </w:tr>
      <w:tr w:rsidR="004B2A4A" w14:paraId="58CA71FB" w14:textId="77777777" w:rsidTr="004B2A4A">
        <w:trPr>
          <w:cnfStyle w:val="000000100000" w:firstRow="0" w:lastRow="0" w:firstColumn="0" w:lastColumn="0" w:oddVBand="0" w:evenVBand="0" w:oddHBand="1" w:evenHBand="0" w:firstRowFirstColumn="0" w:firstRowLastColumn="0" w:lastRowFirstColumn="0" w:lastRowLastColumn="0"/>
          <w:ins w:id="5973" w:author="Peter Arbogast [2]" w:date="2019-03-22T15:07:00Z"/>
        </w:trPr>
        <w:tc>
          <w:tcPr>
            <w:cnfStyle w:val="001000000000" w:firstRow="0" w:lastRow="0" w:firstColumn="1" w:lastColumn="0" w:oddVBand="0" w:evenVBand="0" w:oddHBand="0" w:evenHBand="0" w:firstRowFirstColumn="0" w:firstRowLastColumn="0" w:lastRowFirstColumn="0" w:lastRowLastColumn="0"/>
            <w:tcW w:w="3116" w:type="dxa"/>
          </w:tcPr>
          <w:p w14:paraId="117054CE" w14:textId="3DB6FF58" w:rsidR="004B2A4A" w:rsidRDefault="004B2A4A" w:rsidP="004B2A4A">
            <w:pPr>
              <w:rPr>
                <w:ins w:id="5974" w:author="Peter Arbogast [2]" w:date="2019-03-22T15:07:00Z"/>
              </w:rPr>
            </w:pPr>
            <w:ins w:id="5975" w:author="Peter Arbogast [2]" w:date="2019-03-22T15:08:00Z">
              <w:r>
                <w:t>device_name</w:t>
              </w:r>
            </w:ins>
          </w:p>
        </w:tc>
        <w:tc>
          <w:tcPr>
            <w:tcW w:w="3117" w:type="dxa"/>
          </w:tcPr>
          <w:p w14:paraId="1D7214BE" w14:textId="355C5EDC" w:rsidR="004B2A4A" w:rsidRDefault="004B2A4A" w:rsidP="004B2A4A">
            <w:pPr>
              <w:cnfStyle w:val="000000100000" w:firstRow="0" w:lastRow="0" w:firstColumn="0" w:lastColumn="0" w:oddVBand="0" w:evenVBand="0" w:oddHBand="1" w:evenHBand="0" w:firstRowFirstColumn="0" w:firstRowLastColumn="0" w:lastRowFirstColumn="0" w:lastRowLastColumn="0"/>
              <w:rPr>
                <w:ins w:id="5976" w:author="Peter Arbogast [2]" w:date="2019-03-22T15:07:00Z"/>
              </w:rPr>
            </w:pPr>
            <w:ins w:id="5977" w:author="Peter Arbogast [2]" w:date="2019-03-22T15:16:00Z">
              <w:r>
                <w:t>NVARCHAR(255)</w:t>
              </w:r>
            </w:ins>
          </w:p>
        </w:tc>
        <w:tc>
          <w:tcPr>
            <w:tcW w:w="3117" w:type="dxa"/>
          </w:tcPr>
          <w:p w14:paraId="3C926F73" w14:textId="77777777" w:rsidR="004B2A4A" w:rsidRDefault="004B2A4A" w:rsidP="004B2A4A">
            <w:pPr>
              <w:cnfStyle w:val="000000100000" w:firstRow="0" w:lastRow="0" w:firstColumn="0" w:lastColumn="0" w:oddVBand="0" w:evenVBand="0" w:oddHBand="1" w:evenHBand="0" w:firstRowFirstColumn="0" w:firstRowLastColumn="0" w:lastRowFirstColumn="0" w:lastRowLastColumn="0"/>
              <w:rPr>
                <w:ins w:id="5978" w:author="Peter Arbogast [2]" w:date="2019-03-22T15:07:00Z"/>
              </w:rPr>
            </w:pPr>
          </w:p>
        </w:tc>
      </w:tr>
      <w:tr w:rsidR="004B2A4A" w14:paraId="2FD52B35" w14:textId="77777777" w:rsidTr="004B2A4A">
        <w:trPr>
          <w:ins w:id="5979" w:author="Peter Arbogast [2]" w:date="2019-03-22T15:08:00Z"/>
        </w:trPr>
        <w:tc>
          <w:tcPr>
            <w:cnfStyle w:val="001000000000" w:firstRow="0" w:lastRow="0" w:firstColumn="1" w:lastColumn="0" w:oddVBand="0" w:evenVBand="0" w:oddHBand="0" w:evenHBand="0" w:firstRowFirstColumn="0" w:firstRowLastColumn="0" w:lastRowFirstColumn="0" w:lastRowLastColumn="0"/>
            <w:tcW w:w="3116" w:type="dxa"/>
          </w:tcPr>
          <w:p w14:paraId="1B9D883C" w14:textId="3DCDBC46" w:rsidR="004B2A4A" w:rsidRDefault="004B2A4A" w:rsidP="004B2A4A">
            <w:pPr>
              <w:rPr>
                <w:ins w:id="5980" w:author="Peter Arbogast [2]" w:date="2019-03-22T15:08:00Z"/>
              </w:rPr>
            </w:pPr>
            <w:ins w:id="5981" w:author="Peter Arbogast [2]" w:date="2019-03-22T15:08:00Z">
              <w:r>
                <w:t>device_manufacturer</w:t>
              </w:r>
            </w:ins>
          </w:p>
        </w:tc>
        <w:tc>
          <w:tcPr>
            <w:tcW w:w="3117" w:type="dxa"/>
          </w:tcPr>
          <w:p w14:paraId="05802D95" w14:textId="5DDD7DE5" w:rsidR="004B2A4A" w:rsidRDefault="004B2A4A" w:rsidP="004B2A4A">
            <w:pPr>
              <w:cnfStyle w:val="000000000000" w:firstRow="0" w:lastRow="0" w:firstColumn="0" w:lastColumn="0" w:oddVBand="0" w:evenVBand="0" w:oddHBand="0" w:evenHBand="0" w:firstRowFirstColumn="0" w:firstRowLastColumn="0" w:lastRowFirstColumn="0" w:lastRowLastColumn="0"/>
              <w:rPr>
                <w:ins w:id="5982" w:author="Peter Arbogast [2]" w:date="2019-03-22T15:08:00Z"/>
              </w:rPr>
            </w:pPr>
            <w:ins w:id="5983" w:author="Peter Arbogast [2]" w:date="2019-03-22T15:16:00Z">
              <w:r>
                <w:t>NVARCHAR(255)</w:t>
              </w:r>
            </w:ins>
          </w:p>
        </w:tc>
        <w:tc>
          <w:tcPr>
            <w:tcW w:w="3117" w:type="dxa"/>
          </w:tcPr>
          <w:p w14:paraId="2161610E" w14:textId="77777777" w:rsidR="004B2A4A" w:rsidRDefault="004B2A4A" w:rsidP="004B2A4A">
            <w:pPr>
              <w:cnfStyle w:val="000000000000" w:firstRow="0" w:lastRow="0" w:firstColumn="0" w:lastColumn="0" w:oddVBand="0" w:evenVBand="0" w:oddHBand="0" w:evenHBand="0" w:firstRowFirstColumn="0" w:firstRowLastColumn="0" w:lastRowFirstColumn="0" w:lastRowLastColumn="0"/>
              <w:rPr>
                <w:ins w:id="5984" w:author="Peter Arbogast [2]" w:date="2019-03-22T15:08:00Z"/>
              </w:rPr>
            </w:pPr>
          </w:p>
        </w:tc>
      </w:tr>
      <w:tr w:rsidR="004B2A4A" w14:paraId="6421F008" w14:textId="77777777" w:rsidTr="004B2A4A">
        <w:trPr>
          <w:cnfStyle w:val="000000100000" w:firstRow="0" w:lastRow="0" w:firstColumn="0" w:lastColumn="0" w:oddVBand="0" w:evenVBand="0" w:oddHBand="1" w:evenHBand="0" w:firstRowFirstColumn="0" w:firstRowLastColumn="0" w:lastRowFirstColumn="0" w:lastRowLastColumn="0"/>
          <w:ins w:id="5985" w:author="Peter Arbogast [2]" w:date="2019-03-22T15:08:00Z"/>
        </w:trPr>
        <w:tc>
          <w:tcPr>
            <w:cnfStyle w:val="001000000000" w:firstRow="0" w:lastRow="0" w:firstColumn="1" w:lastColumn="0" w:oddVBand="0" w:evenVBand="0" w:oddHBand="0" w:evenHBand="0" w:firstRowFirstColumn="0" w:firstRowLastColumn="0" w:lastRowFirstColumn="0" w:lastRowLastColumn="0"/>
            <w:tcW w:w="3116" w:type="dxa"/>
          </w:tcPr>
          <w:p w14:paraId="5534B1E2" w14:textId="7E9C444D" w:rsidR="004B2A4A" w:rsidRDefault="004B2A4A" w:rsidP="004B2A4A">
            <w:pPr>
              <w:rPr>
                <w:ins w:id="5986" w:author="Peter Arbogast [2]" w:date="2019-03-22T15:08:00Z"/>
              </w:rPr>
            </w:pPr>
            <w:ins w:id="5987" w:author="Peter Arbogast [2]" w:date="2019-03-22T15:08:00Z">
              <w:r>
                <w:t>device_model</w:t>
              </w:r>
            </w:ins>
          </w:p>
        </w:tc>
        <w:tc>
          <w:tcPr>
            <w:tcW w:w="3117" w:type="dxa"/>
          </w:tcPr>
          <w:p w14:paraId="61990709" w14:textId="335A5AE5" w:rsidR="004B2A4A" w:rsidRDefault="004B2A4A" w:rsidP="004B2A4A">
            <w:pPr>
              <w:cnfStyle w:val="000000100000" w:firstRow="0" w:lastRow="0" w:firstColumn="0" w:lastColumn="0" w:oddVBand="0" w:evenVBand="0" w:oddHBand="1" w:evenHBand="0" w:firstRowFirstColumn="0" w:firstRowLastColumn="0" w:lastRowFirstColumn="0" w:lastRowLastColumn="0"/>
              <w:rPr>
                <w:ins w:id="5988" w:author="Peter Arbogast [2]" w:date="2019-03-22T15:08:00Z"/>
              </w:rPr>
            </w:pPr>
            <w:ins w:id="5989" w:author="Peter Arbogast [2]" w:date="2019-03-22T15:16:00Z">
              <w:r>
                <w:t>NVARCHAR(255)</w:t>
              </w:r>
            </w:ins>
          </w:p>
        </w:tc>
        <w:tc>
          <w:tcPr>
            <w:tcW w:w="3117" w:type="dxa"/>
          </w:tcPr>
          <w:p w14:paraId="46AFDF9A" w14:textId="77777777" w:rsidR="004B2A4A" w:rsidRDefault="004B2A4A" w:rsidP="004B2A4A">
            <w:pPr>
              <w:cnfStyle w:val="000000100000" w:firstRow="0" w:lastRow="0" w:firstColumn="0" w:lastColumn="0" w:oddVBand="0" w:evenVBand="0" w:oddHBand="1" w:evenHBand="0" w:firstRowFirstColumn="0" w:firstRowLastColumn="0" w:lastRowFirstColumn="0" w:lastRowLastColumn="0"/>
              <w:rPr>
                <w:ins w:id="5990" w:author="Peter Arbogast [2]" w:date="2019-03-22T15:08:00Z"/>
              </w:rPr>
            </w:pPr>
          </w:p>
        </w:tc>
      </w:tr>
      <w:tr w:rsidR="004B2A4A" w14:paraId="39A38925" w14:textId="77777777" w:rsidTr="004B2A4A">
        <w:trPr>
          <w:ins w:id="5991" w:author="Peter Arbogast [2]" w:date="2019-03-22T15:08:00Z"/>
        </w:trPr>
        <w:tc>
          <w:tcPr>
            <w:cnfStyle w:val="001000000000" w:firstRow="0" w:lastRow="0" w:firstColumn="1" w:lastColumn="0" w:oddVBand="0" w:evenVBand="0" w:oddHBand="0" w:evenHBand="0" w:firstRowFirstColumn="0" w:firstRowLastColumn="0" w:lastRowFirstColumn="0" w:lastRowLastColumn="0"/>
            <w:tcW w:w="3116" w:type="dxa"/>
          </w:tcPr>
          <w:p w14:paraId="4F5B526C" w14:textId="719AAD89" w:rsidR="004B2A4A" w:rsidRDefault="004B2A4A" w:rsidP="004B2A4A">
            <w:pPr>
              <w:rPr>
                <w:ins w:id="5992" w:author="Peter Arbogast [2]" w:date="2019-03-22T15:08:00Z"/>
              </w:rPr>
            </w:pPr>
            <w:ins w:id="5993" w:author="Peter Arbogast [2]" w:date="2019-03-22T15:08:00Z">
              <w:r>
                <w:t>serial_number</w:t>
              </w:r>
            </w:ins>
          </w:p>
        </w:tc>
        <w:tc>
          <w:tcPr>
            <w:tcW w:w="3117" w:type="dxa"/>
          </w:tcPr>
          <w:p w14:paraId="7D75E820" w14:textId="3CFFB0C5" w:rsidR="004B2A4A" w:rsidRDefault="004B2A4A" w:rsidP="004B2A4A">
            <w:pPr>
              <w:cnfStyle w:val="000000000000" w:firstRow="0" w:lastRow="0" w:firstColumn="0" w:lastColumn="0" w:oddVBand="0" w:evenVBand="0" w:oddHBand="0" w:evenHBand="0" w:firstRowFirstColumn="0" w:firstRowLastColumn="0" w:lastRowFirstColumn="0" w:lastRowLastColumn="0"/>
              <w:rPr>
                <w:ins w:id="5994" w:author="Peter Arbogast [2]" w:date="2019-03-22T15:08:00Z"/>
              </w:rPr>
            </w:pPr>
            <w:ins w:id="5995" w:author="Peter Arbogast [2]" w:date="2019-03-22T15:16:00Z">
              <w:r>
                <w:t>NVARCHAR(255)</w:t>
              </w:r>
            </w:ins>
          </w:p>
        </w:tc>
        <w:tc>
          <w:tcPr>
            <w:tcW w:w="3117" w:type="dxa"/>
          </w:tcPr>
          <w:p w14:paraId="2F570D3C" w14:textId="77777777" w:rsidR="004B2A4A" w:rsidRDefault="004B2A4A" w:rsidP="004B2A4A">
            <w:pPr>
              <w:cnfStyle w:val="000000000000" w:firstRow="0" w:lastRow="0" w:firstColumn="0" w:lastColumn="0" w:oddVBand="0" w:evenVBand="0" w:oddHBand="0" w:evenHBand="0" w:firstRowFirstColumn="0" w:firstRowLastColumn="0" w:lastRowFirstColumn="0" w:lastRowLastColumn="0"/>
              <w:rPr>
                <w:ins w:id="5996" w:author="Peter Arbogast [2]" w:date="2019-03-22T15:08:00Z"/>
              </w:rPr>
            </w:pPr>
          </w:p>
        </w:tc>
      </w:tr>
      <w:tr w:rsidR="004B2A4A" w14:paraId="4A4D3C6E" w14:textId="77777777" w:rsidTr="004B2A4A">
        <w:trPr>
          <w:cnfStyle w:val="000000100000" w:firstRow="0" w:lastRow="0" w:firstColumn="0" w:lastColumn="0" w:oddVBand="0" w:evenVBand="0" w:oddHBand="1" w:evenHBand="0" w:firstRowFirstColumn="0" w:firstRowLastColumn="0" w:lastRowFirstColumn="0" w:lastRowLastColumn="0"/>
          <w:ins w:id="5997" w:author="Peter Arbogast [2]" w:date="2019-03-22T15:08:00Z"/>
        </w:trPr>
        <w:tc>
          <w:tcPr>
            <w:cnfStyle w:val="001000000000" w:firstRow="0" w:lastRow="0" w:firstColumn="1" w:lastColumn="0" w:oddVBand="0" w:evenVBand="0" w:oddHBand="0" w:evenHBand="0" w:firstRowFirstColumn="0" w:firstRowLastColumn="0" w:lastRowFirstColumn="0" w:lastRowLastColumn="0"/>
            <w:tcW w:w="3116" w:type="dxa"/>
          </w:tcPr>
          <w:p w14:paraId="47366E40" w14:textId="7A45F5AD" w:rsidR="004B2A4A" w:rsidRDefault="004B2A4A" w:rsidP="004B2A4A">
            <w:pPr>
              <w:rPr>
                <w:ins w:id="5998" w:author="Peter Arbogast [2]" w:date="2019-03-22T15:08:00Z"/>
              </w:rPr>
            </w:pPr>
            <w:ins w:id="5999" w:author="Peter Arbogast [2]" w:date="2019-03-22T15:08:00Z">
              <w:r>
                <w:t>import_operating_system_id</w:t>
              </w:r>
            </w:ins>
          </w:p>
        </w:tc>
        <w:tc>
          <w:tcPr>
            <w:tcW w:w="3117" w:type="dxa"/>
          </w:tcPr>
          <w:p w14:paraId="0E3064B2" w14:textId="03840B91" w:rsidR="004B2A4A" w:rsidRDefault="004B2A4A" w:rsidP="004B2A4A">
            <w:pPr>
              <w:cnfStyle w:val="000000100000" w:firstRow="0" w:lastRow="0" w:firstColumn="0" w:lastColumn="0" w:oddVBand="0" w:evenVBand="0" w:oddHBand="1" w:evenHBand="0" w:firstRowFirstColumn="0" w:firstRowLastColumn="0" w:lastRowFirstColumn="0" w:lastRowLastColumn="0"/>
              <w:rPr>
                <w:ins w:id="6000" w:author="Peter Arbogast [2]" w:date="2019-03-22T15:08:00Z"/>
              </w:rPr>
            </w:pPr>
            <w:ins w:id="6001" w:author="Peter Arbogast [2]" w:date="2019-03-22T15:16:00Z">
              <w:r>
                <w:t>NVARCHAR(255)</w:t>
              </w:r>
            </w:ins>
          </w:p>
        </w:tc>
        <w:tc>
          <w:tcPr>
            <w:tcW w:w="3117" w:type="dxa"/>
          </w:tcPr>
          <w:p w14:paraId="7193B32A" w14:textId="77777777" w:rsidR="004B2A4A" w:rsidRDefault="004B2A4A" w:rsidP="004B2A4A">
            <w:pPr>
              <w:cnfStyle w:val="000000100000" w:firstRow="0" w:lastRow="0" w:firstColumn="0" w:lastColumn="0" w:oddVBand="0" w:evenVBand="0" w:oddHBand="1" w:evenHBand="0" w:firstRowFirstColumn="0" w:firstRowLastColumn="0" w:lastRowFirstColumn="0" w:lastRowLastColumn="0"/>
              <w:rPr>
                <w:ins w:id="6002" w:author="Peter Arbogast [2]" w:date="2019-03-22T15:08:00Z"/>
              </w:rPr>
            </w:pPr>
          </w:p>
        </w:tc>
      </w:tr>
      <w:tr w:rsidR="004B2A4A" w14:paraId="4EEC0778" w14:textId="77777777" w:rsidTr="004B2A4A">
        <w:trPr>
          <w:ins w:id="6003" w:author="Peter Arbogast [2]" w:date="2019-03-22T15:08:00Z"/>
        </w:trPr>
        <w:tc>
          <w:tcPr>
            <w:cnfStyle w:val="001000000000" w:firstRow="0" w:lastRow="0" w:firstColumn="1" w:lastColumn="0" w:oddVBand="0" w:evenVBand="0" w:oddHBand="0" w:evenHBand="0" w:firstRowFirstColumn="0" w:firstRowLastColumn="0" w:lastRowFirstColumn="0" w:lastRowLastColumn="0"/>
            <w:tcW w:w="3116" w:type="dxa"/>
          </w:tcPr>
          <w:p w14:paraId="3AB9C4F4" w14:textId="162EB8F4" w:rsidR="004B2A4A" w:rsidRDefault="004B2A4A" w:rsidP="004B2A4A">
            <w:pPr>
              <w:rPr>
                <w:ins w:id="6004" w:author="Peter Arbogast [2]" w:date="2019-03-22T15:08:00Z"/>
              </w:rPr>
            </w:pPr>
            <w:ins w:id="6005" w:author="Peter Arbogast [2]" w:date="2019-03-22T15:09:00Z">
              <w:r>
                <w:t>import_device_type_id</w:t>
              </w:r>
            </w:ins>
          </w:p>
        </w:tc>
        <w:tc>
          <w:tcPr>
            <w:tcW w:w="3117" w:type="dxa"/>
          </w:tcPr>
          <w:p w14:paraId="03C5896E" w14:textId="49BCE431" w:rsidR="004B2A4A" w:rsidRDefault="004B2A4A" w:rsidP="004B2A4A">
            <w:pPr>
              <w:cnfStyle w:val="000000000000" w:firstRow="0" w:lastRow="0" w:firstColumn="0" w:lastColumn="0" w:oddVBand="0" w:evenVBand="0" w:oddHBand="0" w:evenHBand="0" w:firstRowFirstColumn="0" w:firstRowLastColumn="0" w:lastRowFirstColumn="0" w:lastRowLastColumn="0"/>
              <w:rPr>
                <w:ins w:id="6006" w:author="Peter Arbogast [2]" w:date="2019-03-22T15:08:00Z"/>
              </w:rPr>
            </w:pPr>
            <w:ins w:id="6007" w:author="Peter Arbogast [2]" w:date="2019-03-22T15:16:00Z">
              <w:r>
                <w:t>NVARCHAR(50)</w:t>
              </w:r>
            </w:ins>
          </w:p>
        </w:tc>
        <w:tc>
          <w:tcPr>
            <w:tcW w:w="3117" w:type="dxa"/>
          </w:tcPr>
          <w:p w14:paraId="4C3601B3" w14:textId="77777777" w:rsidR="004B2A4A" w:rsidRDefault="004B2A4A" w:rsidP="004B2A4A">
            <w:pPr>
              <w:cnfStyle w:val="000000000000" w:firstRow="0" w:lastRow="0" w:firstColumn="0" w:lastColumn="0" w:oddVBand="0" w:evenVBand="0" w:oddHBand="0" w:evenHBand="0" w:firstRowFirstColumn="0" w:firstRowLastColumn="0" w:lastRowFirstColumn="0" w:lastRowLastColumn="0"/>
              <w:rPr>
                <w:ins w:id="6008" w:author="Peter Arbogast [2]" w:date="2019-03-22T15:08:00Z"/>
              </w:rPr>
            </w:pPr>
          </w:p>
        </w:tc>
      </w:tr>
      <w:tr w:rsidR="004B2A4A" w14:paraId="67B116B2" w14:textId="77777777" w:rsidTr="004B2A4A">
        <w:trPr>
          <w:cnfStyle w:val="000000100000" w:firstRow="0" w:lastRow="0" w:firstColumn="0" w:lastColumn="0" w:oddVBand="0" w:evenVBand="0" w:oddHBand="1" w:evenHBand="0" w:firstRowFirstColumn="0" w:firstRowLastColumn="0" w:lastRowFirstColumn="0" w:lastRowLastColumn="0"/>
          <w:ins w:id="6009" w:author="Peter Arbogast [2]" w:date="2019-03-22T15:09:00Z"/>
        </w:trPr>
        <w:tc>
          <w:tcPr>
            <w:cnfStyle w:val="001000000000" w:firstRow="0" w:lastRow="0" w:firstColumn="1" w:lastColumn="0" w:oddVBand="0" w:evenVBand="0" w:oddHBand="0" w:evenHBand="0" w:firstRowFirstColumn="0" w:firstRowLastColumn="0" w:lastRowFirstColumn="0" w:lastRowLastColumn="0"/>
            <w:tcW w:w="3116" w:type="dxa"/>
          </w:tcPr>
          <w:p w14:paraId="75F452E5" w14:textId="48B5386D" w:rsidR="004B2A4A" w:rsidRDefault="004B2A4A" w:rsidP="004B2A4A">
            <w:pPr>
              <w:rPr>
                <w:ins w:id="6010" w:author="Peter Arbogast [2]" w:date="2019-03-22T15:09:00Z"/>
              </w:rPr>
            </w:pPr>
            <w:ins w:id="6011" w:author="Peter Arbogast [2]" w:date="2019-03-22T15:09:00Z">
              <w:r>
                <w:t>import_device_status_id</w:t>
              </w:r>
            </w:ins>
          </w:p>
        </w:tc>
        <w:tc>
          <w:tcPr>
            <w:tcW w:w="3117" w:type="dxa"/>
          </w:tcPr>
          <w:p w14:paraId="391CFF72" w14:textId="5C42EE1B" w:rsidR="004B2A4A" w:rsidRDefault="004B2A4A" w:rsidP="004B2A4A">
            <w:pPr>
              <w:cnfStyle w:val="000000100000" w:firstRow="0" w:lastRow="0" w:firstColumn="0" w:lastColumn="0" w:oddVBand="0" w:evenVBand="0" w:oddHBand="1" w:evenHBand="0" w:firstRowFirstColumn="0" w:firstRowLastColumn="0" w:lastRowFirstColumn="0" w:lastRowLastColumn="0"/>
              <w:rPr>
                <w:ins w:id="6012" w:author="Peter Arbogast [2]" w:date="2019-03-22T15:09:00Z"/>
              </w:rPr>
            </w:pPr>
            <w:ins w:id="6013" w:author="Peter Arbogast [2]" w:date="2019-03-22T15:16:00Z">
              <w:r>
                <w:t>NVARCHAR(50)</w:t>
              </w:r>
            </w:ins>
          </w:p>
        </w:tc>
        <w:tc>
          <w:tcPr>
            <w:tcW w:w="3117" w:type="dxa"/>
          </w:tcPr>
          <w:p w14:paraId="288093C1" w14:textId="77777777" w:rsidR="004B2A4A" w:rsidRDefault="004B2A4A" w:rsidP="004B2A4A">
            <w:pPr>
              <w:cnfStyle w:val="000000100000" w:firstRow="0" w:lastRow="0" w:firstColumn="0" w:lastColumn="0" w:oddVBand="0" w:evenVBand="0" w:oddHBand="1" w:evenHBand="0" w:firstRowFirstColumn="0" w:firstRowLastColumn="0" w:lastRowFirstColumn="0" w:lastRowLastColumn="0"/>
              <w:rPr>
                <w:ins w:id="6014" w:author="Peter Arbogast [2]" w:date="2019-03-22T15:09:00Z"/>
              </w:rPr>
            </w:pPr>
          </w:p>
        </w:tc>
      </w:tr>
      <w:tr w:rsidR="004B2A4A" w14:paraId="1064DFC5" w14:textId="77777777" w:rsidTr="004B2A4A">
        <w:trPr>
          <w:ins w:id="6015" w:author="Peter Arbogast [2]" w:date="2019-03-22T15:09:00Z"/>
        </w:trPr>
        <w:tc>
          <w:tcPr>
            <w:cnfStyle w:val="001000000000" w:firstRow="0" w:lastRow="0" w:firstColumn="1" w:lastColumn="0" w:oddVBand="0" w:evenVBand="0" w:oddHBand="0" w:evenHBand="0" w:firstRowFirstColumn="0" w:firstRowLastColumn="0" w:lastRowFirstColumn="0" w:lastRowLastColumn="0"/>
            <w:tcW w:w="3116" w:type="dxa"/>
          </w:tcPr>
          <w:p w14:paraId="79D483F5" w14:textId="77D14557" w:rsidR="004B2A4A" w:rsidRDefault="004B2A4A" w:rsidP="004B2A4A">
            <w:pPr>
              <w:rPr>
                <w:ins w:id="6016" w:author="Peter Arbogast [2]" w:date="2019-03-22T15:09:00Z"/>
              </w:rPr>
            </w:pPr>
            <w:ins w:id="6017" w:author="Peter Arbogast [2]" w:date="2019-03-22T15:09:00Z">
              <w:r>
                <w:t>import_domain_id</w:t>
              </w:r>
            </w:ins>
          </w:p>
        </w:tc>
        <w:tc>
          <w:tcPr>
            <w:tcW w:w="3117" w:type="dxa"/>
          </w:tcPr>
          <w:p w14:paraId="68D73AA6" w14:textId="28D18D67" w:rsidR="004B2A4A" w:rsidRDefault="004B2A4A" w:rsidP="004B2A4A">
            <w:pPr>
              <w:cnfStyle w:val="000000000000" w:firstRow="0" w:lastRow="0" w:firstColumn="0" w:lastColumn="0" w:oddVBand="0" w:evenVBand="0" w:oddHBand="0" w:evenHBand="0" w:firstRowFirstColumn="0" w:firstRowLastColumn="0" w:lastRowFirstColumn="0" w:lastRowLastColumn="0"/>
              <w:rPr>
                <w:ins w:id="6018" w:author="Peter Arbogast [2]" w:date="2019-03-22T15:09:00Z"/>
              </w:rPr>
            </w:pPr>
            <w:ins w:id="6019" w:author="Peter Arbogast [2]" w:date="2019-03-22T15:16:00Z">
              <w:r>
                <w:t>NVARCHAR(50)</w:t>
              </w:r>
            </w:ins>
          </w:p>
        </w:tc>
        <w:tc>
          <w:tcPr>
            <w:tcW w:w="3117" w:type="dxa"/>
          </w:tcPr>
          <w:p w14:paraId="23F1DAD5" w14:textId="77777777" w:rsidR="004B2A4A" w:rsidRDefault="004B2A4A" w:rsidP="004B2A4A">
            <w:pPr>
              <w:cnfStyle w:val="000000000000" w:firstRow="0" w:lastRow="0" w:firstColumn="0" w:lastColumn="0" w:oddVBand="0" w:evenVBand="0" w:oddHBand="0" w:evenHBand="0" w:firstRowFirstColumn="0" w:firstRowLastColumn="0" w:lastRowFirstColumn="0" w:lastRowLastColumn="0"/>
              <w:rPr>
                <w:ins w:id="6020" w:author="Peter Arbogast [2]" w:date="2019-03-22T15:09:00Z"/>
              </w:rPr>
            </w:pPr>
          </w:p>
        </w:tc>
      </w:tr>
      <w:tr w:rsidR="004B2A4A" w14:paraId="49AFC5FF" w14:textId="77777777" w:rsidTr="004B2A4A">
        <w:trPr>
          <w:cnfStyle w:val="000000100000" w:firstRow="0" w:lastRow="0" w:firstColumn="0" w:lastColumn="0" w:oddVBand="0" w:evenVBand="0" w:oddHBand="1" w:evenHBand="0" w:firstRowFirstColumn="0" w:firstRowLastColumn="0" w:lastRowFirstColumn="0" w:lastRowLastColumn="0"/>
          <w:ins w:id="6021" w:author="Peter Arbogast [2]" w:date="2019-03-22T15:14:00Z"/>
        </w:trPr>
        <w:tc>
          <w:tcPr>
            <w:cnfStyle w:val="001000000000" w:firstRow="0" w:lastRow="0" w:firstColumn="1" w:lastColumn="0" w:oddVBand="0" w:evenVBand="0" w:oddHBand="0" w:evenHBand="0" w:firstRowFirstColumn="0" w:firstRowLastColumn="0" w:lastRowFirstColumn="0" w:lastRowLastColumn="0"/>
            <w:tcW w:w="3116" w:type="dxa"/>
          </w:tcPr>
          <w:p w14:paraId="1295B097" w14:textId="2D92532C" w:rsidR="004B2A4A" w:rsidRDefault="004B2A4A" w:rsidP="004B2A4A">
            <w:pPr>
              <w:rPr>
                <w:ins w:id="6022" w:author="Peter Arbogast [2]" w:date="2019-03-22T15:14:00Z"/>
              </w:rPr>
            </w:pPr>
            <w:ins w:id="6023" w:author="Peter Arbogast [2]" w:date="2019-03-22T15:14:00Z">
              <w:r>
                <w:t>Import_user_id</w:t>
              </w:r>
            </w:ins>
          </w:p>
        </w:tc>
        <w:tc>
          <w:tcPr>
            <w:tcW w:w="3117" w:type="dxa"/>
          </w:tcPr>
          <w:p w14:paraId="13A45950" w14:textId="4C78A15C" w:rsidR="004B2A4A" w:rsidRDefault="004B2A4A" w:rsidP="004B2A4A">
            <w:pPr>
              <w:cnfStyle w:val="000000100000" w:firstRow="0" w:lastRow="0" w:firstColumn="0" w:lastColumn="0" w:oddVBand="0" w:evenVBand="0" w:oddHBand="1" w:evenHBand="0" w:firstRowFirstColumn="0" w:firstRowLastColumn="0" w:lastRowFirstColumn="0" w:lastRowLastColumn="0"/>
              <w:rPr>
                <w:ins w:id="6024" w:author="Peter Arbogast [2]" w:date="2019-03-22T15:14:00Z"/>
              </w:rPr>
            </w:pPr>
            <w:ins w:id="6025" w:author="Peter Arbogast [2]" w:date="2019-03-22T15:17:00Z">
              <w:r>
                <w:t>NVARCHAR(50)</w:t>
              </w:r>
            </w:ins>
          </w:p>
        </w:tc>
        <w:tc>
          <w:tcPr>
            <w:tcW w:w="3117" w:type="dxa"/>
          </w:tcPr>
          <w:p w14:paraId="23031E57" w14:textId="77777777" w:rsidR="004B2A4A" w:rsidRDefault="004B2A4A" w:rsidP="004B2A4A">
            <w:pPr>
              <w:cnfStyle w:val="000000100000" w:firstRow="0" w:lastRow="0" w:firstColumn="0" w:lastColumn="0" w:oddVBand="0" w:evenVBand="0" w:oddHBand="1" w:evenHBand="0" w:firstRowFirstColumn="0" w:firstRowLastColumn="0" w:lastRowFirstColumn="0" w:lastRowLastColumn="0"/>
              <w:rPr>
                <w:ins w:id="6026" w:author="Peter Arbogast [2]" w:date="2019-03-22T15:14:00Z"/>
              </w:rPr>
            </w:pPr>
          </w:p>
        </w:tc>
      </w:tr>
      <w:tr w:rsidR="004B2A4A" w14:paraId="196D68E6" w14:textId="77777777" w:rsidTr="004B2A4A">
        <w:trPr>
          <w:ins w:id="6027" w:author="Peter Arbogast [2]" w:date="2019-03-22T15:09:00Z"/>
        </w:trPr>
        <w:tc>
          <w:tcPr>
            <w:cnfStyle w:val="001000000000" w:firstRow="0" w:lastRow="0" w:firstColumn="1" w:lastColumn="0" w:oddVBand="0" w:evenVBand="0" w:oddHBand="0" w:evenHBand="0" w:firstRowFirstColumn="0" w:firstRowLastColumn="0" w:lastRowFirstColumn="0" w:lastRowLastColumn="0"/>
            <w:tcW w:w="3116" w:type="dxa"/>
          </w:tcPr>
          <w:p w14:paraId="56A20DD3" w14:textId="4F3E108A" w:rsidR="004B2A4A" w:rsidRDefault="004B2A4A" w:rsidP="004B2A4A">
            <w:pPr>
              <w:rPr>
                <w:ins w:id="6028" w:author="Peter Arbogast [2]" w:date="2019-03-22T15:09:00Z"/>
              </w:rPr>
            </w:pPr>
            <w:ins w:id="6029" w:author="Peter Arbogast [2]" w:date="2019-03-22T15:10:00Z">
              <w:r>
                <w:t>ip_address</w:t>
              </w:r>
            </w:ins>
          </w:p>
        </w:tc>
        <w:tc>
          <w:tcPr>
            <w:tcW w:w="3117" w:type="dxa"/>
          </w:tcPr>
          <w:p w14:paraId="21F94CD8" w14:textId="3D1ABA86" w:rsidR="004B2A4A" w:rsidRDefault="004B2A4A" w:rsidP="004B2A4A">
            <w:pPr>
              <w:cnfStyle w:val="000000000000" w:firstRow="0" w:lastRow="0" w:firstColumn="0" w:lastColumn="0" w:oddVBand="0" w:evenVBand="0" w:oddHBand="0" w:evenHBand="0" w:firstRowFirstColumn="0" w:firstRowLastColumn="0" w:lastRowFirstColumn="0" w:lastRowLastColumn="0"/>
              <w:rPr>
                <w:ins w:id="6030" w:author="Peter Arbogast [2]" w:date="2019-03-22T15:09:00Z"/>
              </w:rPr>
            </w:pPr>
            <w:ins w:id="6031" w:author="Peter Arbogast [2]" w:date="2019-03-22T15:16:00Z">
              <w:r>
                <w:t>NVARCHAR(255)</w:t>
              </w:r>
            </w:ins>
          </w:p>
        </w:tc>
        <w:tc>
          <w:tcPr>
            <w:tcW w:w="3117" w:type="dxa"/>
          </w:tcPr>
          <w:p w14:paraId="7405B13D" w14:textId="77777777" w:rsidR="004B2A4A" w:rsidRDefault="004B2A4A" w:rsidP="004B2A4A">
            <w:pPr>
              <w:cnfStyle w:val="000000000000" w:firstRow="0" w:lastRow="0" w:firstColumn="0" w:lastColumn="0" w:oddVBand="0" w:evenVBand="0" w:oddHBand="0" w:evenHBand="0" w:firstRowFirstColumn="0" w:firstRowLastColumn="0" w:lastRowFirstColumn="0" w:lastRowLastColumn="0"/>
              <w:rPr>
                <w:ins w:id="6032" w:author="Peter Arbogast [2]" w:date="2019-03-22T15:09:00Z"/>
              </w:rPr>
            </w:pPr>
          </w:p>
        </w:tc>
      </w:tr>
      <w:tr w:rsidR="004B2A4A" w14:paraId="61E01EB8" w14:textId="77777777" w:rsidTr="004B2A4A">
        <w:trPr>
          <w:cnfStyle w:val="000000100000" w:firstRow="0" w:lastRow="0" w:firstColumn="0" w:lastColumn="0" w:oddVBand="0" w:evenVBand="0" w:oddHBand="1" w:evenHBand="0" w:firstRowFirstColumn="0" w:firstRowLastColumn="0" w:lastRowFirstColumn="0" w:lastRowLastColumn="0"/>
          <w:ins w:id="6033" w:author="Peter Arbogast [2]" w:date="2019-03-22T15:10:00Z"/>
        </w:trPr>
        <w:tc>
          <w:tcPr>
            <w:cnfStyle w:val="001000000000" w:firstRow="0" w:lastRow="0" w:firstColumn="1" w:lastColumn="0" w:oddVBand="0" w:evenVBand="0" w:oddHBand="0" w:evenHBand="0" w:firstRowFirstColumn="0" w:firstRowLastColumn="0" w:lastRowFirstColumn="0" w:lastRowLastColumn="0"/>
            <w:tcW w:w="3116" w:type="dxa"/>
          </w:tcPr>
          <w:p w14:paraId="6CE9A9B6" w14:textId="701E9722" w:rsidR="004B2A4A" w:rsidRDefault="004B2A4A" w:rsidP="004B2A4A">
            <w:pPr>
              <w:rPr>
                <w:ins w:id="6034" w:author="Peter Arbogast [2]" w:date="2019-03-22T15:10:00Z"/>
              </w:rPr>
            </w:pPr>
            <w:ins w:id="6035" w:author="Peter Arbogast [2]" w:date="2019-03-22T15:10:00Z">
              <w:r>
                <w:t>mac_address</w:t>
              </w:r>
            </w:ins>
          </w:p>
        </w:tc>
        <w:tc>
          <w:tcPr>
            <w:tcW w:w="3117" w:type="dxa"/>
          </w:tcPr>
          <w:p w14:paraId="5B209643" w14:textId="1B583E28" w:rsidR="004B2A4A" w:rsidRDefault="004B2A4A" w:rsidP="004B2A4A">
            <w:pPr>
              <w:cnfStyle w:val="000000100000" w:firstRow="0" w:lastRow="0" w:firstColumn="0" w:lastColumn="0" w:oddVBand="0" w:evenVBand="0" w:oddHBand="1" w:evenHBand="0" w:firstRowFirstColumn="0" w:firstRowLastColumn="0" w:lastRowFirstColumn="0" w:lastRowLastColumn="0"/>
              <w:rPr>
                <w:ins w:id="6036" w:author="Peter Arbogast [2]" w:date="2019-03-22T15:10:00Z"/>
              </w:rPr>
            </w:pPr>
            <w:ins w:id="6037" w:author="Peter Arbogast [2]" w:date="2019-03-22T15:16:00Z">
              <w:r>
                <w:t>NVARCHAR(255)</w:t>
              </w:r>
            </w:ins>
          </w:p>
        </w:tc>
        <w:tc>
          <w:tcPr>
            <w:tcW w:w="3117" w:type="dxa"/>
          </w:tcPr>
          <w:p w14:paraId="0C317EF4" w14:textId="77777777" w:rsidR="004B2A4A" w:rsidRDefault="004B2A4A" w:rsidP="004B2A4A">
            <w:pPr>
              <w:cnfStyle w:val="000000100000" w:firstRow="0" w:lastRow="0" w:firstColumn="0" w:lastColumn="0" w:oddVBand="0" w:evenVBand="0" w:oddHBand="1" w:evenHBand="0" w:firstRowFirstColumn="0" w:firstRowLastColumn="0" w:lastRowFirstColumn="0" w:lastRowLastColumn="0"/>
              <w:rPr>
                <w:ins w:id="6038" w:author="Peter Arbogast [2]" w:date="2019-03-22T15:10:00Z"/>
              </w:rPr>
            </w:pPr>
          </w:p>
        </w:tc>
      </w:tr>
      <w:tr w:rsidR="004B2A4A" w14:paraId="25D9C6A8" w14:textId="77777777" w:rsidTr="004B2A4A">
        <w:trPr>
          <w:ins w:id="6039" w:author="Peter Arbogast [2]" w:date="2019-03-22T15:10:00Z"/>
        </w:trPr>
        <w:tc>
          <w:tcPr>
            <w:cnfStyle w:val="001000000000" w:firstRow="0" w:lastRow="0" w:firstColumn="1" w:lastColumn="0" w:oddVBand="0" w:evenVBand="0" w:oddHBand="0" w:evenHBand="0" w:firstRowFirstColumn="0" w:firstRowLastColumn="0" w:lastRowFirstColumn="0" w:lastRowLastColumn="0"/>
            <w:tcW w:w="3116" w:type="dxa"/>
          </w:tcPr>
          <w:p w14:paraId="71B9B1B0" w14:textId="3C83DB77" w:rsidR="004B2A4A" w:rsidRDefault="004B2A4A" w:rsidP="004B2A4A">
            <w:pPr>
              <w:rPr>
                <w:ins w:id="6040" w:author="Peter Arbogast [2]" w:date="2019-03-22T15:10:00Z"/>
              </w:rPr>
            </w:pPr>
            <w:ins w:id="6041" w:author="Peter Arbogast [2]" w:date="2019-03-22T15:10:00Z">
              <w:r>
                <w:t>fqdn</w:t>
              </w:r>
            </w:ins>
          </w:p>
        </w:tc>
        <w:tc>
          <w:tcPr>
            <w:tcW w:w="3117" w:type="dxa"/>
          </w:tcPr>
          <w:p w14:paraId="7BE29589" w14:textId="3AD1F7BA" w:rsidR="004B2A4A" w:rsidRDefault="004B2A4A" w:rsidP="004B2A4A">
            <w:pPr>
              <w:cnfStyle w:val="000000000000" w:firstRow="0" w:lastRow="0" w:firstColumn="0" w:lastColumn="0" w:oddVBand="0" w:evenVBand="0" w:oddHBand="0" w:evenHBand="0" w:firstRowFirstColumn="0" w:firstRowLastColumn="0" w:lastRowFirstColumn="0" w:lastRowLastColumn="0"/>
              <w:rPr>
                <w:ins w:id="6042" w:author="Peter Arbogast [2]" w:date="2019-03-22T15:10:00Z"/>
              </w:rPr>
            </w:pPr>
            <w:ins w:id="6043" w:author="Peter Arbogast [2]" w:date="2019-03-22T15:16:00Z">
              <w:r>
                <w:t>NVARCHAR(255)</w:t>
              </w:r>
            </w:ins>
          </w:p>
        </w:tc>
        <w:tc>
          <w:tcPr>
            <w:tcW w:w="3117" w:type="dxa"/>
          </w:tcPr>
          <w:p w14:paraId="3E8F987D" w14:textId="77777777" w:rsidR="004B2A4A" w:rsidRDefault="004B2A4A" w:rsidP="004B2A4A">
            <w:pPr>
              <w:cnfStyle w:val="000000000000" w:firstRow="0" w:lastRow="0" w:firstColumn="0" w:lastColumn="0" w:oddVBand="0" w:evenVBand="0" w:oddHBand="0" w:evenHBand="0" w:firstRowFirstColumn="0" w:firstRowLastColumn="0" w:lastRowFirstColumn="0" w:lastRowLastColumn="0"/>
              <w:rPr>
                <w:ins w:id="6044" w:author="Peter Arbogast [2]" w:date="2019-03-22T15:10:00Z"/>
              </w:rPr>
            </w:pPr>
          </w:p>
        </w:tc>
      </w:tr>
      <w:tr w:rsidR="004B2A4A" w14:paraId="6A3F025A" w14:textId="77777777" w:rsidTr="004B2A4A">
        <w:trPr>
          <w:cnfStyle w:val="000000100000" w:firstRow="0" w:lastRow="0" w:firstColumn="0" w:lastColumn="0" w:oddVBand="0" w:evenVBand="0" w:oddHBand="1" w:evenHBand="0" w:firstRowFirstColumn="0" w:firstRowLastColumn="0" w:lastRowFirstColumn="0" w:lastRowLastColumn="0"/>
          <w:ins w:id="6045" w:author="Peter Arbogast [2]" w:date="2019-03-22T15:10:00Z"/>
        </w:trPr>
        <w:tc>
          <w:tcPr>
            <w:cnfStyle w:val="001000000000" w:firstRow="0" w:lastRow="0" w:firstColumn="1" w:lastColumn="0" w:oddVBand="0" w:evenVBand="0" w:oddHBand="0" w:evenHBand="0" w:firstRowFirstColumn="0" w:firstRowLastColumn="0" w:lastRowFirstColumn="0" w:lastRowLastColumn="0"/>
            <w:tcW w:w="3116" w:type="dxa"/>
          </w:tcPr>
          <w:p w14:paraId="2C1E7F8A" w14:textId="58B5B3E6" w:rsidR="004B2A4A" w:rsidRDefault="004B2A4A" w:rsidP="004B2A4A">
            <w:pPr>
              <w:rPr>
                <w:ins w:id="6046" w:author="Peter Arbogast [2]" w:date="2019-03-22T15:10:00Z"/>
              </w:rPr>
            </w:pPr>
            <w:ins w:id="6047" w:author="Peter Arbogast [2]" w:date="2019-03-22T15:10:00Z">
              <w:r>
                <w:t>inventory_date</w:t>
              </w:r>
            </w:ins>
          </w:p>
        </w:tc>
        <w:tc>
          <w:tcPr>
            <w:tcW w:w="3117" w:type="dxa"/>
          </w:tcPr>
          <w:p w14:paraId="290F971E" w14:textId="1FC604CF" w:rsidR="004B2A4A" w:rsidRDefault="004B2A4A" w:rsidP="004B2A4A">
            <w:pPr>
              <w:cnfStyle w:val="000000100000" w:firstRow="0" w:lastRow="0" w:firstColumn="0" w:lastColumn="0" w:oddVBand="0" w:evenVBand="0" w:oddHBand="1" w:evenHBand="0" w:firstRowFirstColumn="0" w:firstRowLastColumn="0" w:lastRowFirstColumn="0" w:lastRowLastColumn="0"/>
              <w:rPr>
                <w:ins w:id="6048" w:author="Peter Arbogast [2]" w:date="2019-03-22T15:10:00Z"/>
              </w:rPr>
            </w:pPr>
            <w:ins w:id="6049" w:author="Peter Arbogast [2]" w:date="2019-03-22T15:15:00Z">
              <w:r>
                <w:t>NVA</w:t>
              </w:r>
            </w:ins>
            <w:ins w:id="6050" w:author="Peter Arbogast [2]" w:date="2019-03-22T15:17:00Z">
              <w:r>
                <w:t>R</w:t>
              </w:r>
            </w:ins>
            <w:ins w:id="6051" w:author="Peter Arbogast [2]" w:date="2019-03-22T15:15:00Z">
              <w:r>
                <w:t>CHAR(10)</w:t>
              </w:r>
            </w:ins>
          </w:p>
        </w:tc>
        <w:tc>
          <w:tcPr>
            <w:tcW w:w="3117" w:type="dxa"/>
          </w:tcPr>
          <w:p w14:paraId="56252666" w14:textId="0F103D30" w:rsidR="004B2A4A" w:rsidRDefault="004B2A4A" w:rsidP="004B2A4A">
            <w:pPr>
              <w:cnfStyle w:val="000000100000" w:firstRow="0" w:lastRow="0" w:firstColumn="0" w:lastColumn="0" w:oddVBand="0" w:evenVBand="0" w:oddHBand="1" w:evenHBand="0" w:firstRowFirstColumn="0" w:firstRowLastColumn="0" w:lastRowFirstColumn="0" w:lastRowLastColumn="0"/>
              <w:rPr>
                <w:ins w:id="6052" w:author="Peter Arbogast [2]" w:date="2019-03-22T15:10:00Z"/>
              </w:rPr>
            </w:pPr>
            <w:ins w:id="6053" w:author="Peter Arbogast [2]" w:date="2019-03-22T15:15:00Z">
              <w:r>
                <w:t>Format dd.mm.YYYY</w:t>
              </w:r>
            </w:ins>
          </w:p>
        </w:tc>
      </w:tr>
      <w:tr w:rsidR="004B2A4A" w14:paraId="0B7034DC" w14:textId="77777777" w:rsidTr="004B2A4A">
        <w:trPr>
          <w:ins w:id="6054" w:author="Peter Arbogast [2]" w:date="2019-03-22T15:10:00Z"/>
        </w:trPr>
        <w:tc>
          <w:tcPr>
            <w:cnfStyle w:val="001000000000" w:firstRow="0" w:lastRow="0" w:firstColumn="1" w:lastColumn="0" w:oddVBand="0" w:evenVBand="0" w:oddHBand="0" w:evenHBand="0" w:firstRowFirstColumn="0" w:firstRowLastColumn="0" w:lastRowFirstColumn="0" w:lastRowLastColumn="0"/>
            <w:tcW w:w="3116" w:type="dxa"/>
          </w:tcPr>
          <w:p w14:paraId="1F2936AE" w14:textId="3C6A75BF" w:rsidR="004B2A4A" w:rsidRDefault="004B2A4A" w:rsidP="004B2A4A">
            <w:pPr>
              <w:rPr>
                <w:ins w:id="6055" w:author="Peter Arbogast [2]" w:date="2019-03-22T15:10:00Z"/>
              </w:rPr>
            </w:pPr>
            <w:ins w:id="6056" w:author="Peter Arbogast [2]" w:date="2019-03-22T15:10:00Z">
              <w:r>
                <w:t>cpu_chip_count</w:t>
              </w:r>
            </w:ins>
          </w:p>
        </w:tc>
        <w:tc>
          <w:tcPr>
            <w:tcW w:w="3117" w:type="dxa"/>
          </w:tcPr>
          <w:p w14:paraId="0B23819D" w14:textId="63FB139A" w:rsidR="004B2A4A" w:rsidRDefault="004B2A4A" w:rsidP="004B2A4A">
            <w:pPr>
              <w:cnfStyle w:val="000000000000" w:firstRow="0" w:lastRow="0" w:firstColumn="0" w:lastColumn="0" w:oddVBand="0" w:evenVBand="0" w:oddHBand="0" w:evenHBand="0" w:firstRowFirstColumn="0" w:firstRowLastColumn="0" w:lastRowFirstColumn="0" w:lastRowLastColumn="0"/>
              <w:rPr>
                <w:ins w:id="6057" w:author="Peter Arbogast [2]" w:date="2019-03-22T15:10:00Z"/>
              </w:rPr>
            </w:pPr>
            <w:ins w:id="6058" w:author="Peter Arbogast [2]" w:date="2019-03-22T15:15:00Z">
              <w:r>
                <w:t>DECIMAL(15,2)</w:t>
              </w:r>
            </w:ins>
          </w:p>
        </w:tc>
        <w:tc>
          <w:tcPr>
            <w:tcW w:w="3117" w:type="dxa"/>
          </w:tcPr>
          <w:p w14:paraId="6C3013B0" w14:textId="77777777" w:rsidR="004B2A4A" w:rsidRDefault="004B2A4A" w:rsidP="004B2A4A">
            <w:pPr>
              <w:cnfStyle w:val="000000000000" w:firstRow="0" w:lastRow="0" w:firstColumn="0" w:lastColumn="0" w:oddVBand="0" w:evenVBand="0" w:oddHBand="0" w:evenHBand="0" w:firstRowFirstColumn="0" w:firstRowLastColumn="0" w:lastRowFirstColumn="0" w:lastRowLastColumn="0"/>
              <w:rPr>
                <w:ins w:id="6059" w:author="Peter Arbogast [2]" w:date="2019-03-22T15:10:00Z"/>
              </w:rPr>
            </w:pPr>
          </w:p>
        </w:tc>
      </w:tr>
      <w:tr w:rsidR="004B2A4A" w14:paraId="597684ED" w14:textId="77777777" w:rsidTr="004B2A4A">
        <w:trPr>
          <w:cnfStyle w:val="000000100000" w:firstRow="0" w:lastRow="0" w:firstColumn="0" w:lastColumn="0" w:oddVBand="0" w:evenVBand="0" w:oddHBand="1" w:evenHBand="0" w:firstRowFirstColumn="0" w:firstRowLastColumn="0" w:lastRowFirstColumn="0" w:lastRowLastColumn="0"/>
          <w:ins w:id="6060" w:author="Peter Arbogast [2]" w:date="2019-03-22T15:10:00Z"/>
        </w:trPr>
        <w:tc>
          <w:tcPr>
            <w:cnfStyle w:val="001000000000" w:firstRow="0" w:lastRow="0" w:firstColumn="1" w:lastColumn="0" w:oddVBand="0" w:evenVBand="0" w:oddHBand="0" w:evenHBand="0" w:firstRowFirstColumn="0" w:firstRowLastColumn="0" w:lastRowFirstColumn="0" w:lastRowLastColumn="0"/>
            <w:tcW w:w="3116" w:type="dxa"/>
          </w:tcPr>
          <w:p w14:paraId="119BEB2D" w14:textId="72FF6128" w:rsidR="004B2A4A" w:rsidRDefault="004B2A4A" w:rsidP="004B2A4A">
            <w:pPr>
              <w:rPr>
                <w:ins w:id="6061" w:author="Peter Arbogast [2]" w:date="2019-03-22T15:10:00Z"/>
              </w:rPr>
            </w:pPr>
            <w:ins w:id="6062" w:author="Peter Arbogast [2]" w:date="2019-03-22T15:10:00Z">
              <w:r>
                <w:t>cpu_core_count</w:t>
              </w:r>
            </w:ins>
          </w:p>
        </w:tc>
        <w:tc>
          <w:tcPr>
            <w:tcW w:w="3117" w:type="dxa"/>
          </w:tcPr>
          <w:p w14:paraId="2599C4E9" w14:textId="4E997245" w:rsidR="004B2A4A" w:rsidRDefault="004B2A4A" w:rsidP="004B2A4A">
            <w:pPr>
              <w:cnfStyle w:val="000000100000" w:firstRow="0" w:lastRow="0" w:firstColumn="0" w:lastColumn="0" w:oddVBand="0" w:evenVBand="0" w:oddHBand="1" w:evenHBand="0" w:firstRowFirstColumn="0" w:firstRowLastColumn="0" w:lastRowFirstColumn="0" w:lastRowLastColumn="0"/>
              <w:rPr>
                <w:ins w:id="6063" w:author="Peter Arbogast [2]" w:date="2019-03-22T15:10:00Z"/>
              </w:rPr>
            </w:pPr>
            <w:ins w:id="6064" w:author="Peter Arbogast [2]" w:date="2019-03-22T15:15:00Z">
              <w:r>
                <w:t>DECIMAL(15</w:t>
              </w:r>
            </w:ins>
            <w:ins w:id="6065" w:author="Peter Arbogast [2]" w:date="2019-03-22T15:16:00Z">
              <w:r>
                <w:t>,2)</w:t>
              </w:r>
            </w:ins>
          </w:p>
        </w:tc>
        <w:tc>
          <w:tcPr>
            <w:tcW w:w="3117" w:type="dxa"/>
          </w:tcPr>
          <w:p w14:paraId="1723F4E4" w14:textId="77777777" w:rsidR="004B2A4A" w:rsidRDefault="004B2A4A" w:rsidP="004B2A4A">
            <w:pPr>
              <w:cnfStyle w:val="000000100000" w:firstRow="0" w:lastRow="0" w:firstColumn="0" w:lastColumn="0" w:oddVBand="0" w:evenVBand="0" w:oddHBand="1" w:evenHBand="0" w:firstRowFirstColumn="0" w:firstRowLastColumn="0" w:lastRowFirstColumn="0" w:lastRowLastColumn="0"/>
              <w:rPr>
                <w:ins w:id="6066" w:author="Peter Arbogast [2]" w:date="2019-03-22T15:10:00Z"/>
              </w:rPr>
            </w:pPr>
          </w:p>
        </w:tc>
      </w:tr>
      <w:tr w:rsidR="004B2A4A" w14:paraId="4E962937" w14:textId="77777777" w:rsidTr="004B2A4A">
        <w:trPr>
          <w:ins w:id="6067" w:author="Peter Arbogast [2]" w:date="2019-03-22T15:10:00Z"/>
        </w:trPr>
        <w:tc>
          <w:tcPr>
            <w:cnfStyle w:val="001000000000" w:firstRow="0" w:lastRow="0" w:firstColumn="1" w:lastColumn="0" w:oddVBand="0" w:evenVBand="0" w:oddHBand="0" w:evenHBand="0" w:firstRowFirstColumn="0" w:firstRowLastColumn="0" w:lastRowFirstColumn="0" w:lastRowLastColumn="0"/>
            <w:tcW w:w="3116" w:type="dxa"/>
          </w:tcPr>
          <w:p w14:paraId="0D968793" w14:textId="376C94FF" w:rsidR="004B2A4A" w:rsidRDefault="004B2A4A" w:rsidP="004B2A4A">
            <w:pPr>
              <w:rPr>
                <w:ins w:id="6068" w:author="Peter Arbogast [2]" w:date="2019-03-22T15:10:00Z"/>
              </w:rPr>
            </w:pPr>
            <w:ins w:id="6069" w:author="Peter Arbogast [2]" w:date="2019-03-22T15:11:00Z">
              <w:r>
                <w:t>c</w:t>
              </w:r>
            </w:ins>
            <w:ins w:id="6070" w:author="Peter Arbogast [2]" w:date="2019-03-22T15:10:00Z">
              <w:r>
                <w:t>pu_spee</w:t>
              </w:r>
            </w:ins>
            <w:ins w:id="6071" w:author="Peter Arbogast [2]" w:date="2019-03-22T15:11:00Z">
              <w:r>
                <w:t>d</w:t>
              </w:r>
            </w:ins>
          </w:p>
        </w:tc>
        <w:tc>
          <w:tcPr>
            <w:tcW w:w="3117" w:type="dxa"/>
          </w:tcPr>
          <w:p w14:paraId="62DBD948" w14:textId="13286E02" w:rsidR="004B2A4A" w:rsidRDefault="004B2A4A" w:rsidP="004B2A4A">
            <w:pPr>
              <w:cnfStyle w:val="000000000000" w:firstRow="0" w:lastRow="0" w:firstColumn="0" w:lastColumn="0" w:oddVBand="0" w:evenVBand="0" w:oddHBand="0" w:evenHBand="0" w:firstRowFirstColumn="0" w:firstRowLastColumn="0" w:lastRowFirstColumn="0" w:lastRowLastColumn="0"/>
              <w:rPr>
                <w:ins w:id="6072" w:author="Peter Arbogast [2]" w:date="2019-03-22T15:10:00Z"/>
              </w:rPr>
            </w:pPr>
            <w:ins w:id="6073" w:author="Peter Arbogast [2]" w:date="2019-03-22T15:16:00Z">
              <w:r>
                <w:t>INT</w:t>
              </w:r>
            </w:ins>
          </w:p>
        </w:tc>
        <w:tc>
          <w:tcPr>
            <w:tcW w:w="3117" w:type="dxa"/>
          </w:tcPr>
          <w:p w14:paraId="272B98EB" w14:textId="77777777" w:rsidR="004B2A4A" w:rsidRDefault="004B2A4A" w:rsidP="004B2A4A">
            <w:pPr>
              <w:cnfStyle w:val="000000000000" w:firstRow="0" w:lastRow="0" w:firstColumn="0" w:lastColumn="0" w:oddVBand="0" w:evenVBand="0" w:oddHBand="0" w:evenHBand="0" w:firstRowFirstColumn="0" w:firstRowLastColumn="0" w:lastRowFirstColumn="0" w:lastRowLastColumn="0"/>
              <w:rPr>
                <w:ins w:id="6074" w:author="Peter Arbogast [2]" w:date="2019-03-22T15:10:00Z"/>
              </w:rPr>
            </w:pPr>
          </w:p>
        </w:tc>
      </w:tr>
      <w:tr w:rsidR="004B2A4A" w14:paraId="5B84215A" w14:textId="77777777" w:rsidTr="004B2A4A">
        <w:trPr>
          <w:cnfStyle w:val="000000100000" w:firstRow="0" w:lastRow="0" w:firstColumn="0" w:lastColumn="0" w:oddVBand="0" w:evenVBand="0" w:oddHBand="1" w:evenHBand="0" w:firstRowFirstColumn="0" w:firstRowLastColumn="0" w:lastRowFirstColumn="0" w:lastRowLastColumn="0"/>
          <w:ins w:id="6075" w:author="Peter Arbogast [2]" w:date="2019-03-22T15:11:00Z"/>
        </w:trPr>
        <w:tc>
          <w:tcPr>
            <w:cnfStyle w:val="001000000000" w:firstRow="0" w:lastRow="0" w:firstColumn="1" w:lastColumn="0" w:oddVBand="0" w:evenVBand="0" w:oddHBand="0" w:evenHBand="0" w:firstRowFirstColumn="0" w:firstRowLastColumn="0" w:lastRowFirstColumn="0" w:lastRowLastColumn="0"/>
            <w:tcW w:w="3116" w:type="dxa"/>
          </w:tcPr>
          <w:p w14:paraId="02423ADA" w14:textId="773191FB" w:rsidR="004B2A4A" w:rsidRDefault="004B2A4A" w:rsidP="004B2A4A">
            <w:pPr>
              <w:rPr>
                <w:ins w:id="6076" w:author="Peter Arbogast [2]" w:date="2019-03-22T15:11:00Z"/>
              </w:rPr>
            </w:pPr>
            <w:ins w:id="6077" w:author="Peter Arbogast [2]" w:date="2019-03-22T15:11:00Z">
              <w:r>
                <w:t>import_cpu_type_id</w:t>
              </w:r>
            </w:ins>
          </w:p>
        </w:tc>
        <w:tc>
          <w:tcPr>
            <w:tcW w:w="3117" w:type="dxa"/>
          </w:tcPr>
          <w:p w14:paraId="41D87E15" w14:textId="56D2A165" w:rsidR="004B2A4A" w:rsidRDefault="004B2A4A" w:rsidP="004B2A4A">
            <w:pPr>
              <w:cnfStyle w:val="000000100000" w:firstRow="0" w:lastRow="0" w:firstColumn="0" w:lastColumn="0" w:oddVBand="0" w:evenVBand="0" w:oddHBand="1" w:evenHBand="0" w:firstRowFirstColumn="0" w:firstRowLastColumn="0" w:lastRowFirstColumn="0" w:lastRowLastColumn="0"/>
              <w:rPr>
                <w:ins w:id="6078" w:author="Peter Arbogast [2]" w:date="2019-03-22T15:11:00Z"/>
              </w:rPr>
            </w:pPr>
            <w:ins w:id="6079" w:author="Peter Arbogast [2]" w:date="2019-03-22T15:16:00Z">
              <w:r>
                <w:t>NVARCHAR(255)</w:t>
              </w:r>
            </w:ins>
          </w:p>
        </w:tc>
        <w:tc>
          <w:tcPr>
            <w:tcW w:w="3117" w:type="dxa"/>
          </w:tcPr>
          <w:p w14:paraId="2969D103" w14:textId="77777777" w:rsidR="004B2A4A" w:rsidRDefault="004B2A4A" w:rsidP="004B2A4A">
            <w:pPr>
              <w:cnfStyle w:val="000000100000" w:firstRow="0" w:lastRow="0" w:firstColumn="0" w:lastColumn="0" w:oddVBand="0" w:evenVBand="0" w:oddHBand="1" w:evenHBand="0" w:firstRowFirstColumn="0" w:firstRowLastColumn="0" w:lastRowFirstColumn="0" w:lastRowLastColumn="0"/>
              <w:rPr>
                <w:ins w:id="6080" w:author="Peter Arbogast [2]" w:date="2019-03-22T15:11:00Z"/>
              </w:rPr>
            </w:pPr>
          </w:p>
        </w:tc>
      </w:tr>
      <w:tr w:rsidR="004B2A4A" w14:paraId="139ED1B9" w14:textId="77777777" w:rsidTr="004B2A4A">
        <w:trPr>
          <w:ins w:id="6081" w:author="Peter Arbogast [2]" w:date="2019-03-22T15:11:00Z"/>
        </w:trPr>
        <w:tc>
          <w:tcPr>
            <w:cnfStyle w:val="001000000000" w:firstRow="0" w:lastRow="0" w:firstColumn="1" w:lastColumn="0" w:oddVBand="0" w:evenVBand="0" w:oddHBand="0" w:evenHBand="0" w:firstRowFirstColumn="0" w:firstRowLastColumn="0" w:lastRowFirstColumn="0" w:lastRowLastColumn="0"/>
            <w:tcW w:w="3116" w:type="dxa"/>
          </w:tcPr>
          <w:p w14:paraId="51C1F637" w14:textId="0EDBF499" w:rsidR="004B2A4A" w:rsidRDefault="004B2A4A" w:rsidP="004B2A4A">
            <w:pPr>
              <w:rPr>
                <w:ins w:id="6082" w:author="Peter Arbogast [2]" w:date="2019-03-22T15:11:00Z"/>
              </w:rPr>
            </w:pPr>
            <w:ins w:id="6083" w:author="Peter Arbogast [2]" w:date="2019-03-22T15:11:00Z">
              <w:r>
                <w:t>ram</w:t>
              </w:r>
            </w:ins>
          </w:p>
        </w:tc>
        <w:tc>
          <w:tcPr>
            <w:tcW w:w="3117" w:type="dxa"/>
          </w:tcPr>
          <w:p w14:paraId="190F86FB" w14:textId="69697058" w:rsidR="00D263E1" w:rsidRDefault="00D263E1" w:rsidP="004B2A4A">
            <w:pPr>
              <w:cnfStyle w:val="000000000000" w:firstRow="0" w:lastRow="0" w:firstColumn="0" w:lastColumn="0" w:oddVBand="0" w:evenVBand="0" w:oddHBand="0" w:evenHBand="0" w:firstRowFirstColumn="0" w:firstRowLastColumn="0" w:lastRowFirstColumn="0" w:lastRowLastColumn="0"/>
              <w:rPr>
                <w:ins w:id="6084" w:author="Peter Arbogast [2]" w:date="2019-03-22T15:11:00Z"/>
              </w:rPr>
            </w:pPr>
            <w:ins w:id="6085" w:author="Peter Arbogast [2]" w:date="2019-03-22T15:17:00Z">
              <w:r>
                <w:t>DECIMAL(15,2)</w:t>
              </w:r>
            </w:ins>
          </w:p>
        </w:tc>
        <w:tc>
          <w:tcPr>
            <w:tcW w:w="3117" w:type="dxa"/>
          </w:tcPr>
          <w:p w14:paraId="03BA0D59" w14:textId="55A69EE1" w:rsidR="004B2A4A" w:rsidRDefault="00D263E1" w:rsidP="004B2A4A">
            <w:pPr>
              <w:cnfStyle w:val="000000000000" w:firstRow="0" w:lastRow="0" w:firstColumn="0" w:lastColumn="0" w:oddVBand="0" w:evenVBand="0" w:oddHBand="0" w:evenHBand="0" w:firstRowFirstColumn="0" w:firstRowLastColumn="0" w:lastRowFirstColumn="0" w:lastRowLastColumn="0"/>
              <w:rPr>
                <w:ins w:id="6086" w:author="Peter Arbogast [2]" w:date="2019-03-22T15:11:00Z"/>
              </w:rPr>
            </w:pPr>
            <w:ins w:id="6087" w:author="Peter Arbogast [2]" w:date="2019-03-22T15:18:00Z">
              <w:r>
                <w:t>In MB</w:t>
              </w:r>
            </w:ins>
          </w:p>
        </w:tc>
      </w:tr>
      <w:tr w:rsidR="004B2A4A" w14:paraId="2A6614E1" w14:textId="77777777" w:rsidTr="004B2A4A">
        <w:trPr>
          <w:cnfStyle w:val="000000100000" w:firstRow="0" w:lastRow="0" w:firstColumn="0" w:lastColumn="0" w:oddVBand="0" w:evenVBand="0" w:oddHBand="1" w:evenHBand="0" w:firstRowFirstColumn="0" w:firstRowLastColumn="0" w:lastRowFirstColumn="0" w:lastRowLastColumn="0"/>
          <w:ins w:id="6088" w:author="Peter Arbogast [2]" w:date="2019-03-22T15:11:00Z"/>
        </w:trPr>
        <w:tc>
          <w:tcPr>
            <w:cnfStyle w:val="001000000000" w:firstRow="0" w:lastRow="0" w:firstColumn="1" w:lastColumn="0" w:oddVBand="0" w:evenVBand="0" w:oddHBand="0" w:evenHBand="0" w:firstRowFirstColumn="0" w:firstRowLastColumn="0" w:lastRowFirstColumn="0" w:lastRowLastColumn="0"/>
            <w:tcW w:w="3116" w:type="dxa"/>
          </w:tcPr>
          <w:p w14:paraId="77522E39" w14:textId="5B7DB974" w:rsidR="004B2A4A" w:rsidRDefault="004B2A4A" w:rsidP="004B2A4A">
            <w:pPr>
              <w:rPr>
                <w:ins w:id="6089" w:author="Peter Arbogast [2]" w:date="2019-03-22T15:11:00Z"/>
              </w:rPr>
            </w:pPr>
            <w:ins w:id="6090" w:author="Peter Arbogast [2]" w:date="2019-03-22T15:11:00Z">
              <w:r>
                <w:t>storage</w:t>
              </w:r>
            </w:ins>
          </w:p>
        </w:tc>
        <w:tc>
          <w:tcPr>
            <w:tcW w:w="3117" w:type="dxa"/>
          </w:tcPr>
          <w:p w14:paraId="26C44901" w14:textId="1920057E" w:rsidR="004B2A4A" w:rsidRDefault="00D263E1" w:rsidP="004B2A4A">
            <w:pPr>
              <w:cnfStyle w:val="000000100000" w:firstRow="0" w:lastRow="0" w:firstColumn="0" w:lastColumn="0" w:oddVBand="0" w:evenVBand="0" w:oddHBand="1" w:evenHBand="0" w:firstRowFirstColumn="0" w:firstRowLastColumn="0" w:lastRowFirstColumn="0" w:lastRowLastColumn="0"/>
              <w:rPr>
                <w:ins w:id="6091" w:author="Peter Arbogast [2]" w:date="2019-03-22T15:11:00Z"/>
              </w:rPr>
            </w:pPr>
            <w:ins w:id="6092" w:author="Peter Arbogast [2]" w:date="2019-03-22T15:17:00Z">
              <w:r>
                <w:t>DECIMAL(15,2)</w:t>
              </w:r>
            </w:ins>
          </w:p>
        </w:tc>
        <w:tc>
          <w:tcPr>
            <w:tcW w:w="3117" w:type="dxa"/>
          </w:tcPr>
          <w:p w14:paraId="53316E6C" w14:textId="1C824611" w:rsidR="004B2A4A" w:rsidRDefault="00D263E1" w:rsidP="004B2A4A">
            <w:pPr>
              <w:cnfStyle w:val="000000100000" w:firstRow="0" w:lastRow="0" w:firstColumn="0" w:lastColumn="0" w:oddVBand="0" w:evenVBand="0" w:oddHBand="1" w:evenHBand="0" w:firstRowFirstColumn="0" w:firstRowLastColumn="0" w:lastRowFirstColumn="0" w:lastRowLastColumn="0"/>
              <w:rPr>
                <w:ins w:id="6093" w:author="Peter Arbogast [2]" w:date="2019-03-22T15:11:00Z"/>
              </w:rPr>
            </w:pPr>
            <w:ins w:id="6094" w:author="Peter Arbogast [2]" w:date="2019-03-22T15:18:00Z">
              <w:r>
                <w:t>In GB</w:t>
              </w:r>
            </w:ins>
          </w:p>
        </w:tc>
      </w:tr>
      <w:tr w:rsidR="004B2A4A" w14:paraId="4F65A680" w14:textId="77777777" w:rsidTr="004B2A4A">
        <w:trPr>
          <w:ins w:id="6095" w:author="Peter Arbogast [2]" w:date="2019-03-22T15:11:00Z"/>
        </w:trPr>
        <w:tc>
          <w:tcPr>
            <w:cnfStyle w:val="001000000000" w:firstRow="0" w:lastRow="0" w:firstColumn="1" w:lastColumn="0" w:oddVBand="0" w:evenVBand="0" w:oddHBand="0" w:evenHBand="0" w:firstRowFirstColumn="0" w:firstRowLastColumn="0" w:lastRowFirstColumn="0" w:lastRowLastColumn="0"/>
            <w:tcW w:w="3116" w:type="dxa"/>
          </w:tcPr>
          <w:p w14:paraId="4F4F7620" w14:textId="1C2FE462" w:rsidR="004B2A4A" w:rsidRDefault="004B2A4A" w:rsidP="004B2A4A">
            <w:pPr>
              <w:rPr>
                <w:ins w:id="6096" w:author="Peter Arbogast [2]" w:date="2019-03-22T15:11:00Z"/>
              </w:rPr>
            </w:pPr>
            <w:ins w:id="6097" w:author="Peter Arbogast [2]" w:date="2019-03-22T15:11:00Z">
              <w:r>
                <w:t>graphics</w:t>
              </w:r>
            </w:ins>
          </w:p>
        </w:tc>
        <w:tc>
          <w:tcPr>
            <w:tcW w:w="3117" w:type="dxa"/>
          </w:tcPr>
          <w:p w14:paraId="36737D35" w14:textId="0D9C97D7" w:rsidR="004B2A4A" w:rsidRDefault="00D263E1" w:rsidP="004B2A4A">
            <w:pPr>
              <w:cnfStyle w:val="000000000000" w:firstRow="0" w:lastRow="0" w:firstColumn="0" w:lastColumn="0" w:oddVBand="0" w:evenVBand="0" w:oddHBand="0" w:evenHBand="0" w:firstRowFirstColumn="0" w:firstRowLastColumn="0" w:lastRowFirstColumn="0" w:lastRowLastColumn="0"/>
              <w:rPr>
                <w:ins w:id="6098" w:author="Peter Arbogast [2]" w:date="2019-03-22T15:11:00Z"/>
              </w:rPr>
            </w:pPr>
            <w:ins w:id="6099" w:author="Peter Arbogast [2]" w:date="2019-03-22T15:18:00Z">
              <w:r>
                <w:t>NVARCHAR(255)</w:t>
              </w:r>
            </w:ins>
          </w:p>
        </w:tc>
        <w:tc>
          <w:tcPr>
            <w:tcW w:w="3117" w:type="dxa"/>
          </w:tcPr>
          <w:p w14:paraId="079738AB" w14:textId="77777777" w:rsidR="004B2A4A" w:rsidRDefault="004B2A4A" w:rsidP="004B2A4A">
            <w:pPr>
              <w:cnfStyle w:val="000000000000" w:firstRow="0" w:lastRow="0" w:firstColumn="0" w:lastColumn="0" w:oddVBand="0" w:evenVBand="0" w:oddHBand="0" w:evenHBand="0" w:firstRowFirstColumn="0" w:firstRowLastColumn="0" w:lastRowFirstColumn="0" w:lastRowLastColumn="0"/>
              <w:rPr>
                <w:ins w:id="6100" w:author="Peter Arbogast [2]" w:date="2019-03-22T15:11:00Z"/>
              </w:rPr>
            </w:pPr>
          </w:p>
        </w:tc>
      </w:tr>
      <w:tr w:rsidR="004B2A4A" w14:paraId="1F5D8791" w14:textId="77777777" w:rsidTr="004B2A4A">
        <w:trPr>
          <w:cnfStyle w:val="000000100000" w:firstRow="0" w:lastRow="0" w:firstColumn="0" w:lastColumn="0" w:oddVBand="0" w:evenVBand="0" w:oddHBand="1" w:evenHBand="0" w:firstRowFirstColumn="0" w:firstRowLastColumn="0" w:lastRowFirstColumn="0" w:lastRowLastColumn="0"/>
          <w:ins w:id="6101" w:author="Peter Arbogast [2]" w:date="2019-03-22T15:11:00Z"/>
        </w:trPr>
        <w:tc>
          <w:tcPr>
            <w:cnfStyle w:val="001000000000" w:firstRow="0" w:lastRow="0" w:firstColumn="1" w:lastColumn="0" w:oddVBand="0" w:evenVBand="0" w:oddHBand="0" w:evenHBand="0" w:firstRowFirstColumn="0" w:firstRowLastColumn="0" w:lastRowFirstColumn="0" w:lastRowLastColumn="0"/>
            <w:tcW w:w="3116" w:type="dxa"/>
          </w:tcPr>
          <w:p w14:paraId="7BEB3875" w14:textId="1E615C29" w:rsidR="004B2A4A" w:rsidRDefault="004B2A4A" w:rsidP="004B2A4A">
            <w:pPr>
              <w:rPr>
                <w:ins w:id="6102" w:author="Peter Arbogast [2]" w:date="2019-03-22T15:11:00Z"/>
              </w:rPr>
            </w:pPr>
            <w:ins w:id="6103" w:author="Peter Arbogast [2]" w:date="2019-03-22T15:11:00Z">
              <w:r>
                <w:t>network</w:t>
              </w:r>
            </w:ins>
          </w:p>
        </w:tc>
        <w:tc>
          <w:tcPr>
            <w:tcW w:w="3117" w:type="dxa"/>
          </w:tcPr>
          <w:p w14:paraId="09E1CAFB" w14:textId="4B52206D" w:rsidR="004B2A4A" w:rsidRDefault="00D263E1" w:rsidP="004B2A4A">
            <w:pPr>
              <w:cnfStyle w:val="000000100000" w:firstRow="0" w:lastRow="0" w:firstColumn="0" w:lastColumn="0" w:oddVBand="0" w:evenVBand="0" w:oddHBand="1" w:evenHBand="0" w:firstRowFirstColumn="0" w:firstRowLastColumn="0" w:lastRowFirstColumn="0" w:lastRowLastColumn="0"/>
              <w:rPr>
                <w:ins w:id="6104" w:author="Peter Arbogast [2]" w:date="2019-03-22T15:11:00Z"/>
              </w:rPr>
            </w:pPr>
            <w:ins w:id="6105" w:author="Peter Arbogast [2]" w:date="2019-03-22T15:18:00Z">
              <w:r>
                <w:t>NVARCHAR(255)</w:t>
              </w:r>
            </w:ins>
          </w:p>
        </w:tc>
        <w:tc>
          <w:tcPr>
            <w:tcW w:w="3117" w:type="dxa"/>
          </w:tcPr>
          <w:p w14:paraId="3634B702" w14:textId="77777777" w:rsidR="004B2A4A" w:rsidRDefault="004B2A4A" w:rsidP="004B2A4A">
            <w:pPr>
              <w:cnfStyle w:val="000000100000" w:firstRow="0" w:lastRow="0" w:firstColumn="0" w:lastColumn="0" w:oddVBand="0" w:evenVBand="0" w:oddHBand="1" w:evenHBand="0" w:firstRowFirstColumn="0" w:firstRowLastColumn="0" w:lastRowFirstColumn="0" w:lastRowLastColumn="0"/>
              <w:rPr>
                <w:ins w:id="6106" w:author="Peter Arbogast [2]" w:date="2019-03-22T15:11:00Z"/>
              </w:rPr>
            </w:pPr>
          </w:p>
        </w:tc>
      </w:tr>
      <w:tr w:rsidR="004B2A4A" w14:paraId="3E5E8DD4" w14:textId="77777777" w:rsidTr="004B2A4A">
        <w:trPr>
          <w:ins w:id="6107" w:author="Peter Arbogast [2]" w:date="2019-03-22T15:11:00Z"/>
        </w:trPr>
        <w:tc>
          <w:tcPr>
            <w:cnfStyle w:val="001000000000" w:firstRow="0" w:lastRow="0" w:firstColumn="1" w:lastColumn="0" w:oddVBand="0" w:evenVBand="0" w:oddHBand="0" w:evenHBand="0" w:firstRowFirstColumn="0" w:firstRowLastColumn="0" w:lastRowFirstColumn="0" w:lastRowLastColumn="0"/>
            <w:tcW w:w="3116" w:type="dxa"/>
          </w:tcPr>
          <w:p w14:paraId="21BFA3E5" w14:textId="449E9AC4" w:rsidR="004B2A4A" w:rsidRDefault="004B2A4A" w:rsidP="004B2A4A">
            <w:pPr>
              <w:rPr>
                <w:ins w:id="6108" w:author="Peter Arbogast [2]" w:date="2019-03-22T15:11:00Z"/>
              </w:rPr>
            </w:pPr>
            <w:ins w:id="6109" w:author="Peter Arbogast [2]" w:date="2019-03-22T15:11:00Z">
              <w:r>
                <w:t>bios</w:t>
              </w:r>
            </w:ins>
          </w:p>
        </w:tc>
        <w:tc>
          <w:tcPr>
            <w:tcW w:w="3117" w:type="dxa"/>
          </w:tcPr>
          <w:p w14:paraId="4FFF4628" w14:textId="28B2C553" w:rsidR="004B2A4A" w:rsidRDefault="00D263E1" w:rsidP="004B2A4A">
            <w:pPr>
              <w:cnfStyle w:val="000000000000" w:firstRow="0" w:lastRow="0" w:firstColumn="0" w:lastColumn="0" w:oddVBand="0" w:evenVBand="0" w:oddHBand="0" w:evenHBand="0" w:firstRowFirstColumn="0" w:firstRowLastColumn="0" w:lastRowFirstColumn="0" w:lastRowLastColumn="0"/>
              <w:rPr>
                <w:ins w:id="6110" w:author="Peter Arbogast [2]" w:date="2019-03-22T15:11:00Z"/>
              </w:rPr>
            </w:pPr>
            <w:ins w:id="6111" w:author="Peter Arbogast [2]" w:date="2019-03-22T15:18:00Z">
              <w:r>
                <w:t>NVARCHAR(255)</w:t>
              </w:r>
            </w:ins>
          </w:p>
        </w:tc>
        <w:tc>
          <w:tcPr>
            <w:tcW w:w="3117" w:type="dxa"/>
          </w:tcPr>
          <w:p w14:paraId="0F334EB1" w14:textId="77777777" w:rsidR="004B2A4A" w:rsidRDefault="004B2A4A" w:rsidP="004B2A4A">
            <w:pPr>
              <w:cnfStyle w:val="000000000000" w:firstRow="0" w:lastRow="0" w:firstColumn="0" w:lastColumn="0" w:oddVBand="0" w:evenVBand="0" w:oddHBand="0" w:evenHBand="0" w:firstRowFirstColumn="0" w:firstRowLastColumn="0" w:lastRowFirstColumn="0" w:lastRowLastColumn="0"/>
              <w:rPr>
                <w:ins w:id="6112" w:author="Peter Arbogast [2]" w:date="2019-03-22T15:11:00Z"/>
              </w:rPr>
            </w:pPr>
          </w:p>
        </w:tc>
      </w:tr>
      <w:tr w:rsidR="004B2A4A" w14:paraId="5D56FC06" w14:textId="77777777" w:rsidTr="004B2A4A">
        <w:trPr>
          <w:cnfStyle w:val="000000100000" w:firstRow="0" w:lastRow="0" w:firstColumn="0" w:lastColumn="0" w:oddVBand="0" w:evenVBand="0" w:oddHBand="1" w:evenHBand="0" w:firstRowFirstColumn="0" w:firstRowLastColumn="0" w:lastRowFirstColumn="0" w:lastRowLastColumn="0"/>
          <w:ins w:id="6113" w:author="Peter Arbogast [2]" w:date="2019-03-22T15:11:00Z"/>
        </w:trPr>
        <w:tc>
          <w:tcPr>
            <w:cnfStyle w:val="001000000000" w:firstRow="0" w:lastRow="0" w:firstColumn="1" w:lastColumn="0" w:oddVBand="0" w:evenVBand="0" w:oddHBand="0" w:evenHBand="0" w:firstRowFirstColumn="0" w:firstRowLastColumn="0" w:lastRowFirstColumn="0" w:lastRowLastColumn="0"/>
            <w:tcW w:w="3116" w:type="dxa"/>
          </w:tcPr>
          <w:p w14:paraId="64674853" w14:textId="4BD4F309" w:rsidR="004B2A4A" w:rsidRDefault="004B2A4A" w:rsidP="004B2A4A">
            <w:pPr>
              <w:rPr>
                <w:ins w:id="6114" w:author="Peter Arbogast [2]" w:date="2019-03-22T15:11:00Z"/>
              </w:rPr>
            </w:pPr>
            <w:ins w:id="6115" w:author="Peter Arbogast [2]" w:date="2019-03-22T15:12:00Z">
              <w:r>
                <w:t>tmp_c</w:t>
              </w:r>
            </w:ins>
            <w:ins w:id="6116" w:author="Peter Arbogast [2]" w:date="2019-03-22T15:11:00Z">
              <w:r>
                <w:t>omputer</w:t>
              </w:r>
            </w:ins>
            <w:ins w:id="6117" w:author="Peter Arbogast [2]" w:date="2019-03-22T15:12:00Z">
              <w:r>
                <w:t>id</w:t>
              </w:r>
            </w:ins>
          </w:p>
        </w:tc>
        <w:tc>
          <w:tcPr>
            <w:tcW w:w="3117" w:type="dxa"/>
          </w:tcPr>
          <w:p w14:paraId="694E743D" w14:textId="4FCC7D90" w:rsidR="004B2A4A" w:rsidRDefault="00D263E1" w:rsidP="004B2A4A">
            <w:pPr>
              <w:cnfStyle w:val="000000100000" w:firstRow="0" w:lastRow="0" w:firstColumn="0" w:lastColumn="0" w:oddVBand="0" w:evenVBand="0" w:oddHBand="1" w:evenHBand="0" w:firstRowFirstColumn="0" w:firstRowLastColumn="0" w:lastRowFirstColumn="0" w:lastRowLastColumn="0"/>
              <w:rPr>
                <w:ins w:id="6118" w:author="Peter Arbogast [2]" w:date="2019-03-22T15:11:00Z"/>
              </w:rPr>
            </w:pPr>
            <w:ins w:id="6119" w:author="Peter Arbogast [2]" w:date="2019-03-22T15:18:00Z">
              <w:r>
                <w:t>INT</w:t>
              </w:r>
            </w:ins>
          </w:p>
        </w:tc>
        <w:tc>
          <w:tcPr>
            <w:tcW w:w="3117" w:type="dxa"/>
          </w:tcPr>
          <w:p w14:paraId="01CE2B12" w14:textId="77777777" w:rsidR="004B2A4A" w:rsidRDefault="004B2A4A" w:rsidP="004B2A4A">
            <w:pPr>
              <w:cnfStyle w:val="000000100000" w:firstRow="0" w:lastRow="0" w:firstColumn="0" w:lastColumn="0" w:oddVBand="0" w:evenVBand="0" w:oddHBand="1" w:evenHBand="0" w:firstRowFirstColumn="0" w:firstRowLastColumn="0" w:lastRowFirstColumn="0" w:lastRowLastColumn="0"/>
              <w:rPr>
                <w:ins w:id="6120" w:author="Peter Arbogast [2]" w:date="2019-03-22T15:11:00Z"/>
              </w:rPr>
            </w:pPr>
          </w:p>
        </w:tc>
      </w:tr>
    </w:tbl>
    <w:p w14:paraId="7DB66152" w14:textId="4EA9318D" w:rsidR="00A73389" w:rsidRDefault="00A73389" w:rsidP="00C44B42">
      <w:pPr>
        <w:rPr>
          <w:ins w:id="6121" w:author="Peter Arbogast [2]" w:date="2019-03-22T15:27:00Z"/>
        </w:rPr>
      </w:pPr>
    </w:p>
    <w:p w14:paraId="4BDEC870" w14:textId="1554937B" w:rsidR="00D263E1" w:rsidRDefault="00D263E1" w:rsidP="00C44B42">
      <w:pPr>
        <w:rPr>
          <w:ins w:id="6122" w:author="Peter Arbogast [2]" w:date="2019-03-22T15:26:00Z"/>
        </w:rPr>
      </w:pPr>
      <w:ins w:id="6123" w:author="Peter Arbogast [2]" w:date="2019-03-22T15:27:00Z">
        <w:r>
          <w:t>If Temp Table #</w:t>
        </w:r>
        <w:r w:rsidRPr="00D263E1">
          <w:t>csp_aspera_connector_device</w:t>
        </w:r>
        <w:r>
          <w:t xml:space="preserve"> exist, the Data will not shown. It will put into this table.</w:t>
        </w:r>
      </w:ins>
    </w:p>
    <w:p w14:paraId="11AB95D1" w14:textId="320205A6" w:rsidR="00D263E1" w:rsidRDefault="000106F1" w:rsidP="00C44B42">
      <w:pPr>
        <w:rPr>
          <w:ins w:id="6124" w:author="Peter Arbogast" w:date="2019-06-13T13:50:00Z"/>
        </w:rPr>
      </w:pPr>
      <w:ins w:id="6125" w:author="Peter Arbogast" w:date="2019-06-13T13:50:00Z">
        <w:r>
          <w:t>Used by:</w:t>
        </w:r>
      </w:ins>
    </w:p>
    <w:p w14:paraId="0D1A2295" w14:textId="5A809CCD" w:rsidR="000106F1" w:rsidRDefault="000106F1" w:rsidP="0046196B">
      <w:pPr>
        <w:pStyle w:val="ListParagraph"/>
        <w:numPr>
          <w:ilvl w:val="0"/>
          <w:numId w:val="2"/>
        </w:numPr>
        <w:rPr>
          <w:ins w:id="6126" w:author="Peter Arbogast" w:date="2019-06-13T13:50:00Z"/>
        </w:rPr>
        <w:pPrChange w:id="6127" w:author="Peter Arbogast" w:date="2019-06-13T13:50:00Z">
          <w:pPr/>
        </w:pPrChange>
      </w:pPr>
      <w:ins w:id="6128" w:author="Peter Arbogast" w:date="2019-06-13T13:50:00Z">
        <w:r>
          <w:t>Store Procedure Used by Aspera Connector 400_raynet_devices.xml.</w:t>
        </w:r>
      </w:ins>
    </w:p>
    <w:p w14:paraId="129F8767" w14:textId="77777777" w:rsidR="000106F1" w:rsidRDefault="000106F1" w:rsidP="00C44B42">
      <w:pPr>
        <w:rPr>
          <w:ins w:id="6129" w:author="Peter Arbogast [2]" w:date="2019-03-22T15:28:00Z"/>
        </w:rPr>
      </w:pPr>
    </w:p>
    <w:p w14:paraId="4AC6B240" w14:textId="77777777" w:rsidR="00F63468" w:rsidRDefault="00F63468">
      <w:pPr>
        <w:rPr>
          <w:ins w:id="6130" w:author="Peter Arbogast [2]" w:date="2019-03-22T15:29:00Z"/>
          <w:rFonts w:asciiTheme="majorHAnsi" w:eastAsiaTheme="majorEastAsia" w:hAnsiTheme="majorHAnsi" w:cstheme="majorBidi"/>
          <w:color w:val="1F3763" w:themeColor="accent1" w:themeShade="7F"/>
          <w:sz w:val="24"/>
          <w:szCs w:val="24"/>
        </w:rPr>
      </w:pPr>
      <w:ins w:id="6131" w:author="Peter Arbogast [2]" w:date="2019-03-22T15:29:00Z">
        <w:r>
          <w:br w:type="page"/>
        </w:r>
      </w:ins>
    </w:p>
    <w:p w14:paraId="13936366" w14:textId="5D0CAFF2" w:rsidR="00F63468" w:rsidRDefault="00F63468" w:rsidP="00F63468">
      <w:pPr>
        <w:pStyle w:val="Heading3"/>
        <w:numPr>
          <w:ilvl w:val="2"/>
          <w:numId w:val="1"/>
        </w:numPr>
        <w:ind w:left="709"/>
        <w:rPr>
          <w:ins w:id="6132" w:author="Peter Arbogast [2]" w:date="2019-03-22T15:28:00Z"/>
        </w:rPr>
      </w:pPr>
      <w:bookmarkStart w:id="6133" w:name="_Toc11337034"/>
      <w:ins w:id="6134" w:author="Peter Arbogast [2]" w:date="2019-03-22T15:28:00Z">
        <w:r w:rsidRPr="00F63468">
          <w:lastRenderedPageBreak/>
          <w:t>csp_aspera_connector_device_types</w:t>
        </w:r>
        <w:bookmarkEnd w:id="6133"/>
      </w:ins>
    </w:p>
    <w:p w14:paraId="2C8A9F44" w14:textId="77777777" w:rsidR="00F63468" w:rsidRDefault="00F63468" w:rsidP="00F63468">
      <w:pPr>
        <w:rPr>
          <w:ins w:id="6135" w:author="Peter Arbogast [2]" w:date="2019-03-22T15:29:00Z"/>
        </w:rPr>
      </w:pPr>
      <w:ins w:id="6136" w:author="Peter Arbogast [2]" w:date="2019-03-22T15:28:00Z">
        <w:r>
          <w:t>Get list of all device types</w:t>
        </w:r>
      </w:ins>
      <w:ins w:id="6137" w:author="Peter Arbogast [2]" w:date="2019-03-22T15:29:00Z">
        <w:r>
          <w:t>, used by Apsera Connector 400_raynet_devices.xml</w:t>
        </w:r>
      </w:ins>
    </w:p>
    <w:p w14:paraId="10CEE49A" w14:textId="63BEDF55" w:rsidR="00F63468" w:rsidRDefault="00F63468" w:rsidP="0046196B">
      <w:pPr>
        <w:spacing w:after="0"/>
        <w:rPr>
          <w:ins w:id="6138" w:author="Peter Arbogast [2]" w:date="2019-03-22T15:28:00Z"/>
        </w:rPr>
        <w:pPrChange w:id="6139" w:author="Peter Arbogast" w:date="2019-06-13T13:54:00Z">
          <w:pPr/>
        </w:pPrChange>
      </w:pPr>
      <w:ins w:id="6140" w:author="Peter Arbogast [2]" w:date="2019-03-22T15:28:00Z">
        <w:r>
          <w:t>Parameter:</w:t>
        </w:r>
      </w:ins>
    </w:p>
    <w:tbl>
      <w:tblPr>
        <w:tblStyle w:val="GridTable4"/>
        <w:tblW w:w="0" w:type="auto"/>
        <w:tblLook w:val="04A0" w:firstRow="1" w:lastRow="0" w:firstColumn="1" w:lastColumn="0" w:noHBand="0" w:noVBand="1"/>
      </w:tblPr>
      <w:tblGrid>
        <w:gridCol w:w="3116"/>
        <w:gridCol w:w="3117"/>
        <w:gridCol w:w="3117"/>
      </w:tblGrid>
      <w:tr w:rsidR="00F63468" w14:paraId="10793136" w14:textId="77777777" w:rsidTr="00DB25E6">
        <w:trPr>
          <w:cnfStyle w:val="100000000000" w:firstRow="1" w:lastRow="0" w:firstColumn="0" w:lastColumn="0" w:oddVBand="0" w:evenVBand="0" w:oddHBand="0" w:evenHBand="0" w:firstRowFirstColumn="0" w:firstRowLastColumn="0" w:lastRowFirstColumn="0" w:lastRowLastColumn="0"/>
          <w:ins w:id="6141" w:author="Peter Arbogast [2]" w:date="2019-03-22T15:28:00Z"/>
        </w:trPr>
        <w:tc>
          <w:tcPr>
            <w:cnfStyle w:val="001000000000" w:firstRow="0" w:lastRow="0" w:firstColumn="1" w:lastColumn="0" w:oddVBand="0" w:evenVBand="0" w:oddHBand="0" w:evenHBand="0" w:firstRowFirstColumn="0" w:firstRowLastColumn="0" w:lastRowFirstColumn="0" w:lastRowLastColumn="0"/>
            <w:tcW w:w="3116" w:type="dxa"/>
          </w:tcPr>
          <w:p w14:paraId="6C24B1D2" w14:textId="77777777" w:rsidR="00F63468" w:rsidRDefault="00F63468" w:rsidP="00DB25E6">
            <w:pPr>
              <w:rPr>
                <w:ins w:id="6142" w:author="Peter Arbogast [2]" w:date="2019-03-22T15:28:00Z"/>
              </w:rPr>
            </w:pPr>
            <w:ins w:id="6143" w:author="Peter Arbogast [2]" w:date="2019-03-22T15:28:00Z">
              <w:r>
                <w:t>Parameter</w:t>
              </w:r>
            </w:ins>
          </w:p>
        </w:tc>
        <w:tc>
          <w:tcPr>
            <w:tcW w:w="3117" w:type="dxa"/>
          </w:tcPr>
          <w:p w14:paraId="56C6C93D" w14:textId="77777777" w:rsidR="00F63468" w:rsidRDefault="00F63468" w:rsidP="00DB25E6">
            <w:pPr>
              <w:cnfStyle w:val="100000000000" w:firstRow="1" w:lastRow="0" w:firstColumn="0" w:lastColumn="0" w:oddVBand="0" w:evenVBand="0" w:oddHBand="0" w:evenHBand="0" w:firstRowFirstColumn="0" w:firstRowLastColumn="0" w:lastRowFirstColumn="0" w:lastRowLastColumn="0"/>
              <w:rPr>
                <w:ins w:id="6144" w:author="Peter Arbogast [2]" w:date="2019-03-22T15:28:00Z"/>
              </w:rPr>
            </w:pPr>
            <w:ins w:id="6145" w:author="Peter Arbogast [2]" w:date="2019-03-22T15:28:00Z">
              <w:r>
                <w:t>Default value</w:t>
              </w:r>
            </w:ins>
          </w:p>
        </w:tc>
        <w:tc>
          <w:tcPr>
            <w:tcW w:w="3117" w:type="dxa"/>
          </w:tcPr>
          <w:p w14:paraId="2322FE0E" w14:textId="77777777" w:rsidR="00F63468" w:rsidRDefault="00F63468" w:rsidP="00DB25E6">
            <w:pPr>
              <w:cnfStyle w:val="100000000000" w:firstRow="1" w:lastRow="0" w:firstColumn="0" w:lastColumn="0" w:oddVBand="0" w:evenVBand="0" w:oddHBand="0" w:evenHBand="0" w:firstRowFirstColumn="0" w:firstRowLastColumn="0" w:lastRowFirstColumn="0" w:lastRowLastColumn="0"/>
              <w:rPr>
                <w:ins w:id="6146" w:author="Peter Arbogast [2]" w:date="2019-03-22T15:28:00Z"/>
              </w:rPr>
            </w:pPr>
            <w:ins w:id="6147" w:author="Peter Arbogast [2]" w:date="2019-03-22T15:28:00Z">
              <w:r>
                <w:t>Description</w:t>
              </w:r>
            </w:ins>
          </w:p>
        </w:tc>
      </w:tr>
      <w:tr w:rsidR="00F63468" w14:paraId="7A9C7C40" w14:textId="77777777" w:rsidTr="00DB25E6">
        <w:trPr>
          <w:cnfStyle w:val="000000100000" w:firstRow="0" w:lastRow="0" w:firstColumn="0" w:lastColumn="0" w:oddVBand="0" w:evenVBand="0" w:oddHBand="1" w:evenHBand="0" w:firstRowFirstColumn="0" w:firstRowLastColumn="0" w:lastRowFirstColumn="0" w:lastRowLastColumn="0"/>
          <w:ins w:id="6148" w:author="Peter Arbogast [2]" w:date="2019-03-22T15:28:00Z"/>
        </w:trPr>
        <w:tc>
          <w:tcPr>
            <w:cnfStyle w:val="001000000000" w:firstRow="0" w:lastRow="0" w:firstColumn="1" w:lastColumn="0" w:oddVBand="0" w:evenVBand="0" w:oddHBand="0" w:evenHBand="0" w:firstRowFirstColumn="0" w:firstRowLastColumn="0" w:lastRowFirstColumn="0" w:lastRowLastColumn="0"/>
            <w:tcW w:w="3116" w:type="dxa"/>
          </w:tcPr>
          <w:p w14:paraId="14619B18" w14:textId="77777777" w:rsidR="00F63468" w:rsidRDefault="00F63468" w:rsidP="00DB25E6">
            <w:pPr>
              <w:rPr>
                <w:ins w:id="6149" w:author="Peter Arbogast [2]" w:date="2019-03-22T15:28:00Z"/>
              </w:rPr>
            </w:pPr>
            <w:ins w:id="6150" w:author="Peter Arbogast [2]" w:date="2019-03-22T15:28:00Z">
              <w:r w:rsidRPr="00A73389">
                <w:t>@sDataSourceID</w:t>
              </w:r>
            </w:ins>
          </w:p>
        </w:tc>
        <w:tc>
          <w:tcPr>
            <w:tcW w:w="3117" w:type="dxa"/>
          </w:tcPr>
          <w:p w14:paraId="7F879D37" w14:textId="77777777" w:rsidR="00F63468" w:rsidRDefault="00F63468" w:rsidP="00DB25E6">
            <w:pPr>
              <w:cnfStyle w:val="000000100000" w:firstRow="0" w:lastRow="0" w:firstColumn="0" w:lastColumn="0" w:oddVBand="0" w:evenVBand="0" w:oddHBand="1" w:evenHBand="0" w:firstRowFirstColumn="0" w:firstRowLastColumn="0" w:lastRowFirstColumn="0" w:lastRowLastColumn="0"/>
              <w:rPr>
                <w:ins w:id="6151" w:author="Peter Arbogast [2]" w:date="2019-03-22T15:28:00Z"/>
              </w:rPr>
            </w:pPr>
            <w:ins w:id="6152" w:author="Peter Arbogast [2]" w:date="2019-03-22T15:28:00Z">
              <w:r>
                <w:t>RayVentory</w:t>
              </w:r>
            </w:ins>
          </w:p>
        </w:tc>
        <w:tc>
          <w:tcPr>
            <w:tcW w:w="3117" w:type="dxa"/>
          </w:tcPr>
          <w:p w14:paraId="10A73B59" w14:textId="77777777" w:rsidR="00F63468" w:rsidRDefault="00F63468" w:rsidP="00DB25E6">
            <w:pPr>
              <w:cnfStyle w:val="000000100000" w:firstRow="0" w:lastRow="0" w:firstColumn="0" w:lastColumn="0" w:oddVBand="0" w:evenVBand="0" w:oddHBand="1" w:evenHBand="0" w:firstRowFirstColumn="0" w:firstRowLastColumn="0" w:lastRowFirstColumn="0" w:lastRowLastColumn="0"/>
              <w:rPr>
                <w:ins w:id="6153" w:author="Peter Arbogast [2]" w:date="2019-03-22T15:28:00Z"/>
              </w:rPr>
            </w:pPr>
            <w:ins w:id="6154" w:author="Peter Arbogast [2]" w:date="2019-03-22T15:28:00Z">
              <w:r>
                <w:t>Smarttrack Connector SourceID</w:t>
              </w:r>
            </w:ins>
          </w:p>
        </w:tc>
      </w:tr>
      <w:tr w:rsidR="00F63468" w14:paraId="68FD0F1B" w14:textId="77777777" w:rsidTr="00DB25E6">
        <w:trPr>
          <w:ins w:id="6155" w:author="Peter Arbogast [2]" w:date="2019-03-22T15:28:00Z"/>
        </w:trPr>
        <w:tc>
          <w:tcPr>
            <w:cnfStyle w:val="001000000000" w:firstRow="0" w:lastRow="0" w:firstColumn="1" w:lastColumn="0" w:oddVBand="0" w:evenVBand="0" w:oddHBand="0" w:evenHBand="0" w:firstRowFirstColumn="0" w:firstRowLastColumn="0" w:lastRowFirstColumn="0" w:lastRowLastColumn="0"/>
            <w:tcW w:w="3116" w:type="dxa"/>
          </w:tcPr>
          <w:p w14:paraId="6FEBA339" w14:textId="77777777" w:rsidR="00F63468" w:rsidRPr="00A73389" w:rsidRDefault="00F63468" w:rsidP="00DB25E6">
            <w:pPr>
              <w:rPr>
                <w:ins w:id="6156" w:author="Peter Arbogast [2]" w:date="2019-03-22T15:28:00Z"/>
              </w:rPr>
            </w:pPr>
            <w:ins w:id="6157" w:author="Peter Arbogast [2]" w:date="2019-03-22T15:28:00Z">
              <w:r w:rsidRPr="00A73389">
                <w:t>@bChassisTypeID</w:t>
              </w:r>
            </w:ins>
          </w:p>
        </w:tc>
        <w:tc>
          <w:tcPr>
            <w:tcW w:w="3117" w:type="dxa"/>
          </w:tcPr>
          <w:p w14:paraId="3DE1C13C" w14:textId="77777777" w:rsidR="00F63468" w:rsidRDefault="00F63468" w:rsidP="00DB25E6">
            <w:pPr>
              <w:cnfStyle w:val="000000000000" w:firstRow="0" w:lastRow="0" w:firstColumn="0" w:lastColumn="0" w:oddVBand="0" w:evenVBand="0" w:oddHBand="0" w:evenHBand="0" w:firstRowFirstColumn="0" w:firstRowLastColumn="0" w:lastRowFirstColumn="0" w:lastRowLastColumn="0"/>
              <w:rPr>
                <w:ins w:id="6158" w:author="Peter Arbogast [2]" w:date="2019-03-22T15:28:00Z"/>
              </w:rPr>
            </w:pPr>
            <w:ins w:id="6159" w:author="Peter Arbogast [2]" w:date="2019-03-22T15:28:00Z">
              <w:r>
                <w:t>0</w:t>
              </w:r>
            </w:ins>
          </w:p>
        </w:tc>
        <w:tc>
          <w:tcPr>
            <w:tcW w:w="3117" w:type="dxa"/>
          </w:tcPr>
          <w:p w14:paraId="18BEFAA2" w14:textId="77777777" w:rsidR="00F63468" w:rsidRDefault="00F63468" w:rsidP="00DB25E6">
            <w:pPr>
              <w:cnfStyle w:val="000000000000" w:firstRow="0" w:lastRow="0" w:firstColumn="0" w:lastColumn="0" w:oddVBand="0" w:evenVBand="0" w:oddHBand="0" w:evenHBand="0" w:firstRowFirstColumn="0" w:firstRowLastColumn="0" w:lastRowFirstColumn="0" w:lastRowLastColumn="0"/>
              <w:rPr>
                <w:ins w:id="6160" w:author="Peter Arbogast [2]" w:date="2019-03-22T15:28:00Z"/>
              </w:rPr>
            </w:pPr>
            <w:ins w:id="6161" w:author="Peter Arbogast [2]" w:date="2019-03-22T15:28:00Z">
              <w:r>
                <w:t>0 = Chassis Description</w:t>
              </w:r>
            </w:ins>
          </w:p>
          <w:p w14:paraId="71A1D88A" w14:textId="77777777" w:rsidR="00F63468" w:rsidRDefault="00F63468" w:rsidP="00DB25E6">
            <w:pPr>
              <w:cnfStyle w:val="000000000000" w:firstRow="0" w:lastRow="0" w:firstColumn="0" w:lastColumn="0" w:oddVBand="0" w:evenVBand="0" w:oddHBand="0" w:evenHBand="0" w:firstRowFirstColumn="0" w:firstRowLastColumn="0" w:lastRowFirstColumn="0" w:lastRowLastColumn="0"/>
              <w:rPr>
                <w:ins w:id="6162" w:author="Peter Arbogast [2]" w:date="2019-03-22T15:28:00Z"/>
              </w:rPr>
            </w:pPr>
            <w:ins w:id="6163" w:author="Peter Arbogast [2]" w:date="2019-03-22T15:28:00Z">
              <w:r>
                <w:t>1 = chassis_{ID from WMI}</w:t>
              </w:r>
            </w:ins>
          </w:p>
        </w:tc>
      </w:tr>
    </w:tbl>
    <w:p w14:paraId="2DD22FBD" w14:textId="113BBE7F" w:rsidR="003C35E2" w:rsidRPr="0046196B" w:rsidDel="0046196B" w:rsidRDefault="003C35E2" w:rsidP="00F63468">
      <w:pPr>
        <w:rPr>
          <w:del w:id="6164" w:author="Peter Arbogast" w:date="2019-06-13T13:51:00Z"/>
          <w:sz w:val="6"/>
          <w:szCs w:val="6"/>
          <w:rPrChange w:id="6165" w:author="Peter Arbogast" w:date="2019-06-13T13:53:00Z">
            <w:rPr>
              <w:del w:id="6166" w:author="Peter Arbogast" w:date="2019-06-13T13:51:00Z"/>
            </w:rPr>
          </w:rPrChange>
        </w:rPr>
      </w:pPr>
    </w:p>
    <w:p w14:paraId="3C07D3D2" w14:textId="77777777" w:rsidR="0046196B" w:rsidRPr="0046196B" w:rsidRDefault="0046196B" w:rsidP="00F63468">
      <w:pPr>
        <w:rPr>
          <w:ins w:id="6167" w:author="Peter Arbogast" w:date="2019-06-13T13:51:00Z"/>
          <w:sz w:val="6"/>
          <w:szCs w:val="6"/>
          <w:rPrChange w:id="6168" w:author="Peter Arbogast" w:date="2019-06-13T13:53:00Z">
            <w:rPr>
              <w:ins w:id="6169" w:author="Peter Arbogast" w:date="2019-06-13T13:51:00Z"/>
            </w:rPr>
          </w:rPrChange>
        </w:rPr>
      </w:pPr>
    </w:p>
    <w:p w14:paraId="7C28635C" w14:textId="3A4CC299" w:rsidR="00F63468" w:rsidRDefault="00F63468" w:rsidP="0046196B">
      <w:pPr>
        <w:spacing w:after="0"/>
        <w:rPr>
          <w:ins w:id="6170" w:author="Peter Arbogast [2]" w:date="2019-03-22T15:30:00Z"/>
        </w:rPr>
        <w:pPrChange w:id="6171" w:author="Peter Arbogast" w:date="2019-06-13T13:54:00Z">
          <w:pPr/>
        </w:pPrChange>
      </w:pPr>
      <w:ins w:id="6172" w:author="Peter Arbogast [2]" w:date="2019-03-22T15:33:00Z">
        <w:r>
          <w:t>Return:</w:t>
        </w:r>
      </w:ins>
    </w:p>
    <w:tbl>
      <w:tblPr>
        <w:tblStyle w:val="GridTable4"/>
        <w:tblW w:w="9351" w:type="dxa"/>
        <w:tblLook w:val="04A0" w:firstRow="1" w:lastRow="0" w:firstColumn="1" w:lastColumn="0" w:noHBand="0" w:noVBand="1"/>
        <w:tblPrChange w:id="6173" w:author="Peter Arbogast [2]" w:date="2019-03-22T15:52:00Z">
          <w:tblPr>
            <w:tblStyle w:val="GridTable4"/>
            <w:tblW w:w="0" w:type="auto"/>
            <w:tblLook w:val="04A0" w:firstRow="1" w:lastRow="0" w:firstColumn="1" w:lastColumn="0" w:noHBand="0" w:noVBand="1"/>
          </w:tblPr>
        </w:tblPrChange>
      </w:tblPr>
      <w:tblGrid>
        <w:gridCol w:w="2547"/>
        <w:gridCol w:w="2126"/>
        <w:gridCol w:w="4678"/>
        <w:tblGridChange w:id="6174">
          <w:tblGrid>
            <w:gridCol w:w="3116"/>
            <w:gridCol w:w="3117"/>
            <w:gridCol w:w="3117"/>
          </w:tblGrid>
        </w:tblGridChange>
      </w:tblGrid>
      <w:tr w:rsidR="00F63468" w14:paraId="5F1491D8" w14:textId="77777777" w:rsidTr="003C35E2">
        <w:trPr>
          <w:cnfStyle w:val="100000000000" w:firstRow="1" w:lastRow="0" w:firstColumn="0" w:lastColumn="0" w:oddVBand="0" w:evenVBand="0" w:oddHBand="0" w:evenHBand="0" w:firstRowFirstColumn="0" w:firstRowLastColumn="0" w:lastRowFirstColumn="0" w:lastRowLastColumn="0"/>
          <w:ins w:id="6175" w:author="Peter Arbogast [2]" w:date="2019-03-22T15:30:00Z"/>
        </w:trPr>
        <w:tc>
          <w:tcPr>
            <w:cnfStyle w:val="001000000000" w:firstRow="0" w:lastRow="0" w:firstColumn="1" w:lastColumn="0" w:oddVBand="0" w:evenVBand="0" w:oddHBand="0" w:evenHBand="0" w:firstRowFirstColumn="0" w:firstRowLastColumn="0" w:lastRowFirstColumn="0" w:lastRowLastColumn="0"/>
            <w:tcW w:w="2547" w:type="dxa"/>
            <w:tcPrChange w:id="6176" w:author="Peter Arbogast [2]" w:date="2019-03-22T15:52:00Z">
              <w:tcPr>
                <w:tcW w:w="3116" w:type="dxa"/>
              </w:tcPr>
            </w:tcPrChange>
          </w:tcPr>
          <w:p w14:paraId="62C5D42C" w14:textId="77777777" w:rsidR="00F63468" w:rsidRDefault="00F63468" w:rsidP="00DB25E6">
            <w:pPr>
              <w:cnfStyle w:val="101000000000" w:firstRow="1" w:lastRow="0" w:firstColumn="1" w:lastColumn="0" w:oddVBand="0" w:evenVBand="0" w:oddHBand="0" w:evenHBand="0" w:firstRowFirstColumn="0" w:firstRowLastColumn="0" w:lastRowFirstColumn="0" w:lastRowLastColumn="0"/>
              <w:rPr>
                <w:ins w:id="6177" w:author="Peter Arbogast [2]" w:date="2019-03-22T15:30:00Z"/>
              </w:rPr>
            </w:pPr>
            <w:ins w:id="6178" w:author="Peter Arbogast [2]" w:date="2019-03-22T15:30:00Z">
              <w:r>
                <w:t>Colum name</w:t>
              </w:r>
            </w:ins>
          </w:p>
        </w:tc>
        <w:tc>
          <w:tcPr>
            <w:tcW w:w="2126" w:type="dxa"/>
            <w:tcPrChange w:id="6179" w:author="Peter Arbogast [2]" w:date="2019-03-22T15:52:00Z">
              <w:tcPr>
                <w:tcW w:w="3117" w:type="dxa"/>
              </w:tcPr>
            </w:tcPrChange>
          </w:tcPr>
          <w:p w14:paraId="5A6982A3" w14:textId="77777777" w:rsidR="00F63468" w:rsidRDefault="00F63468" w:rsidP="00DB25E6">
            <w:pPr>
              <w:cnfStyle w:val="100000000000" w:firstRow="1" w:lastRow="0" w:firstColumn="0" w:lastColumn="0" w:oddVBand="0" w:evenVBand="0" w:oddHBand="0" w:evenHBand="0" w:firstRowFirstColumn="0" w:firstRowLastColumn="0" w:lastRowFirstColumn="0" w:lastRowLastColumn="0"/>
              <w:rPr>
                <w:ins w:id="6180" w:author="Peter Arbogast [2]" w:date="2019-03-22T15:30:00Z"/>
              </w:rPr>
            </w:pPr>
            <w:ins w:id="6181" w:author="Peter Arbogast [2]" w:date="2019-03-22T15:30:00Z">
              <w:r>
                <w:t>Type</w:t>
              </w:r>
            </w:ins>
          </w:p>
        </w:tc>
        <w:tc>
          <w:tcPr>
            <w:tcW w:w="4678" w:type="dxa"/>
            <w:tcPrChange w:id="6182" w:author="Peter Arbogast [2]" w:date="2019-03-22T15:52:00Z">
              <w:tcPr>
                <w:tcW w:w="3117" w:type="dxa"/>
              </w:tcPr>
            </w:tcPrChange>
          </w:tcPr>
          <w:p w14:paraId="1CC57B36" w14:textId="77777777" w:rsidR="00F63468" w:rsidRDefault="00F63468" w:rsidP="00DB25E6">
            <w:pPr>
              <w:cnfStyle w:val="100000000000" w:firstRow="1" w:lastRow="0" w:firstColumn="0" w:lastColumn="0" w:oddVBand="0" w:evenVBand="0" w:oddHBand="0" w:evenHBand="0" w:firstRowFirstColumn="0" w:firstRowLastColumn="0" w:lastRowFirstColumn="0" w:lastRowLastColumn="0"/>
              <w:rPr>
                <w:ins w:id="6183" w:author="Peter Arbogast [2]" w:date="2019-03-22T15:30:00Z"/>
              </w:rPr>
            </w:pPr>
            <w:ins w:id="6184" w:author="Peter Arbogast [2]" w:date="2019-03-22T15:30:00Z">
              <w:r>
                <w:t>Description</w:t>
              </w:r>
            </w:ins>
          </w:p>
        </w:tc>
      </w:tr>
      <w:tr w:rsidR="00F63468" w14:paraId="41565443" w14:textId="77777777" w:rsidTr="003C35E2">
        <w:trPr>
          <w:cnfStyle w:val="000000100000" w:firstRow="0" w:lastRow="0" w:firstColumn="0" w:lastColumn="0" w:oddVBand="0" w:evenVBand="0" w:oddHBand="1" w:evenHBand="0" w:firstRowFirstColumn="0" w:firstRowLastColumn="0" w:lastRowFirstColumn="0" w:lastRowLastColumn="0"/>
          <w:ins w:id="6185" w:author="Peter Arbogast [2]" w:date="2019-03-22T15:30:00Z"/>
        </w:trPr>
        <w:tc>
          <w:tcPr>
            <w:cnfStyle w:val="001000000000" w:firstRow="0" w:lastRow="0" w:firstColumn="1" w:lastColumn="0" w:oddVBand="0" w:evenVBand="0" w:oddHBand="0" w:evenHBand="0" w:firstRowFirstColumn="0" w:firstRowLastColumn="0" w:lastRowFirstColumn="0" w:lastRowLastColumn="0"/>
            <w:tcW w:w="2547" w:type="dxa"/>
            <w:tcPrChange w:id="6186" w:author="Peter Arbogast [2]" w:date="2019-03-22T15:52:00Z">
              <w:tcPr>
                <w:tcW w:w="3116" w:type="dxa"/>
              </w:tcPr>
            </w:tcPrChange>
          </w:tcPr>
          <w:p w14:paraId="332BF365" w14:textId="77777777" w:rsidR="00F63468" w:rsidRDefault="00F63468" w:rsidP="00DB25E6">
            <w:pPr>
              <w:cnfStyle w:val="001000100000" w:firstRow="0" w:lastRow="0" w:firstColumn="1" w:lastColumn="0" w:oddVBand="0" w:evenVBand="0" w:oddHBand="1" w:evenHBand="0" w:firstRowFirstColumn="0" w:firstRowLastColumn="0" w:lastRowFirstColumn="0" w:lastRowLastColumn="0"/>
              <w:rPr>
                <w:ins w:id="6187" w:author="Peter Arbogast [2]" w:date="2019-03-22T15:30:00Z"/>
              </w:rPr>
            </w:pPr>
            <w:ins w:id="6188" w:author="Peter Arbogast [2]" w:date="2019-03-22T15:30:00Z">
              <w:r>
                <w:t>import_id</w:t>
              </w:r>
            </w:ins>
          </w:p>
        </w:tc>
        <w:tc>
          <w:tcPr>
            <w:tcW w:w="2126" w:type="dxa"/>
            <w:tcPrChange w:id="6189" w:author="Peter Arbogast [2]" w:date="2019-03-22T15:52:00Z">
              <w:tcPr>
                <w:tcW w:w="3117" w:type="dxa"/>
              </w:tcPr>
            </w:tcPrChange>
          </w:tcPr>
          <w:p w14:paraId="3825410F" w14:textId="2CEDB6CA" w:rsidR="00F63468" w:rsidRDefault="00F63468" w:rsidP="00DB25E6">
            <w:pPr>
              <w:cnfStyle w:val="000000100000" w:firstRow="0" w:lastRow="0" w:firstColumn="0" w:lastColumn="0" w:oddVBand="0" w:evenVBand="0" w:oddHBand="1" w:evenHBand="0" w:firstRowFirstColumn="0" w:firstRowLastColumn="0" w:lastRowFirstColumn="0" w:lastRowLastColumn="0"/>
              <w:rPr>
                <w:ins w:id="6190" w:author="Peter Arbogast [2]" w:date="2019-03-22T15:30:00Z"/>
              </w:rPr>
            </w:pPr>
            <w:ins w:id="6191" w:author="Peter Arbogast [2]" w:date="2019-03-22T15:30:00Z">
              <w:r>
                <w:t>NVARCHAR(</w:t>
              </w:r>
            </w:ins>
            <w:ins w:id="6192" w:author="Peter Arbogast [2]" w:date="2019-03-22T15:33:00Z">
              <w:r>
                <w:t>50</w:t>
              </w:r>
            </w:ins>
            <w:ins w:id="6193" w:author="Peter Arbogast [2]" w:date="2019-03-22T15:30:00Z">
              <w:r>
                <w:t>)</w:t>
              </w:r>
            </w:ins>
          </w:p>
        </w:tc>
        <w:tc>
          <w:tcPr>
            <w:tcW w:w="4678" w:type="dxa"/>
            <w:tcPrChange w:id="6194" w:author="Peter Arbogast [2]" w:date="2019-03-22T15:52:00Z">
              <w:tcPr>
                <w:tcW w:w="3117" w:type="dxa"/>
              </w:tcPr>
            </w:tcPrChange>
          </w:tcPr>
          <w:p w14:paraId="083DAE59" w14:textId="38565075" w:rsidR="00F63468" w:rsidRDefault="00F63468" w:rsidP="00DB25E6">
            <w:pPr>
              <w:cnfStyle w:val="000000100000" w:firstRow="0" w:lastRow="0" w:firstColumn="0" w:lastColumn="0" w:oddVBand="0" w:evenVBand="0" w:oddHBand="1" w:evenHBand="0" w:firstRowFirstColumn="0" w:firstRowLastColumn="0" w:lastRowFirstColumn="0" w:lastRowLastColumn="0"/>
              <w:rPr>
                <w:ins w:id="6195" w:author="Peter Arbogast [2]" w:date="2019-03-22T15:30:00Z"/>
              </w:rPr>
            </w:pPr>
            <w:ins w:id="6196" w:author="Peter Arbogast [2]" w:date="2019-03-22T15:31:00Z">
              <w:r>
                <w:t>Chassis import ID look in Chassis List</w:t>
              </w:r>
            </w:ins>
          </w:p>
        </w:tc>
      </w:tr>
      <w:tr w:rsidR="00F63468" w14:paraId="06505B6F" w14:textId="77777777" w:rsidTr="003C35E2">
        <w:trPr>
          <w:ins w:id="6197" w:author="Peter Arbogast [2]" w:date="2019-03-22T15:30:00Z"/>
        </w:trPr>
        <w:tc>
          <w:tcPr>
            <w:cnfStyle w:val="001000000000" w:firstRow="0" w:lastRow="0" w:firstColumn="1" w:lastColumn="0" w:oddVBand="0" w:evenVBand="0" w:oddHBand="0" w:evenHBand="0" w:firstRowFirstColumn="0" w:firstRowLastColumn="0" w:lastRowFirstColumn="0" w:lastRowLastColumn="0"/>
            <w:tcW w:w="2547" w:type="dxa"/>
            <w:tcPrChange w:id="6198" w:author="Peter Arbogast [2]" w:date="2019-03-22T15:52:00Z">
              <w:tcPr>
                <w:tcW w:w="3116" w:type="dxa"/>
              </w:tcPr>
            </w:tcPrChange>
          </w:tcPr>
          <w:p w14:paraId="27EB7691" w14:textId="77777777" w:rsidR="00F63468" w:rsidRDefault="00F63468" w:rsidP="00DB25E6">
            <w:pPr>
              <w:rPr>
                <w:ins w:id="6199" w:author="Peter Arbogast [2]" w:date="2019-03-22T15:30:00Z"/>
              </w:rPr>
            </w:pPr>
            <w:ins w:id="6200" w:author="Peter Arbogast [2]" w:date="2019-03-22T15:30:00Z">
              <w:r>
                <w:t>import_data_source_id</w:t>
              </w:r>
            </w:ins>
          </w:p>
        </w:tc>
        <w:tc>
          <w:tcPr>
            <w:tcW w:w="2126" w:type="dxa"/>
            <w:tcPrChange w:id="6201" w:author="Peter Arbogast [2]" w:date="2019-03-22T15:52:00Z">
              <w:tcPr>
                <w:tcW w:w="3117" w:type="dxa"/>
              </w:tcPr>
            </w:tcPrChange>
          </w:tcPr>
          <w:p w14:paraId="0F30658E" w14:textId="77777777" w:rsidR="00F63468" w:rsidRDefault="00F63468" w:rsidP="00DB25E6">
            <w:pPr>
              <w:cnfStyle w:val="000000000000" w:firstRow="0" w:lastRow="0" w:firstColumn="0" w:lastColumn="0" w:oddVBand="0" w:evenVBand="0" w:oddHBand="0" w:evenHBand="0" w:firstRowFirstColumn="0" w:firstRowLastColumn="0" w:lastRowFirstColumn="0" w:lastRowLastColumn="0"/>
              <w:rPr>
                <w:ins w:id="6202" w:author="Peter Arbogast [2]" w:date="2019-03-22T15:30:00Z"/>
              </w:rPr>
            </w:pPr>
            <w:ins w:id="6203" w:author="Peter Arbogast [2]" w:date="2019-03-22T15:30:00Z">
              <w:r>
                <w:t>NVARCHAR(50)</w:t>
              </w:r>
            </w:ins>
          </w:p>
        </w:tc>
        <w:tc>
          <w:tcPr>
            <w:tcW w:w="4678" w:type="dxa"/>
            <w:tcPrChange w:id="6204" w:author="Peter Arbogast [2]" w:date="2019-03-22T15:52:00Z">
              <w:tcPr>
                <w:tcW w:w="3117" w:type="dxa"/>
              </w:tcPr>
            </w:tcPrChange>
          </w:tcPr>
          <w:p w14:paraId="4EB4B9FF" w14:textId="77777777" w:rsidR="00F63468" w:rsidRDefault="00F63468" w:rsidP="00DB25E6">
            <w:pPr>
              <w:cnfStyle w:val="000000000000" w:firstRow="0" w:lastRow="0" w:firstColumn="0" w:lastColumn="0" w:oddVBand="0" w:evenVBand="0" w:oddHBand="0" w:evenHBand="0" w:firstRowFirstColumn="0" w:firstRowLastColumn="0" w:lastRowFirstColumn="0" w:lastRowLastColumn="0"/>
              <w:rPr>
                <w:ins w:id="6205" w:author="Peter Arbogast [2]" w:date="2019-03-22T15:30:00Z"/>
              </w:rPr>
            </w:pPr>
            <w:ins w:id="6206" w:author="Peter Arbogast [2]" w:date="2019-03-22T15:30:00Z">
              <w:r>
                <w:t>Value of @sDataSourceID</w:t>
              </w:r>
            </w:ins>
          </w:p>
        </w:tc>
      </w:tr>
      <w:tr w:rsidR="00F63468" w14:paraId="457A2AFA" w14:textId="77777777" w:rsidTr="003C35E2">
        <w:trPr>
          <w:cnfStyle w:val="000000100000" w:firstRow="0" w:lastRow="0" w:firstColumn="0" w:lastColumn="0" w:oddVBand="0" w:evenVBand="0" w:oddHBand="1" w:evenHBand="0" w:firstRowFirstColumn="0" w:firstRowLastColumn="0" w:lastRowFirstColumn="0" w:lastRowLastColumn="0"/>
          <w:ins w:id="6207" w:author="Peter Arbogast [2]" w:date="2019-03-22T15:30:00Z"/>
        </w:trPr>
        <w:tc>
          <w:tcPr>
            <w:cnfStyle w:val="001000000000" w:firstRow="0" w:lastRow="0" w:firstColumn="1" w:lastColumn="0" w:oddVBand="0" w:evenVBand="0" w:oddHBand="0" w:evenHBand="0" w:firstRowFirstColumn="0" w:firstRowLastColumn="0" w:lastRowFirstColumn="0" w:lastRowLastColumn="0"/>
            <w:tcW w:w="2547" w:type="dxa"/>
            <w:tcPrChange w:id="6208" w:author="Peter Arbogast [2]" w:date="2019-03-22T15:52:00Z">
              <w:tcPr>
                <w:tcW w:w="3116" w:type="dxa"/>
              </w:tcPr>
            </w:tcPrChange>
          </w:tcPr>
          <w:p w14:paraId="06279C7E" w14:textId="51538A51" w:rsidR="00F63468" w:rsidRDefault="00F63468" w:rsidP="00DB25E6">
            <w:pPr>
              <w:cnfStyle w:val="001000100000" w:firstRow="0" w:lastRow="0" w:firstColumn="1" w:lastColumn="0" w:oddVBand="0" w:evenVBand="0" w:oddHBand="1" w:evenHBand="0" w:firstRowFirstColumn="0" w:firstRowLastColumn="0" w:lastRowFirstColumn="0" w:lastRowLastColumn="0"/>
              <w:rPr>
                <w:ins w:id="6209" w:author="Peter Arbogast [2]" w:date="2019-03-22T15:30:00Z"/>
              </w:rPr>
            </w:pPr>
            <w:ins w:id="6210" w:author="Peter Arbogast [2]" w:date="2019-03-22T15:35:00Z">
              <w:r>
                <w:t>n</w:t>
              </w:r>
            </w:ins>
            <w:ins w:id="6211" w:author="Peter Arbogast [2]" w:date="2019-03-22T15:30:00Z">
              <w:r>
                <w:t>ame</w:t>
              </w:r>
            </w:ins>
          </w:p>
        </w:tc>
        <w:tc>
          <w:tcPr>
            <w:tcW w:w="2126" w:type="dxa"/>
            <w:tcPrChange w:id="6212" w:author="Peter Arbogast [2]" w:date="2019-03-22T15:52:00Z">
              <w:tcPr>
                <w:tcW w:w="3117" w:type="dxa"/>
              </w:tcPr>
            </w:tcPrChange>
          </w:tcPr>
          <w:p w14:paraId="38AB527C" w14:textId="63F7335A" w:rsidR="00F63468" w:rsidRDefault="00F63468" w:rsidP="00DB25E6">
            <w:pPr>
              <w:cnfStyle w:val="000000100000" w:firstRow="0" w:lastRow="0" w:firstColumn="0" w:lastColumn="0" w:oddVBand="0" w:evenVBand="0" w:oddHBand="1" w:evenHBand="0" w:firstRowFirstColumn="0" w:firstRowLastColumn="0" w:lastRowFirstColumn="0" w:lastRowLastColumn="0"/>
              <w:rPr>
                <w:ins w:id="6213" w:author="Peter Arbogast [2]" w:date="2019-03-22T15:30:00Z"/>
              </w:rPr>
            </w:pPr>
            <w:ins w:id="6214" w:author="Peter Arbogast [2]" w:date="2019-03-22T15:33:00Z">
              <w:r>
                <w:t>NVARCHAR(255)</w:t>
              </w:r>
            </w:ins>
          </w:p>
        </w:tc>
        <w:tc>
          <w:tcPr>
            <w:tcW w:w="4678" w:type="dxa"/>
            <w:tcPrChange w:id="6215" w:author="Peter Arbogast [2]" w:date="2019-03-22T15:52:00Z">
              <w:tcPr>
                <w:tcW w:w="3117" w:type="dxa"/>
              </w:tcPr>
            </w:tcPrChange>
          </w:tcPr>
          <w:p w14:paraId="1F88282E" w14:textId="4504FB2A" w:rsidR="00F63468" w:rsidRDefault="00F63468" w:rsidP="00DB25E6">
            <w:pPr>
              <w:cnfStyle w:val="000000100000" w:firstRow="0" w:lastRow="0" w:firstColumn="0" w:lastColumn="0" w:oddVBand="0" w:evenVBand="0" w:oddHBand="1" w:evenHBand="0" w:firstRowFirstColumn="0" w:firstRowLastColumn="0" w:lastRowFirstColumn="0" w:lastRowLastColumn="0"/>
              <w:rPr>
                <w:ins w:id="6216" w:author="Peter Arbogast [2]" w:date="2019-03-22T15:30:00Z"/>
              </w:rPr>
            </w:pPr>
            <w:ins w:id="6217" w:author="Peter Arbogast [2]" w:date="2019-03-22T15:31:00Z">
              <w:r>
                <w:t>Name of Ch</w:t>
              </w:r>
            </w:ins>
            <w:ins w:id="6218" w:author="Peter Arbogast [2]" w:date="2019-03-22T15:32:00Z">
              <w:r>
                <w:t>assi, look in Chassis List</w:t>
              </w:r>
            </w:ins>
          </w:p>
        </w:tc>
      </w:tr>
      <w:tr w:rsidR="00F63468" w14:paraId="30A615C0" w14:textId="77777777" w:rsidTr="003C35E2">
        <w:trPr>
          <w:ins w:id="6219" w:author="Peter Arbogast [2]" w:date="2019-03-22T15:32:00Z"/>
        </w:trPr>
        <w:tc>
          <w:tcPr>
            <w:cnfStyle w:val="001000000000" w:firstRow="0" w:lastRow="0" w:firstColumn="1" w:lastColumn="0" w:oddVBand="0" w:evenVBand="0" w:oddHBand="0" w:evenHBand="0" w:firstRowFirstColumn="0" w:firstRowLastColumn="0" w:lastRowFirstColumn="0" w:lastRowLastColumn="0"/>
            <w:tcW w:w="2547" w:type="dxa"/>
            <w:tcPrChange w:id="6220" w:author="Peter Arbogast [2]" w:date="2019-03-22T15:52:00Z">
              <w:tcPr>
                <w:tcW w:w="3116" w:type="dxa"/>
              </w:tcPr>
            </w:tcPrChange>
          </w:tcPr>
          <w:p w14:paraId="03306442" w14:textId="3B0B96B4" w:rsidR="00F63468" w:rsidRDefault="00F63468" w:rsidP="00DB25E6">
            <w:pPr>
              <w:rPr>
                <w:ins w:id="6221" w:author="Peter Arbogast [2]" w:date="2019-03-22T15:32:00Z"/>
              </w:rPr>
            </w:pPr>
            <w:ins w:id="6222" w:author="Peter Arbogast [2]" w:date="2019-03-22T15:32:00Z">
              <w:r>
                <w:t>remarks</w:t>
              </w:r>
            </w:ins>
          </w:p>
        </w:tc>
        <w:tc>
          <w:tcPr>
            <w:tcW w:w="2126" w:type="dxa"/>
            <w:tcPrChange w:id="6223" w:author="Peter Arbogast [2]" w:date="2019-03-22T15:52:00Z">
              <w:tcPr>
                <w:tcW w:w="3117" w:type="dxa"/>
              </w:tcPr>
            </w:tcPrChange>
          </w:tcPr>
          <w:p w14:paraId="7282E8E7" w14:textId="6A29D117" w:rsidR="00F63468" w:rsidRDefault="00F63468" w:rsidP="00DB25E6">
            <w:pPr>
              <w:cnfStyle w:val="000000000000" w:firstRow="0" w:lastRow="0" w:firstColumn="0" w:lastColumn="0" w:oddVBand="0" w:evenVBand="0" w:oddHBand="0" w:evenHBand="0" w:firstRowFirstColumn="0" w:firstRowLastColumn="0" w:lastRowFirstColumn="0" w:lastRowLastColumn="0"/>
              <w:rPr>
                <w:ins w:id="6224" w:author="Peter Arbogast [2]" w:date="2019-03-22T15:32:00Z"/>
              </w:rPr>
            </w:pPr>
            <w:ins w:id="6225" w:author="Peter Arbogast [2]" w:date="2019-03-22T15:32:00Z">
              <w:r>
                <w:t>NVARCHAR</w:t>
              </w:r>
            </w:ins>
            <w:ins w:id="6226" w:author="Peter Arbogast [2]" w:date="2019-03-22T15:33:00Z">
              <w:r>
                <w:t>(4000)</w:t>
              </w:r>
            </w:ins>
          </w:p>
        </w:tc>
        <w:tc>
          <w:tcPr>
            <w:tcW w:w="4678" w:type="dxa"/>
            <w:tcPrChange w:id="6227" w:author="Peter Arbogast [2]" w:date="2019-03-22T15:52:00Z">
              <w:tcPr>
                <w:tcW w:w="3117" w:type="dxa"/>
              </w:tcPr>
            </w:tcPrChange>
          </w:tcPr>
          <w:p w14:paraId="232DD737" w14:textId="77777777" w:rsidR="00F63468" w:rsidRDefault="00F63468" w:rsidP="00DB25E6">
            <w:pPr>
              <w:cnfStyle w:val="000000000000" w:firstRow="0" w:lastRow="0" w:firstColumn="0" w:lastColumn="0" w:oddVBand="0" w:evenVBand="0" w:oddHBand="0" w:evenHBand="0" w:firstRowFirstColumn="0" w:firstRowLastColumn="0" w:lastRowFirstColumn="0" w:lastRowLastColumn="0"/>
              <w:rPr>
                <w:ins w:id="6228" w:author="Peter Arbogast [2]" w:date="2019-03-22T15:32:00Z"/>
              </w:rPr>
            </w:pPr>
          </w:p>
        </w:tc>
      </w:tr>
      <w:tr w:rsidR="00F63468" w14:paraId="051ABC3E" w14:textId="77777777" w:rsidTr="003C35E2">
        <w:trPr>
          <w:cnfStyle w:val="000000100000" w:firstRow="0" w:lastRow="0" w:firstColumn="0" w:lastColumn="0" w:oddVBand="0" w:evenVBand="0" w:oddHBand="1" w:evenHBand="0" w:firstRowFirstColumn="0" w:firstRowLastColumn="0" w:lastRowFirstColumn="0" w:lastRowLastColumn="0"/>
          <w:ins w:id="6229" w:author="Peter Arbogast [2]" w:date="2019-03-22T15:32:00Z"/>
        </w:trPr>
        <w:tc>
          <w:tcPr>
            <w:cnfStyle w:val="001000000000" w:firstRow="0" w:lastRow="0" w:firstColumn="1" w:lastColumn="0" w:oddVBand="0" w:evenVBand="0" w:oddHBand="0" w:evenHBand="0" w:firstRowFirstColumn="0" w:firstRowLastColumn="0" w:lastRowFirstColumn="0" w:lastRowLastColumn="0"/>
            <w:tcW w:w="2547" w:type="dxa"/>
            <w:tcPrChange w:id="6230" w:author="Peter Arbogast [2]" w:date="2019-03-22T15:52:00Z">
              <w:tcPr>
                <w:tcW w:w="3116" w:type="dxa"/>
              </w:tcPr>
            </w:tcPrChange>
          </w:tcPr>
          <w:p w14:paraId="4EBB4B63" w14:textId="4DDD1D94" w:rsidR="00F63468" w:rsidRDefault="00F63468" w:rsidP="00DB25E6">
            <w:pPr>
              <w:cnfStyle w:val="001000100000" w:firstRow="0" w:lastRow="0" w:firstColumn="1" w:lastColumn="0" w:oddVBand="0" w:evenVBand="0" w:oddHBand="1" w:evenHBand="0" w:firstRowFirstColumn="0" w:firstRowLastColumn="0" w:lastRowFirstColumn="0" w:lastRowLastColumn="0"/>
              <w:rPr>
                <w:ins w:id="6231" w:author="Peter Arbogast [2]" w:date="2019-03-22T15:32:00Z"/>
              </w:rPr>
            </w:pPr>
            <w:ins w:id="6232" w:author="Peter Arbogast [2]" w:date="2019-03-22T15:32:00Z">
              <w:r>
                <w:t>virtualization_type</w:t>
              </w:r>
            </w:ins>
          </w:p>
        </w:tc>
        <w:tc>
          <w:tcPr>
            <w:tcW w:w="2126" w:type="dxa"/>
            <w:tcPrChange w:id="6233" w:author="Peter Arbogast [2]" w:date="2019-03-22T15:52:00Z">
              <w:tcPr>
                <w:tcW w:w="3117" w:type="dxa"/>
              </w:tcPr>
            </w:tcPrChange>
          </w:tcPr>
          <w:p w14:paraId="0247E837" w14:textId="71345E62" w:rsidR="00F63468" w:rsidRDefault="00F63468" w:rsidP="00DB25E6">
            <w:pPr>
              <w:cnfStyle w:val="000000100000" w:firstRow="0" w:lastRow="0" w:firstColumn="0" w:lastColumn="0" w:oddVBand="0" w:evenVBand="0" w:oddHBand="1" w:evenHBand="0" w:firstRowFirstColumn="0" w:firstRowLastColumn="0" w:lastRowFirstColumn="0" w:lastRowLastColumn="0"/>
              <w:rPr>
                <w:ins w:id="6234" w:author="Peter Arbogast [2]" w:date="2019-03-22T15:32:00Z"/>
              </w:rPr>
            </w:pPr>
            <w:ins w:id="6235" w:author="Peter Arbogast [2]" w:date="2019-03-22T15:32:00Z">
              <w:r>
                <w:t>NVARCHAR(4000)</w:t>
              </w:r>
            </w:ins>
          </w:p>
        </w:tc>
        <w:tc>
          <w:tcPr>
            <w:tcW w:w="4678" w:type="dxa"/>
            <w:tcPrChange w:id="6236" w:author="Peter Arbogast [2]" w:date="2019-03-22T15:52:00Z">
              <w:tcPr>
                <w:tcW w:w="3117" w:type="dxa"/>
              </w:tcPr>
            </w:tcPrChange>
          </w:tcPr>
          <w:p w14:paraId="1BA431E4" w14:textId="62129B1B" w:rsidR="00F63468" w:rsidRDefault="00F63468" w:rsidP="00DB25E6">
            <w:pPr>
              <w:cnfStyle w:val="000000100000" w:firstRow="0" w:lastRow="0" w:firstColumn="0" w:lastColumn="0" w:oddVBand="0" w:evenVBand="0" w:oddHBand="1" w:evenHBand="0" w:firstRowFirstColumn="0" w:firstRowLastColumn="0" w:lastRowFirstColumn="0" w:lastRowLastColumn="0"/>
              <w:rPr>
                <w:ins w:id="6237" w:author="Peter Arbogast [2]" w:date="2019-03-22T15:32:00Z"/>
              </w:rPr>
            </w:pPr>
            <w:ins w:id="6238" w:author="Peter Arbogast [2]" w:date="2019-03-22T15:33:00Z">
              <w:r>
                <w:t>Type of Virtualisation</w:t>
              </w:r>
            </w:ins>
          </w:p>
        </w:tc>
      </w:tr>
    </w:tbl>
    <w:p w14:paraId="6BD78134" w14:textId="4EE75726" w:rsidR="00F63468" w:rsidRPr="0046196B" w:rsidRDefault="00F63468" w:rsidP="00F63468">
      <w:pPr>
        <w:rPr>
          <w:ins w:id="6239" w:author="Peter Arbogast [2]" w:date="2019-03-22T15:33:00Z"/>
          <w:sz w:val="6"/>
          <w:szCs w:val="6"/>
          <w:rPrChange w:id="6240" w:author="Peter Arbogast" w:date="2019-06-13T13:52:00Z">
            <w:rPr>
              <w:ins w:id="6241" w:author="Peter Arbogast [2]" w:date="2019-03-22T15:33:00Z"/>
            </w:rPr>
          </w:rPrChange>
        </w:rPr>
      </w:pPr>
    </w:p>
    <w:p w14:paraId="1C073808" w14:textId="297C885E" w:rsidR="00F63468" w:rsidRDefault="00F63468" w:rsidP="0046196B">
      <w:pPr>
        <w:spacing w:after="0"/>
        <w:rPr>
          <w:ins w:id="6242" w:author="Peter Arbogast [2]" w:date="2019-03-22T15:35:00Z"/>
        </w:rPr>
        <w:pPrChange w:id="6243" w:author="Peter Arbogast" w:date="2019-06-13T13:54:00Z">
          <w:pPr/>
        </w:pPrChange>
      </w:pPr>
      <w:ins w:id="6244" w:author="Peter Arbogast [2]" w:date="2019-03-22T15:34:00Z">
        <w:r>
          <w:t>Chassis List:</w:t>
        </w:r>
      </w:ins>
    </w:p>
    <w:tbl>
      <w:tblPr>
        <w:tblStyle w:val="GridTable4"/>
        <w:tblW w:w="9351" w:type="dxa"/>
        <w:tblLook w:val="04A0" w:firstRow="1" w:lastRow="0" w:firstColumn="1" w:lastColumn="0" w:noHBand="0" w:noVBand="1"/>
        <w:tblPrChange w:id="6245" w:author="Peter Arbogast [2]" w:date="2019-03-22T15:50:00Z">
          <w:tblPr>
            <w:tblStyle w:val="TableGrid"/>
            <w:tblW w:w="0" w:type="auto"/>
            <w:tblLook w:val="04A0" w:firstRow="1" w:lastRow="0" w:firstColumn="1" w:lastColumn="0" w:noHBand="0" w:noVBand="1"/>
          </w:tblPr>
        </w:tblPrChange>
      </w:tblPr>
      <w:tblGrid>
        <w:gridCol w:w="2122"/>
        <w:gridCol w:w="2126"/>
        <w:gridCol w:w="1984"/>
        <w:gridCol w:w="3119"/>
        <w:tblGridChange w:id="6246">
          <w:tblGrid>
            <w:gridCol w:w="2337"/>
            <w:gridCol w:w="2337"/>
            <w:gridCol w:w="2338"/>
            <w:gridCol w:w="2338"/>
          </w:tblGrid>
        </w:tblGridChange>
      </w:tblGrid>
      <w:tr w:rsidR="00F63468" w14:paraId="5CB5E0E0" w14:textId="77777777" w:rsidTr="003C35E2">
        <w:trPr>
          <w:cnfStyle w:val="100000000000" w:firstRow="1" w:lastRow="0" w:firstColumn="0" w:lastColumn="0" w:oddVBand="0" w:evenVBand="0" w:oddHBand="0" w:evenHBand="0" w:firstRowFirstColumn="0" w:firstRowLastColumn="0" w:lastRowFirstColumn="0" w:lastRowLastColumn="0"/>
          <w:ins w:id="6247" w:author="Peter Arbogast [2]" w:date="2019-03-22T15:35:00Z"/>
        </w:trPr>
        <w:tc>
          <w:tcPr>
            <w:cnfStyle w:val="001000000000" w:firstRow="0" w:lastRow="0" w:firstColumn="1" w:lastColumn="0" w:oddVBand="0" w:evenVBand="0" w:oddHBand="0" w:evenHBand="0" w:firstRowFirstColumn="0" w:firstRowLastColumn="0" w:lastRowFirstColumn="0" w:lastRowLastColumn="0"/>
            <w:tcW w:w="2122" w:type="dxa"/>
            <w:tcPrChange w:id="6248" w:author="Peter Arbogast [2]" w:date="2019-03-22T15:50:00Z">
              <w:tcPr>
                <w:tcW w:w="2337" w:type="dxa"/>
              </w:tcPr>
            </w:tcPrChange>
          </w:tcPr>
          <w:p w14:paraId="034A02B6" w14:textId="266737D9" w:rsidR="00F63468" w:rsidRDefault="00F63468" w:rsidP="00F63468">
            <w:pPr>
              <w:cnfStyle w:val="101000000000" w:firstRow="1" w:lastRow="0" w:firstColumn="1" w:lastColumn="0" w:oddVBand="0" w:evenVBand="0" w:oddHBand="0" w:evenHBand="0" w:firstRowFirstColumn="0" w:firstRowLastColumn="0" w:lastRowFirstColumn="0" w:lastRowLastColumn="0"/>
              <w:rPr>
                <w:ins w:id="6249" w:author="Peter Arbogast [2]" w:date="2019-03-22T15:35:00Z"/>
              </w:rPr>
            </w:pPr>
            <w:ins w:id="6250" w:author="Peter Arbogast [2]" w:date="2019-03-22T15:36:00Z">
              <w:r>
                <w:t>import_id</w:t>
              </w:r>
            </w:ins>
          </w:p>
        </w:tc>
        <w:tc>
          <w:tcPr>
            <w:tcW w:w="2126" w:type="dxa"/>
            <w:tcPrChange w:id="6251" w:author="Peter Arbogast [2]" w:date="2019-03-22T15:50:00Z">
              <w:tcPr>
                <w:tcW w:w="2337" w:type="dxa"/>
              </w:tcPr>
            </w:tcPrChange>
          </w:tcPr>
          <w:p w14:paraId="49569F47" w14:textId="318A162C" w:rsidR="00F63468" w:rsidRDefault="00F63468" w:rsidP="00F63468">
            <w:pPr>
              <w:cnfStyle w:val="100000000000" w:firstRow="1" w:lastRow="0" w:firstColumn="0" w:lastColumn="0" w:oddVBand="0" w:evenVBand="0" w:oddHBand="0" w:evenHBand="0" w:firstRowFirstColumn="0" w:firstRowLastColumn="0" w:lastRowFirstColumn="0" w:lastRowLastColumn="0"/>
              <w:rPr>
                <w:ins w:id="6252" w:author="Peter Arbogast [2]" w:date="2019-03-22T15:35:00Z"/>
              </w:rPr>
            </w:pPr>
            <w:ins w:id="6253" w:author="Peter Arbogast [2]" w:date="2019-03-22T15:36:00Z">
              <w:r>
                <w:t>name</w:t>
              </w:r>
            </w:ins>
          </w:p>
        </w:tc>
        <w:tc>
          <w:tcPr>
            <w:tcW w:w="1984" w:type="dxa"/>
            <w:tcPrChange w:id="6254" w:author="Peter Arbogast [2]" w:date="2019-03-22T15:50:00Z">
              <w:tcPr>
                <w:tcW w:w="2338" w:type="dxa"/>
              </w:tcPr>
            </w:tcPrChange>
          </w:tcPr>
          <w:p w14:paraId="1B2946F5" w14:textId="4DBCD970" w:rsidR="00F63468" w:rsidRDefault="00F63468" w:rsidP="00F63468">
            <w:pPr>
              <w:cnfStyle w:val="100000000000" w:firstRow="1" w:lastRow="0" w:firstColumn="0" w:lastColumn="0" w:oddVBand="0" w:evenVBand="0" w:oddHBand="0" w:evenHBand="0" w:firstRowFirstColumn="0" w:firstRowLastColumn="0" w:lastRowFirstColumn="0" w:lastRowLastColumn="0"/>
              <w:rPr>
                <w:ins w:id="6255" w:author="Peter Arbogast [2]" w:date="2019-03-22T15:35:00Z"/>
              </w:rPr>
            </w:pPr>
            <w:ins w:id="6256" w:author="Peter Arbogast [2]" w:date="2019-03-22T15:36:00Z">
              <w:r>
                <w:t>virtualization_type</w:t>
              </w:r>
            </w:ins>
          </w:p>
        </w:tc>
        <w:tc>
          <w:tcPr>
            <w:tcW w:w="3119" w:type="dxa"/>
            <w:tcPrChange w:id="6257" w:author="Peter Arbogast [2]" w:date="2019-03-22T15:50:00Z">
              <w:tcPr>
                <w:tcW w:w="2338" w:type="dxa"/>
              </w:tcPr>
            </w:tcPrChange>
          </w:tcPr>
          <w:p w14:paraId="1993F8A0" w14:textId="7BD332CF" w:rsidR="00F63468" w:rsidRDefault="00F63468" w:rsidP="00F63468">
            <w:pPr>
              <w:cnfStyle w:val="100000000000" w:firstRow="1" w:lastRow="0" w:firstColumn="0" w:lastColumn="0" w:oddVBand="0" w:evenVBand="0" w:oddHBand="0" w:evenHBand="0" w:firstRowFirstColumn="0" w:firstRowLastColumn="0" w:lastRowFirstColumn="0" w:lastRowLastColumn="0"/>
              <w:rPr>
                <w:ins w:id="6258" w:author="Peter Arbogast [2]" w:date="2019-03-22T15:35:00Z"/>
              </w:rPr>
            </w:pPr>
            <w:ins w:id="6259" w:author="Peter Arbogast [2]" w:date="2019-03-22T15:36:00Z">
              <w:r>
                <w:t>Description</w:t>
              </w:r>
            </w:ins>
          </w:p>
        </w:tc>
      </w:tr>
      <w:tr w:rsidR="00F63468" w14:paraId="14A8DB3A" w14:textId="77777777" w:rsidTr="003C35E2">
        <w:tblPrEx>
          <w:tblPrExChange w:id="6260" w:author="Peter Arbogast [2]" w:date="2019-03-22T15:50:00Z">
            <w:tblPrEx>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Ex>
          </w:tblPrExChange>
        </w:tblPrEx>
        <w:trPr>
          <w:cnfStyle w:val="000000100000" w:firstRow="0" w:lastRow="0" w:firstColumn="0" w:lastColumn="0" w:oddVBand="0" w:evenVBand="0" w:oddHBand="1" w:evenHBand="0" w:firstRowFirstColumn="0" w:firstRowLastColumn="0" w:lastRowFirstColumn="0" w:lastRowLastColumn="0"/>
          <w:ins w:id="6261" w:author="Peter Arbogast [2]" w:date="2019-03-22T15:36:00Z"/>
        </w:trPr>
        <w:tc>
          <w:tcPr>
            <w:cnfStyle w:val="001000000000" w:firstRow="0" w:lastRow="0" w:firstColumn="1" w:lastColumn="0" w:oddVBand="0" w:evenVBand="0" w:oddHBand="0" w:evenHBand="0" w:firstRowFirstColumn="0" w:firstRowLastColumn="0" w:lastRowFirstColumn="0" w:lastRowLastColumn="0"/>
            <w:tcW w:w="2122" w:type="dxa"/>
            <w:tcPrChange w:id="6262" w:author="Peter Arbogast [2]" w:date="2019-03-22T15:50:00Z">
              <w:tcPr>
                <w:tcW w:w="2337" w:type="dxa"/>
              </w:tcPr>
            </w:tcPrChange>
          </w:tcPr>
          <w:p w14:paraId="3C712C59" w14:textId="56CC0CE2" w:rsidR="00F63468" w:rsidRDefault="00F63468" w:rsidP="00F63468">
            <w:pPr>
              <w:cnfStyle w:val="001000100000" w:firstRow="0" w:lastRow="0" w:firstColumn="1" w:lastColumn="0" w:oddVBand="0" w:evenVBand="0" w:oddHBand="1" w:evenHBand="0" w:firstRowFirstColumn="0" w:firstRowLastColumn="0" w:lastRowFirstColumn="0" w:lastRowLastColumn="0"/>
              <w:rPr>
                <w:ins w:id="6263" w:author="Peter Arbogast [2]" w:date="2019-03-22T15:36:00Z"/>
              </w:rPr>
            </w:pPr>
            <w:ins w:id="6264" w:author="Peter Arbogast [2]" w:date="2019-03-22T15:36:00Z">
              <w:r>
                <w:t>dummy_host</w:t>
              </w:r>
            </w:ins>
          </w:p>
        </w:tc>
        <w:tc>
          <w:tcPr>
            <w:tcW w:w="2126" w:type="dxa"/>
            <w:tcPrChange w:id="6265" w:author="Peter Arbogast [2]" w:date="2019-03-22T15:50:00Z">
              <w:tcPr>
                <w:tcW w:w="2337" w:type="dxa"/>
              </w:tcPr>
            </w:tcPrChange>
          </w:tcPr>
          <w:p w14:paraId="5CBF158B" w14:textId="1FAFBE5C" w:rsidR="00F63468" w:rsidRDefault="00F63468" w:rsidP="00F63468">
            <w:pPr>
              <w:cnfStyle w:val="000000100000" w:firstRow="0" w:lastRow="0" w:firstColumn="0" w:lastColumn="0" w:oddVBand="0" w:evenVBand="0" w:oddHBand="1" w:evenHBand="0" w:firstRowFirstColumn="0" w:firstRowLastColumn="0" w:lastRowFirstColumn="0" w:lastRowLastColumn="0"/>
              <w:rPr>
                <w:ins w:id="6266" w:author="Peter Arbogast [2]" w:date="2019-03-22T15:36:00Z"/>
              </w:rPr>
            </w:pPr>
            <w:ins w:id="6267" w:author="Peter Arbogast [2]" w:date="2019-03-22T15:37:00Z">
              <w:r>
                <w:t>Dummy Host</w:t>
              </w:r>
            </w:ins>
          </w:p>
        </w:tc>
        <w:tc>
          <w:tcPr>
            <w:tcW w:w="1984" w:type="dxa"/>
            <w:tcPrChange w:id="6268" w:author="Peter Arbogast [2]" w:date="2019-03-22T15:50:00Z">
              <w:tcPr>
                <w:tcW w:w="2338" w:type="dxa"/>
              </w:tcPr>
            </w:tcPrChange>
          </w:tcPr>
          <w:p w14:paraId="29AA4CB7" w14:textId="31CDCB20" w:rsidR="00F63468" w:rsidRDefault="00F63468" w:rsidP="00F63468">
            <w:pPr>
              <w:cnfStyle w:val="000000100000" w:firstRow="0" w:lastRow="0" w:firstColumn="0" w:lastColumn="0" w:oddVBand="0" w:evenVBand="0" w:oddHBand="1" w:evenHBand="0" w:firstRowFirstColumn="0" w:firstRowLastColumn="0" w:lastRowFirstColumn="0" w:lastRowLastColumn="0"/>
              <w:rPr>
                <w:ins w:id="6269" w:author="Peter Arbogast [2]" w:date="2019-03-22T15:36:00Z"/>
              </w:rPr>
            </w:pPr>
            <w:ins w:id="6270" w:author="Peter Arbogast [2]" w:date="2019-03-22T15:37:00Z">
              <w:r>
                <w:t>NULL</w:t>
              </w:r>
            </w:ins>
          </w:p>
        </w:tc>
        <w:tc>
          <w:tcPr>
            <w:tcW w:w="3119" w:type="dxa"/>
            <w:tcPrChange w:id="6271" w:author="Peter Arbogast [2]" w:date="2019-03-22T15:50:00Z">
              <w:tcPr>
                <w:tcW w:w="2338" w:type="dxa"/>
              </w:tcPr>
            </w:tcPrChange>
          </w:tcPr>
          <w:p w14:paraId="054DCC72" w14:textId="49575134" w:rsidR="00F63468" w:rsidRDefault="00F63468" w:rsidP="00F63468">
            <w:pPr>
              <w:cnfStyle w:val="000000100000" w:firstRow="0" w:lastRow="0" w:firstColumn="0" w:lastColumn="0" w:oddVBand="0" w:evenVBand="0" w:oddHBand="1" w:evenHBand="0" w:firstRowFirstColumn="0" w:firstRowLastColumn="0" w:lastRowFirstColumn="0" w:lastRowLastColumn="0"/>
              <w:rPr>
                <w:ins w:id="6272" w:author="Peter Arbogast [2]" w:date="2019-03-22T15:36:00Z"/>
              </w:rPr>
            </w:pPr>
            <w:ins w:id="6273" w:author="Peter Arbogast [2]" w:date="2019-03-22T15:37:00Z">
              <w:r>
                <w:t>HW Partition Host Systems (Zone, LPAR, usw.)</w:t>
              </w:r>
            </w:ins>
          </w:p>
        </w:tc>
      </w:tr>
      <w:tr w:rsidR="00F63468" w14:paraId="1E3C5BF7" w14:textId="77777777" w:rsidTr="003C35E2">
        <w:tblPrEx>
          <w:tblPrExChange w:id="6274" w:author="Peter Arbogast [2]" w:date="2019-03-22T15:50:00Z">
            <w:tblPrEx>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Ex>
          </w:tblPrExChange>
        </w:tblPrEx>
        <w:trPr>
          <w:ins w:id="6275" w:author="Peter Arbogast [2]" w:date="2019-03-22T15:37:00Z"/>
        </w:trPr>
        <w:tc>
          <w:tcPr>
            <w:cnfStyle w:val="001000000000" w:firstRow="0" w:lastRow="0" w:firstColumn="1" w:lastColumn="0" w:oddVBand="0" w:evenVBand="0" w:oddHBand="0" w:evenHBand="0" w:firstRowFirstColumn="0" w:firstRowLastColumn="0" w:lastRowFirstColumn="0" w:lastRowLastColumn="0"/>
            <w:tcW w:w="2122" w:type="dxa"/>
            <w:tcPrChange w:id="6276" w:author="Peter Arbogast [2]" w:date="2019-03-22T15:50:00Z">
              <w:tcPr>
                <w:tcW w:w="2337" w:type="dxa"/>
              </w:tcPr>
            </w:tcPrChange>
          </w:tcPr>
          <w:p w14:paraId="24874DE9" w14:textId="43CB7DCE" w:rsidR="00F63468" w:rsidRDefault="00F63468" w:rsidP="00F63468">
            <w:pPr>
              <w:rPr>
                <w:ins w:id="6277" w:author="Peter Arbogast [2]" w:date="2019-03-22T15:37:00Z"/>
              </w:rPr>
            </w:pPr>
            <w:ins w:id="6278" w:author="Peter Arbogast [2]" w:date="2019-03-22T15:37:00Z">
              <w:r>
                <w:t>zone</w:t>
              </w:r>
            </w:ins>
          </w:p>
        </w:tc>
        <w:tc>
          <w:tcPr>
            <w:tcW w:w="2126" w:type="dxa"/>
            <w:tcPrChange w:id="6279" w:author="Peter Arbogast [2]" w:date="2019-03-22T15:50:00Z">
              <w:tcPr>
                <w:tcW w:w="2337" w:type="dxa"/>
              </w:tcPr>
            </w:tcPrChange>
          </w:tcPr>
          <w:p w14:paraId="75C4B670" w14:textId="748F6CD6" w:rsidR="00F63468" w:rsidRDefault="00F63468" w:rsidP="00F63468">
            <w:pPr>
              <w:cnfStyle w:val="000000000000" w:firstRow="0" w:lastRow="0" w:firstColumn="0" w:lastColumn="0" w:oddVBand="0" w:evenVBand="0" w:oddHBand="0" w:evenHBand="0" w:firstRowFirstColumn="0" w:firstRowLastColumn="0" w:lastRowFirstColumn="0" w:lastRowLastColumn="0"/>
              <w:rPr>
                <w:ins w:id="6280" w:author="Peter Arbogast [2]" w:date="2019-03-22T15:37:00Z"/>
              </w:rPr>
            </w:pPr>
            <w:ins w:id="6281" w:author="Peter Arbogast [2]" w:date="2019-03-22T15:37:00Z">
              <w:r>
                <w:t>Zone</w:t>
              </w:r>
            </w:ins>
          </w:p>
        </w:tc>
        <w:tc>
          <w:tcPr>
            <w:tcW w:w="1984" w:type="dxa"/>
            <w:tcPrChange w:id="6282" w:author="Peter Arbogast [2]" w:date="2019-03-22T15:50:00Z">
              <w:tcPr>
                <w:tcW w:w="2338" w:type="dxa"/>
              </w:tcPr>
            </w:tcPrChange>
          </w:tcPr>
          <w:p w14:paraId="1697DBE1" w14:textId="6310E7E4" w:rsidR="00F63468" w:rsidRDefault="00F63468" w:rsidP="00F63468">
            <w:pPr>
              <w:cnfStyle w:val="000000000000" w:firstRow="0" w:lastRow="0" w:firstColumn="0" w:lastColumn="0" w:oddVBand="0" w:evenVBand="0" w:oddHBand="0" w:evenHBand="0" w:firstRowFirstColumn="0" w:firstRowLastColumn="0" w:lastRowFirstColumn="0" w:lastRowLastColumn="0"/>
              <w:rPr>
                <w:ins w:id="6283" w:author="Peter Arbogast [2]" w:date="2019-03-22T15:37:00Z"/>
              </w:rPr>
            </w:pPr>
            <w:ins w:id="6284" w:author="Peter Arbogast [2]" w:date="2019-03-22T15:37:00Z">
              <w:r>
                <w:t>partition</w:t>
              </w:r>
            </w:ins>
          </w:p>
        </w:tc>
        <w:tc>
          <w:tcPr>
            <w:tcW w:w="3119" w:type="dxa"/>
            <w:tcPrChange w:id="6285" w:author="Peter Arbogast [2]" w:date="2019-03-22T15:50:00Z">
              <w:tcPr>
                <w:tcW w:w="2338" w:type="dxa"/>
              </w:tcPr>
            </w:tcPrChange>
          </w:tcPr>
          <w:p w14:paraId="5ADAFD82" w14:textId="303BB39C" w:rsidR="00F63468" w:rsidRDefault="00B04F77" w:rsidP="00F63468">
            <w:pPr>
              <w:cnfStyle w:val="000000000000" w:firstRow="0" w:lastRow="0" w:firstColumn="0" w:lastColumn="0" w:oddVBand="0" w:evenVBand="0" w:oddHBand="0" w:evenHBand="0" w:firstRowFirstColumn="0" w:firstRowLastColumn="0" w:lastRowFirstColumn="0" w:lastRowLastColumn="0"/>
              <w:rPr>
                <w:ins w:id="6286" w:author="Peter Arbogast [2]" w:date="2019-03-22T15:37:00Z"/>
              </w:rPr>
            </w:pPr>
            <w:ins w:id="6287" w:author="Peter Arbogast [2]" w:date="2019-03-22T15:38:00Z">
              <w:r>
                <w:t>Zone Guest System</w:t>
              </w:r>
            </w:ins>
          </w:p>
        </w:tc>
      </w:tr>
      <w:tr w:rsidR="00B04F77" w14:paraId="52346A24" w14:textId="77777777" w:rsidTr="003C35E2">
        <w:tblPrEx>
          <w:tblPrExChange w:id="6288" w:author="Peter Arbogast [2]" w:date="2019-03-22T15:50:00Z">
            <w:tblPrEx>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Ex>
          </w:tblPrExChange>
        </w:tblPrEx>
        <w:trPr>
          <w:cnfStyle w:val="000000100000" w:firstRow="0" w:lastRow="0" w:firstColumn="0" w:lastColumn="0" w:oddVBand="0" w:evenVBand="0" w:oddHBand="1" w:evenHBand="0" w:firstRowFirstColumn="0" w:firstRowLastColumn="0" w:lastRowFirstColumn="0" w:lastRowLastColumn="0"/>
          <w:ins w:id="6289" w:author="Peter Arbogast [2]" w:date="2019-03-22T15:38:00Z"/>
        </w:trPr>
        <w:tc>
          <w:tcPr>
            <w:cnfStyle w:val="001000000000" w:firstRow="0" w:lastRow="0" w:firstColumn="1" w:lastColumn="0" w:oddVBand="0" w:evenVBand="0" w:oddHBand="0" w:evenHBand="0" w:firstRowFirstColumn="0" w:firstRowLastColumn="0" w:lastRowFirstColumn="0" w:lastRowLastColumn="0"/>
            <w:tcW w:w="2122" w:type="dxa"/>
            <w:tcPrChange w:id="6290" w:author="Peter Arbogast [2]" w:date="2019-03-22T15:50:00Z">
              <w:tcPr>
                <w:tcW w:w="2337" w:type="dxa"/>
              </w:tcPr>
            </w:tcPrChange>
          </w:tcPr>
          <w:p w14:paraId="5E5BC0DC" w14:textId="5A1B2EF0" w:rsidR="00B04F77" w:rsidRDefault="00B04F77" w:rsidP="00F63468">
            <w:pPr>
              <w:cnfStyle w:val="001000100000" w:firstRow="0" w:lastRow="0" w:firstColumn="1" w:lastColumn="0" w:oddVBand="0" w:evenVBand="0" w:oddHBand="1" w:evenHBand="0" w:firstRowFirstColumn="0" w:firstRowLastColumn="0" w:lastRowFirstColumn="0" w:lastRowLastColumn="0"/>
              <w:rPr>
                <w:ins w:id="6291" w:author="Peter Arbogast [2]" w:date="2019-03-22T15:38:00Z"/>
              </w:rPr>
            </w:pPr>
            <w:ins w:id="6292" w:author="Peter Arbogast [2]" w:date="2019-03-22T15:38:00Z">
              <w:r>
                <w:t>lpar</w:t>
              </w:r>
            </w:ins>
          </w:p>
        </w:tc>
        <w:tc>
          <w:tcPr>
            <w:tcW w:w="2126" w:type="dxa"/>
            <w:tcPrChange w:id="6293" w:author="Peter Arbogast [2]" w:date="2019-03-22T15:50:00Z">
              <w:tcPr>
                <w:tcW w:w="2337" w:type="dxa"/>
              </w:tcPr>
            </w:tcPrChange>
          </w:tcPr>
          <w:p w14:paraId="01029E6E" w14:textId="3387AC91" w:rsidR="00B04F77" w:rsidRDefault="00B04F77" w:rsidP="00F63468">
            <w:pPr>
              <w:cnfStyle w:val="000000100000" w:firstRow="0" w:lastRow="0" w:firstColumn="0" w:lastColumn="0" w:oddVBand="0" w:evenVBand="0" w:oddHBand="1" w:evenHBand="0" w:firstRowFirstColumn="0" w:firstRowLastColumn="0" w:lastRowFirstColumn="0" w:lastRowLastColumn="0"/>
              <w:rPr>
                <w:ins w:id="6294" w:author="Peter Arbogast [2]" w:date="2019-03-22T15:38:00Z"/>
              </w:rPr>
            </w:pPr>
            <w:ins w:id="6295" w:author="Peter Arbogast [2]" w:date="2019-03-22T15:38:00Z">
              <w:r>
                <w:t>LPAR</w:t>
              </w:r>
            </w:ins>
          </w:p>
        </w:tc>
        <w:tc>
          <w:tcPr>
            <w:tcW w:w="1984" w:type="dxa"/>
            <w:tcPrChange w:id="6296" w:author="Peter Arbogast [2]" w:date="2019-03-22T15:50:00Z">
              <w:tcPr>
                <w:tcW w:w="2338" w:type="dxa"/>
              </w:tcPr>
            </w:tcPrChange>
          </w:tcPr>
          <w:p w14:paraId="5C8481A7" w14:textId="49640231" w:rsidR="00B04F77" w:rsidRDefault="00B04F77" w:rsidP="00F63468">
            <w:pPr>
              <w:cnfStyle w:val="000000100000" w:firstRow="0" w:lastRow="0" w:firstColumn="0" w:lastColumn="0" w:oddVBand="0" w:evenVBand="0" w:oddHBand="1" w:evenHBand="0" w:firstRowFirstColumn="0" w:firstRowLastColumn="0" w:lastRowFirstColumn="0" w:lastRowLastColumn="0"/>
              <w:rPr>
                <w:ins w:id="6297" w:author="Peter Arbogast [2]" w:date="2019-03-22T15:38:00Z"/>
              </w:rPr>
            </w:pPr>
            <w:ins w:id="6298" w:author="Peter Arbogast [2]" w:date="2019-03-22T15:38:00Z">
              <w:r>
                <w:t>partition</w:t>
              </w:r>
            </w:ins>
          </w:p>
        </w:tc>
        <w:tc>
          <w:tcPr>
            <w:tcW w:w="3119" w:type="dxa"/>
            <w:tcPrChange w:id="6299" w:author="Peter Arbogast [2]" w:date="2019-03-22T15:50:00Z">
              <w:tcPr>
                <w:tcW w:w="2338" w:type="dxa"/>
              </w:tcPr>
            </w:tcPrChange>
          </w:tcPr>
          <w:p w14:paraId="626EDD80" w14:textId="2119D99B" w:rsidR="00B04F77" w:rsidRDefault="00B04F77" w:rsidP="00F63468">
            <w:pPr>
              <w:cnfStyle w:val="000000100000" w:firstRow="0" w:lastRow="0" w:firstColumn="0" w:lastColumn="0" w:oddVBand="0" w:evenVBand="0" w:oddHBand="1" w:evenHBand="0" w:firstRowFirstColumn="0" w:firstRowLastColumn="0" w:lastRowFirstColumn="0" w:lastRowLastColumn="0"/>
              <w:rPr>
                <w:ins w:id="6300" w:author="Peter Arbogast [2]" w:date="2019-03-22T15:38:00Z"/>
              </w:rPr>
            </w:pPr>
            <w:ins w:id="6301" w:author="Peter Arbogast [2]" w:date="2019-03-22T15:38:00Z">
              <w:r>
                <w:t>IB</w:t>
              </w:r>
            </w:ins>
            <w:ins w:id="6302" w:author="Peter Arbogast [2]" w:date="2019-03-22T15:39:00Z">
              <w:r>
                <w:t>M LPAR Guest System</w:t>
              </w:r>
            </w:ins>
          </w:p>
        </w:tc>
      </w:tr>
      <w:tr w:rsidR="00B04F77" w14:paraId="624CC565" w14:textId="77777777" w:rsidTr="003C35E2">
        <w:tblPrEx>
          <w:tblPrExChange w:id="6303" w:author="Peter Arbogast [2]" w:date="2019-03-22T15:50:00Z">
            <w:tblPrEx>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Ex>
          </w:tblPrExChange>
        </w:tblPrEx>
        <w:trPr>
          <w:ins w:id="6304" w:author="Peter Arbogast [2]" w:date="2019-03-22T15:39:00Z"/>
        </w:trPr>
        <w:tc>
          <w:tcPr>
            <w:cnfStyle w:val="001000000000" w:firstRow="0" w:lastRow="0" w:firstColumn="1" w:lastColumn="0" w:oddVBand="0" w:evenVBand="0" w:oddHBand="0" w:evenHBand="0" w:firstRowFirstColumn="0" w:firstRowLastColumn="0" w:lastRowFirstColumn="0" w:lastRowLastColumn="0"/>
            <w:tcW w:w="2122" w:type="dxa"/>
            <w:tcPrChange w:id="6305" w:author="Peter Arbogast [2]" w:date="2019-03-22T15:50:00Z">
              <w:tcPr>
                <w:tcW w:w="2337" w:type="dxa"/>
              </w:tcPr>
            </w:tcPrChange>
          </w:tcPr>
          <w:p w14:paraId="6DF68A47" w14:textId="2C64B8EA" w:rsidR="00B04F77" w:rsidRDefault="00B04F77" w:rsidP="00F63468">
            <w:pPr>
              <w:rPr>
                <w:ins w:id="6306" w:author="Peter Arbogast [2]" w:date="2019-03-22T15:39:00Z"/>
              </w:rPr>
            </w:pPr>
            <w:ins w:id="6307" w:author="Peter Arbogast [2]" w:date="2019-03-22T15:39:00Z">
              <w:r>
                <w:t>vmware_esx_cluster</w:t>
              </w:r>
            </w:ins>
          </w:p>
        </w:tc>
        <w:tc>
          <w:tcPr>
            <w:tcW w:w="2126" w:type="dxa"/>
            <w:tcPrChange w:id="6308" w:author="Peter Arbogast [2]" w:date="2019-03-22T15:50:00Z">
              <w:tcPr>
                <w:tcW w:w="2337" w:type="dxa"/>
              </w:tcPr>
            </w:tcPrChange>
          </w:tcPr>
          <w:p w14:paraId="2623BB95" w14:textId="5644CD1C" w:rsidR="00B04F77" w:rsidRDefault="00B04F77" w:rsidP="00F63468">
            <w:pPr>
              <w:cnfStyle w:val="000000000000" w:firstRow="0" w:lastRow="0" w:firstColumn="0" w:lastColumn="0" w:oddVBand="0" w:evenVBand="0" w:oddHBand="0" w:evenHBand="0" w:firstRowFirstColumn="0" w:firstRowLastColumn="0" w:lastRowFirstColumn="0" w:lastRowLastColumn="0"/>
              <w:rPr>
                <w:ins w:id="6309" w:author="Peter Arbogast [2]" w:date="2019-03-22T15:39:00Z"/>
              </w:rPr>
            </w:pPr>
            <w:ins w:id="6310" w:author="Peter Arbogast [2]" w:date="2019-03-22T15:39:00Z">
              <w:r>
                <w:t>VMware ESX Cluster</w:t>
              </w:r>
            </w:ins>
          </w:p>
        </w:tc>
        <w:tc>
          <w:tcPr>
            <w:tcW w:w="1984" w:type="dxa"/>
            <w:tcPrChange w:id="6311" w:author="Peter Arbogast [2]" w:date="2019-03-22T15:50:00Z">
              <w:tcPr>
                <w:tcW w:w="2338" w:type="dxa"/>
              </w:tcPr>
            </w:tcPrChange>
          </w:tcPr>
          <w:p w14:paraId="43E00B49" w14:textId="3DAEC88A" w:rsidR="00B04F77" w:rsidRDefault="00B04F77" w:rsidP="00F63468">
            <w:pPr>
              <w:cnfStyle w:val="000000000000" w:firstRow="0" w:lastRow="0" w:firstColumn="0" w:lastColumn="0" w:oddVBand="0" w:evenVBand="0" w:oddHBand="0" w:evenHBand="0" w:firstRowFirstColumn="0" w:firstRowLastColumn="0" w:lastRowFirstColumn="0" w:lastRowLastColumn="0"/>
              <w:rPr>
                <w:ins w:id="6312" w:author="Peter Arbogast [2]" w:date="2019-03-22T15:39:00Z"/>
              </w:rPr>
            </w:pPr>
            <w:ins w:id="6313" w:author="Peter Arbogast [2]" w:date="2019-03-22T15:39:00Z">
              <w:r>
                <w:t>cluster</w:t>
              </w:r>
            </w:ins>
          </w:p>
        </w:tc>
        <w:tc>
          <w:tcPr>
            <w:tcW w:w="3119" w:type="dxa"/>
            <w:tcPrChange w:id="6314" w:author="Peter Arbogast [2]" w:date="2019-03-22T15:50:00Z">
              <w:tcPr>
                <w:tcW w:w="2338" w:type="dxa"/>
              </w:tcPr>
            </w:tcPrChange>
          </w:tcPr>
          <w:p w14:paraId="051DC64A" w14:textId="7FFEE79D" w:rsidR="00B04F77" w:rsidRDefault="00B04F77" w:rsidP="00F63468">
            <w:pPr>
              <w:cnfStyle w:val="000000000000" w:firstRow="0" w:lastRow="0" w:firstColumn="0" w:lastColumn="0" w:oddVBand="0" w:evenVBand="0" w:oddHBand="0" w:evenHBand="0" w:firstRowFirstColumn="0" w:firstRowLastColumn="0" w:lastRowFirstColumn="0" w:lastRowLastColumn="0"/>
              <w:rPr>
                <w:ins w:id="6315" w:author="Peter Arbogast [2]" w:date="2019-03-22T15:39:00Z"/>
              </w:rPr>
            </w:pPr>
            <w:ins w:id="6316" w:author="Peter Arbogast [2]" w:date="2019-03-22T15:39:00Z">
              <w:r>
                <w:t>ESX Cluster</w:t>
              </w:r>
            </w:ins>
            <w:ins w:id="6317" w:author="Peter Arbogast [2]" w:date="2019-03-22T15:40:00Z">
              <w:r>
                <w:t>element</w:t>
              </w:r>
            </w:ins>
          </w:p>
        </w:tc>
      </w:tr>
      <w:tr w:rsidR="00B04F77" w14:paraId="03D6F033" w14:textId="77777777" w:rsidTr="003C35E2">
        <w:tblPrEx>
          <w:tblPrExChange w:id="6318" w:author="Peter Arbogast [2]" w:date="2019-03-22T15:50:00Z">
            <w:tblPrEx>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Ex>
          </w:tblPrExChange>
        </w:tblPrEx>
        <w:trPr>
          <w:cnfStyle w:val="000000100000" w:firstRow="0" w:lastRow="0" w:firstColumn="0" w:lastColumn="0" w:oddVBand="0" w:evenVBand="0" w:oddHBand="1" w:evenHBand="0" w:firstRowFirstColumn="0" w:firstRowLastColumn="0" w:lastRowFirstColumn="0" w:lastRowLastColumn="0"/>
          <w:ins w:id="6319" w:author="Peter Arbogast [2]" w:date="2019-03-22T15:40:00Z"/>
        </w:trPr>
        <w:tc>
          <w:tcPr>
            <w:cnfStyle w:val="001000000000" w:firstRow="0" w:lastRow="0" w:firstColumn="1" w:lastColumn="0" w:oddVBand="0" w:evenVBand="0" w:oddHBand="0" w:evenHBand="0" w:firstRowFirstColumn="0" w:firstRowLastColumn="0" w:lastRowFirstColumn="0" w:lastRowLastColumn="0"/>
            <w:tcW w:w="2122" w:type="dxa"/>
            <w:tcPrChange w:id="6320" w:author="Peter Arbogast [2]" w:date="2019-03-22T15:50:00Z">
              <w:tcPr>
                <w:tcW w:w="2337" w:type="dxa"/>
              </w:tcPr>
            </w:tcPrChange>
          </w:tcPr>
          <w:p w14:paraId="6D8160B3" w14:textId="74F79CBE" w:rsidR="00B04F77" w:rsidRDefault="00B04F77" w:rsidP="00F63468">
            <w:pPr>
              <w:cnfStyle w:val="001000100000" w:firstRow="0" w:lastRow="0" w:firstColumn="1" w:lastColumn="0" w:oddVBand="0" w:evenVBand="0" w:oddHBand="1" w:evenHBand="0" w:firstRowFirstColumn="0" w:firstRowLastColumn="0" w:lastRowFirstColumn="0" w:lastRowLastColumn="0"/>
              <w:rPr>
                <w:ins w:id="6321" w:author="Peter Arbogast [2]" w:date="2019-03-22T15:40:00Z"/>
              </w:rPr>
            </w:pPr>
            <w:ins w:id="6322" w:author="Peter Arbogast [2]" w:date="2019-03-22T15:40:00Z">
              <w:r>
                <w:t>vmware_esx_host</w:t>
              </w:r>
            </w:ins>
          </w:p>
        </w:tc>
        <w:tc>
          <w:tcPr>
            <w:tcW w:w="2126" w:type="dxa"/>
            <w:tcPrChange w:id="6323" w:author="Peter Arbogast [2]" w:date="2019-03-22T15:50:00Z">
              <w:tcPr>
                <w:tcW w:w="2337" w:type="dxa"/>
              </w:tcPr>
            </w:tcPrChange>
          </w:tcPr>
          <w:p w14:paraId="1767A020" w14:textId="3C1B2BDB" w:rsidR="00B04F77" w:rsidRDefault="00B04F77" w:rsidP="00F63468">
            <w:pPr>
              <w:cnfStyle w:val="000000100000" w:firstRow="0" w:lastRow="0" w:firstColumn="0" w:lastColumn="0" w:oddVBand="0" w:evenVBand="0" w:oddHBand="1" w:evenHBand="0" w:firstRowFirstColumn="0" w:firstRowLastColumn="0" w:lastRowFirstColumn="0" w:lastRowLastColumn="0"/>
              <w:rPr>
                <w:ins w:id="6324" w:author="Peter Arbogast [2]" w:date="2019-03-22T15:40:00Z"/>
              </w:rPr>
            </w:pPr>
            <w:ins w:id="6325" w:author="Peter Arbogast [2]" w:date="2019-03-22T15:40:00Z">
              <w:r>
                <w:t>VMware ESX Host</w:t>
              </w:r>
            </w:ins>
          </w:p>
        </w:tc>
        <w:tc>
          <w:tcPr>
            <w:tcW w:w="1984" w:type="dxa"/>
            <w:tcPrChange w:id="6326" w:author="Peter Arbogast [2]" w:date="2019-03-22T15:50:00Z">
              <w:tcPr>
                <w:tcW w:w="2338" w:type="dxa"/>
              </w:tcPr>
            </w:tcPrChange>
          </w:tcPr>
          <w:p w14:paraId="7D76B115" w14:textId="3514FBA6" w:rsidR="00B04F77" w:rsidRDefault="00B04F77" w:rsidP="00F63468">
            <w:pPr>
              <w:cnfStyle w:val="000000100000" w:firstRow="0" w:lastRow="0" w:firstColumn="0" w:lastColumn="0" w:oddVBand="0" w:evenVBand="0" w:oddHBand="1" w:evenHBand="0" w:firstRowFirstColumn="0" w:firstRowLastColumn="0" w:lastRowFirstColumn="0" w:lastRowLastColumn="0"/>
              <w:rPr>
                <w:ins w:id="6327" w:author="Peter Arbogast [2]" w:date="2019-03-22T15:40:00Z"/>
              </w:rPr>
            </w:pPr>
            <w:ins w:id="6328" w:author="Peter Arbogast [2]" w:date="2019-03-22T15:40:00Z">
              <w:r>
                <w:t>NULL</w:t>
              </w:r>
            </w:ins>
          </w:p>
        </w:tc>
        <w:tc>
          <w:tcPr>
            <w:tcW w:w="3119" w:type="dxa"/>
            <w:tcPrChange w:id="6329" w:author="Peter Arbogast [2]" w:date="2019-03-22T15:50:00Z">
              <w:tcPr>
                <w:tcW w:w="2338" w:type="dxa"/>
              </w:tcPr>
            </w:tcPrChange>
          </w:tcPr>
          <w:p w14:paraId="4D745B14" w14:textId="60544D3F" w:rsidR="00B04F77" w:rsidRDefault="00B04F77" w:rsidP="00F63468">
            <w:pPr>
              <w:cnfStyle w:val="000000100000" w:firstRow="0" w:lastRow="0" w:firstColumn="0" w:lastColumn="0" w:oddVBand="0" w:evenVBand="0" w:oddHBand="1" w:evenHBand="0" w:firstRowFirstColumn="0" w:firstRowLastColumn="0" w:lastRowFirstColumn="0" w:lastRowLastColumn="0"/>
              <w:rPr>
                <w:ins w:id="6330" w:author="Peter Arbogast [2]" w:date="2019-03-22T15:40:00Z"/>
              </w:rPr>
            </w:pPr>
            <w:ins w:id="6331" w:author="Peter Arbogast [2]" w:date="2019-03-22T15:40:00Z">
              <w:r>
                <w:t>ESX Host System</w:t>
              </w:r>
            </w:ins>
          </w:p>
        </w:tc>
      </w:tr>
      <w:tr w:rsidR="00B04F77" w14:paraId="429C4925" w14:textId="77777777" w:rsidTr="003C35E2">
        <w:tblPrEx>
          <w:tblPrExChange w:id="6332" w:author="Peter Arbogast [2]" w:date="2019-03-22T15:50:00Z">
            <w:tblPrEx>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Ex>
          </w:tblPrExChange>
        </w:tblPrEx>
        <w:trPr>
          <w:ins w:id="6333" w:author="Peter Arbogast [2]" w:date="2019-03-22T15:40:00Z"/>
        </w:trPr>
        <w:tc>
          <w:tcPr>
            <w:cnfStyle w:val="001000000000" w:firstRow="0" w:lastRow="0" w:firstColumn="1" w:lastColumn="0" w:oddVBand="0" w:evenVBand="0" w:oddHBand="0" w:evenHBand="0" w:firstRowFirstColumn="0" w:firstRowLastColumn="0" w:lastRowFirstColumn="0" w:lastRowLastColumn="0"/>
            <w:tcW w:w="2122" w:type="dxa"/>
            <w:tcPrChange w:id="6334" w:author="Peter Arbogast [2]" w:date="2019-03-22T15:50:00Z">
              <w:tcPr>
                <w:tcW w:w="2337" w:type="dxa"/>
              </w:tcPr>
            </w:tcPrChange>
          </w:tcPr>
          <w:p w14:paraId="1ECE585B" w14:textId="423B1E47" w:rsidR="00B04F77" w:rsidRDefault="00B04F77" w:rsidP="00F63468">
            <w:pPr>
              <w:rPr>
                <w:ins w:id="6335" w:author="Peter Arbogast [2]" w:date="2019-03-22T15:40:00Z"/>
              </w:rPr>
            </w:pPr>
            <w:ins w:id="6336" w:author="Peter Arbogast [2]" w:date="2019-03-22T15:40:00Z">
              <w:r>
                <w:t>hyperv_cluster</w:t>
              </w:r>
            </w:ins>
          </w:p>
        </w:tc>
        <w:tc>
          <w:tcPr>
            <w:tcW w:w="2126" w:type="dxa"/>
            <w:tcPrChange w:id="6337" w:author="Peter Arbogast [2]" w:date="2019-03-22T15:50:00Z">
              <w:tcPr>
                <w:tcW w:w="2337" w:type="dxa"/>
              </w:tcPr>
            </w:tcPrChange>
          </w:tcPr>
          <w:p w14:paraId="6D2070D9" w14:textId="5E6E1BB5" w:rsidR="00B04F77" w:rsidRDefault="00B04F77" w:rsidP="00F63468">
            <w:pPr>
              <w:cnfStyle w:val="000000000000" w:firstRow="0" w:lastRow="0" w:firstColumn="0" w:lastColumn="0" w:oddVBand="0" w:evenVBand="0" w:oddHBand="0" w:evenHBand="0" w:firstRowFirstColumn="0" w:firstRowLastColumn="0" w:lastRowFirstColumn="0" w:lastRowLastColumn="0"/>
              <w:rPr>
                <w:ins w:id="6338" w:author="Peter Arbogast [2]" w:date="2019-03-22T15:40:00Z"/>
              </w:rPr>
            </w:pPr>
            <w:ins w:id="6339" w:author="Peter Arbogast [2]" w:date="2019-03-22T15:40:00Z">
              <w:r>
                <w:t>HyperV Cluster</w:t>
              </w:r>
            </w:ins>
          </w:p>
        </w:tc>
        <w:tc>
          <w:tcPr>
            <w:tcW w:w="1984" w:type="dxa"/>
            <w:tcPrChange w:id="6340" w:author="Peter Arbogast [2]" w:date="2019-03-22T15:50:00Z">
              <w:tcPr>
                <w:tcW w:w="2338" w:type="dxa"/>
              </w:tcPr>
            </w:tcPrChange>
          </w:tcPr>
          <w:p w14:paraId="10963437" w14:textId="7DD3FA1A" w:rsidR="00B04F77" w:rsidRDefault="00B04F77" w:rsidP="00F63468">
            <w:pPr>
              <w:cnfStyle w:val="000000000000" w:firstRow="0" w:lastRow="0" w:firstColumn="0" w:lastColumn="0" w:oddVBand="0" w:evenVBand="0" w:oddHBand="0" w:evenHBand="0" w:firstRowFirstColumn="0" w:firstRowLastColumn="0" w:lastRowFirstColumn="0" w:lastRowLastColumn="0"/>
              <w:rPr>
                <w:ins w:id="6341" w:author="Peter Arbogast [2]" w:date="2019-03-22T15:40:00Z"/>
              </w:rPr>
            </w:pPr>
            <w:ins w:id="6342" w:author="Peter Arbogast [2]" w:date="2019-03-22T15:41:00Z">
              <w:r>
                <w:t>cluster</w:t>
              </w:r>
            </w:ins>
          </w:p>
        </w:tc>
        <w:tc>
          <w:tcPr>
            <w:tcW w:w="3119" w:type="dxa"/>
            <w:tcPrChange w:id="6343" w:author="Peter Arbogast [2]" w:date="2019-03-22T15:50:00Z">
              <w:tcPr>
                <w:tcW w:w="2338" w:type="dxa"/>
              </w:tcPr>
            </w:tcPrChange>
          </w:tcPr>
          <w:p w14:paraId="6D5DCD5D" w14:textId="4BAAB3DA" w:rsidR="00B04F77" w:rsidRDefault="00B04F77" w:rsidP="00F63468">
            <w:pPr>
              <w:cnfStyle w:val="000000000000" w:firstRow="0" w:lastRow="0" w:firstColumn="0" w:lastColumn="0" w:oddVBand="0" w:evenVBand="0" w:oddHBand="0" w:evenHBand="0" w:firstRowFirstColumn="0" w:firstRowLastColumn="0" w:lastRowFirstColumn="0" w:lastRowLastColumn="0"/>
              <w:rPr>
                <w:ins w:id="6344" w:author="Peter Arbogast [2]" w:date="2019-03-22T15:40:00Z"/>
              </w:rPr>
            </w:pPr>
            <w:ins w:id="6345" w:author="Peter Arbogast [2]" w:date="2019-03-22T15:41:00Z">
              <w:r>
                <w:t>HyperV Clusterelement</w:t>
              </w:r>
            </w:ins>
          </w:p>
        </w:tc>
      </w:tr>
      <w:tr w:rsidR="00B04F77" w14:paraId="78D6EE64" w14:textId="77777777" w:rsidTr="003C35E2">
        <w:tblPrEx>
          <w:tblPrExChange w:id="6346" w:author="Peter Arbogast [2]" w:date="2019-03-22T15:50:00Z">
            <w:tblPrEx>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Ex>
          </w:tblPrExChange>
        </w:tblPrEx>
        <w:trPr>
          <w:cnfStyle w:val="000000100000" w:firstRow="0" w:lastRow="0" w:firstColumn="0" w:lastColumn="0" w:oddVBand="0" w:evenVBand="0" w:oddHBand="1" w:evenHBand="0" w:firstRowFirstColumn="0" w:firstRowLastColumn="0" w:lastRowFirstColumn="0" w:lastRowLastColumn="0"/>
          <w:ins w:id="6347" w:author="Peter Arbogast [2]" w:date="2019-03-22T15:41:00Z"/>
        </w:trPr>
        <w:tc>
          <w:tcPr>
            <w:cnfStyle w:val="001000000000" w:firstRow="0" w:lastRow="0" w:firstColumn="1" w:lastColumn="0" w:oddVBand="0" w:evenVBand="0" w:oddHBand="0" w:evenHBand="0" w:firstRowFirstColumn="0" w:firstRowLastColumn="0" w:lastRowFirstColumn="0" w:lastRowLastColumn="0"/>
            <w:tcW w:w="2122" w:type="dxa"/>
            <w:tcPrChange w:id="6348" w:author="Peter Arbogast [2]" w:date="2019-03-22T15:50:00Z">
              <w:tcPr>
                <w:tcW w:w="2337" w:type="dxa"/>
              </w:tcPr>
            </w:tcPrChange>
          </w:tcPr>
          <w:p w14:paraId="0DAD14D5" w14:textId="35580DCB" w:rsidR="00B04F77" w:rsidRDefault="00B04F77" w:rsidP="00F63468">
            <w:pPr>
              <w:cnfStyle w:val="001000100000" w:firstRow="0" w:lastRow="0" w:firstColumn="1" w:lastColumn="0" w:oddVBand="0" w:evenVBand="0" w:oddHBand="1" w:evenHBand="0" w:firstRowFirstColumn="0" w:firstRowLastColumn="0" w:lastRowFirstColumn="0" w:lastRowLastColumn="0"/>
              <w:rPr>
                <w:ins w:id="6349" w:author="Peter Arbogast [2]" w:date="2019-03-22T15:41:00Z"/>
              </w:rPr>
            </w:pPr>
            <w:ins w:id="6350" w:author="Peter Arbogast [2]" w:date="2019-03-22T15:41:00Z">
              <w:r>
                <w:t>hyperv_host</w:t>
              </w:r>
            </w:ins>
          </w:p>
        </w:tc>
        <w:tc>
          <w:tcPr>
            <w:tcW w:w="2126" w:type="dxa"/>
            <w:tcPrChange w:id="6351" w:author="Peter Arbogast [2]" w:date="2019-03-22T15:50:00Z">
              <w:tcPr>
                <w:tcW w:w="2337" w:type="dxa"/>
              </w:tcPr>
            </w:tcPrChange>
          </w:tcPr>
          <w:p w14:paraId="4404D5BE" w14:textId="5B1925CA" w:rsidR="00B04F77" w:rsidRDefault="00B04F77" w:rsidP="00F63468">
            <w:pPr>
              <w:cnfStyle w:val="000000100000" w:firstRow="0" w:lastRow="0" w:firstColumn="0" w:lastColumn="0" w:oddVBand="0" w:evenVBand="0" w:oddHBand="1" w:evenHBand="0" w:firstRowFirstColumn="0" w:firstRowLastColumn="0" w:lastRowFirstColumn="0" w:lastRowLastColumn="0"/>
              <w:rPr>
                <w:ins w:id="6352" w:author="Peter Arbogast [2]" w:date="2019-03-22T15:41:00Z"/>
              </w:rPr>
            </w:pPr>
            <w:ins w:id="6353" w:author="Peter Arbogast [2]" w:date="2019-03-22T15:41:00Z">
              <w:r>
                <w:t>HyperV Host</w:t>
              </w:r>
            </w:ins>
          </w:p>
        </w:tc>
        <w:tc>
          <w:tcPr>
            <w:tcW w:w="1984" w:type="dxa"/>
            <w:tcPrChange w:id="6354" w:author="Peter Arbogast [2]" w:date="2019-03-22T15:50:00Z">
              <w:tcPr>
                <w:tcW w:w="2338" w:type="dxa"/>
              </w:tcPr>
            </w:tcPrChange>
          </w:tcPr>
          <w:p w14:paraId="0888B3DE" w14:textId="41333A7F" w:rsidR="00B04F77" w:rsidRDefault="00B04F77" w:rsidP="00F63468">
            <w:pPr>
              <w:cnfStyle w:val="000000100000" w:firstRow="0" w:lastRow="0" w:firstColumn="0" w:lastColumn="0" w:oddVBand="0" w:evenVBand="0" w:oddHBand="1" w:evenHBand="0" w:firstRowFirstColumn="0" w:firstRowLastColumn="0" w:lastRowFirstColumn="0" w:lastRowLastColumn="0"/>
              <w:rPr>
                <w:ins w:id="6355" w:author="Peter Arbogast [2]" w:date="2019-03-22T15:41:00Z"/>
              </w:rPr>
            </w:pPr>
            <w:ins w:id="6356" w:author="Peter Arbogast [2]" w:date="2019-03-22T15:41:00Z">
              <w:r>
                <w:t>NULL</w:t>
              </w:r>
            </w:ins>
          </w:p>
        </w:tc>
        <w:tc>
          <w:tcPr>
            <w:tcW w:w="3119" w:type="dxa"/>
            <w:tcPrChange w:id="6357" w:author="Peter Arbogast [2]" w:date="2019-03-22T15:50:00Z">
              <w:tcPr>
                <w:tcW w:w="2338" w:type="dxa"/>
              </w:tcPr>
            </w:tcPrChange>
          </w:tcPr>
          <w:p w14:paraId="7F68F6F4" w14:textId="3B32E31A" w:rsidR="00B04F77" w:rsidRDefault="00B04F77" w:rsidP="00F63468">
            <w:pPr>
              <w:cnfStyle w:val="000000100000" w:firstRow="0" w:lastRow="0" w:firstColumn="0" w:lastColumn="0" w:oddVBand="0" w:evenVBand="0" w:oddHBand="1" w:evenHBand="0" w:firstRowFirstColumn="0" w:firstRowLastColumn="0" w:lastRowFirstColumn="0" w:lastRowLastColumn="0"/>
              <w:rPr>
                <w:ins w:id="6358" w:author="Peter Arbogast [2]" w:date="2019-03-22T15:41:00Z"/>
              </w:rPr>
            </w:pPr>
            <w:ins w:id="6359" w:author="Peter Arbogast [2]" w:date="2019-03-22T15:41:00Z">
              <w:r>
                <w:t>HyperV Host System</w:t>
              </w:r>
            </w:ins>
          </w:p>
        </w:tc>
      </w:tr>
      <w:tr w:rsidR="00B04F77" w14:paraId="09967BDC" w14:textId="77777777" w:rsidTr="003C35E2">
        <w:tblPrEx>
          <w:tblPrExChange w:id="6360" w:author="Peter Arbogast [2]" w:date="2019-03-22T15:50:00Z">
            <w:tblPrEx>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Ex>
          </w:tblPrExChange>
        </w:tblPrEx>
        <w:trPr>
          <w:ins w:id="6361" w:author="Peter Arbogast [2]" w:date="2019-03-22T15:41:00Z"/>
        </w:trPr>
        <w:tc>
          <w:tcPr>
            <w:cnfStyle w:val="001000000000" w:firstRow="0" w:lastRow="0" w:firstColumn="1" w:lastColumn="0" w:oddVBand="0" w:evenVBand="0" w:oddHBand="0" w:evenHBand="0" w:firstRowFirstColumn="0" w:firstRowLastColumn="0" w:lastRowFirstColumn="0" w:lastRowLastColumn="0"/>
            <w:tcW w:w="2122" w:type="dxa"/>
            <w:tcPrChange w:id="6362" w:author="Peter Arbogast [2]" w:date="2019-03-22T15:50:00Z">
              <w:tcPr>
                <w:tcW w:w="2337" w:type="dxa"/>
              </w:tcPr>
            </w:tcPrChange>
          </w:tcPr>
          <w:p w14:paraId="039A88A8" w14:textId="445ED35D" w:rsidR="00B04F77" w:rsidRDefault="00B04F77" w:rsidP="00F63468">
            <w:pPr>
              <w:rPr>
                <w:ins w:id="6363" w:author="Peter Arbogast [2]" w:date="2019-03-22T15:41:00Z"/>
              </w:rPr>
            </w:pPr>
            <w:ins w:id="6364" w:author="Peter Arbogast [2]" w:date="2019-03-22T15:41:00Z">
              <w:r>
                <w:t>virtual_machine</w:t>
              </w:r>
            </w:ins>
          </w:p>
        </w:tc>
        <w:tc>
          <w:tcPr>
            <w:tcW w:w="2126" w:type="dxa"/>
            <w:tcPrChange w:id="6365" w:author="Peter Arbogast [2]" w:date="2019-03-22T15:50:00Z">
              <w:tcPr>
                <w:tcW w:w="2337" w:type="dxa"/>
              </w:tcPr>
            </w:tcPrChange>
          </w:tcPr>
          <w:p w14:paraId="5A793EC4" w14:textId="384D43FB" w:rsidR="00B04F77" w:rsidRDefault="00B04F77" w:rsidP="00F63468">
            <w:pPr>
              <w:cnfStyle w:val="000000000000" w:firstRow="0" w:lastRow="0" w:firstColumn="0" w:lastColumn="0" w:oddVBand="0" w:evenVBand="0" w:oddHBand="0" w:evenHBand="0" w:firstRowFirstColumn="0" w:firstRowLastColumn="0" w:lastRowFirstColumn="0" w:lastRowLastColumn="0"/>
              <w:rPr>
                <w:ins w:id="6366" w:author="Peter Arbogast [2]" w:date="2019-03-22T15:41:00Z"/>
              </w:rPr>
            </w:pPr>
            <w:ins w:id="6367" w:author="Peter Arbogast [2]" w:date="2019-03-22T15:41:00Z">
              <w:r>
                <w:t>Virtual Machine</w:t>
              </w:r>
            </w:ins>
          </w:p>
        </w:tc>
        <w:tc>
          <w:tcPr>
            <w:tcW w:w="1984" w:type="dxa"/>
            <w:tcPrChange w:id="6368" w:author="Peter Arbogast [2]" w:date="2019-03-22T15:50:00Z">
              <w:tcPr>
                <w:tcW w:w="2338" w:type="dxa"/>
              </w:tcPr>
            </w:tcPrChange>
          </w:tcPr>
          <w:p w14:paraId="7869C5B5" w14:textId="27470F22" w:rsidR="00B04F77" w:rsidRDefault="00B04F77" w:rsidP="00F63468">
            <w:pPr>
              <w:cnfStyle w:val="000000000000" w:firstRow="0" w:lastRow="0" w:firstColumn="0" w:lastColumn="0" w:oddVBand="0" w:evenVBand="0" w:oddHBand="0" w:evenHBand="0" w:firstRowFirstColumn="0" w:firstRowLastColumn="0" w:lastRowFirstColumn="0" w:lastRowLastColumn="0"/>
              <w:rPr>
                <w:ins w:id="6369" w:author="Peter Arbogast [2]" w:date="2019-03-22T15:41:00Z"/>
              </w:rPr>
            </w:pPr>
            <w:ins w:id="6370" w:author="Peter Arbogast [2]" w:date="2019-03-22T15:42:00Z">
              <w:r>
                <w:t>partition</w:t>
              </w:r>
            </w:ins>
          </w:p>
        </w:tc>
        <w:tc>
          <w:tcPr>
            <w:tcW w:w="3119" w:type="dxa"/>
            <w:tcPrChange w:id="6371" w:author="Peter Arbogast [2]" w:date="2019-03-22T15:50:00Z">
              <w:tcPr>
                <w:tcW w:w="2338" w:type="dxa"/>
              </w:tcPr>
            </w:tcPrChange>
          </w:tcPr>
          <w:p w14:paraId="0CD2AF29" w14:textId="306B0744" w:rsidR="00B04F77" w:rsidRDefault="00B04F77" w:rsidP="00F63468">
            <w:pPr>
              <w:cnfStyle w:val="000000000000" w:firstRow="0" w:lastRow="0" w:firstColumn="0" w:lastColumn="0" w:oddVBand="0" w:evenVBand="0" w:oddHBand="0" w:evenHBand="0" w:firstRowFirstColumn="0" w:firstRowLastColumn="0" w:lastRowFirstColumn="0" w:lastRowLastColumn="0"/>
              <w:rPr>
                <w:ins w:id="6372" w:author="Peter Arbogast [2]" w:date="2019-03-22T15:41:00Z"/>
              </w:rPr>
            </w:pPr>
            <w:ins w:id="6373" w:author="Peter Arbogast [2]" w:date="2019-03-22T15:43:00Z">
              <w:r>
                <w:t>VMware oder HyperV Guest System</w:t>
              </w:r>
            </w:ins>
          </w:p>
        </w:tc>
      </w:tr>
    </w:tbl>
    <w:p w14:paraId="2988572A" w14:textId="235EB865" w:rsidR="00F63468" w:rsidRPr="0046196B" w:rsidRDefault="00F63468" w:rsidP="00F63468">
      <w:pPr>
        <w:rPr>
          <w:ins w:id="6374" w:author="Peter Arbogast [2]" w:date="2019-03-22T15:45:00Z"/>
          <w:sz w:val="6"/>
          <w:szCs w:val="6"/>
          <w:rPrChange w:id="6375" w:author="Peter Arbogast" w:date="2019-06-13T13:52:00Z">
            <w:rPr>
              <w:ins w:id="6376" w:author="Peter Arbogast [2]" w:date="2019-03-22T15:45:00Z"/>
            </w:rPr>
          </w:rPrChange>
        </w:rPr>
      </w:pPr>
    </w:p>
    <w:p w14:paraId="766F6E15" w14:textId="232C10BC" w:rsidR="003C35E2" w:rsidRDefault="003C35E2" w:rsidP="0046196B">
      <w:pPr>
        <w:spacing w:after="0"/>
        <w:rPr>
          <w:ins w:id="6377" w:author="Peter Arbogast [2]" w:date="2019-03-22T15:48:00Z"/>
        </w:rPr>
        <w:pPrChange w:id="6378" w:author="Peter Arbogast" w:date="2019-06-13T13:53:00Z">
          <w:pPr/>
        </w:pPrChange>
      </w:pPr>
      <w:ins w:id="6379" w:author="Peter Arbogast [2]" w:date="2019-03-22T15:51:00Z">
        <w:r>
          <w:t>If</w:t>
        </w:r>
      </w:ins>
      <w:ins w:id="6380" w:author="Peter Arbogast [2]" w:date="2019-03-22T15:48:00Z">
        <w:r>
          <w:t xml:space="preserve"> @bChassisTypeID = 0</w:t>
        </w:r>
      </w:ins>
    </w:p>
    <w:tbl>
      <w:tblPr>
        <w:tblStyle w:val="GridTable4"/>
        <w:tblW w:w="9351" w:type="dxa"/>
        <w:tblLook w:val="04A0" w:firstRow="1" w:lastRow="0" w:firstColumn="1" w:lastColumn="0" w:noHBand="0" w:noVBand="1"/>
        <w:tblPrChange w:id="6381" w:author="Peter Arbogast [2]" w:date="2019-03-22T15:50:00Z">
          <w:tblPr>
            <w:tblStyle w:val="GridTable4"/>
            <w:tblW w:w="0" w:type="auto"/>
            <w:tblLook w:val="04A0" w:firstRow="1" w:lastRow="0" w:firstColumn="1" w:lastColumn="0" w:noHBand="0" w:noVBand="1"/>
          </w:tblPr>
        </w:tblPrChange>
      </w:tblPr>
      <w:tblGrid>
        <w:gridCol w:w="2122"/>
        <w:gridCol w:w="2126"/>
        <w:gridCol w:w="1984"/>
        <w:gridCol w:w="3119"/>
        <w:tblGridChange w:id="6382">
          <w:tblGrid>
            <w:gridCol w:w="2337"/>
            <w:gridCol w:w="2337"/>
            <w:gridCol w:w="2338"/>
            <w:gridCol w:w="2338"/>
          </w:tblGrid>
        </w:tblGridChange>
      </w:tblGrid>
      <w:tr w:rsidR="003C35E2" w14:paraId="707A84CB" w14:textId="77777777" w:rsidTr="003C35E2">
        <w:trPr>
          <w:cnfStyle w:val="100000000000" w:firstRow="1" w:lastRow="0" w:firstColumn="0" w:lastColumn="0" w:oddVBand="0" w:evenVBand="0" w:oddHBand="0" w:evenHBand="0" w:firstRowFirstColumn="0" w:firstRowLastColumn="0" w:lastRowFirstColumn="0" w:lastRowLastColumn="0"/>
          <w:ins w:id="6383" w:author="Peter Arbogast [2]" w:date="2019-03-22T15:48:00Z"/>
        </w:trPr>
        <w:tc>
          <w:tcPr>
            <w:cnfStyle w:val="001000000000" w:firstRow="0" w:lastRow="0" w:firstColumn="1" w:lastColumn="0" w:oddVBand="0" w:evenVBand="0" w:oddHBand="0" w:evenHBand="0" w:firstRowFirstColumn="0" w:firstRowLastColumn="0" w:lastRowFirstColumn="0" w:lastRowLastColumn="0"/>
            <w:tcW w:w="2122" w:type="dxa"/>
            <w:tcPrChange w:id="6384" w:author="Peter Arbogast [2]" w:date="2019-03-22T15:50:00Z">
              <w:tcPr>
                <w:tcW w:w="2337" w:type="dxa"/>
              </w:tcPr>
            </w:tcPrChange>
          </w:tcPr>
          <w:p w14:paraId="3D9FCD3C" w14:textId="77777777" w:rsidR="003C35E2" w:rsidRDefault="003C35E2" w:rsidP="00DB25E6">
            <w:pPr>
              <w:cnfStyle w:val="101000000000" w:firstRow="1" w:lastRow="0" w:firstColumn="1" w:lastColumn="0" w:oddVBand="0" w:evenVBand="0" w:oddHBand="0" w:evenHBand="0" w:firstRowFirstColumn="0" w:firstRowLastColumn="0" w:lastRowFirstColumn="0" w:lastRowLastColumn="0"/>
              <w:rPr>
                <w:ins w:id="6385" w:author="Peter Arbogast [2]" w:date="2019-03-22T15:48:00Z"/>
              </w:rPr>
            </w:pPr>
            <w:ins w:id="6386" w:author="Peter Arbogast [2]" w:date="2019-03-22T15:48:00Z">
              <w:r>
                <w:t>import_id</w:t>
              </w:r>
            </w:ins>
          </w:p>
        </w:tc>
        <w:tc>
          <w:tcPr>
            <w:tcW w:w="2126" w:type="dxa"/>
            <w:tcPrChange w:id="6387" w:author="Peter Arbogast [2]" w:date="2019-03-22T15:50:00Z">
              <w:tcPr>
                <w:tcW w:w="2337" w:type="dxa"/>
              </w:tcPr>
            </w:tcPrChange>
          </w:tcPr>
          <w:p w14:paraId="36915BBA" w14:textId="77777777" w:rsidR="003C35E2" w:rsidRDefault="003C35E2" w:rsidP="00DB25E6">
            <w:pPr>
              <w:cnfStyle w:val="100000000000" w:firstRow="1" w:lastRow="0" w:firstColumn="0" w:lastColumn="0" w:oddVBand="0" w:evenVBand="0" w:oddHBand="0" w:evenHBand="0" w:firstRowFirstColumn="0" w:firstRowLastColumn="0" w:lastRowFirstColumn="0" w:lastRowLastColumn="0"/>
              <w:rPr>
                <w:ins w:id="6388" w:author="Peter Arbogast [2]" w:date="2019-03-22T15:48:00Z"/>
              </w:rPr>
            </w:pPr>
            <w:ins w:id="6389" w:author="Peter Arbogast [2]" w:date="2019-03-22T15:48:00Z">
              <w:r>
                <w:t>name</w:t>
              </w:r>
            </w:ins>
          </w:p>
        </w:tc>
        <w:tc>
          <w:tcPr>
            <w:tcW w:w="1984" w:type="dxa"/>
            <w:tcPrChange w:id="6390" w:author="Peter Arbogast [2]" w:date="2019-03-22T15:50:00Z">
              <w:tcPr>
                <w:tcW w:w="2338" w:type="dxa"/>
              </w:tcPr>
            </w:tcPrChange>
          </w:tcPr>
          <w:p w14:paraId="0178BBC0" w14:textId="77777777" w:rsidR="003C35E2" w:rsidRDefault="003C35E2" w:rsidP="00DB25E6">
            <w:pPr>
              <w:cnfStyle w:val="100000000000" w:firstRow="1" w:lastRow="0" w:firstColumn="0" w:lastColumn="0" w:oddVBand="0" w:evenVBand="0" w:oddHBand="0" w:evenHBand="0" w:firstRowFirstColumn="0" w:firstRowLastColumn="0" w:lastRowFirstColumn="0" w:lastRowLastColumn="0"/>
              <w:rPr>
                <w:ins w:id="6391" w:author="Peter Arbogast [2]" w:date="2019-03-22T15:48:00Z"/>
              </w:rPr>
            </w:pPr>
            <w:ins w:id="6392" w:author="Peter Arbogast [2]" w:date="2019-03-22T15:48:00Z">
              <w:r>
                <w:t>virtualization_type</w:t>
              </w:r>
            </w:ins>
          </w:p>
        </w:tc>
        <w:tc>
          <w:tcPr>
            <w:tcW w:w="3119" w:type="dxa"/>
            <w:tcPrChange w:id="6393" w:author="Peter Arbogast [2]" w:date="2019-03-22T15:50:00Z">
              <w:tcPr>
                <w:tcW w:w="2338" w:type="dxa"/>
              </w:tcPr>
            </w:tcPrChange>
          </w:tcPr>
          <w:p w14:paraId="0FC76BAD" w14:textId="77777777" w:rsidR="003C35E2" w:rsidRDefault="003C35E2" w:rsidP="00DB25E6">
            <w:pPr>
              <w:cnfStyle w:val="100000000000" w:firstRow="1" w:lastRow="0" w:firstColumn="0" w:lastColumn="0" w:oddVBand="0" w:evenVBand="0" w:oddHBand="0" w:evenHBand="0" w:firstRowFirstColumn="0" w:firstRowLastColumn="0" w:lastRowFirstColumn="0" w:lastRowLastColumn="0"/>
              <w:rPr>
                <w:ins w:id="6394" w:author="Peter Arbogast [2]" w:date="2019-03-22T15:48:00Z"/>
              </w:rPr>
            </w:pPr>
            <w:ins w:id="6395" w:author="Peter Arbogast [2]" w:date="2019-03-22T15:48:00Z">
              <w:r>
                <w:t>Description</w:t>
              </w:r>
            </w:ins>
          </w:p>
        </w:tc>
      </w:tr>
      <w:tr w:rsidR="003C35E2" w14:paraId="753B7875" w14:textId="77777777" w:rsidTr="003C35E2">
        <w:trPr>
          <w:cnfStyle w:val="000000100000" w:firstRow="0" w:lastRow="0" w:firstColumn="0" w:lastColumn="0" w:oddVBand="0" w:evenVBand="0" w:oddHBand="1" w:evenHBand="0" w:firstRowFirstColumn="0" w:firstRowLastColumn="0" w:lastRowFirstColumn="0" w:lastRowLastColumn="0"/>
          <w:ins w:id="6396" w:author="Peter Arbogast [2]" w:date="2019-03-22T15:48:00Z"/>
        </w:trPr>
        <w:tc>
          <w:tcPr>
            <w:cnfStyle w:val="001000000000" w:firstRow="0" w:lastRow="0" w:firstColumn="1" w:lastColumn="0" w:oddVBand="0" w:evenVBand="0" w:oddHBand="0" w:evenHBand="0" w:firstRowFirstColumn="0" w:firstRowLastColumn="0" w:lastRowFirstColumn="0" w:lastRowLastColumn="0"/>
            <w:tcW w:w="2122" w:type="dxa"/>
            <w:tcPrChange w:id="6397" w:author="Peter Arbogast [2]" w:date="2019-03-22T15:50:00Z">
              <w:tcPr>
                <w:tcW w:w="2337" w:type="dxa"/>
              </w:tcPr>
            </w:tcPrChange>
          </w:tcPr>
          <w:p w14:paraId="274546E3" w14:textId="2882263D" w:rsidR="003C35E2" w:rsidRDefault="003C35E2" w:rsidP="00DB25E6">
            <w:pPr>
              <w:cnfStyle w:val="001000100000" w:firstRow="0" w:lastRow="0" w:firstColumn="1" w:lastColumn="0" w:oddVBand="0" w:evenVBand="0" w:oddHBand="1" w:evenHBand="0" w:firstRowFirstColumn="0" w:firstRowLastColumn="0" w:lastRowFirstColumn="0" w:lastRowLastColumn="0"/>
              <w:rPr>
                <w:ins w:id="6398" w:author="Peter Arbogast [2]" w:date="2019-03-22T15:48:00Z"/>
              </w:rPr>
            </w:pPr>
            <w:ins w:id="6399" w:author="Peter Arbogast [2]" w:date="2019-03-22T15:49:00Z">
              <w:r>
                <w:t>[chassistype]</w:t>
              </w:r>
            </w:ins>
          </w:p>
        </w:tc>
        <w:tc>
          <w:tcPr>
            <w:tcW w:w="2126" w:type="dxa"/>
            <w:tcPrChange w:id="6400" w:author="Peter Arbogast [2]" w:date="2019-03-22T15:50:00Z">
              <w:tcPr>
                <w:tcW w:w="2337" w:type="dxa"/>
              </w:tcPr>
            </w:tcPrChange>
          </w:tcPr>
          <w:p w14:paraId="27BD3A53" w14:textId="5A4F62A4" w:rsidR="003C35E2" w:rsidRDefault="003C35E2" w:rsidP="00DB25E6">
            <w:pPr>
              <w:cnfStyle w:val="000000100000" w:firstRow="0" w:lastRow="0" w:firstColumn="0" w:lastColumn="0" w:oddVBand="0" w:evenVBand="0" w:oddHBand="1" w:evenHBand="0" w:firstRowFirstColumn="0" w:firstRowLastColumn="0" w:lastRowFirstColumn="0" w:lastRowLastColumn="0"/>
              <w:rPr>
                <w:ins w:id="6401" w:author="Peter Arbogast [2]" w:date="2019-03-22T15:48:00Z"/>
              </w:rPr>
            </w:pPr>
            <w:ins w:id="6402" w:author="Peter Arbogast [2]" w:date="2019-03-22T15:49:00Z">
              <w:r>
                <w:t>[chassistype]</w:t>
              </w:r>
            </w:ins>
          </w:p>
        </w:tc>
        <w:tc>
          <w:tcPr>
            <w:tcW w:w="1984" w:type="dxa"/>
            <w:tcPrChange w:id="6403" w:author="Peter Arbogast [2]" w:date="2019-03-22T15:50:00Z">
              <w:tcPr>
                <w:tcW w:w="2338" w:type="dxa"/>
              </w:tcPr>
            </w:tcPrChange>
          </w:tcPr>
          <w:p w14:paraId="21733D0C" w14:textId="77777777" w:rsidR="003C35E2" w:rsidRDefault="003C35E2" w:rsidP="00DB25E6">
            <w:pPr>
              <w:cnfStyle w:val="000000100000" w:firstRow="0" w:lastRow="0" w:firstColumn="0" w:lastColumn="0" w:oddVBand="0" w:evenVBand="0" w:oddHBand="1" w:evenHBand="0" w:firstRowFirstColumn="0" w:firstRowLastColumn="0" w:lastRowFirstColumn="0" w:lastRowLastColumn="0"/>
              <w:rPr>
                <w:ins w:id="6404" w:author="Peter Arbogast [2]" w:date="2019-03-22T15:48:00Z"/>
              </w:rPr>
            </w:pPr>
            <w:ins w:id="6405" w:author="Peter Arbogast [2]" w:date="2019-03-22T15:48:00Z">
              <w:r>
                <w:t>NULL</w:t>
              </w:r>
            </w:ins>
          </w:p>
        </w:tc>
        <w:tc>
          <w:tcPr>
            <w:tcW w:w="3119" w:type="dxa"/>
            <w:tcPrChange w:id="6406" w:author="Peter Arbogast [2]" w:date="2019-03-22T15:50:00Z">
              <w:tcPr>
                <w:tcW w:w="2338" w:type="dxa"/>
              </w:tcPr>
            </w:tcPrChange>
          </w:tcPr>
          <w:p w14:paraId="5CF9C65B" w14:textId="63B89D77" w:rsidR="003C35E2" w:rsidRDefault="003C35E2" w:rsidP="00DB25E6">
            <w:pPr>
              <w:cnfStyle w:val="000000100000" w:firstRow="0" w:lastRow="0" w:firstColumn="0" w:lastColumn="0" w:oddVBand="0" w:evenVBand="0" w:oddHBand="1" w:evenHBand="0" w:firstRowFirstColumn="0" w:firstRowLastColumn="0" w:lastRowFirstColumn="0" w:lastRowLastColumn="0"/>
              <w:rPr>
                <w:ins w:id="6407" w:author="Peter Arbogast [2]" w:date="2019-03-22T15:48:00Z"/>
              </w:rPr>
            </w:pPr>
            <w:ins w:id="6408" w:author="Peter Arbogast [2]" w:date="2019-03-22T15:49:00Z">
              <w:r>
                <w:t>This is the Value from all used chassistypes of RayVentory Devices</w:t>
              </w:r>
            </w:ins>
          </w:p>
        </w:tc>
      </w:tr>
    </w:tbl>
    <w:p w14:paraId="068BC50C" w14:textId="77777777" w:rsidR="003C35E2" w:rsidRPr="0046196B" w:rsidRDefault="003C35E2" w:rsidP="00F63468">
      <w:pPr>
        <w:rPr>
          <w:ins w:id="6409" w:author="Peter Arbogast [2]" w:date="2019-03-22T15:45:00Z"/>
          <w:sz w:val="6"/>
          <w:szCs w:val="6"/>
          <w:rPrChange w:id="6410" w:author="Peter Arbogast" w:date="2019-06-13T13:52:00Z">
            <w:rPr>
              <w:ins w:id="6411" w:author="Peter Arbogast [2]" w:date="2019-03-22T15:45:00Z"/>
            </w:rPr>
          </w:rPrChange>
        </w:rPr>
      </w:pPr>
    </w:p>
    <w:p w14:paraId="6350872D" w14:textId="7041E699" w:rsidR="00B04F77" w:rsidRDefault="003C35E2" w:rsidP="0046196B">
      <w:pPr>
        <w:spacing w:after="0"/>
        <w:rPr>
          <w:ins w:id="6412" w:author="Peter Arbogast [2]" w:date="2019-03-22T15:50:00Z"/>
        </w:rPr>
        <w:pPrChange w:id="6413" w:author="Peter Arbogast" w:date="2019-06-13T13:53:00Z">
          <w:pPr/>
        </w:pPrChange>
      </w:pPr>
      <w:ins w:id="6414" w:author="Peter Arbogast [2]" w:date="2019-03-22T15:50:00Z">
        <w:r>
          <w:t>If @bChassiTypeID = 1</w:t>
        </w:r>
      </w:ins>
    </w:p>
    <w:tbl>
      <w:tblPr>
        <w:tblStyle w:val="GridTable4"/>
        <w:tblW w:w="9351" w:type="dxa"/>
        <w:tblLook w:val="04A0" w:firstRow="1" w:lastRow="0" w:firstColumn="1" w:lastColumn="0" w:noHBand="0" w:noVBand="1"/>
        <w:tblPrChange w:id="6415" w:author="Peter Arbogast [2]" w:date="2019-03-22T15:53:00Z">
          <w:tblPr>
            <w:tblStyle w:val="GridTable4"/>
            <w:tblW w:w="9351" w:type="dxa"/>
            <w:tblLook w:val="04A0" w:firstRow="1" w:lastRow="0" w:firstColumn="1" w:lastColumn="0" w:noHBand="0" w:noVBand="1"/>
          </w:tblPr>
        </w:tblPrChange>
      </w:tblPr>
      <w:tblGrid>
        <w:gridCol w:w="2132"/>
        <w:gridCol w:w="1530"/>
        <w:gridCol w:w="2213"/>
        <w:gridCol w:w="3476"/>
        <w:tblGridChange w:id="6416">
          <w:tblGrid>
            <w:gridCol w:w="2122"/>
            <w:gridCol w:w="2126"/>
            <w:gridCol w:w="1985"/>
            <w:gridCol w:w="3118"/>
          </w:tblGrid>
        </w:tblGridChange>
      </w:tblGrid>
      <w:tr w:rsidR="003C35E2" w14:paraId="1AA386B4" w14:textId="77777777" w:rsidTr="003C35E2">
        <w:trPr>
          <w:cnfStyle w:val="100000000000" w:firstRow="1" w:lastRow="0" w:firstColumn="0" w:lastColumn="0" w:oddVBand="0" w:evenVBand="0" w:oddHBand="0" w:evenHBand="0" w:firstRowFirstColumn="0" w:firstRowLastColumn="0" w:lastRowFirstColumn="0" w:lastRowLastColumn="0"/>
          <w:ins w:id="6417" w:author="Peter Arbogast [2]" w:date="2019-03-22T15:51:00Z"/>
        </w:trPr>
        <w:tc>
          <w:tcPr>
            <w:cnfStyle w:val="001000000000" w:firstRow="0" w:lastRow="0" w:firstColumn="1" w:lastColumn="0" w:oddVBand="0" w:evenVBand="0" w:oddHBand="0" w:evenHBand="0" w:firstRowFirstColumn="0" w:firstRowLastColumn="0" w:lastRowFirstColumn="0" w:lastRowLastColumn="0"/>
            <w:tcW w:w="0" w:type="dxa"/>
            <w:tcPrChange w:id="6418" w:author="Peter Arbogast [2]" w:date="2019-03-22T15:53:00Z">
              <w:tcPr>
                <w:tcW w:w="2122" w:type="dxa"/>
              </w:tcPr>
            </w:tcPrChange>
          </w:tcPr>
          <w:p w14:paraId="12D4D41F" w14:textId="77777777" w:rsidR="003C35E2" w:rsidRDefault="003C35E2" w:rsidP="00DB25E6">
            <w:pPr>
              <w:cnfStyle w:val="101000000000" w:firstRow="1" w:lastRow="0" w:firstColumn="1" w:lastColumn="0" w:oddVBand="0" w:evenVBand="0" w:oddHBand="0" w:evenHBand="0" w:firstRowFirstColumn="0" w:firstRowLastColumn="0" w:lastRowFirstColumn="0" w:lastRowLastColumn="0"/>
              <w:rPr>
                <w:ins w:id="6419" w:author="Peter Arbogast [2]" w:date="2019-03-22T15:51:00Z"/>
              </w:rPr>
            </w:pPr>
            <w:ins w:id="6420" w:author="Peter Arbogast [2]" w:date="2019-03-22T15:51:00Z">
              <w:r>
                <w:t>import_id</w:t>
              </w:r>
            </w:ins>
          </w:p>
        </w:tc>
        <w:tc>
          <w:tcPr>
            <w:tcW w:w="0" w:type="dxa"/>
            <w:tcPrChange w:id="6421" w:author="Peter Arbogast [2]" w:date="2019-03-22T15:53:00Z">
              <w:tcPr>
                <w:tcW w:w="2126" w:type="dxa"/>
              </w:tcPr>
            </w:tcPrChange>
          </w:tcPr>
          <w:p w14:paraId="09DA522D" w14:textId="77777777" w:rsidR="003C35E2" w:rsidRDefault="003C35E2" w:rsidP="00DB25E6">
            <w:pPr>
              <w:cnfStyle w:val="100000000000" w:firstRow="1" w:lastRow="0" w:firstColumn="0" w:lastColumn="0" w:oddVBand="0" w:evenVBand="0" w:oddHBand="0" w:evenHBand="0" w:firstRowFirstColumn="0" w:firstRowLastColumn="0" w:lastRowFirstColumn="0" w:lastRowLastColumn="0"/>
              <w:rPr>
                <w:ins w:id="6422" w:author="Peter Arbogast [2]" w:date="2019-03-22T15:51:00Z"/>
              </w:rPr>
            </w:pPr>
            <w:ins w:id="6423" w:author="Peter Arbogast [2]" w:date="2019-03-22T15:51:00Z">
              <w:r>
                <w:t>name</w:t>
              </w:r>
            </w:ins>
          </w:p>
        </w:tc>
        <w:tc>
          <w:tcPr>
            <w:tcW w:w="1985" w:type="dxa"/>
            <w:tcPrChange w:id="6424" w:author="Peter Arbogast [2]" w:date="2019-03-22T15:53:00Z">
              <w:tcPr>
                <w:tcW w:w="1984" w:type="dxa"/>
              </w:tcPr>
            </w:tcPrChange>
          </w:tcPr>
          <w:p w14:paraId="178F4292" w14:textId="77777777" w:rsidR="003C35E2" w:rsidRDefault="003C35E2" w:rsidP="00DB25E6">
            <w:pPr>
              <w:cnfStyle w:val="100000000000" w:firstRow="1" w:lastRow="0" w:firstColumn="0" w:lastColumn="0" w:oddVBand="0" w:evenVBand="0" w:oddHBand="0" w:evenHBand="0" w:firstRowFirstColumn="0" w:firstRowLastColumn="0" w:lastRowFirstColumn="0" w:lastRowLastColumn="0"/>
              <w:rPr>
                <w:ins w:id="6425" w:author="Peter Arbogast [2]" w:date="2019-03-22T15:51:00Z"/>
              </w:rPr>
            </w:pPr>
            <w:ins w:id="6426" w:author="Peter Arbogast [2]" w:date="2019-03-22T15:51:00Z">
              <w:r>
                <w:t>virtualization_type</w:t>
              </w:r>
            </w:ins>
          </w:p>
        </w:tc>
        <w:tc>
          <w:tcPr>
            <w:tcW w:w="3118" w:type="dxa"/>
            <w:tcPrChange w:id="6427" w:author="Peter Arbogast [2]" w:date="2019-03-22T15:53:00Z">
              <w:tcPr>
                <w:tcW w:w="3119" w:type="dxa"/>
              </w:tcPr>
            </w:tcPrChange>
          </w:tcPr>
          <w:p w14:paraId="6DF993AF" w14:textId="77777777" w:rsidR="003C35E2" w:rsidRDefault="003C35E2" w:rsidP="00DB25E6">
            <w:pPr>
              <w:cnfStyle w:val="100000000000" w:firstRow="1" w:lastRow="0" w:firstColumn="0" w:lastColumn="0" w:oddVBand="0" w:evenVBand="0" w:oddHBand="0" w:evenHBand="0" w:firstRowFirstColumn="0" w:firstRowLastColumn="0" w:lastRowFirstColumn="0" w:lastRowLastColumn="0"/>
              <w:rPr>
                <w:ins w:id="6428" w:author="Peter Arbogast [2]" w:date="2019-03-22T15:51:00Z"/>
              </w:rPr>
            </w:pPr>
            <w:ins w:id="6429" w:author="Peter Arbogast [2]" w:date="2019-03-22T15:51:00Z">
              <w:r>
                <w:t>Description</w:t>
              </w:r>
            </w:ins>
          </w:p>
        </w:tc>
      </w:tr>
      <w:tr w:rsidR="003C35E2" w14:paraId="1ACCB51C" w14:textId="77777777" w:rsidTr="003C35E2">
        <w:trPr>
          <w:cnfStyle w:val="000000100000" w:firstRow="0" w:lastRow="0" w:firstColumn="0" w:lastColumn="0" w:oddVBand="0" w:evenVBand="0" w:oddHBand="1" w:evenHBand="0" w:firstRowFirstColumn="0" w:firstRowLastColumn="0" w:lastRowFirstColumn="0" w:lastRowLastColumn="0"/>
          <w:ins w:id="6430" w:author="Peter Arbogast [2]" w:date="2019-03-22T15:51:00Z"/>
        </w:trPr>
        <w:tc>
          <w:tcPr>
            <w:cnfStyle w:val="001000000000" w:firstRow="0" w:lastRow="0" w:firstColumn="1" w:lastColumn="0" w:oddVBand="0" w:evenVBand="0" w:oddHBand="0" w:evenHBand="0" w:firstRowFirstColumn="0" w:firstRowLastColumn="0" w:lastRowFirstColumn="0" w:lastRowLastColumn="0"/>
            <w:tcW w:w="0" w:type="dxa"/>
            <w:tcPrChange w:id="6431" w:author="Peter Arbogast [2]" w:date="2019-03-22T15:53:00Z">
              <w:tcPr>
                <w:tcW w:w="2122" w:type="dxa"/>
              </w:tcPr>
            </w:tcPrChange>
          </w:tcPr>
          <w:p w14:paraId="0E73710C" w14:textId="6711B1FC" w:rsidR="003C35E2" w:rsidRDefault="003C35E2" w:rsidP="00DB25E6">
            <w:pPr>
              <w:cnfStyle w:val="001000100000" w:firstRow="0" w:lastRow="0" w:firstColumn="1" w:lastColumn="0" w:oddVBand="0" w:evenVBand="0" w:oddHBand="1" w:evenHBand="0" w:firstRowFirstColumn="0" w:firstRowLastColumn="0" w:lastRowFirstColumn="0" w:lastRowLastColumn="0"/>
              <w:rPr>
                <w:ins w:id="6432" w:author="Peter Arbogast [2]" w:date="2019-03-22T15:51:00Z"/>
              </w:rPr>
            </w:pPr>
            <w:ins w:id="6433" w:author="Peter Arbogast [2]" w:date="2019-03-22T15:52:00Z">
              <w:r>
                <w:t>chassis_</w:t>
              </w:r>
            </w:ins>
            <w:ins w:id="6434" w:author="Peter Arbogast [2]" w:date="2019-03-22T15:51:00Z">
              <w:r>
                <w:t>[chassis</w:t>
              </w:r>
            </w:ins>
            <w:ins w:id="6435" w:author="Peter Arbogast [2]" w:date="2019-03-22T15:52:00Z">
              <w:r>
                <w:t>id</w:t>
              </w:r>
            </w:ins>
            <w:ins w:id="6436" w:author="Peter Arbogast [2]" w:date="2019-03-22T15:51:00Z">
              <w:r>
                <w:t>]</w:t>
              </w:r>
            </w:ins>
          </w:p>
        </w:tc>
        <w:tc>
          <w:tcPr>
            <w:tcW w:w="0" w:type="dxa"/>
            <w:tcPrChange w:id="6437" w:author="Peter Arbogast [2]" w:date="2019-03-22T15:53:00Z">
              <w:tcPr>
                <w:tcW w:w="2126" w:type="dxa"/>
              </w:tcPr>
            </w:tcPrChange>
          </w:tcPr>
          <w:p w14:paraId="7DC4A209" w14:textId="77777777" w:rsidR="003C35E2" w:rsidRDefault="003C35E2" w:rsidP="00DB25E6">
            <w:pPr>
              <w:cnfStyle w:val="000000100000" w:firstRow="0" w:lastRow="0" w:firstColumn="0" w:lastColumn="0" w:oddVBand="0" w:evenVBand="0" w:oddHBand="1" w:evenHBand="0" w:firstRowFirstColumn="0" w:firstRowLastColumn="0" w:lastRowFirstColumn="0" w:lastRowLastColumn="0"/>
              <w:rPr>
                <w:ins w:id="6438" w:author="Peter Arbogast [2]" w:date="2019-03-22T15:51:00Z"/>
              </w:rPr>
            </w:pPr>
            <w:ins w:id="6439" w:author="Peter Arbogast [2]" w:date="2019-03-22T15:51:00Z">
              <w:r>
                <w:t>[chassistype]</w:t>
              </w:r>
            </w:ins>
          </w:p>
        </w:tc>
        <w:tc>
          <w:tcPr>
            <w:tcW w:w="1985" w:type="dxa"/>
            <w:tcPrChange w:id="6440" w:author="Peter Arbogast [2]" w:date="2019-03-22T15:53:00Z">
              <w:tcPr>
                <w:tcW w:w="1984" w:type="dxa"/>
              </w:tcPr>
            </w:tcPrChange>
          </w:tcPr>
          <w:p w14:paraId="7B893AD0" w14:textId="77777777" w:rsidR="003C35E2" w:rsidRDefault="003C35E2" w:rsidP="00DB25E6">
            <w:pPr>
              <w:cnfStyle w:val="000000100000" w:firstRow="0" w:lastRow="0" w:firstColumn="0" w:lastColumn="0" w:oddVBand="0" w:evenVBand="0" w:oddHBand="1" w:evenHBand="0" w:firstRowFirstColumn="0" w:firstRowLastColumn="0" w:lastRowFirstColumn="0" w:lastRowLastColumn="0"/>
              <w:rPr>
                <w:ins w:id="6441" w:author="Peter Arbogast [2]" w:date="2019-03-22T15:51:00Z"/>
              </w:rPr>
            </w:pPr>
            <w:ins w:id="6442" w:author="Peter Arbogast [2]" w:date="2019-03-22T15:51:00Z">
              <w:r>
                <w:t>NULL</w:t>
              </w:r>
            </w:ins>
          </w:p>
        </w:tc>
        <w:tc>
          <w:tcPr>
            <w:tcW w:w="3118" w:type="dxa"/>
            <w:tcPrChange w:id="6443" w:author="Peter Arbogast [2]" w:date="2019-03-22T15:53:00Z">
              <w:tcPr>
                <w:tcW w:w="3119" w:type="dxa"/>
              </w:tcPr>
            </w:tcPrChange>
          </w:tcPr>
          <w:p w14:paraId="5AA22E07" w14:textId="3D2FD512" w:rsidR="003C35E2" w:rsidRDefault="003C35E2" w:rsidP="00DB25E6">
            <w:pPr>
              <w:cnfStyle w:val="000000100000" w:firstRow="0" w:lastRow="0" w:firstColumn="0" w:lastColumn="0" w:oddVBand="0" w:evenVBand="0" w:oddHBand="1" w:evenHBand="0" w:firstRowFirstColumn="0" w:firstRowLastColumn="0" w:lastRowFirstColumn="0" w:lastRowLastColumn="0"/>
              <w:rPr>
                <w:ins w:id="6444" w:author="Peter Arbogast [2]" w:date="2019-03-22T15:51:00Z"/>
              </w:rPr>
            </w:pPr>
            <w:ins w:id="6445" w:author="Peter Arbogast [2]" w:date="2019-03-22T15:51:00Z">
              <w:r>
                <w:t>This is the Value from all used chassis</w:t>
              </w:r>
            </w:ins>
            <w:ins w:id="6446" w:author="Peter Arbogast [2]" w:date="2019-03-22T15:52:00Z">
              <w:r>
                <w:t xml:space="preserve">id and </w:t>
              </w:r>
            </w:ins>
            <w:ins w:id="6447" w:author="Peter Arbogast [2]" w:date="2019-03-22T15:51:00Z">
              <w:r>
                <w:t>types of RayVentory Devices</w:t>
              </w:r>
            </w:ins>
          </w:p>
        </w:tc>
      </w:tr>
    </w:tbl>
    <w:p w14:paraId="05AC9C7E" w14:textId="77777777" w:rsidR="0046196B" w:rsidRPr="0046196B" w:rsidRDefault="0046196B" w:rsidP="0046196B">
      <w:pPr>
        <w:rPr>
          <w:ins w:id="6448" w:author="Peter Arbogast" w:date="2019-06-13T13:52:00Z"/>
          <w:sz w:val="6"/>
          <w:szCs w:val="6"/>
          <w:rPrChange w:id="6449" w:author="Peter Arbogast" w:date="2019-06-13T13:53:00Z">
            <w:rPr>
              <w:ins w:id="6450" w:author="Peter Arbogast" w:date="2019-06-13T13:52:00Z"/>
            </w:rPr>
          </w:rPrChange>
        </w:rPr>
        <w:pPrChange w:id="6451" w:author="Peter Arbogast" w:date="2019-06-13T13:53:00Z">
          <w:pPr>
            <w:pStyle w:val="Heading3"/>
          </w:pPr>
        </w:pPrChange>
      </w:pPr>
    </w:p>
    <w:p w14:paraId="70BFF251" w14:textId="77777777" w:rsidR="0046196B" w:rsidRDefault="0046196B" w:rsidP="0046196B">
      <w:pPr>
        <w:rPr>
          <w:ins w:id="6452" w:author="Peter Arbogast" w:date="2019-06-13T13:54:00Z"/>
        </w:rPr>
      </w:pPr>
      <w:ins w:id="6453" w:author="Peter Arbogast" w:date="2019-06-13T13:53:00Z">
        <w:r>
          <w:t xml:space="preserve">Used by: </w:t>
        </w:r>
      </w:ins>
    </w:p>
    <w:p w14:paraId="6BF2F658" w14:textId="647939E5" w:rsidR="0046196B" w:rsidRDefault="0046196B" w:rsidP="0046196B">
      <w:pPr>
        <w:pStyle w:val="ListParagraph"/>
        <w:numPr>
          <w:ilvl w:val="0"/>
          <w:numId w:val="2"/>
        </w:numPr>
        <w:rPr>
          <w:ins w:id="6454" w:author="Peter Arbogast" w:date="2019-06-13T13:53:00Z"/>
        </w:rPr>
        <w:pPrChange w:id="6455" w:author="Peter Arbogast" w:date="2019-06-13T13:54:00Z">
          <w:pPr/>
        </w:pPrChange>
      </w:pPr>
      <w:ins w:id="6456" w:author="Peter Arbogast" w:date="2019-06-13T13:53:00Z">
        <w:r>
          <w:t>Store Procedure Used by Aspera Connector 400_raynet_devices.xml.</w:t>
        </w:r>
      </w:ins>
    </w:p>
    <w:p w14:paraId="5D27E61C" w14:textId="49FC37BC" w:rsidR="0046196B" w:rsidRDefault="0046196B" w:rsidP="0046196B">
      <w:pPr>
        <w:rPr>
          <w:ins w:id="6457" w:author="Peter Arbogast" w:date="2019-06-13T13:52:00Z"/>
        </w:rPr>
        <w:pPrChange w:id="6458" w:author="Peter Arbogast" w:date="2019-06-13T13:53:00Z">
          <w:pPr>
            <w:pStyle w:val="Heading3"/>
          </w:pPr>
        </w:pPrChange>
      </w:pPr>
    </w:p>
    <w:p w14:paraId="0EA893AB" w14:textId="5181019E" w:rsidR="00F63468" w:rsidRDefault="003C35E2" w:rsidP="003C35E2">
      <w:pPr>
        <w:pStyle w:val="Heading3"/>
        <w:numPr>
          <w:ilvl w:val="2"/>
          <w:numId w:val="1"/>
        </w:numPr>
        <w:ind w:left="709"/>
        <w:rPr>
          <w:ins w:id="6459" w:author="Peter Arbogast [2]" w:date="2019-03-22T15:53:00Z"/>
        </w:rPr>
      </w:pPr>
      <w:bookmarkStart w:id="6460" w:name="_Toc11337035"/>
      <w:ins w:id="6461" w:author="Peter Arbogast [2]" w:date="2019-03-22T15:53:00Z">
        <w:r w:rsidRPr="003C35E2">
          <w:lastRenderedPageBreak/>
          <w:t>csp_aspera_connector_device_relation</w:t>
        </w:r>
        <w:bookmarkEnd w:id="6460"/>
      </w:ins>
    </w:p>
    <w:p w14:paraId="16C38BAB" w14:textId="3BEB5DB6" w:rsidR="003C35E2" w:rsidDel="0046196B" w:rsidRDefault="0046196B">
      <w:pPr>
        <w:rPr>
          <w:ins w:id="6462" w:author="Peter Arbogast [2]" w:date="2019-03-22T15:54:00Z"/>
          <w:moveFrom w:id="6463" w:author="Peter Arbogast" w:date="2019-06-13T13:55:00Z"/>
        </w:rPr>
        <w:pPrChange w:id="6464" w:author="Peter Arbogast [2]" w:date="2019-03-22T15:54:00Z">
          <w:pPr>
            <w:pStyle w:val="ListParagraph"/>
            <w:numPr>
              <w:numId w:val="1"/>
            </w:numPr>
            <w:ind w:hanging="360"/>
          </w:pPr>
        </w:pPrChange>
      </w:pPr>
      <w:ins w:id="6465" w:author="Peter Arbogast" w:date="2019-06-13T13:54:00Z">
        <w:r>
          <w:t xml:space="preserve">Get all Virtual Device Relation </w:t>
        </w:r>
      </w:ins>
      <w:ins w:id="6466" w:author="Peter Arbogast" w:date="2019-06-13T13:55:00Z">
        <w:r>
          <w:t>information for Aspera</w:t>
        </w:r>
      </w:ins>
      <w:moveFromRangeStart w:id="6467" w:author="Peter Arbogast" w:date="2019-06-13T13:55:00Z" w:name="move11326530"/>
      <w:moveFrom w:id="6468" w:author="Peter Arbogast" w:date="2019-06-13T13:55:00Z">
        <w:ins w:id="6469" w:author="Peter Arbogast [2]" w:date="2019-03-22T15:54:00Z">
          <w:r w:rsidR="003C35E2" w:rsidDel="0046196B">
            <w:t>Store Procedure Used by Aspera Connector 499_raynet_device</w:t>
          </w:r>
        </w:ins>
        <w:ins w:id="6470" w:author="Peter Arbogast [2]" w:date="2019-03-22T16:09:00Z">
          <w:r w:rsidR="00983624" w:rsidDel="0046196B">
            <w:t>s_relations</w:t>
          </w:r>
        </w:ins>
        <w:ins w:id="6471" w:author="Peter Arbogast [2]" w:date="2019-03-22T15:54:00Z">
          <w:r w:rsidR="003C35E2" w:rsidDel="0046196B">
            <w:t>.xml</w:t>
          </w:r>
        </w:ins>
      </w:moveFrom>
    </w:p>
    <w:moveFromRangeEnd w:id="6467"/>
    <w:p w14:paraId="7E7AB415" w14:textId="77777777" w:rsidR="0046196B" w:rsidRDefault="0046196B">
      <w:pPr>
        <w:rPr>
          <w:ins w:id="6472" w:author="Peter Arbogast" w:date="2019-06-13T13:54:00Z"/>
        </w:rPr>
      </w:pPr>
    </w:p>
    <w:p w14:paraId="66D1D3A5" w14:textId="29A6C906" w:rsidR="003C35E2" w:rsidRDefault="003C35E2">
      <w:pPr>
        <w:rPr>
          <w:ins w:id="6473" w:author="Peter Arbogast [2]" w:date="2019-03-22T15:54:00Z"/>
        </w:rPr>
        <w:pPrChange w:id="6474" w:author="Peter Arbogast [2]" w:date="2019-03-22T15:54:00Z">
          <w:pPr>
            <w:pStyle w:val="ListParagraph"/>
            <w:numPr>
              <w:numId w:val="1"/>
            </w:numPr>
            <w:ind w:hanging="360"/>
          </w:pPr>
        </w:pPrChange>
      </w:pPr>
      <w:ins w:id="6475" w:author="Peter Arbogast [2]" w:date="2019-03-22T15:54:00Z">
        <w:r>
          <w:t>Parameter:</w:t>
        </w:r>
      </w:ins>
    </w:p>
    <w:tbl>
      <w:tblPr>
        <w:tblStyle w:val="GridTable4"/>
        <w:tblW w:w="0" w:type="auto"/>
        <w:tblLook w:val="04A0" w:firstRow="1" w:lastRow="0" w:firstColumn="1" w:lastColumn="0" w:noHBand="0" w:noVBand="1"/>
      </w:tblPr>
      <w:tblGrid>
        <w:gridCol w:w="3116"/>
        <w:gridCol w:w="3117"/>
        <w:gridCol w:w="3117"/>
      </w:tblGrid>
      <w:tr w:rsidR="003C35E2" w14:paraId="51C893C6" w14:textId="77777777" w:rsidTr="00DB25E6">
        <w:trPr>
          <w:cnfStyle w:val="100000000000" w:firstRow="1" w:lastRow="0" w:firstColumn="0" w:lastColumn="0" w:oddVBand="0" w:evenVBand="0" w:oddHBand="0" w:evenHBand="0" w:firstRowFirstColumn="0" w:firstRowLastColumn="0" w:lastRowFirstColumn="0" w:lastRowLastColumn="0"/>
          <w:ins w:id="6476" w:author="Peter Arbogast [2]" w:date="2019-03-22T15:54:00Z"/>
        </w:trPr>
        <w:tc>
          <w:tcPr>
            <w:cnfStyle w:val="001000000000" w:firstRow="0" w:lastRow="0" w:firstColumn="1" w:lastColumn="0" w:oddVBand="0" w:evenVBand="0" w:oddHBand="0" w:evenHBand="0" w:firstRowFirstColumn="0" w:firstRowLastColumn="0" w:lastRowFirstColumn="0" w:lastRowLastColumn="0"/>
            <w:tcW w:w="3116" w:type="dxa"/>
          </w:tcPr>
          <w:p w14:paraId="1AB14772" w14:textId="77777777" w:rsidR="003C35E2" w:rsidRDefault="003C35E2" w:rsidP="00DB25E6">
            <w:pPr>
              <w:rPr>
                <w:ins w:id="6477" w:author="Peter Arbogast [2]" w:date="2019-03-22T15:54:00Z"/>
              </w:rPr>
            </w:pPr>
            <w:ins w:id="6478" w:author="Peter Arbogast [2]" w:date="2019-03-22T15:54:00Z">
              <w:r>
                <w:t>Parameter</w:t>
              </w:r>
            </w:ins>
          </w:p>
        </w:tc>
        <w:tc>
          <w:tcPr>
            <w:tcW w:w="3117" w:type="dxa"/>
          </w:tcPr>
          <w:p w14:paraId="1E0EA679" w14:textId="77777777" w:rsidR="003C35E2" w:rsidRDefault="003C35E2" w:rsidP="00DB25E6">
            <w:pPr>
              <w:cnfStyle w:val="100000000000" w:firstRow="1" w:lastRow="0" w:firstColumn="0" w:lastColumn="0" w:oddVBand="0" w:evenVBand="0" w:oddHBand="0" w:evenHBand="0" w:firstRowFirstColumn="0" w:firstRowLastColumn="0" w:lastRowFirstColumn="0" w:lastRowLastColumn="0"/>
              <w:rPr>
                <w:ins w:id="6479" w:author="Peter Arbogast [2]" w:date="2019-03-22T15:54:00Z"/>
              </w:rPr>
            </w:pPr>
            <w:ins w:id="6480" w:author="Peter Arbogast [2]" w:date="2019-03-22T15:54:00Z">
              <w:r>
                <w:t>Default value</w:t>
              </w:r>
            </w:ins>
          </w:p>
        </w:tc>
        <w:tc>
          <w:tcPr>
            <w:tcW w:w="3117" w:type="dxa"/>
          </w:tcPr>
          <w:p w14:paraId="3315436E" w14:textId="77777777" w:rsidR="003C35E2" w:rsidRDefault="003C35E2" w:rsidP="00DB25E6">
            <w:pPr>
              <w:cnfStyle w:val="100000000000" w:firstRow="1" w:lastRow="0" w:firstColumn="0" w:lastColumn="0" w:oddVBand="0" w:evenVBand="0" w:oddHBand="0" w:evenHBand="0" w:firstRowFirstColumn="0" w:firstRowLastColumn="0" w:lastRowFirstColumn="0" w:lastRowLastColumn="0"/>
              <w:rPr>
                <w:ins w:id="6481" w:author="Peter Arbogast [2]" w:date="2019-03-22T15:54:00Z"/>
              </w:rPr>
            </w:pPr>
            <w:ins w:id="6482" w:author="Peter Arbogast [2]" w:date="2019-03-22T15:54:00Z">
              <w:r>
                <w:t>Description</w:t>
              </w:r>
            </w:ins>
          </w:p>
        </w:tc>
      </w:tr>
      <w:tr w:rsidR="003C35E2" w14:paraId="34F6DFD1" w14:textId="77777777" w:rsidTr="00DB25E6">
        <w:trPr>
          <w:cnfStyle w:val="000000100000" w:firstRow="0" w:lastRow="0" w:firstColumn="0" w:lastColumn="0" w:oddVBand="0" w:evenVBand="0" w:oddHBand="1" w:evenHBand="0" w:firstRowFirstColumn="0" w:firstRowLastColumn="0" w:lastRowFirstColumn="0" w:lastRowLastColumn="0"/>
          <w:ins w:id="6483" w:author="Peter Arbogast [2]" w:date="2019-03-22T15:54:00Z"/>
        </w:trPr>
        <w:tc>
          <w:tcPr>
            <w:cnfStyle w:val="001000000000" w:firstRow="0" w:lastRow="0" w:firstColumn="1" w:lastColumn="0" w:oddVBand="0" w:evenVBand="0" w:oddHBand="0" w:evenHBand="0" w:firstRowFirstColumn="0" w:firstRowLastColumn="0" w:lastRowFirstColumn="0" w:lastRowLastColumn="0"/>
            <w:tcW w:w="3116" w:type="dxa"/>
          </w:tcPr>
          <w:p w14:paraId="16D9F158" w14:textId="77777777" w:rsidR="003C35E2" w:rsidRDefault="003C35E2" w:rsidP="00DB25E6">
            <w:pPr>
              <w:rPr>
                <w:ins w:id="6484" w:author="Peter Arbogast [2]" w:date="2019-03-22T15:54:00Z"/>
              </w:rPr>
            </w:pPr>
            <w:ins w:id="6485" w:author="Peter Arbogast [2]" w:date="2019-03-22T15:54:00Z">
              <w:r w:rsidRPr="00A73389">
                <w:t>@sDataSourceID</w:t>
              </w:r>
            </w:ins>
          </w:p>
        </w:tc>
        <w:tc>
          <w:tcPr>
            <w:tcW w:w="3117" w:type="dxa"/>
          </w:tcPr>
          <w:p w14:paraId="420C6B59" w14:textId="77777777" w:rsidR="003C35E2" w:rsidRDefault="003C35E2" w:rsidP="00DB25E6">
            <w:pPr>
              <w:cnfStyle w:val="000000100000" w:firstRow="0" w:lastRow="0" w:firstColumn="0" w:lastColumn="0" w:oddVBand="0" w:evenVBand="0" w:oddHBand="1" w:evenHBand="0" w:firstRowFirstColumn="0" w:firstRowLastColumn="0" w:lastRowFirstColumn="0" w:lastRowLastColumn="0"/>
              <w:rPr>
                <w:ins w:id="6486" w:author="Peter Arbogast [2]" w:date="2019-03-22T15:54:00Z"/>
              </w:rPr>
            </w:pPr>
            <w:ins w:id="6487" w:author="Peter Arbogast [2]" w:date="2019-03-22T15:54:00Z">
              <w:r>
                <w:t>RayVentory</w:t>
              </w:r>
            </w:ins>
          </w:p>
        </w:tc>
        <w:tc>
          <w:tcPr>
            <w:tcW w:w="3117" w:type="dxa"/>
          </w:tcPr>
          <w:p w14:paraId="717F1FE1" w14:textId="77777777" w:rsidR="003C35E2" w:rsidRDefault="003C35E2" w:rsidP="00DB25E6">
            <w:pPr>
              <w:cnfStyle w:val="000000100000" w:firstRow="0" w:lastRow="0" w:firstColumn="0" w:lastColumn="0" w:oddVBand="0" w:evenVBand="0" w:oddHBand="1" w:evenHBand="0" w:firstRowFirstColumn="0" w:firstRowLastColumn="0" w:lastRowFirstColumn="0" w:lastRowLastColumn="0"/>
              <w:rPr>
                <w:ins w:id="6488" w:author="Peter Arbogast [2]" w:date="2019-03-22T15:54:00Z"/>
              </w:rPr>
            </w:pPr>
            <w:ins w:id="6489" w:author="Peter Arbogast [2]" w:date="2019-03-22T15:54:00Z">
              <w:r>
                <w:t>Smarttrack Connector SourceID</w:t>
              </w:r>
            </w:ins>
          </w:p>
        </w:tc>
      </w:tr>
      <w:tr w:rsidR="003C35E2" w14:paraId="395EB60D" w14:textId="77777777" w:rsidTr="00DB25E6">
        <w:trPr>
          <w:ins w:id="6490" w:author="Peter Arbogast [2]" w:date="2019-03-22T15:54:00Z"/>
        </w:trPr>
        <w:tc>
          <w:tcPr>
            <w:cnfStyle w:val="001000000000" w:firstRow="0" w:lastRow="0" w:firstColumn="1" w:lastColumn="0" w:oddVBand="0" w:evenVBand="0" w:oddHBand="0" w:evenHBand="0" w:firstRowFirstColumn="0" w:firstRowLastColumn="0" w:lastRowFirstColumn="0" w:lastRowLastColumn="0"/>
            <w:tcW w:w="3116" w:type="dxa"/>
          </w:tcPr>
          <w:p w14:paraId="2D1F7D5B" w14:textId="77777777" w:rsidR="003C35E2" w:rsidRPr="00A73389" w:rsidRDefault="003C35E2" w:rsidP="00DB25E6">
            <w:pPr>
              <w:rPr>
                <w:ins w:id="6491" w:author="Peter Arbogast [2]" w:date="2019-03-22T15:54:00Z"/>
              </w:rPr>
            </w:pPr>
            <w:ins w:id="6492" w:author="Peter Arbogast [2]" w:date="2019-03-22T15:54:00Z">
              <w:r w:rsidRPr="00A73389">
                <w:t>@bImportIDFQDN</w:t>
              </w:r>
            </w:ins>
          </w:p>
        </w:tc>
        <w:tc>
          <w:tcPr>
            <w:tcW w:w="3117" w:type="dxa"/>
          </w:tcPr>
          <w:p w14:paraId="2C18E4C6" w14:textId="77777777" w:rsidR="003C35E2" w:rsidRDefault="003C35E2" w:rsidP="00DB25E6">
            <w:pPr>
              <w:cnfStyle w:val="000000000000" w:firstRow="0" w:lastRow="0" w:firstColumn="0" w:lastColumn="0" w:oddVBand="0" w:evenVBand="0" w:oddHBand="0" w:evenHBand="0" w:firstRowFirstColumn="0" w:firstRowLastColumn="0" w:lastRowFirstColumn="0" w:lastRowLastColumn="0"/>
              <w:rPr>
                <w:ins w:id="6493" w:author="Peter Arbogast [2]" w:date="2019-03-22T15:54:00Z"/>
              </w:rPr>
            </w:pPr>
            <w:ins w:id="6494" w:author="Peter Arbogast [2]" w:date="2019-03-22T15:54:00Z">
              <w:r>
                <w:t>1</w:t>
              </w:r>
            </w:ins>
          </w:p>
        </w:tc>
        <w:tc>
          <w:tcPr>
            <w:tcW w:w="3117" w:type="dxa"/>
          </w:tcPr>
          <w:p w14:paraId="520D5C2A" w14:textId="77777777" w:rsidR="003C35E2" w:rsidRDefault="003C35E2" w:rsidP="00DB25E6">
            <w:pPr>
              <w:cnfStyle w:val="000000000000" w:firstRow="0" w:lastRow="0" w:firstColumn="0" w:lastColumn="0" w:oddVBand="0" w:evenVBand="0" w:oddHBand="0" w:evenHBand="0" w:firstRowFirstColumn="0" w:firstRowLastColumn="0" w:lastRowFirstColumn="0" w:lastRowLastColumn="0"/>
              <w:rPr>
                <w:ins w:id="6495" w:author="Peter Arbogast [2]" w:date="2019-03-22T15:54:00Z"/>
              </w:rPr>
            </w:pPr>
            <w:ins w:id="6496" w:author="Peter Arbogast [2]" w:date="2019-03-22T15:54:00Z">
              <w:r>
                <w:t>0 = Use Hostname</w:t>
              </w:r>
            </w:ins>
          </w:p>
          <w:p w14:paraId="6595A819" w14:textId="77777777" w:rsidR="003C35E2" w:rsidRDefault="003C35E2" w:rsidP="00DB25E6">
            <w:pPr>
              <w:cnfStyle w:val="000000000000" w:firstRow="0" w:lastRow="0" w:firstColumn="0" w:lastColumn="0" w:oddVBand="0" w:evenVBand="0" w:oddHBand="0" w:evenHBand="0" w:firstRowFirstColumn="0" w:firstRowLastColumn="0" w:lastRowFirstColumn="0" w:lastRowLastColumn="0"/>
              <w:rPr>
                <w:ins w:id="6497" w:author="Peter Arbogast [2]" w:date="2019-03-22T15:54:00Z"/>
              </w:rPr>
            </w:pPr>
            <w:ins w:id="6498" w:author="Peter Arbogast [2]" w:date="2019-03-22T15:54:00Z">
              <w:r>
                <w:t>1 = Use FQDN</w:t>
              </w:r>
            </w:ins>
          </w:p>
        </w:tc>
      </w:tr>
      <w:tr w:rsidR="003C35E2" w14:paraId="354A3300" w14:textId="77777777" w:rsidTr="00DB25E6">
        <w:trPr>
          <w:cnfStyle w:val="000000100000" w:firstRow="0" w:lastRow="0" w:firstColumn="0" w:lastColumn="0" w:oddVBand="0" w:evenVBand="0" w:oddHBand="1" w:evenHBand="0" w:firstRowFirstColumn="0" w:firstRowLastColumn="0" w:lastRowFirstColumn="0" w:lastRowLastColumn="0"/>
          <w:ins w:id="6499" w:author="Peter Arbogast [2]" w:date="2019-03-22T15:54:00Z"/>
        </w:trPr>
        <w:tc>
          <w:tcPr>
            <w:cnfStyle w:val="001000000000" w:firstRow="0" w:lastRow="0" w:firstColumn="1" w:lastColumn="0" w:oddVBand="0" w:evenVBand="0" w:oddHBand="0" w:evenHBand="0" w:firstRowFirstColumn="0" w:firstRowLastColumn="0" w:lastRowFirstColumn="0" w:lastRowLastColumn="0"/>
            <w:tcW w:w="3116" w:type="dxa"/>
          </w:tcPr>
          <w:p w14:paraId="505D741F" w14:textId="77777777" w:rsidR="003C35E2" w:rsidRPr="00A73389" w:rsidRDefault="003C35E2" w:rsidP="00DB25E6">
            <w:pPr>
              <w:rPr>
                <w:ins w:id="6500" w:author="Peter Arbogast [2]" w:date="2019-03-22T15:54:00Z"/>
              </w:rPr>
            </w:pPr>
            <w:ins w:id="6501" w:author="Peter Arbogast [2]" w:date="2019-03-22T15:54:00Z">
              <w:r w:rsidRPr="00A73389">
                <w:t>@bVMwareRelation</w:t>
              </w:r>
            </w:ins>
          </w:p>
        </w:tc>
        <w:tc>
          <w:tcPr>
            <w:tcW w:w="3117" w:type="dxa"/>
          </w:tcPr>
          <w:p w14:paraId="2C3CA01B" w14:textId="77777777" w:rsidR="003C35E2" w:rsidRDefault="003C35E2" w:rsidP="00DB25E6">
            <w:pPr>
              <w:cnfStyle w:val="000000100000" w:firstRow="0" w:lastRow="0" w:firstColumn="0" w:lastColumn="0" w:oddVBand="0" w:evenVBand="0" w:oddHBand="1" w:evenHBand="0" w:firstRowFirstColumn="0" w:firstRowLastColumn="0" w:lastRowFirstColumn="0" w:lastRowLastColumn="0"/>
              <w:rPr>
                <w:ins w:id="6502" w:author="Peter Arbogast [2]" w:date="2019-03-22T15:54:00Z"/>
              </w:rPr>
            </w:pPr>
            <w:ins w:id="6503" w:author="Peter Arbogast [2]" w:date="2019-03-22T15:54:00Z">
              <w:r>
                <w:t>1</w:t>
              </w:r>
            </w:ins>
          </w:p>
        </w:tc>
        <w:tc>
          <w:tcPr>
            <w:tcW w:w="3117" w:type="dxa"/>
          </w:tcPr>
          <w:p w14:paraId="2CD6F34B" w14:textId="77777777" w:rsidR="003C35E2" w:rsidRDefault="003C35E2" w:rsidP="00DB25E6">
            <w:pPr>
              <w:cnfStyle w:val="000000100000" w:firstRow="0" w:lastRow="0" w:firstColumn="0" w:lastColumn="0" w:oddVBand="0" w:evenVBand="0" w:oddHBand="1" w:evenHBand="0" w:firstRowFirstColumn="0" w:firstRowLastColumn="0" w:lastRowFirstColumn="0" w:lastRowLastColumn="0"/>
              <w:rPr>
                <w:ins w:id="6504" w:author="Peter Arbogast [2]" w:date="2019-03-22T15:54:00Z"/>
              </w:rPr>
            </w:pPr>
            <w:ins w:id="6505" w:author="Peter Arbogast [2]" w:date="2019-03-22T15:54:00Z">
              <w:r>
                <w:t>0 = no VMware Relation</w:t>
              </w:r>
            </w:ins>
          </w:p>
          <w:p w14:paraId="4D4042A9" w14:textId="77777777" w:rsidR="003C35E2" w:rsidRDefault="003C35E2" w:rsidP="00DB25E6">
            <w:pPr>
              <w:cnfStyle w:val="000000100000" w:firstRow="0" w:lastRow="0" w:firstColumn="0" w:lastColumn="0" w:oddVBand="0" w:evenVBand="0" w:oddHBand="1" w:evenHBand="0" w:firstRowFirstColumn="0" w:firstRowLastColumn="0" w:lastRowFirstColumn="0" w:lastRowLastColumn="0"/>
              <w:rPr>
                <w:ins w:id="6506" w:author="Peter Arbogast [2]" w:date="2019-03-22T15:54:00Z"/>
              </w:rPr>
            </w:pPr>
            <w:ins w:id="6507" w:author="Peter Arbogast [2]" w:date="2019-03-22T15:54:00Z">
              <w:r>
                <w:t>1 = VMware Relation</w:t>
              </w:r>
            </w:ins>
          </w:p>
        </w:tc>
      </w:tr>
      <w:tr w:rsidR="003C35E2" w14:paraId="51E11397" w14:textId="77777777" w:rsidTr="00DB25E6">
        <w:trPr>
          <w:ins w:id="6508" w:author="Peter Arbogast [2]" w:date="2019-03-22T15:54:00Z"/>
        </w:trPr>
        <w:tc>
          <w:tcPr>
            <w:cnfStyle w:val="001000000000" w:firstRow="0" w:lastRow="0" w:firstColumn="1" w:lastColumn="0" w:oddVBand="0" w:evenVBand="0" w:oddHBand="0" w:evenHBand="0" w:firstRowFirstColumn="0" w:firstRowLastColumn="0" w:lastRowFirstColumn="0" w:lastRowLastColumn="0"/>
            <w:tcW w:w="3116" w:type="dxa"/>
          </w:tcPr>
          <w:p w14:paraId="7A934629" w14:textId="77777777" w:rsidR="003C35E2" w:rsidRPr="00A73389" w:rsidRDefault="003C35E2" w:rsidP="00DB25E6">
            <w:pPr>
              <w:rPr>
                <w:ins w:id="6509" w:author="Peter Arbogast [2]" w:date="2019-03-22T15:54:00Z"/>
              </w:rPr>
            </w:pPr>
            <w:ins w:id="6510" w:author="Peter Arbogast [2]" w:date="2019-03-22T15:54:00Z">
              <w:r w:rsidRPr="00A73389">
                <w:t>@bHyperVRelation</w:t>
              </w:r>
            </w:ins>
          </w:p>
        </w:tc>
        <w:tc>
          <w:tcPr>
            <w:tcW w:w="3117" w:type="dxa"/>
          </w:tcPr>
          <w:p w14:paraId="7EF797D0" w14:textId="77777777" w:rsidR="003C35E2" w:rsidRDefault="003C35E2" w:rsidP="00DB25E6">
            <w:pPr>
              <w:cnfStyle w:val="000000000000" w:firstRow="0" w:lastRow="0" w:firstColumn="0" w:lastColumn="0" w:oddVBand="0" w:evenVBand="0" w:oddHBand="0" w:evenHBand="0" w:firstRowFirstColumn="0" w:firstRowLastColumn="0" w:lastRowFirstColumn="0" w:lastRowLastColumn="0"/>
              <w:rPr>
                <w:ins w:id="6511" w:author="Peter Arbogast [2]" w:date="2019-03-22T15:54:00Z"/>
              </w:rPr>
            </w:pPr>
            <w:ins w:id="6512" w:author="Peter Arbogast [2]" w:date="2019-03-22T15:54:00Z">
              <w:r>
                <w:t>1</w:t>
              </w:r>
            </w:ins>
          </w:p>
        </w:tc>
        <w:tc>
          <w:tcPr>
            <w:tcW w:w="3117" w:type="dxa"/>
          </w:tcPr>
          <w:p w14:paraId="7B880FC1" w14:textId="77777777" w:rsidR="003C35E2" w:rsidRDefault="003C35E2" w:rsidP="00DB25E6">
            <w:pPr>
              <w:cnfStyle w:val="000000000000" w:firstRow="0" w:lastRow="0" w:firstColumn="0" w:lastColumn="0" w:oddVBand="0" w:evenVBand="0" w:oddHBand="0" w:evenHBand="0" w:firstRowFirstColumn="0" w:firstRowLastColumn="0" w:lastRowFirstColumn="0" w:lastRowLastColumn="0"/>
              <w:rPr>
                <w:ins w:id="6513" w:author="Peter Arbogast [2]" w:date="2019-03-22T15:54:00Z"/>
              </w:rPr>
            </w:pPr>
            <w:ins w:id="6514" w:author="Peter Arbogast [2]" w:date="2019-03-22T15:54:00Z">
              <w:r>
                <w:t>0 = no HyperV Relation</w:t>
              </w:r>
            </w:ins>
          </w:p>
          <w:p w14:paraId="2DD14F6F" w14:textId="77777777" w:rsidR="003C35E2" w:rsidRDefault="003C35E2" w:rsidP="00DB25E6">
            <w:pPr>
              <w:cnfStyle w:val="000000000000" w:firstRow="0" w:lastRow="0" w:firstColumn="0" w:lastColumn="0" w:oddVBand="0" w:evenVBand="0" w:oddHBand="0" w:evenHBand="0" w:firstRowFirstColumn="0" w:firstRowLastColumn="0" w:lastRowFirstColumn="0" w:lastRowLastColumn="0"/>
              <w:rPr>
                <w:ins w:id="6515" w:author="Peter Arbogast [2]" w:date="2019-03-22T15:54:00Z"/>
              </w:rPr>
            </w:pPr>
            <w:ins w:id="6516" w:author="Peter Arbogast [2]" w:date="2019-03-22T15:54:00Z">
              <w:r>
                <w:t>1 = HyperV Relation</w:t>
              </w:r>
            </w:ins>
          </w:p>
        </w:tc>
      </w:tr>
      <w:tr w:rsidR="003C35E2" w14:paraId="2F034965" w14:textId="77777777" w:rsidTr="00DB25E6">
        <w:trPr>
          <w:cnfStyle w:val="000000100000" w:firstRow="0" w:lastRow="0" w:firstColumn="0" w:lastColumn="0" w:oddVBand="0" w:evenVBand="0" w:oddHBand="1" w:evenHBand="0" w:firstRowFirstColumn="0" w:firstRowLastColumn="0" w:lastRowFirstColumn="0" w:lastRowLastColumn="0"/>
          <w:ins w:id="6517" w:author="Peter Arbogast [2]" w:date="2019-03-22T15:54:00Z"/>
        </w:trPr>
        <w:tc>
          <w:tcPr>
            <w:cnfStyle w:val="001000000000" w:firstRow="0" w:lastRow="0" w:firstColumn="1" w:lastColumn="0" w:oddVBand="0" w:evenVBand="0" w:oddHBand="0" w:evenHBand="0" w:firstRowFirstColumn="0" w:firstRowLastColumn="0" w:lastRowFirstColumn="0" w:lastRowLastColumn="0"/>
            <w:tcW w:w="3116" w:type="dxa"/>
          </w:tcPr>
          <w:p w14:paraId="42B95F86" w14:textId="77777777" w:rsidR="003C35E2" w:rsidRPr="00A73389" w:rsidRDefault="003C35E2" w:rsidP="00DB25E6">
            <w:pPr>
              <w:rPr>
                <w:ins w:id="6518" w:author="Peter Arbogast [2]" w:date="2019-03-22T15:54:00Z"/>
              </w:rPr>
            </w:pPr>
            <w:ins w:id="6519" w:author="Peter Arbogast [2]" w:date="2019-03-22T15:54:00Z">
              <w:r w:rsidRPr="00A73389">
                <w:t>@bHWPartRelation</w:t>
              </w:r>
            </w:ins>
          </w:p>
        </w:tc>
        <w:tc>
          <w:tcPr>
            <w:tcW w:w="3117" w:type="dxa"/>
          </w:tcPr>
          <w:p w14:paraId="5C925F16" w14:textId="77777777" w:rsidR="003C35E2" w:rsidRDefault="003C35E2" w:rsidP="00DB25E6">
            <w:pPr>
              <w:cnfStyle w:val="000000100000" w:firstRow="0" w:lastRow="0" w:firstColumn="0" w:lastColumn="0" w:oddVBand="0" w:evenVBand="0" w:oddHBand="1" w:evenHBand="0" w:firstRowFirstColumn="0" w:firstRowLastColumn="0" w:lastRowFirstColumn="0" w:lastRowLastColumn="0"/>
              <w:rPr>
                <w:ins w:id="6520" w:author="Peter Arbogast [2]" w:date="2019-03-22T15:54:00Z"/>
              </w:rPr>
            </w:pPr>
            <w:ins w:id="6521" w:author="Peter Arbogast [2]" w:date="2019-03-22T15:54:00Z">
              <w:r>
                <w:t>1</w:t>
              </w:r>
            </w:ins>
          </w:p>
        </w:tc>
        <w:tc>
          <w:tcPr>
            <w:tcW w:w="3117" w:type="dxa"/>
          </w:tcPr>
          <w:p w14:paraId="7656ACCD" w14:textId="77777777" w:rsidR="003C35E2" w:rsidRDefault="003C35E2" w:rsidP="00DB25E6">
            <w:pPr>
              <w:ind w:left="315" w:hanging="315"/>
              <w:cnfStyle w:val="000000100000" w:firstRow="0" w:lastRow="0" w:firstColumn="0" w:lastColumn="0" w:oddVBand="0" w:evenVBand="0" w:oddHBand="1" w:evenHBand="0" w:firstRowFirstColumn="0" w:firstRowLastColumn="0" w:lastRowFirstColumn="0" w:lastRowLastColumn="0"/>
              <w:rPr>
                <w:ins w:id="6522" w:author="Peter Arbogast [2]" w:date="2019-03-22T15:54:00Z"/>
              </w:rPr>
            </w:pPr>
            <w:ins w:id="6523" w:author="Peter Arbogast [2]" w:date="2019-03-22T15:54:00Z">
              <w:r>
                <w:t>0 = no Hardware Partition</w:t>
              </w:r>
              <w:r>
                <w:br/>
                <w:t>like LPAR, Zone</w:t>
              </w:r>
            </w:ins>
          </w:p>
          <w:p w14:paraId="76301E32" w14:textId="77777777" w:rsidR="003C35E2" w:rsidRDefault="003C35E2" w:rsidP="00DB25E6">
            <w:pPr>
              <w:ind w:left="315" w:hanging="315"/>
              <w:cnfStyle w:val="000000100000" w:firstRow="0" w:lastRow="0" w:firstColumn="0" w:lastColumn="0" w:oddVBand="0" w:evenVBand="0" w:oddHBand="1" w:evenHBand="0" w:firstRowFirstColumn="0" w:firstRowLastColumn="0" w:lastRowFirstColumn="0" w:lastRowLastColumn="0"/>
              <w:rPr>
                <w:ins w:id="6524" w:author="Peter Arbogast [2]" w:date="2019-03-22T15:54:00Z"/>
              </w:rPr>
            </w:pPr>
            <w:ins w:id="6525" w:author="Peter Arbogast [2]" w:date="2019-03-22T15:54:00Z">
              <w:r>
                <w:t>1 = Hardware Partition</w:t>
              </w:r>
            </w:ins>
          </w:p>
        </w:tc>
      </w:tr>
      <w:tr w:rsidR="003C35E2" w14:paraId="1B5884CF" w14:textId="77777777" w:rsidTr="00DB25E6">
        <w:trPr>
          <w:ins w:id="6526" w:author="Peter Arbogast [2]" w:date="2019-03-22T15:54:00Z"/>
        </w:trPr>
        <w:tc>
          <w:tcPr>
            <w:cnfStyle w:val="001000000000" w:firstRow="0" w:lastRow="0" w:firstColumn="1" w:lastColumn="0" w:oddVBand="0" w:evenVBand="0" w:oddHBand="0" w:evenHBand="0" w:firstRowFirstColumn="0" w:firstRowLastColumn="0" w:lastRowFirstColumn="0" w:lastRowLastColumn="0"/>
            <w:tcW w:w="3116" w:type="dxa"/>
          </w:tcPr>
          <w:p w14:paraId="2C236A74" w14:textId="77777777" w:rsidR="003C35E2" w:rsidRPr="00A73389" w:rsidRDefault="003C35E2" w:rsidP="00DB25E6">
            <w:pPr>
              <w:rPr>
                <w:ins w:id="6527" w:author="Peter Arbogast [2]" w:date="2019-03-22T15:54:00Z"/>
              </w:rPr>
            </w:pPr>
            <w:ins w:id="6528" w:author="Peter Arbogast [2]" w:date="2019-03-22T15:54:00Z">
              <w:r w:rsidRPr="00A73389">
                <w:t>@iLastSeenDays</w:t>
              </w:r>
            </w:ins>
          </w:p>
        </w:tc>
        <w:tc>
          <w:tcPr>
            <w:tcW w:w="3117" w:type="dxa"/>
          </w:tcPr>
          <w:p w14:paraId="65B7B7E9" w14:textId="77777777" w:rsidR="003C35E2" w:rsidRDefault="003C35E2" w:rsidP="00DB25E6">
            <w:pPr>
              <w:cnfStyle w:val="000000000000" w:firstRow="0" w:lastRow="0" w:firstColumn="0" w:lastColumn="0" w:oddVBand="0" w:evenVBand="0" w:oddHBand="0" w:evenHBand="0" w:firstRowFirstColumn="0" w:firstRowLastColumn="0" w:lastRowFirstColumn="0" w:lastRowLastColumn="0"/>
              <w:rPr>
                <w:ins w:id="6529" w:author="Peter Arbogast [2]" w:date="2019-03-22T15:54:00Z"/>
              </w:rPr>
            </w:pPr>
            <w:ins w:id="6530" w:author="Peter Arbogast [2]" w:date="2019-03-22T15:54:00Z">
              <w:r>
                <w:t>90</w:t>
              </w:r>
            </w:ins>
          </w:p>
        </w:tc>
        <w:tc>
          <w:tcPr>
            <w:tcW w:w="3117" w:type="dxa"/>
          </w:tcPr>
          <w:p w14:paraId="54174254" w14:textId="77777777" w:rsidR="003C35E2" w:rsidRDefault="003C35E2" w:rsidP="00DB25E6">
            <w:pPr>
              <w:cnfStyle w:val="000000000000" w:firstRow="0" w:lastRow="0" w:firstColumn="0" w:lastColumn="0" w:oddVBand="0" w:evenVBand="0" w:oddHBand="0" w:evenHBand="0" w:firstRowFirstColumn="0" w:firstRowLastColumn="0" w:lastRowFirstColumn="0" w:lastRowLastColumn="0"/>
              <w:rPr>
                <w:ins w:id="6531" w:author="Peter Arbogast [2]" w:date="2019-03-22T15:54:00Z"/>
              </w:rPr>
            </w:pPr>
            <w:ins w:id="6532" w:author="Peter Arbogast [2]" w:date="2019-03-22T15:54:00Z">
              <w:r>
                <w:t>Last seen days, by default Inventories of the last 90 days</w:t>
              </w:r>
            </w:ins>
          </w:p>
        </w:tc>
      </w:tr>
      <w:tr w:rsidR="003C35E2" w14:paraId="1760878E" w14:textId="77777777" w:rsidTr="00DB25E6">
        <w:trPr>
          <w:cnfStyle w:val="000000100000" w:firstRow="0" w:lastRow="0" w:firstColumn="0" w:lastColumn="0" w:oddVBand="0" w:evenVBand="0" w:oddHBand="1" w:evenHBand="0" w:firstRowFirstColumn="0" w:firstRowLastColumn="0" w:lastRowFirstColumn="0" w:lastRowLastColumn="0"/>
          <w:ins w:id="6533" w:author="Peter Arbogast [2]" w:date="2019-03-22T15:54:00Z"/>
        </w:trPr>
        <w:tc>
          <w:tcPr>
            <w:cnfStyle w:val="001000000000" w:firstRow="0" w:lastRow="0" w:firstColumn="1" w:lastColumn="0" w:oddVBand="0" w:evenVBand="0" w:oddHBand="0" w:evenHBand="0" w:firstRowFirstColumn="0" w:firstRowLastColumn="0" w:lastRowFirstColumn="0" w:lastRowLastColumn="0"/>
            <w:tcW w:w="3116" w:type="dxa"/>
          </w:tcPr>
          <w:p w14:paraId="26DB8D2B" w14:textId="0A6F82B8" w:rsidR="003C35E2" w:rsidRPr="00A73389" w:rsidRDefault="003C35E2" w:rsidP="00DB25E6">
            <w:pPr>
              <w:rPr>
                <w:ins w:id="6534" w:author="Peter Arbogast [2]" w:date="2019-03-22T15:54:00Z"/>
              </w:rPr>
            </w:pPr>
            <w:ins w:id="6535" w:author="Peter Arbogast [2]" w:date="2019-03-22T15:54:00Z">
              <w:r>
                <w:t>@bHyperVwithSerial</w:t>
              </w:r>
            </w:ins>
          </w:p>
        </w:tc>
        <w:tc>
          <w:tcPr>
            <w:tcW w:w="3117" w:type="dxa"/>
          </w:tcPr>
          <w:p w14:paraId="4FC364EA" w14:textId="72F67A06" w:rsidR="003C35E2" w:rsidRDefault="003C35E2" w:rsidP="00DB25E6">
            <w:pPr>
              <w:cnfStyle w:val="000000100000" w:firstRow="0" w:lastRow="0" w:firstColumn="0" w:lastColumn="0" w:oddVBand="0" w:evenVBand="0" w:oddHBand="1" w:evenHBand="0" w:firstRowFirstColumn="0" w:firstRowLastColumn="0" w:lastRowFirstColumn="0" w:lastRowLastColumn="0"/>
              <w:rPr>
                <w:ins w:id="6536" w:author="Peter Arbogast [2]" w:date="2019-03-22T15:54:00Z"/>
              </w:rPr>
            </w:pPr>
            <w:ins w:id="6537" w:author="Peter Arbogast [2]" w:date="2019-03-22T15:54:00Z">
              <w:r>
                <w:t>0</w:t>
              </w:r>
            </w:ins>
          </w:p>
        </w:tc>
        <w:tc>
          <w:tcPr>
            <w:tcW w:w="3117" w:type="dxa"/>
          </w:tcPr>
          <w:p w14:paraId="78047894" w14:textId="77777777" w:rsidR="003C35E2" w:rsidRDefault="003C35E2" w:rsidP="00DB25E6">
            <w:pPr>
              <w:cnfStyle w:val="000000100000" w:firstRow="0" w:lastRow="0" w:firstColumn="0" w:lastColumn="0" w:oddVBand="0" w:evenVBand="0" w:oddHBand="1" w:evenHBand="0" w:firstRowFirstColumn="0" w:firstRowLastColumn="0" w:lastRowFirstColumn="0" w:lastRowLastColumn="0"/>
              <w:rPr>
                <w:ins w:id="6538" w:author="Peter Arbogast [2]" w:date="2019-03-22T15:55:00Z"/>
              </w:rPr>
            </w:pPr>
            <w:ins w:id="6539" w:author="Peter Arbogast [2]" w:date="2019-03-22T15:55:00Z">
              <w:r>
                <w:t>0 = Special Logic</w:t>
              </w:r>
            </w:ins>
          </w:p>
          <w:p w14:paraId="16034AFD" w14:textId="0A26C370" w:rsidR="003C35E2" w:rsidRDefault="003C35E2" w:rsidP="00DB25E6">
            <w:pPr>
              <w:cnfStyle w:val="000000100000" w:firstRow="0" w:lastRow="0" w:firstColumn="0" w:lastColumn="0" w:oddVBand="0" w:evenVBand="0" w:oddHBand="1" w:evenHBand="0" w:firstRowFirstColumn="0" w:firstRowLastColumn="0" w:lastRowFirstColumn="0" w:lastRowLastColumn="0"/>
              <w:rPr>
                <w:ins w:id="6540" w:author="Peter Arbogast [2]" w:date="2019-03-22T15:54:00Z"/>
              </w:rPr>
            </w:pPr>
            <w:ins w:id="6541" w:author="Peter Arbogast [2]" w:date="2019-03-22T15:55:00Z">
              <w:r>
                <w:t>1 = always user serial number</w:t>
              </w:r>
            </w:ins>
          </w:p>
        </w:tc>
      </w:tr>
    </w:tbl>
    <w:p w14:paraId="5D30B7BD" w14:textId="056CB7F5" w:rsidR="003C35E2" w:rsidRDefault="003C35E2" w:rsidP="003C35E2">
      <w:pPr>
        <w:rPr>
          <w:ins w:id="6542" w:author="Peter Arbogast [2]" w:date="2019-03-22T15:55:00Z"/>
        </w:rPr>
      </w:pPr>
    </w:p>
    <w:p w14:paraId="5D6B5234" w14:textId="77777777" w:rsidR="003C35E2" w:rsidRDefault="003C35E2" w:rsidP="003C35E2">
      <w:pPr>
        <w:rPr>
          <w:ins w:id="6543" w:author="Peter Arbogast [2]" w:date="2019-03-22T15:55:00Z"/>
        </w:rPr>
      </w:pPr>
      <w:ins w:id="6544" w:author="Peter Arbogast [2]" w:date="2019-03-22T15:55:00Z">
        <w:r>
          <w:t>Return:</w:t>
        </w:r>
      </w:ins>
    </w:p>
    <w:tbl>
      <w:tblPr>
        <w:tblStyle w:val="GridTable4"/>
        <w:tblW w:w="0" w:type="auto"/>
        <w:tblLook w:val="04A0" w:firstRow="1" w:lastRow="0" w:firstColumn="1" w:lastColumn="0" w:noHBand="0" w:noVBand="1"/>
      </w:tblPr>
      <w:tblGrid>
        <w:gridCol w:w="3116"/>
        <w:gridCol w:w="3117"/>
        <w:gridCol w:w="3117"/>
        <w:tblGridChange w:id="6545">
          <w:tblGrid>
            <w:gridCol w:w="3116"/>
            <w:gridCol w:w="3117"/>
            <w:gridCol w:w="3117"/>
          </w:tblGrid>
        </w:tblGridChange>
      </w:tblGrid>
      <w:tr w:rsidR="003C35E2" w14:paraId="08C51963" w14:textId="77777777" w:rsidTr="00DB25E6">
        <w:trPr>
          <w:cnfStyle w:val="100000000000" w:firstRow="1" w:lastRow="0" w:firstColumn="0" w:lastColumn="0" w:oddVBand="0" w:evenVBand="0" w:oddHBand="0" w:evenHBand="0" w:firstRowFirstColumn="0" w:firstRowLastColumn="0" w:lastRowFirstColumn="0" w:lastRowLastColumn="0"/>
          <w:ins w:id="6546" w:author="Peter Arbogast [2]" w:date="2019-03-22T15:55:00Z"/>
        </w:trPr>
        <w:tc>
          <w:tcPr>
            <w:cnfStyle w:val="001000000000" w:firstRow="0" w:lastRow="0" w:firstColumn="1" w:lastColumn="0" w:oddVBand="0" w:evenVBand="0" w:oddHBand="0" w:evenHBand="0" w:firstRowFirstColumn="0" w:firstRowLastColumn="0" w:lastRowFirstColumn="0" w:lastRowLastColumn="0"/>
            <w:tcW w:w="3116" w:type="dxa"/>
          </w:tcPr>
          <w:p w14:paraId="793D7937" w14:textId="77777777" w:rsidR="003C35E2" w:rsidRDefault="003C35E2" w:rsidP="00DB25E6">
            <w:pPr>
              <w:rPr>
                <w:ins w:id="6547" w:author="Peter Arbogast [2]" w:date="2019-03-22T15:55:00Z"/>
              </w:rPr>
            </w:pPr>
            <w:ins w:id="6548" w:author="Peter Arbogast [2]" w:date="2019-03-22T15:55:00Z">
              <w:r>
                <w:t>Colum name</w:t>
              </w:r>
            </w:ins>
          </w:p>
        </w:tc>
        <w:tc>
          <w:tcPr>
            <w:tcW w:w="3117" w:type="dxa"/>
          </w:tcPr>
          <w:p w14:paraId="46603B80" w14:textId="77777777" w:rsidR="003C35E2" w:rsidRDefault="003C35E2" w:rsidP="00DB25E6">
            <w:pPr>
              <w:cnfStyle w:val="100000000000" w:firstRow="1" w:lastRow="0" w:firstColumn="0" w:lastColumn="0" w:oddVBand="0" w:evenVBand="0" w:oddHBand="0" w:evenHBand="0" w:firstRowFirstColumn="0" w:firstRowLastColumn="0" w:lastRowFirstColumn="0" w:lastRowLastColumn="0"/>
              <w:rPr>
                <w:ins w:id="6549" w:author="Peter Arbogast [2]" w:date="2019-03-22T15:55:00Z"/>
              </w:rPr>
            </w:pPr>
            <w:ins w:id="6550" w:author="Peter Arbogast [2]" w:date="2019-03-22T15:55:00Z">
              <w:r>
                <w:t>Type</w:t>
              </w:r>
            </w:ins>
          </w:p>
        </w:tc>
        <w:tc>
          <w:tcPr>
            <w:tcW w:w="3117" w:type="dxa"/>
          </w:tcPr>
          <w:p w14:paraId="74D7758A" w14:textId="77777777" w:rsidR="003C35E2" w:rsidRDefault="003C35E2" w:rsidP="00DB25E6">
            <w:pPr>
              <w:cnfStyle w:val="100000000000" w:firstRow="1" w:lastRow="0" w:firstColumn="0" w:lastColumn="0" w:oddVBand="0" w:evenVBand="0" w:oddHBand="0" w:evenHBand="0" w:firstRowFirstColumn="0" w:firstRowLastColumn="0" w:lastRowFirstColumn="0" w:lastRowLastColumn="0"/>
              <w:rPr>
                <w:ins w:id="6551" w:author="Peter Arbogast [2]" w:date="2019-03-22T15:55:00Z"/>
              </w:rPr>
            </w:pPr>
            <w:ins w:id="6552" w:author="Peter Arbogast [2]" w:date="2019-03-22T15:55:00Z">
              <w:r>
                <w:t>Description</w:t>
              </w:r>
            </w:ins>
          </w:p>
        </w:tc>
      </w:tr>
      <w:tr w:rsidR="003C35E2" w14:paraId="359DAF33" w14:textId="77777777" w:rsidTr="00DB25E6">
        <w:trPr>
          <w:cnfStyle w:val="000000100000" w:firstRow="0" w:lastRow="0" w:firstColumn="0" w:lastColumn="0" w:oddVBand="0" w:evenVBand="0" w:oddHBand="1" w:evenHBand="0" w:firstRowFirstColumn="0" w:firstRowLastColumn="0" w:lastRowFirstColumn="0" w:lastRowLastColumn="0"/>
          <w:ins w:id="6553" w:author="Peter Arbogast [2]" w:date="2019-03-22T15:55:00Z"/>
        </w:trPr>
        <w:tc>
          <w:tcPr>
            <w:cnfStyle w:val="001000000000" w:firstRow="0" w:lastRow="0" w:firstColumn="1" w:lastColumn="0" w:oddVBand="0" w:evenVBand="0" w:oddHBand="0" w:evenHBand="0" w:firstRowFirstColumn="0" w:firstRowLastColumn="0" w:lastRowFirstColumn="0" w:lastRowLastColumn="0"/>
            <w:tcW w:w="3116" w:type="dxa"/>
          </w:tcPr>
          <w:p w14:paraId="0C6B8DF6" w14:textId="77777777" w:rsidR="003C35E2" w:rsidRDefault="003C35E2" w:rsidP="00DB25E6">
            <w:pPr>
              <w:rPr>
                <w:ins w:id="6554" w:author="Peter Arbogast [2]" w:date="2019-03-22T15:55:00Z"/>
              </w:rPr>
            </w:pPr>
            <w:ins w:id="6555" w:author="Peter Arbogast [2]" w:date="2019-03-22T15:55:00Z">
              <w:r>
                <w:t>import_id</w:t>
              </w:r>
            </w:ins>
          </w:p>
        </w:tc>
        <w:tc>
          <w:tcPr>
            <w:tcW w:w="3117" w:type="dxa"/>
          </w:tcPr>
          <w:p w14:paraId="1531C32D" w14:textId="77777777" w:rsidR="003C35E2" w:rsidRDefault="003C35E2" w:rsidP="00DB25E6">
            <w:pPr>
              <w:cnfStyle w:val="000000100000" w:firstRow="0" w:lastRow="0" w:firstColumn="0" w:lastColumn="0" w:oddVBand="0" w:evenVBand="0" w:oddHBand="1" w:evenHBand="0" w:firstRowFirstColumn="0" w:firstRowLastColumn="0" w:lastRowFirstColumn="0" w:lastRowLastColumn="0"/>
              <w:rPr>
                <w:ins w:id="6556" w:author="Peter Arbogast [2]" w:date="2019-03-22T15:55:00Z"/>
              </w:rPr>
            </w:pPr>
            <w:ins w:id="6557" w:author="Peter Arbogast [2]" w:date="2019-03-22T15:55:00Z">
              <w:r>
                <w:t>NVARCHAR(125)</w:t>
              </w:r>
            </w:ins>
          </w:p>
        </w:tc>
        <w:tc>
          <w:tcPr>
            <w:tcW w:w="3117" w:type="dxa"/>
          </w:tcPr>
          <w:p w14:paraId="311960A7" w14:textId="4A13BB1C" w:rsidR="003C35E2" w:rsidRDefault="003C35E2" w:rsidP="00DB25E6">
            <w:pPr>
              <w:cnfStyle w:val="000000100000" w:firstRow="0" w:lastRow="0" w:firstColumn="0" w:lastColumn="0" w:oddVBand="0" w:evenVBand="0" w:oddHBand="1" w:evenHBand="0" w:firstRowFirstColumn="0" w:firstRowLastColumn="0" w:lastRowFirstColumn="0" w:lastRowLastColumn="0"/>
              <w:rPr>
                <w:ins w:id="6558" w:author="Peter Arbogast [2]" w:date="2019-03-22T15:55:00Z"/>
              </w:rPr>
            </w:pPr>
            <w:ins w:id="6559" w:author="Peter Arbogast [2]" w:date="2019-03-22T15:55:00Z">
              <w:r>
                <w:t>Hostname or FQDN depend on @bImportIDFQDN</w:t>
              </w:r>
            </w:ins>
            <w:ins w:id="6560" w:author="Peter Arbogast [2]" w:date="2019-03-22T15:56:00Z">
              <w:r>
                <w:t xml:space="preserve"> to Hostname or FQDN depend on @bImportIDFQDN or CluterName</w:t>
              </w:r>
            </w:ins>
            <w:ins w:id="6561" w:author="Peter Arbogast [2]" w:date="2019-03-22T15:57:00Z">
              <w:r>
                <w:t xml:space="preserve"> and more</w:t>
              </w:r>
            </w:ins>
          </w:p>
        </w:tc>
      </w:tr>
      <w:tr w:rsidR="003C35E2" w14:paraId="64B63055" w14:textId="77777777" w:rsidTr="00DB25E6">
        <w:trPr>
          <w:ins w:id="6562" w:author="Peter Arbogast [2]" w:date="2019-03-22T15:55:00Z"/>
        </w:trPr>
        <w:tc>
          <w:tcPr>
            <w:cnfStyle w:val="001000000000" w:firstRow="0" w:lastRow="0" w:firstColumn="1" w:lastColumn="0" w:oddVBand="0" w:evenVBand="0" w:oddHBand="0" w:evenHBand="0" w:firstRowFirstColumn="0" w:firstRowLastColumn="0" w:lastRowFirstColumn="0" w:lastRowLastColumn="0"/>
            <w:tcW w:w="3116" w:type="dxa"/>
          </w:tcPr>
          <w:p w14:paraId="7D570AC5" w14:textId="77777777" w:rsidR="003C35E2" w:rsidRDefault="003C35E2" w:rsidP="00DB25E6">
            <w:pPr>
              <w:rPr>
                <w:ins w:id="6563" w:author="Peter Arbogast [2]" w:date="2019-03-22T15:55:00Z"/>
              </w:rPr>
            </w:pPr>
            <w:ins w:id="6564" w:author="Peter Arbogast [2]" w:date="2019-03-22T15:55:00Z">
              <w:r>
                <w:t>import_data_source_id</w:t>
              </w:r>
            </w:ins>
          </w:p>
        </w:tc>
        <w:tc>
          <w:tcPr>
            <w:tcW w:w="3117" w:type="dxa"/>
          </w:tcPr>
          <w:p w14:paraId="0F452034" w14:textId="77777777" w:rsidR="003C35E2" w:rsidRDefault="003C35E2" w:rsidP="00DB25E6">
            <w:pPr>
              <w:cnfStyle w:val="000000000000" w:firstRow="0" w:lastRow="0" w:firstColumn="0" w:lastColumn="0" w:oddVBand="0" w:evenVBand="0" w:oddHBand="0" w:evenHBand="0" w:firstRowFirstColumn="0" w:firstRowLastColumn="0" w:lastRowFirstColumn="0" w:lastRowLastColumn="0"/>
              <w:rPr>
                <w:ins w:id="6565" w:author="Peter Arbogast [2]" w:date="2019-03-22T15:55:00Z"/>
              </w:rPr>
            </w:pPr>
            <w:ins w:id="6566" w:author="Peter Arbogast [2]" w:date="2019-03-22T15:55:00Z">
              <w:r>
                <w:t>NVARCHAR(50)</w:t>
              </w:r>
            </w:ins>
          </w:p>
        </w:tc>
        <w:tc>
          <w:tcPr>
            <w:tcW w:w="3117" w:type="dxa"/>
          </w:tcPr>
          <w:p w14:paraId="69F12F73" w14:textId="77777777" w:rsidR="003C35E2" w:rsidRDefault="003C35E2" w:rsidP="00DB25E6">
            <w:pPr>
              <w:cnfStyle w:val="000000000000" w:firstRow="0" w:lastRow="0" w:firstColumn="0" w:lastColumn="0" w:oddVBand="0" w:evenVBand="0" w:oddHBand="0" w:evenHBand="0" w:firstRowFirstColumn="0" w:firstRowLastColumn="0" w:lastRowFirstColumn="0" w:lastRowLastColumn="0"/>
              <w:rPr>
                <w:ins w:id="6567" w:author="Peter Arbogast [2]" w:date="2019-03-22T15:55:00Z"/>
              </w:rPr>
            </w:pPr>
            <w:ins w:id="6568" w:author="Peter Arbogast [2]" w:date="2019-03-22T15:55:00Z">
              <w:r>
                <w:t>Value of @sDataSourceID</w:t>
              </w:r>
            </w:ins>
          </w:p>
        </w:tc>
      </w:tr>
      <w:tr w:rsidR="003C35E2" w14:paraId="5C40B38B" w14:textId="77777777" w:rsidTr="00DB25E6">
        <w:trPr>
          <w:cnfStyle w:val="000000100000" w:firstRow="0" w:lastRow="0" w:firstColumn="0" w:lastColumn="0" w:oddVBand="0" w:evenVBand="0" w:oddHBand="1" w:evenHBand="0" w:firstRowFirstColumn="0" w:firstRowLastColumn="0" w:lastRowFirstColumn="0" w:lastRowLastColumn="0"/>
          <w:ins w:id="6569" w:author="Peter Arbogast [2]" w:date="2019-03-22T15:57:00Z"/>
        </w:trPr>
        <w:tc>
          <w:tcPr>
            <w:cnfStyle w:val="001000000000" w:firstRow="0" w:lastRow="0" w:firstColumn="1" w:lastColumn="0" w:oddVBand="0" w:evenVBand="0" w:oddHBand="0" w:evenHBand="0" w:firstRowFirstColumn="0" w:firstRowLastColumn="0" w:lastRowFirstColumn="0" w:lastRowLastColumn="0"/>
            <w:tcW w:w="3116" w:type="dxa"/>
          </w:tcPr>
          <w:p w14:paraId="499F0691" w14:textId="20846FC6" w:rsidR="003C35E2" w:rsidRDefault="003C35E2" w:rsidP="00DB25E6">
            <w:pPr>
              <w:rPr>
                <w:ins w:id="6570" w:author="Peter Arbogast [2]" w:date="2019-03-22T15:57:00Z"/>
              </w:rPr>
            </w:pPr>
            <w:ins w:id="6571" w:author="Peter Arbogast [2]" w:date="2019-03-22T15:57:00Z">
              <w:r>
                <w:t>import_device_rel_type_id</w:t>
              </w:r>
            </w:ins>
          </w:p>
        </w:tc>
        <w:tc>
          <w:tcPr>
            <w:tcW w:w="3117" w:type="dxa"/>
          </w:tcPr>
          <w:p w14:paraId="74CBBF11" w14:textId="63B40400" w:rsidR="003C35E2" w:rsidRDefault="003C35E2" w:rsidP="00DB25E6">
            <w:pPr>
              <w:cnfStyle w:val="000000100000" w:firstRow="0" w:lastRow="0" w:firstColumn="0" w:lastColumn="0" w:oddVBand="0" w:evenVBand="0" w:oddHBand="1" w:evenHBand="0" w:firstRowFirstColumn="0" w:firstRowLastColumn="0" w:lastRowFirstColumn="0" w:lastRowLastColumn="0"/>
              <w:rPr>
                <w:ins w:id="6572" w:author="Peter Arbogast [2]" w:date="2019-03-22T15:57:00Z"/>
              </w:rPr>
            </w:pPr>
            <w:ins w:id="6573" w:author="Peter Arbogast [2]" w:date="2019-03-22T15:58:00Z">
              <w:r>
                <w:t>NVARCHAR(50)</w:t>
              </w:r>
            </w:ins>
          </w:p>
        </w:tc>
        <w:tc>
          <w:tcPr>
            <w:tcW w:w="3117" w:type="dxa"/>
          </w:tcPr>
          <w:p w14:paraId="476DD993" w14:textId="77777777" w:rsidR="003C35E2" w:rsidRDefault="003C35E2" w:rsidP="00DB25E6">
            <w:pPr>
              <w:cnfStyle w:val="000000100000" w:firstRow="0" w:lastRow="0" w:firstColumn="0" w:lastColumn="0" w:oddVBand="0" w:evenVBand="0" w:oddHBand="1" w:evenHBand="0" w:firstRowFirstColumn="0" w:firstRowLastColumn="0" w:lastRowFirstColumn="0" w:lastRowLastColumn="0"/>
              <w:rPr>
                <w:ins w:id="6574" w:author="Peter Arbogast [2]" w:date="2019-03-22T15:57:00Z"/>
              </w:rPr>
            </w:pPr>
          </w:p>
        </w:tc>
      </w:tr>
      <w:tr w:rsidR="00C43E00" w14:paraId="5BCF553D" w14:textId="77777777" w:rsidTr="00DB25E6">
        <w:trPr>
          <w:ins w:id="6575" w:author="Peter Arbogast [2]" w:date="2019-03-22T15:58:00Z"/>
        </w:trPr>
        <w:tc>
          <w:tcPr>
            <w:cnfStyle w:val="001000000000" w:firstRow="0" w:lastRow="0" w:firstColumn="1" w:lastColumn="0" w:oddVBand="0" w:evenVBand="0" w:oddHBand="0" w:evenHBand="0" w:firstRowFirstColumn="0" w:firstRowLastColumn="0" w:lastRowFirstColumn="0" w:lastRowLastColumn="0"/>
            <w:tcW w:w="3116" w:type="dxa"/>
          </w:tcPr>
          <w:p w14:paraId="6EE642E6" w14:textId="46A7E1A6" w:rsidR="00C43E00" w:rsidRPr="00C43E00" w:rsidRDefault="00C43E00" w:rsidP="00DB25E6">
            <w:pPr>
              <w:rPr>
                <w:ins w:id="6576" w:author="Peter Arbogast [2]" w:date="2019-03-22T15:58:00Z"/>
                <w:lang w:val="de-DE"/>
                <w:rPrChange w:id="6577" w:author="Peter Arbogast [2]" w:date="2019-03-22T15:58:00Z">
                  <w:rPr>
                    <w:ins w:id="6578" w:author="Peter Arbogast [2]" w:date="2019-03-22T15:58:00Z"/>
                  </w:rPr>
                </w:rPrChange>
              </w:rPr>
            </w:pPr>
            <w:ins w:id="6579" w:author="Peter Arbogast [2]" w:date="2019-03-22T15:58:00Z">
              <w:r>
                <w:t>import_from_</w:t>
              </w:r>
              <w:r>
                <w:rPr>
                  <w:lang w:val="de-DE"/>
                </w:rPr>
                <w:t>device_id</w:t>
              </w:r>
            </w:ins>
          </w:p>
        </w:tc>
        <w:tc>
          <w:tcPr>
            <w:tcW w:w="3117" w:type="dxa"/>
          </w:tcPr>
          <w:p w14:paraId="12A15849" w14:textId="45FCBFCD" w:rsidR="00C43E00" w:rsidRDefault="00C43E00" w:rsidP="00DB25E6">
            <w:pPr>
              <w:cnfStyle w:val="000000000000" w:firstRow="0" w:lastRow="0" w:firstColumn="0" w:lastColumn="0" w:oddVBand="0" w:evenVBand="0" w:oddHBand="0" w:evenHBand="0" w:firstRowFirstColumn="0" w:firstRowLastColumn="0" w:lastRowFirstColumn="0" w:lastRowLastColumn="0"/>
              <w:rPr>
                <w:ins w:id="6580" w:author="Peter Arbogast [2]" w:date="2019-03-22T15:58:00Z"/>
              </w:rPr>
            </w:pPr>
            <w:ins w:id="6581" w:author="Peter Arbogast [2]" w:date="2019-03-22T15:58:00Z">
              <w:r>
                <w:t>NVARCHAR(125)</w:t>
              </w:r>
            </w:ins>
          </w:p>
        </w:tc>
        <w:tc>
          <w:tcPr>
            <w:tcW w:w="3117" w:type="dxa"/>
          </w:tcPr>
          <w:p w14:paraId="52C49D31" w14:textId="77777777" w:rsidR="00C43E00" w:rsidRDefault="00C43E00" w:rsidP="00DB25E6">
            <w:pPr>
              <w:cnfStyle w:val="000000000000" w:firstRow="0" w:lastRow="0" w:firstColumn="0" w:lastColumn="0" w:oddVBand="0" w:evenVBand="0" w:oddHBand="0" w:evenHBand="0" w:firstRowFirstColumn="0" w:firstRowLastColumn="0" w:lastRowFirstColumn="0" w:lastRowLastColumn="0"/>
              <w:rPr>
                <w:ins w:id="6582" w:author="Peter Arbogast [2]" w:date="2019-03-22T15:58:00Z"/>
              </w:rPr>
            </w:pPr>
          </w:p>
        </w:tc>
      </w:tr>
      <w:tr w:rsidR="00C43E00" w14:paraId="3D47453B" w14:textId="77777777" w:rsidTr="00C43E00">
        <w:tblPrEx>
          <w:tblW w:w="0" w:type="auto"/>
          <w:tblPrExChange w:id="6583" w:author="Peter Arbogast [2]" w:date="2019-03-22T16:02:00Z">
            <w:tblPrEx>
              <w:tblW w:w="0" w:type="auto"/>
            </w:tblPrEx>
          </w:tblPrExChange>
        </w:tblPrEx>
        <w:trPr>
          <w:cnfStyle w:val="000000100000" w:firstRow="0" w:lastRow="0" w:firstColumn="0" w:lastColumn="0" w:oddVBand="0" w:evenVBand="0" w:oddHBand="1" w:evenHBand="0" w:firstRowFirstColumn="0" w:firstRowLastColumn="0" w:lastRowFirstColumn="0" w:lastRowLastColumn="0"/>
          <w:ins w:id="6584" w:author="Peter Arbogast [2]" w:date="2019-03-22T15:59:00Z"/>
        </w:trPr>
        <w:tc>
          <w:tcPr>
            <w:cnfStyle w:val="001000000000" w:firstRow="0" w:lastRow="0" w:firstColumn="1" w:lastColumn="0" w:oddVBand="0" w:evenVBand="0" w:oddHBand="0" w:evenHBand="0" w:firstRowFirstColumn="0" w:firstRowLastColumn="0" w:lastRowFirstColumn="0" w:lastRowLastColumn="0"/>
            <w:tcW w:w="0" w:type="dxa"/>
            <w:tcPrChange w:id="6585" w:author="Peter Arbogast [2]" w:date="2019-03-22T16:02:00Z">
              <w:tcPr>
                <w:tcW w:w="3116" w:type="dxa"/>
              </w:tcPr>
            </w:tcPrChange>
          </w:tcPr>
          <w:p w14:paraId="48F63BB2" w14:textId="689B0D29" w:rsidR="00C43E00" w:rsidRDefault="00C43E00" w:rsidP="00DB25E6">
            <w:pPr>
              <w:cnfStyle w:val="001000100000" w:firstRow="0" w:lastRow="0" w:firstColumn="1" w:lastColumn="0" w:oddVBand="0" w:evenVBand="0" w:oddHBand="1" w:evenHBand="0" w:firstRowFirstColumn="0" w:firstRowLastColumn="0" w:lastRowFirstColumn="0" w:lastRowLastColumn="0"/>
              <w:rPr>
                <w:ins w:id="6586" w:author="Peter Arbogast [2]" w:date="2019-03-22T15:59:00Z"/>
              </w:rPr>
            </w:pPr>
            <w:ins w:id="6587" w:author="Peter Arbogast [2]" w:date="2019-03-22T15:59:00Z">
              <w:r>
                <w:t>import_to_device_id</w:t>
              </w:r>
            </w:ins>
          </w:p>
        </w:tc>
        <w:tc>
          <w:tcPr>
            <w:tcW w:w="0" w:type="dxa"/>
            <w:tcPrChange w:id="6588" w:author="Peter Arbogast [2]" w:date="2019-03-22T16:02:00Z">
              <w:tcPr>
                <w:tcW w:w="3117" w:type="dxa"/>
              </w:tcPr>
            </w:tcPrChange>
          </w:tcPr>
          <w:p w14:paraId="295CE5B2" w14:textId="2EE81881" w:rsidR="00C43E00" w:rsidRDefault="00C43E00" w:rsidP="00DB25E6">
            <w:pPr>
              <w:cnfStyle w:val="000000100000" w:firstRow="0" w:lastRow="0" w:firstColumn="0" w:lastColumn="0" w:oddVBand="0" w:evenVBand="0" w:oddHBand="1" w:evenHBand="0" w:firstRowFirstColumn="0" w:firstRowLastColumn="0" w:lastRowFirstColumn="0" w:lastRowLastColumn="0"/>
              <w:rPr>
                <w:ins w:id="6589" w:author="Peter Arbogast [2]" w:date="2019-03-22T15:59:00Z"/>
              </w:rPr>
            </w:pPr>
            <w:ins w:id="6590" w:author="Peter Arbogast [2]" w:date="2019-03-22T15:59:00Z">
              <w:r>
                <w:t>NVARCHAR(125)</w:t>
              </w:r>
            </w:ins>
          </w:p>
        </w:tc>
        <w:tc>
          <w:tcPr>
            <w:tcW w:w="0" w:type="dxa"/>
            <w:tcBorders>
              <w:bottom w:val="single" w:sz="4" w:space="0" w:color="666666" w:themeColor="text1" w:themeTint="99"/>
            </w:tcBorders>
            <w:tcPrChange w:id="6591" w:author="Peter Arbogast [2]" w:date="2019-03-22T16:02:00Z">
              <w:tcPr>
                <w:tcW w:w="3117" w:type="dxa"/>
              </w:tcPr>
            </w:tcPrChange>
          </w:tcPr>
          <w:p w14:paraId="6BE4A2D2" w14:textId="77777777" w:rsidR="00C43E00" w:rsidRDefault="00C43E00" w:rsidP="00DB25E6">
            <w:pPr>
              <w:cnfStyle w:val="000000100000" w:firstRow="0" w:lastRow="0" w:firstColumn="0" w:lastColumn="0" w:oddVBand="0" w:evenVBand="0" w:oddHBand="1" w:evenHBand="0" w:firstRowFirstColumn="0" w:firstRowLastColumn="0" w:lastRowFirstColumn="0" w:lastRowLastColumn="0"/>
              <w:rPr>
                <w:ins w:id="6592" w:author="Peter Arbogast [2]" w:date="2019-03-22T15:59:00Z"/>
              </w:rPr>
            </w:pPr>
          </w:p>
        </w:tc>
      </w:tr>
      <w:tr w:rsidR="00C43E00" w14:paraId="68D8D1AD" w14:textId="77777777" w:rsidTr="00C43E00">
        <w:tblPrEx>
          <w:tblW w:w="0" w:type="auto"/>
          <w:tblPrExChange w:id="6593" w:author="Peter Arbogast [2]" w:date="2019-03-22T16:02:00Z">
            <w:tblPrEx>
              <w:tblW w:w="0" w:type="auto"/>
            </w:tblPrEx>
          </w:tblPrExChange>
        </w:tblPrEx>
        <w:trPr>
          <w:ins w:id="6594" w:author="Peter Arbogast [2]" w:date="2019-03-22T15:59:00Z"/>
        </w:trPr>
        <w:tc>
          <w:tcPr>
            <w:cnfStyle w:val="001000000000" w:firstRow="0" w:lastRow="0" w:firstColumn="1" w:lastColumn="0" w:oddVBand="0" w:evenVBand="0" w:oddHBand="0" w:evenHBand="0" w:firstRowFirstColumn="0" w:firstRowLastColumn="0" w:lastRowFirstColumn="0" w:lastRowLastColumn="0"/>
            <w:tcW w:w="0" w:type="dxa"/>
            <w:tcPrChange w:id="6595" w:author="Peter Arbogast [2]" w:date="2019-03-22T16:02:00Z">
              <w:tcPr>
                <w:tcW w:w="3116" w:type="dxa"/>
              </w:tcPr>
            </w:tcPrChange>
          </w:tcPr>
          <w:p w14:paraId="455E1F8D" w14:textId="06068671" w:rsidR="00C43E00" w:rsidRDefault="00C43E00" w:rsidP="00DB25E6">
            <w:pPr>
              <w:rPr>
                <w:ins w:id="6596" w:author="Peter Arbogast [2]" w:date="2019-03-22T15:59:00Z"/>
              </w:rPr>
            </w:pPr>
            <w:ins w:id="6597" w:author="Peter Arbogast [2]" w:date="2019-03-22T15:59:00Z">
              <w:r>
                <w:t>tmp_hostid</w:t>
              </w:r>
            </w:ins>
          </w:p>
        </w:tc>
        <w:tc>
          <w:tcPr>
            <w:tcW w:w="0" w:type="dxa"/>
            <w:tcPrChange w:id="6598" w:author="Peter Arbogast [2]" w:date="2019-03-22T16:02:00Z">
              <w:tcPr>
                <w:tcW w:w="3117" w:type="dxa"/>
              </w:tcPr>
            </w:tcPrChange>
          </w:tcPr>
          <w:p w14:paraId="46ED2C14" w14:textId="129C5A4E" w:rsidR="00C43E00" w:rsidRDefault="00C43E00" w:rsidP="00DB25E6">
            <w:pPr>
              <w:cnfStyle w:val="000000000000" w:firstRow="0" w:lastRow="0" w:firstColumn="0" w:lastColumn="0" w:oddVBand="0" w:evenVBand="0" w:oddHBand="0" w:evenHBand="0" w:firstRowFirstColumn="0" w:firstRowLastColumn="0" w:lastRowFirstColumn="0" w:lastRowLastColumn="0"/>
              <w:rPr>
                <w:ins w:id="6599" w:author="Peter Arbogast [2]" w:date="2019-03-22T15:59:00Z"/>
              </w:rPr>
            </w:pPr>
            <w:ins w:id="6600" w:author="Peter Arbogast [2]" w:date="2019-03-22T15:59:00Z">
              <w:r>
                <w:t>BIGINT</w:t>
              </w:r>
            </w:ins>
          </w:p>
        </w:tc>
        <w:tc>
          <w:tcPr>
            <w:tcW w:w="0" w:type="dxa"/>
            <w:tcBorders>
              <w:bottom w:val="nil"/>
            </w:tcBorders>
            <w:tcPrChange w:id="6601" w:author="Peter Arbogast [2]" w:date="2019-03-22T16:02:00Z">
              <w:tcPr>
                <w:tcW w:w="3117" w:type="dxa"/>
              </w:tcPr>
            </w:tcPrChange>
          </w:tcPr>
          <w:p w14:paraId="13C0DC87" w14:textId="1FF105A6" w:rsidR="00C43E00" w:rsidRDefault="00C43E00" w:rsidP="00DB25E6">
            <w:pPr>
              <w:cnfStyle w:val="000000000000" w:firstRow="0" w:lastRow="0" w:firstColumn="0" w:lastColumn="0" w:oddVBand="0" w:evenVBand="0" w:oddHBand="0" w:evenHBand="0" w:firstRowFirstColumn="0" w:firstRowLastColumn="0" w:lastRowFirstColumn="0" w:lastRowLastColumn="0"/>
              <w:rPr>
                <w:ins w:id="6602" w:author="Peter Arbogast [2]" w:date="2019-03-22T15:59:00Z"/>
              </w:rPr>
            </w:pPr>
            <w:ins w:id="6603" w:author="Peter Arbogast [2]" w:date="2019-03-22T16:04:00Z">
              <w:r>
                <w:t>The tmp_ values are</w:t>
              </w:r>
            </w:ins>
            <w:ins w:id="6604" w:author="Peter Arbogast [2]" w:date="2019-03-22T16:02:00Z">
              <w:r>
                <w:t xml:space="preserve"> used to </w:t>
              </w:r>
            </w:ins>
          </w:p>
        </w:tc>
      </w:tr>
      <w:tr w:rsidR="00C43E00" w14:paraId="668F2EA6" w14:textId="77777777" w:rsidTr="00C43E00">
        <w:tblPrEx>
          <w:tblW w:w="0" w:type="auto"/>
          <w:tblPrExChange w:id="6605" w:author="Peter Arbogast [2]" w:date="2019-03-22T16:02:00Z">
            <w:tblPrEx>
              <w:tblW w:w="0" w:type="auto"/>
            </w:tblPrEx>
          </w:tblPrExChange>
        </w:tblPrEx>
        <w:trPr>
          <w:cnfStyle w:val="000000100000" w:firstRow="0" w:lastRow="0" w:firstColumn="0" w:lastColumn="0" w:oddVBand="0" w:evenVBand="0" w:oddHBand="1" w:evenHBand="0" w:firstRowFirstColumn="0" w:firstRowLastColumn="0" w:lastRowFirstColumn="0" w:lastRowLastColumn="0"/>
          <w:ins w:id="6606" w:author="Peter Arbogast [2]" w:date="2019-03-22T15:59:00Z"/>
        </w:trPr>
        <w:tc>
          <w:tcPr>
            <w:cnfStyle w:val="001000000000" w:firstRow="0" w:lastRow="0" w:firstColumn="1" w:lastColumn="0" w:oddVBand="0" w:evenVBand="0" w:oddHBand="0" w:evenHBand="0" w:firstRowFirstColumn="0" w:firstRowLastColumn="0" w:lastRowFirstColumn="0" w:lastRowLastColumn="0"/>
            <w:tcW w:w="0" w:type="dxa"/>
            <w:tcPrChange w:id="6607" w:author="Peter Arbogast [2]" w:date="2019-03-22T16:02:00Z">
              <w:tcPr>
                <w:tcW w:w="3116" w:type="dxa"/>
              </w:tcPr>
            </w:tcPrChange>
          </w:tcPr>
          <w:p w14:paraId="33772F27" w14:textId="5C6B552E" w:rsidR="00C43E00" w:rsidRDefault="00C43E00" w:rsidP="00DB25E6">
            <w:pPr>
              <w:cnfStyle w:val="001000100000" w:firstRow="0" w:lastRow="0" w:firstColumn="1" w:lastColumn="0" w:oddVBand="0" w:evenVBand="0" w:oddHBand="1" w:evenHBand="0" w:firstRowFirstColumn="0" w:firstRowLastColumn="0" w:lastRowFirstColumn="0" w:lastRowLastColumn="0"/>
              <w:rPr>
                <w:ins w:id="6608" w:author="Peter Arbogast [2]" w:date="2019-03-22T15:59:00Z"/>
              </w:rPr>
            </w:pPr>
            <w:ins w:id="6609" w:author="Peter Arbogast [2]" w:date="2019-03-22T15:59:00Z">
              <w:r>
                <w:t>tmp_</w:t>
              </w:r>
            </w:ins>
            <w:ins w:id="6610" w:author="Peter Arbogast [2]" w:date="2019-03-22T16:00:00Z">
              <w:r>
                <w:t>inventory_date_host</w:t>
              </w:r>
            </w:ins>
          </w:p>
        </w:tc>
        <w:tc>
          <w:tcPr>
            <w:tcW w:w="0" w:type="dxa"/>
            <w:tcPrChange w:id="6611" w:author="Peter Arbogast [2]" w:date="2019-03-22T16:02:00Z">
              <w:tcPr>
                <w:tcW w:w="3117" w:type="dxa"/>
              </w:tcPr>
            </w:tcPrChange>
          </w:tcPr>
          <w:p w14:paraId="7E58B951" w14:textId="2D031E6A" w:rsidR="00C43E00" w:rsidRDefault="00C43E00" w:rsidP="00DB25E6">
            <w:pPr>
              <w:cnfStyle w:val="000000100000" w:firstRow="0" w:lastRow="0" w:firstColumn="0" w:lastColumn="0" w:oddVBand="0" w:evenVBand="0" w:oddHBand="1" w:evenHBand="0" w:firstRowFirstColumn="0" w:firstRowLastColumn="0" w:lastRowFirstColumn="0" w:lastRowLastColumn="0"/>
              <w:rPr>
                <w:ins w:id="6612" w:author="Peter Arbogast [2]" w:date="2019-03-22T15:59:00Z"/>
              </w:rPr>
            </w:pPr>
            <w:ins w:id="6613" w:author="Peter Arbogast [2]" w:date="2019-03-22T16:00:00Z">
              <w:r>
                <w:t>DATETIME</w:t>
              </w:r>
            </w:ins>
          </w:p>
        </w:tc>
        <w:tc>
          <w:tcPr>
            <w:tcW w:w="0" w:type="dxa"/>
            <w:tcBorders>
              <w:top w:val="nil"/>
              <w:bottom w:val="nil"/>
            </w:tcBorders>
            <w:tcPrChange w:id="6614" w:author="Peter Arbogast [2]" w:date="2019-03-22T16:02:00Z">
              <w:tcPr>
                <w:tcW w:w="3117" w:type="dxa"/>
              </w:tcPr>
            </w:tcPrChange>
          </w:tcPr>
          <w:p w14:paraId="2CCA4393" w14:textId="44DBAE62" w:rsidR="00C43E00" w:rsidRDefault="00C43E00" w:rsidP="00DB25E6">
            <w:pPr>
              <w:cnfStyle w:val="000000100000" w:firstRow="0" w:lastRow="0" w:firstColumn="0" w:lastColumn="0" w:oddVBand="0" w:evenVBand="0" w:oddHBand="1" w:evenHBand="0" w:firstRowFirstColumn="0" w:firstRowLastColumn="0" w:lastRowFirstColumn="0" w:lastRowLastColumn="0"/>
              <w:rPr>
                <w:ins w:id="6615" w:author="Peter Arbogast [2]" w:date="2019-03-22T15:59:00Z"/>
              </w:rPr>
            </w:pPr>
            <w:ins w:id="6616" w:author="Peter Arbogast [2]" w:date="2019-03-22T16:04:00Z">
              <w:r>
                <w:t xml:space="preserve">match from other  Importer, to </w:t>
              </w:r>
            </w:ins>
          </w:p>
        </w:tc>
      </w:tr>
      <w:tr w:rsidR="00C43E00" w14:paraId="04D60ED8" w14:textId="77777777" w:rsidTr="00C43E00">
        <w:tblPrEx>
          <w:tblW w:w="0" w:type="auto"/>
          <w:tblPrExChange w:id="6617" w:author="Peter Arbogast [2]" w:date="2019-03-22T16:02:00Z">
            <w:tblPrEx>
              <w:tblW w:w="0" w:type="auto"/>
            </w:tblPrEx>
          </w:tblPrExChange>
        </w:tblPrEx>
        <w:trPr>
          <w:ins w:id="6618" w:author="Peter Arbogast [2]" w:date="2019-03-22T16:00:00Z"/>
        </w:trPr>
        <w:tc>
          <w:tcPr>
            <w:cnfStyle w:val="001000000000" w:firstRow="0" w:lastRow="0" w:firstColumn="1" w:lastColumn="0" w:oddVBand="0" w:evenVBand="0" w:oddHBand="0" w:evenHBand="0" w:firstRowFirstColumn="0" w:firstRowLastColumn="0" w:lastRowFirstColumn="0" w:lastRowLastColumn="0"/>
            <w:tcW w:w="0" w:type="dxa"/>
            <w:tcPrChange w:id="6619" w:author="Peter Arbogast [2]" w:date="2019-03-22T16:02:00Z">
              <w:tcPr>
                <w:tcW w:w="3116" w:type="dxa"/>
              </w:tcPr>
            </w:tcPrChange>
          </w:tcPr>
          <w:p w14:paraId="05193126" w14:textId="15534902" w:rsidR="00C43E00" w:rsidRDefault="00C43E00" w:rsidP="00DB25E6">
            <w:pPr>
              <w:rPr>
                <w:ins w:id="6620" w:author="Peter Arbogast [2]" w:date="2019-03-22T16:00:00Z"/>
              </w:rPr>
            </w:pPr>
            <w:ins w:id="6621" w:author="Peter Arbogast [2]" w:date="2019-03-22T16:00:00Z">
              <w:r>
                <w:t>tmp_ipaddress</w:t>
              </w:r>
            </w:ins>
          </w:p>
        </w:tc>
        <w:tc>
          <w:tcPr>
            <w:tcW w:w="0" w:type="dxa"/>
            <w:tcPrChange w:id="6622" w:author="Peter Arbogast [2]" w:date="2019-03-22T16:02:00Z">
              <w:tcPr>
                <w:tcW w:w="3117" w:type="dxa"/>
              </w:tcPr>
            </w:tcPrChange>
          </w:tcPr>
          <w:p w14:paraId="327F2D30" w14:textId="44A2D355" w:rsidR="00C43E00" w:rsidRDefault="00C43E00" w:rsidP="00DB25E6">
            <w:pPr>
              <w:cnfStyle w:val="000000000000" w:firstRow="0" w:lastRow="0" w:firstColumn="0" w:lastColumn="0" w:oddVBand="0" w:evenVBand="0" w:oddHBand="0" w:evenHBand="0" w:firstRowFirstColumn="0" w:firstRowLastColumn="0" w:lastRowFirstColumn="0" w:lastRowLastColumn="0"/>
              <w:rPr>
                <w:ins w:id="6623" w:author="Peter Arbogast [2]" w:date="2019-03-22T16:00:00Z"/>
              </w:rPr>
            </w:pPr>
            <w:ins w:id="6624" w:author="Peter Arbogast [2]" w:date="2019-03-22T16:00:00Z">
              <w:r>
                <w:t>NVARCHAR(255)</w:t>
              </w:r>
            </w:ins>
          </w:p>
        </w:tc>
        <w:tc>
          <w:tcPr>
            <w:tcW w:w="0" w:type="dxa"/>
            <w:tcBorders>
              <w:top w:val="nil"/>
              <w:bottom w:val="nil"/>
            </w:tcBorders>
            <w:tcPrChange w:id="6625" w:author="Peter Arbogast [2]" w:date="2019-03-22T16:02:00Z">
              <w:tcPr>
                <w:tcW w:w="3117" w:type="dxa"/>
              </w:tcPr>
            </w:tcPrChange>
          </w:tcPr>
          <w:p w14:paraId="53F54E9F" w14:textId="7A65D889" w:rsidR="00C43E00" w:rsidRDefault="00C43E00" w:rsidP="00DB25E6">
            <w:pPr>
              <w:cnfStyle w:val="000000000000" w:firstRow="0" w:lastRow="0" w:firstColumn="0" w:lastColumn="0" w:oddVBand="0" w:evenVBand="0" w:oddHBand="0" w:evenHBand="0" w:firstRowFirstColumn="0" w:firstRowLastColumn="0" w:lastRowFirstColumn="0" w:lastRowLastColumn="0"/>
              <w:rPr>
                <w:ins w:id="6626" w:author="Peter Arbogast [2]" w:date="2019-03-22T16:00:00Z"/>
              </w:rPr>
            </w:pPr>
            <w:ins w:id="6627" w:author="Peter Arbogast [2]" w:date="2019-03-22T16:04:00Z">
              <w:r>
                <w:t>create relations</w:t>
              </w:r>
            </w:ins>
          </w:p>
        </w:tc>
      </w:tr>
      <w:tr w:rsidR="00C43E00" w14:paraId="551867AC" w14:textId="77777777" w:rsidTr="00C43E00">
        <w:tblPrEx>
          <w:tblW w:w="0" w:type="auto"/>
          <w:tblPrExChange w:id="6628" w:author="Peter Arbogast [2]" w:date="2019-03-22T16:02:00Z">
            <w:tblPrEx>
              <w:tblW w:w="0" w:type="auto"/>
            </w:tblPrEx>
          </w:tblPrExChange>
        </w:tblPrEx>
        <w:trPr>
          <w:cnfStyle w:val="000000100000" w:firstRow="0" w:lastRow="0" w:firstColumn="0" w:lastColumn="0" w:oddVBand="0" w:evenVBand="0" w:oddHBand="1" w:evenHBand="0" w:firstRowFirstColumn="0" w:firstRowLastColumn="0" w:lastRowFirstColumn="0" w:lastRowLastColumn="0"/>
          <w:ins w:id="6629" w:author="Peter Arbogast [2]" w:date="2019-03-22T16:00:00Z"/>
        </w:trPr>
        <w:tc>
          <w:tcPr>
            <w:cnfStyle w:val="001000000000" w:firstRow="0" w:lastRow="0" w:firstColumn="1" w:lastColumn="0" w:oddVBand="0" w:evenVBand="0" w:oddHBand="0" w:evenHBand="0" w:firstRowFirstColumn="0" w:firstRowLastColumn="0" w:lastRowFirstColumn="0" w:lastRowLastColumn="0"/>
            <w:tcW w:w="0" w:type="dxa"/>
            <w:tcPrChange w:id="6630" w:author="Peter Arbogast [2]" w:date="2019-03-22T16:02:00Z">
              <w:tcPr>
                <w:tcW w:w="3116" w:type="dxa"/>
              </w:tcPr>
            </w:tcPrChange>
          </w:tcPr>
          <w:p w14:paraId="5497FC49" w14:textId="4981CEA2" w:rsidR="00C43E00" w:rsidRDefault="00C43E00" w:rsidP="00DB25E6">
            <w:pPr>
              <w:cnfStyle w:val="001000100000" w:firstRow="0" w:lastRow="0" w:firstColumn="1" w:lastColumn="0" w:oddVBand="0" w:evenVBand="0" w:oddHBand="1" w:evenHBand="0" w:firstRowFirstColumn="0" w:firstRowLastColumn="0" w:lastRowFirstColumn="0" w:lastRowLastColumn="0"/>
              <w:rPr>
                <w:ins w:id="6631" w:author="Peter Arbogast [2]" w:date="2019-03-22T16:00:00Z"/>
              </w:rPr>
            </w:pPr>
            <w:ins w:id="6632" w:author="Peter Arbogast [2]" w:date="2019-03-22T16:01:00Z">
              <w:r>
                <w:t>tmp_uuid</w:t>
              </w:r>
            </w:ins>
          </w:p>
        </w:tc>
        <w:tc>
          <w:tcPr>
            <w:tcW w:w="0" w:type="dxa"/>
            <w:tcPrChange w:id="6633" w:author="Peter Arbogast [2]" w:date="2019-03-22T16:02:00Z">
              <w:tcPr>
                <w:tcW w:w="3117" w:type="dxa"/>
              </w:tcPr>
            </w:tcPrChange>
          </w:tcPr>
          <w:p w14:paraId="65B65B74" w14:textId="5B1AEF25" w:rsidR="00C43E00" w:rsidRDefault="00C43E00" w:rsidP="00DB25E6">
            <w:pPr>
              <w:cnfStyle w:val="000000100000" w:firstRow="0" w:lastRow="0" w:firstColumn="0" w:lastColumn="0" w:oddVBand="0" w:evenVBand="0" w:oddHBand="1" w:evenHBand="0" w:firstRowFirstColumn="0" w:firstRowLastColumn="0" w:lastRowFirstColumn="0" w:lastRowLastColumn="0"/>
              <w:rPr>
                <w:ins w:id="6634" w:author="Peter Arbogast [2]" w:date="2019-03-22T16:00:00Z"/>
              </w:rPr>
            </w:pPr>
            <w:ins w:id="6635" w:author="Peter Arbogast [2]" w:date="2019-03-22T16:01:00Z">
              <w:r>
                <w:t>NVARCHAR(40)</w:t>
              </w:r>
            </w:ins>
          </w:p>
        </w:tc>
        <w:tc>
          <w:tcPr>
            <w:tcW w:w="0" w:type="dxa"/>
            <w:tcBorders>
              <w:top w:val="nil"/>
              <w:bottom w:val="nil"/>
            </w:tcBorders>
            <w:tcPrChange w:id="6636" w:author="Peter Arbogast [2]" w:date="2019-03-22T16:02:00Z">
              <w:tcPr>
                <w:tcW w:w="3117" w:type="dxa"/>
              </w:tcPr>
            </w:tcPrChange>
          </w:tcPr>
          <w:p w14:paraId="1FDF504D" w14:textId="77777777" w:rsidR="00C43E00" w:rsidRDefault="00C43E00" w:rsidP="00DB25E6">
            <w:pPr>
              <w:cnfStyle w:val="000000100000" w:firstRow="0" w:lastRow="0" w:firstColumn="0" w:lastColumn="0" w:oddVBand="0" w:evenVBand="0" w:oddHBand="1" w:evenHBand="0" w:firstRowFirstColumn="0" w:firstRowLastColumn="0" w:lastRowFirstColumn="0" w:lastRowLastColumn="0"/>
              <w:rPr>
                <w:ins w:id="6637" w:author="Peter Arbogast [2]" w:date="2019-03-22T16:00:00Z"/>
              </w:rPr>
            </w:pPr>
          </w:p>
        </w:tc>
      </w:tr>
      <w:tr w:rsidR="00C43E00" w14:paraId="3C0219D0" w14:textId="77777777" w:rsidTr="00C43E00">
        <w:tblPrEx>
          <w:tblW w:w="0" w:type="auto"/>
          <w:tblPrExChange w:id="6638" w:author="Peter Arbogast [2]" w:date="2019-03-22T16:02:00Z">
            <w:tblPrEx>
              <w:tblW w:w="0" w:type="auto"/>
            </w:tblPrEx>
          </w:tblPrExChange>
        </w:tblPrEx>
        <w:trPr>
          <w:ins w:id="6639" w:author="Peter Arbogast [2]" w:date="2019-03-22T16:01:00Z"/>
        </w:trPr>
        <w:tc>
          <w:tcPr>
            <w:cnfStyle w:val="001000000000" w:firstRow="0" w:lastRow="0" w:firstColumn="1" w:lastColumn="0" w:oddVBand="0" w:evenVBand="0" w:oddHBand="0" w:evenHBand="0" w:firstRowFirstColumn="0" w:firstRowLastColumn="0" w:lastRowFirstColumn="0" w:lastRowLastColumn="0"/>
            <w:tcW w:w="0" w:type="dxa"/>
            <w:tcPrChange w:id="6640" w:author="Peter Arbogast [2]" w:date="2019-03-22T16:02:00Z">
              <w:tcPr>
                <w:tcW w:w="3116" w:type="dxa"/>
              </w:tcPr>
            </w:tcPrChange>
          </w:tcPr>
          <w:p w14:paraId="39ED2D57" w14:textId="034E0170" w:rsidR="00C43E00" w:rsidRDefault="00C43E00" w:rsidP="00DB25E6">
            <w:pPr>
              <w:rPr>
                <w:ins w:id="6641" w:author="Peter Arbogast [2]" w:date="2019-03-22T16:01:00Z"/>
              </w:rPr>
            </w:pPr>
            <w:ins w:id="6642" w:author="Peter Arbogast [2]" w:date="2019-03-22T16:01:00Z">
              <w:r>
                <w:t>tmp_elementname</w:t>
              </w:r>
            </w:ins>
          </w:p>
        </w:tc>
        <w:tc>
          <w:tcPr>
            <w:tcW w:w="0" w:type="dxa"/>
            <w:tcPrChange w:id="6643" w:author="Peter Arbogast [2]" w:date="2019-03-22T16:02:00Z">
              <w:tcPr>
                <w:tcW w:w="3117" w:type="dxa"/>
              </w:tcPr>
            </w:tcPrChange>
          </w:tcPr>
          <w:p w14:paraId="5AF12DC2" w14:textId="0834E122" w:rsidR="00C43E00" w:rsidRDefault="00C43E00" w:rsidP="00DB25E6">
            <w:pPr>
              <w:cnfStyle w:val="000000000000" w:firstRow="0" w:lastRow="0" w:firstColumn="0" w:lastColumn="0" w:oddVBand="0" w:evenVBand="0" w:oddHBand="0" w:evenHBand="0" w:firstRowFirstColumn="0" w:firstRowLastColumn="0" w:lastRowFirstColumn="0" w:lastRowLastColumn="0"/>
              <w:rPr>
                <w:ins w:id="6644" w:author="Peter Arbogast [2]" w:date="2019-03-22T16:01:00Z"/>
              </w:rPr>
            </w:pPr>
            <w:ins w:id="6645" w:author="Peter Arbogast [2]" w:date="2019-03-22T16:01:00Z">
              <w:r>
                <w:t>NVARCHAR(125)</w:t>
              </w:r>
            </w:ins>
          </w:p>
        </w:tc>
        <w:tc>
          <w:tcPr>
            <w:tcW w:w="0" w:type="dxa"/>
            <w:tcBorders>
              <w:top w:val="nil"/>
              <w:bottom w:val="nil"/>
            </w:tcBorders>
            <w:tcPrChange w:id="6646" w:author="Peter Arbogast [2]" w:date="2019-03-22T16:02:00Z">
              <w:tcPr>
                <w:tcW w:w="3117" w:type="dxa"/>
              </w:tcPr>
            </w:tcPrChange>
          </w:tcPr>
          <w:p w14:paraId="71754C6E" w14:textId="77777777" w:rsidR="00C43E00" w:rsidRDefault="00C43E00" w:rsidP="00DB25E6">
            <w:pPr>
              <w:cnfStyle w:val="000000000000" w:firstRow="0" w:lastRow="0" w:firstColumn="0" w:lastColumn="0" w:oddVBand="0" w:evenVBand="0" w:oddHBand="0" w:evenHBand="0" w:firstRowFirstColumn="0" w:firstRowLastColumn="0" w:lastRowFirstColumn="0" w:lastRowLastColumn="0"/>
              <w:rPr>
                <w:ins w:id="6647" w:author="Peter Arbogast [2]" w:date="2019-03-22T16:01:00Z"/>
              </w:rPr>
            </w:pPr>
          </w:p>
        </w:tc>
      </w:tr>
      <w:tr w:rsidR="00C43E00" w14:paraId="4EA2F309" w14:textId="77777777" w:rsidTr="00C43E00">
        <w:tblPrEx>
          <w:tblW w:w="0" w:type="auto"/>
          <w:tblPrExChange w:id="6648" w:author="Peter Arbogast [2]" w:date="2019-03-22T16:02:00Z">
            <w:tblPrEx>
              <w:tblW w:w="0" w:type="auto"/>
            </w:tblPrEx>
          </w:tblPrExChange>
        </w:tblPrEx>
        <w:trPr>
          <w:cnfStyle w:val="000000100000" w:firstRow="0" w:lastRow="0" w:firstColumn="0" w:lastColumn="0" w:oddVBand="0" w:evenVBand="0" w:oddHBand="1" w:evenHBand="0" w:firstRowFirstColumn="0" w:firstRowLastColumn="0" w:lastRowFirstColumn="0" w:lastRowLastColumn="0"/>
          <w:ins w:id="6649" w:author="Peter Arbogast [2]" w:date="2019-03-22T16:01:00Z"/>
        </w:trPr>
        <w:tc>
          <w:tcPr>
            <w:cnfStyle w:val="001000000000" w:firstRow="0" w:lastRow="0" w:firstColumn="1" w:lastColumn="0" w:oddVBand="0" w:evenVBand="0" w:oddHBand="0" w:evenHBand="0" w:firstRowFirstColumn="0" w:firstRowLastColumn="0" w:lastRowFirstColumn="0" w:lastRowLastColumn="0"/>
            <w:tcW w:w="0" w:type="dxa"/>
            <w:tcPrChange w:id="6650" w:author="Peter Arbogast [2]" w:date="2019-03-22T16:02:00Z">
              <w:tcPr>
                <w:tcW w:w="3116" w:type="dxa"/>
              </w:tcPr>
            </w:tcPrChange>
          </w:tcPr>
          <w:p w14:paraId="2E05B63B" w14:textId="210CF57B" w:rsidR="00C43E00" w:rsidRDefault="00C43E00" w:rsidP="00DB25E6">
            <w:pPr>
              <w:cnfStyle w:val="001000100000" w:firstRow="0" w:lastRow="0" w:firstColumn="1" w:lastColumn="0" w:oddVBand="0" w:evenVBand="0" w:oddHBand="1" w:evenHBand="0" w:firstRowFirstColumn="0" w:firstRowLastColumn="0" w:lastRowFirstColumn="0" w:lastRowLastColumn="0"/>
              <w:rPr>
                <w:ins w:id="6651" w:author="Peter Arbogast [2]" w:date="2019-03-22T16:01:00Z"/>
              </w:rPr>
            </w:pPr>
            <w:ins w:id="6652" w:author="Peter Arbogast [2]" w:date="2019-03-22T16:01:00Z">
              <w:r>
                <w:t>tmp_powerstate</w:t>
              </w:r>
            </w:ins>
          </w:p>
        </w:tc>
        <w:tc>
          <w:tcPr>
            <w:tcW w:w="0" w:type="dxa"/>
            <w:tcPrChange w:id="6653" w:author="Peter Arbogast [2]" w:date="2019-03-22T16:02:00Z">
              <w:tcPr>
                <w:tcW w:w="3117" w:type="dxa"/>
              </w:tcPr>
            </w:tcPrChange>
          </w:tcPr>
          <w:p w14:paraId="2C2CC9A8" w14:textId="4190F751" w:rsidR="00C43E00" w:rsidRDefault="00C43E00" w:rsidP="00DB25E6">
            <w:pPr>
              <w:cnfStyle w:val="000000100000" w:firstRow="0" w:lastRow="0" w:firstColumn="0" w:lastColumn="0" w:oddVBand="0" w:evenVBand="0" w:oddHBand="1" w:evenHBand="0" w:firstRowFirstColumn="0" w:firstRowLastColumn="0" w:lastRowFirstColumn="0" w:lastRowLastColumn="0"/>
              <w:rPr>
                <w:ins w:id="6654" w:author="Peter Arbogast [2]" w:date="2019-03-22T16:01:00Z"/>
              </w:rPr>
            </w:pPr>
            <w:ins w:id="6655" w:author="Peter Arbogast [2]" w:date="2019-03-22T16:05:00Z">
              <w:r>
                <w:t>NVARCHAR(255)</w:t>
              </w:r>
            </w:ins>
          </w:p>
        </w:tc>
        <w:tc>
          <w:tcPr>
            <w:tcW w:w="0" w:type="dxa"/>
            <w:tcBorders>
              <w:top w:val="nil"/>
            </w:tcBorders>
            <w:tcPrChange w:id="6656" w:author="Peter Arbogast [2]" w:date="2019-03-22T16:02:00Z">
              <w:tcPr>
                <w:tcW w:w="3117" w:type="dxa"/>
              </w:tcPr>
            </w:tcPrChange>
          </w:tcPr>
          <w:p w14:paraId="4D40EBCD" w14:textId="77777777" w:rsidR="00C43E00" w:rsidRDefault="00C43E00" w:rsidP="00DB25E6">
            <w:pPr>
              <w:cnfStyle w:val="000000100000" w:firstRow="0" w:lastRow="0" w:firstColumn="0" w:lastColumn="0" w:oddVBand="0" w:evenVBand="0" w:oddHBand="1" w:evenHBand="0" w:firstRowFirstColumn="0" w:firstRowLastColumn="0" w:lastRowFirstColumn="0" w:lastRowLastColumn="0"/>
              <w:rPr>
                <w:ins w:id="6657" w:author="Peter Arbogast [2]" w:date="2019-03-22T16:01:00Z"/>
              </w:rPr>
            </w:pPr>
          </w:p>
        </w:tc>
      </w:tr>
    </w:tbl>
    <w:p w14:paraId="36D9D273" w14:textId="09323286" w:rsidR="003C35E2" w:rsidRDefault="003C35E2" w:rsidP="003C35E2">
      <w:pPr>
        <w:rPr>
          <w:ins w:id="6658" w:author="Peter Arbogast [2]" w:date="2019-03-22T16:02:00Z"/>
        </w:rPr>
      </w:pPr>
    </w:p>
    <w:p w14:paraId="6A2BE3CF" w14:textId="555B5B9D" w:rsidR="00C43E00" w:rsidRDefault="00C43E00" w:rsidP="00C43E00">
      <w:pPr>
        <w:rPr>
          <w:ins w:id="6659" w:author="Peter Arbogast [2]" w:date="2019-03-22T16:05:00Z"/>
        </w:rPr>
      </w:pPr>
      <w:ins w:id="6660" w:author="Peter Arbogast [2]" w:date="2019-03-22T16:05:00Z">
        <w:r>
          <w:t>If Temp Table #</w:t>
        </w:r>
        <w:r w:rsidRPr="00D263E1">
          <w:t>csp_aspera_connector_device</w:t>
        </w:r>
        <w:r>
          <w:t>_relation exist, the Data will not shown. It will put into this table.</w:t>
        </w:r>
      </w:ins>
    </w:p>
    <w:p w14:paraId="5604EE69" w14:textId="77777777" w:rsidR="0046196B" w:rsidRDefault="0046196B">
      <w:pPr>
        <w:rPr>
          <w:ins w:id="6661" w:author="Peter Arbogast" w:date="2019-06-13T13:55:00Z"/>
        </w:rPr>
      </w:pPr>
      <w:ins w:id="6662" w:author="Peter Arbogast" w:date="2019-06-13T13:55:00Z">
        <w:r>
          <w:t>Used by:</w:t>
        </w:r>
      </w:ins>
    </w:p>
    <w:p w14:paraId="163B2550" w14:textId="72273C21" w:rsidR="0046196B" w:rsidDel="0046196B" w:rsidRDefault="0046196B" w:rsidP="0046196B">
      <w:pPr>
        <w:pStyle w:val="ListParagraph"/>
        <w:numPr>
          <w:ilvl w:val="0"/>
          <w:numId w:val="2"/>
        </w:numPr>
        <w:rPr>
          <w:del w:id="6663" w:author="Peter Arbogast" w:date="2019-06-13T13:55:00Z"/>
          <w:moveTo w:id="6664" w:author="Peter Arbogast" w:date="2019-06-13T13:55:00Z"/>
        </w:rPr>
        <w:pPrChange w:id="6665" w:author="Peter Arbogast" w:date="2019-06-13T13:55:00Z">
          <w:pPr/>
        </w:pPrChange>
      </w:pPr>
      <w:moveToRangeStart w:id="6666" w:author="Peter Arbogast" w:date="2019-06-13T13:55:00Z" w:name="move11326530"/>
      <w:moveTo w:id="6667" w:author="Peter Arbogast" w:date="2019-06-13T13:55:00Z">
        <w:r>
          <w:t>Store Procedure Used by Aspera Connector 499_raynet_devices_relations.xml</w:t>
        </w:r>
      </w:moveTo>
    </w:p>
    <w:moveToRangeEnd w:id="6666"/>
    <w:p w14:paraId="65C8F30D" w14:textId="69BB6B01" w:rsidR="00C43E00" w:rsidRDefault="00C43E00" w:rsidP="0046196B">
      <w:pPr>
        <w:pStyle w:val="ListParagraph"/>
        <w:numPr>
          <w:ilvl w:val="0"/>
          <w:numId w:val="2"/>
        </w:numPr>
        <w:rPr>
          <w:ins w:id="6668" w:author="Peter Arbogast [2]" w:date="2019-03-22T16:08:00Z"/>
        </w:rPr>
        <w:pPrChange w:id="6669" w:author="Peter Arbogast" w:date="2019-06-13T13:55:00Z">
          <w:pPr/>
        </w:pPrChange>
      </w:pPr>
      <w:ins w:id="6670" w:author="Peter Arbogast [2]" w:date="2019-03-22T16:08:00Z">
        <w:r>
          <w:br w:type="page"/>
        </w:r>
      </w:ins>
    </w:p>
    <w:p w14:paraId="71564C59" w14:textId="5392445A" w:rsidR="00C43E00" w:rsidRDefault="00983624">
      <w:pPr>
        <w:pStyle w:val="Heading3"/>
        <w:numPr>
          <w:ilvl w:val="2"/>
          <w:numId w:val="1"/>
        </w:numPr>
        <w:ind w:left="709"/>
        <w:rPr>
          <w:ins w:id="6671" w:author="Peter Arbogast [2]" w:date="2019-03-22T16:09:00Z"/>
        </w:rPr>
        <w:pPrChange w:id="6672" w:author="Peter Arbogast [2]" w:date="2019-03-22T16:09:00Z">
          <w:pPr/>
        </w:pPrChange>
      </w:pPr>
      <w:bookmarkStart w:id="6673" w:name="_Toc11337036"/>
      <w:ins w:id="6674" w:author="Peter Arbogast [2]" w:date="2019-03-22T16:09:00Z">
        <w:r w:rsidRPr="00983624">
          <w:lastRenderedPageBreak/>
          <w:t>csp_aspera_connector_device_relation_types</w:t>
        </w:r>
        <w:bookmarkEnd w:id="6673"/>
      </w:ins>
    </w:p>
    <w:p w14:paraId="35496C3F" w14:textId="5519A38D" w:rsidR="00983624" w:rsidRDefault="00983624">
      <w:pPr>
        <w:rPr>
          <w:ins w:id="6675" w:author="Peter Arbogast [2]" w:date="2019-03-22T16:10:00Z"/>
        </w:rPr>
        <w:pPrChange w:id="6676" w:author="Peter Arbogast [2]" w:date="2019-03-22T16:10:00Z">
          <w:pPr>
            <w:pStyle w:val="ListParagraph"/>
            <w:numPr>
              <w:numId w:val="1"/>
            </w:numPr>
            <w:ind w:hanging="360"/>
          </w:pPr>
        </w:pPrChange>
      </w:pPr>
      <w:moveFromRangeStart w:id="6677" w:author="Peter Arbogast" w:date="2019-06-13T13:56:00Z" w:name="move11326576"/>
      <w:moveFrom w:id="6678" w:author="Peter Arbogast" w:date="2019-06-13T13:56:00Z">
        <w:ins w:id="6679" w:author="Peter Arbogast [2]" w:date="2019-03-22T16:10:00Z">
          <w:r w:rsidDel="0046196B">
            <w:t>Store Procedure Used by Aspera Connector 499_raynet_devices_relations.xml</w:t>
          </w:r>
        </w:ins>
      </w:moveFrom>
      <w:moveFromRangeEnd w:id="6677"/>
      <w:ins w:id="6680" w:author="Peter Arbogast" w:date="2019-06-13T13:55:00Z">
        <w:r w:rsidR="0046196B">
          <w:t>Get all Device Relation Types what are used by RayVentory by default.</w:t>
        </w:r>
      </w:ins>
    </w:p>
    <w:p w14:paraId="1AC50A02" w14:textId="77777777" w:rsidR="00983624" w:rsidRDefault="00983624" w:rsidP="00983624">
      <w:pPr>
        <w:rPr>
          <w:ins w:id="6681" w:author="Peter Arbogast [2]" w:date="2019-03-22T16:10:00Z"/>
        </w:rPr>
      </w:pPr>
      <w:ins w:id="6682" w:author="Peter Arbogast [2]" w:date="2019-03-22T16:10:00Z">
        <w:r>
          <w:t>Parameter:</w:t>
        </w:r>
      </w:ins>
    </w:p>
    <w:tbl>
      <w:tblPr>
        <w:tblStyle w:val="GridTable4"/>
        <w:tblW w:w="0" w:type="auto"/>
        <w:tblLook w:val="04A0" w:firstRow="1" w:lastRow="0" w:firstColumn="1" w:lastColumn="0" w:noHBand="0" w:noVBand="1"/>
      </w:tblPr>
      <w:tblGrid>
        <w:gridCol w:w="3116"/>
        <w:gridCol w:w="3117"/>
        <w:gridCol w:w="3117"/>
      </w:tblGrid>
      <w:tr w:rsidR="00983624" w14:paraId="1373CF8A" w14:textId="77777777" w:rsidTr="00DB25E6">
        <w:trPr>
          <w:cnfStyle w:val="100000000000" w:firstRow="1" w:lastRow="0" w:firstColumn="0" w:lastColumn="0" w:oddVBand="0" w:evenVBand="0" w:oddHBand="0" w:evenHBand="0" w:firstRowFirstColumn="0" w:firstRowLastColumn="0" w:lastRowFirstColumn="0" w:lastRowLastColumn="0"/>
          <w:ins w:id="6683" w:author="Peter Arbogast [2]" w:date="2019-03-22T16:10:00Z"/>
        </w:trPr>
        <w:tc>
          <w:tcPr>
            <w:cnfStyle w:val="001000000000" w:firstRow="0" w:lastRow="0" w:firstColumn="1" w:lastColumn="0" w:oddVBand="0" w:evenVBand="0" w:oddHBand="0" w:evenHBand="0" w:firstRowFirstColumn="0" w:firstRowLastColumn="0" w:lastRowFirstColumn="0" w:lastRowLastColumn="0"/>
            <w:tcW w:w="3116" w:type="dxa"/>
          </w:tcPr>
          <w:p w14:paraId="141DA581" w14:textId="77777777" w:rsidR="00983624" w:rsidRDefault="00983624" w:rsidP="00DB25E6">
            <w:pPr>
              <w:rPr>
                <w:ins w:id="6684" w:author="Peter Arbogast [2]" w:date="2019-03-22T16:10:00Z"/>
              </w:rPr>
            </w:pPr>
            <w:ins w:id="6685" w:author="Peter Arbogast [2]" w:date="2019-03-22T16:10:00Z">
              <w:r>
                <w:t>Parameter</w:t>
              </w:r>
            </w:ins>
          </w:p>
        </w:tc>
        <w:tc>
          <w:tcPr>
            <w:tcW w:w="3117" w:type="dxa"/>
          </w:tcPr>
          <w:p w14:paraId="5062F0DF" w14:textId="77777777" w:rsidR="00983624" w:rsidRDefault="00983624" w:rsidP="00DB25E6">
            <w:pPr>
              <w:cnfStyle w:val="100000000000" w:firstRow="1" w:lastRow="0" w:firstColumn="0" w:lastColumn="0" w:oddVBand="0" w:evenVBand="0" w:oddHBand="0" w:evenHBand="0" w:firstRowFirstColumn="0" w:firstRowLastColumn="0" w:lastRowFirstColumn="0" w:lastRowLastColumn="0"/>
              <w:rPr>
                <w:ins w:id="6686" w:author="Peter Arbogast [2]" w:date="2019-03-22T16:10:00Z"/>
              </w:rPr>
            </w:pPr>
            <w:ins w:id="6687" w:author="Peter Arbogast [2]" w:date="2019-03-22T16:10:00Z">
              <w:r>
                <w:t>Default value</w:t>
              </w:r>
            </w:ins>
          </w:p>
        </w:tc>
        <w:tc>
          <w:tcPr>
            <w:tcW w:w="3117" w:type="dxa"/>
          </w:tcPr>
          <w:p w14:paraId="7EBF7EE3" w14:textId="77777777" w:rsidR="00983624" w:rsidRDefault="00983624" w:rsidP="00DB25E6">
            <w:pPr>
              <w:cnfStyle w:val="100000000000" w:firstRow="1" w:lastRow="0" w:firstColumn="0" w:lastColumn="0" w:oddVBand="0" w:evenVBand="0" w:oddHBand="0" w:evenHBand="0" w:firstRowFirstColumn="0" w:firstRowLastColumn="0" w:lastRowFirstColumn="0" w:lastRowLastColumn="0"/>
              <w:rPr>
                <w:ins w:id="6688" w:author="Peter Arbogast [2]" w:date="2019-03-22T16:10:00Z"/>
              </w:rPr>
            </w:pPr>
            <w:ins w:id="6689" w:author="Peter Arbogast [2]" w:date="2019-03-22T16:10:00Z">
              <w:r>
                <w:t>Description</w:t>
              </w:r>
            </w:ins>
          </w:p>
        </w:tc>
      </w:tr>
      <w:tr w:rsidR="00983624" w14:paraId="7A1E4049" w14:textId="77777777" w:rsidTr="00DB25E6">
        <w:trPr>
          <w:cnfStyle w:val="000000100000" w:firstRow="0" w:lastRow="0" w:firstColumn="0" w:lastColumn="0" w:oddVBand="0" w:evenVBand="0" w:oddHBand="1" w:evenHBand="0" w:firstRowFirstColumn="0" w:firstRowLastColumn="0" w:lastRowFirstColumn="0" w:lastRowLastColumn="0"/>
          <w:ins w:id="6690" w:author="Peter Arbogast [2]" w:date="2019-03-22T16:10:00Z"/>
        </w:trPr>
        <w:tc>
          <w:tcPr>
            <w:cnfStyle w:val="001000000000" w:firstRow="0" w:lastRow="0" w:firstColumn="1" w:lastColumn="0" w:oddVBand="0" w:evenVBand="0" w:oddHBand="0" w:evenHBand="0" w:firstRowFirstColumn="0" w:firstRowLastColumn="0" w:lastRowFirstColumn="0" w:lastRowLastColumn="0"/>
            <w:tcW w:w="3116" w:type="dxa"/>
          </w:tcPr>
          <w:p w14:paraId="5CEDAB63" w14:textId="77777777" w:rsidR="00983624" w:rsidRDefault="00983624" w:rsidP="00DB25E6">
            <w:pPr>
              <w:rPr>
                <w:ins w:id="6691" w:author="Peter Arbogast [2]" w:date="2019-03-22T16:10:00Z"/>
              </w:rPr>
            </w:pPr>
            <w:ins w:id="6692" w:author="Peter Arbogast [2]" w:date="2019-03-22T16:10:00Z">
              <w:r w:rsidRPr="00A73389">
                <w:t>@sDataSourceID</w:t>
              </w:r>
            </w:ins>
          </w:p>
        </w:tc>
        <w:tc>
          <w:tcPr>
            <w:tcW w:w="3117" w:type="dxa"/>
          </w:tcPr>
          <w:p w14:paraId="24D4CF08" w14:textId="77777777" w:rsidR="00983624" w:rsidRDefault="00983624" w:rsidP="00DB25E6">
            <w:pPr>
              <w:cnfStyle w:val="000000100000" w:firstRow="0" w:lastRow="0" w:firstColumn="0" w:lastColumn="0" w:oddVBand="0" w:evenVBand="0" w:oddHBand="1" w:evenHBand="0" w:firstRowFirstColumn="0" w:firstRowLastColumn="0" w:lastRowFirstColumn="0" w:lastRowLastColumn="0"/>
              <w:rPr>
                <w:ins w:id="6693" w:author="Peter Arbogast [2]" w:date="2019-03-22T16:10:00Z"/>
              </w:rPr>
            </w:pPr>
            <w:ins w:id="6694" w:author="Peter Arbogast [2]" w:date="2019-03-22T16:10:00Z">
              <w:r>
                <w:t>RayVentory</w:t>
              </w:r>
            </w:ins>
          </w:p>
        </w:tc>
        <w:tc>
          <w:tcPr>
            <w:tcW w:w="3117" w:type="dxa"/>
          </w:tcPr>
          <w:p w14:paraId="1317261F" w14:textId="77777777" w:rsidR="00983624" w:rsidRDefault="00983624" w:rsidP="00DB25E6">
            <w:pPr>
              <w:cnfStyle w:val="000000100000" w:firstRow="0" w:lastRow="0" w:firstColumn="0" w:lastColumn="0" w:oddVBand="0" w:evenVBand="0" w:oddHBand="1" w:evenHBand="0" w:firstRowFirstColumn="0" w:firstRowLastColumn="0" w:lastRowFirstColumn="0" w:lastRowLastColumn="0"/>
              <w:rPr>
                <w:ins w:id="6695" w:author="Peter Arbogast [2]" w:date="2019-03-22T16:10:00Z"/>
              </w:rPr>
            </w:pPr>
            <w:ins w:id="6696" w:author="Peter Arbogast [2]" w:date="2019-03-22T16:10:00Z">
              <w:r>
                <w:t>Smarttrack Connector SourceID</w:t>
              </w:r>
            </w:ins>
          </w:p>
        </w:tc>
      </w:tr>
    </w:tbl>
    <w:p w14:paraId="2D5514E0" w14:textId="398F48E0" w:rsidR="00983624" w:rsidRDefault="00983624" w:rsidP="003C35E2">
      <w:pPr>
        <w:rPr>
          <w:ins w:id="6697" w:author="Peter Arbogast [2]" w:date="2019-03-22T16:10:00Z"/>
        </w:rPr>
      </w:pPr>
    </w:p>
    <w:p w14:paraId="41D4F5C8" w14:textId="77777777" w:rsidR="00983624" w:rsidRDefault="00983624" w:rsidP="00983624">
      <w:pPr>
        <w:rPr>
          <w:ins w:id="6698" w:author="Peter Arbogast [2]" w:date="2019-03-22T16:11:00Z"/>
        </w:rPr>
      </w:pPr>
      <w:ins w:id="6699" w:author="Peter Arbogast [2]" w:date="2019-03-22T16:11:00Z">
        <w:r>
          <w:t>Return:</w:t>
        </w:r>
      </w:ins>
    </w:p>
    <w:tbl>
      <w:tblPr>
        <w:tblStyle w:val="GridTable4"/>
        <w:tblW w:w="9351" w:type="dxa"/>
        <w:tblLook w:val="04A0" w:firstRow="1" w:lastRow="0" w:firstColumn="1" w:lastColumn="0" w:noHBand="0" w:noVBand="1"/>
      </w:tblPr>
      <w:tblGrid>
        <w:gridCol w:w="2547"/>
        <w:gridCol w:w="2126"/>
        <w:gridCol w:w="4678"/>
      </w:tblGrid>
      <w:tr w:rsidR="00983624" w14:paraId="0782D0FE" w14:textId="77777777" w:rsidTr="00DB25E6">
        <w:trPr>
          <w:cnfStyle w:val="100000000000" w:firstRow="1" w:lastRow="0" w:firstColumn="0" w:lastColumn="0" w:oddVBand="0" w:evenVBand="0" w:oddHBand="0" w:evenHBand="0" w:firstRowFirstColumn="0" w:firstRowLastColumn="0" w:lastRowFirstColumn="0" w:lastRowLastColumn="0"/>
          <w:ins w:id="6700" w:author="Peter Arbogast [2]" w:date="2019-03-22T16:11:00Z"/>
        </w:trPr>
        <w:tc>
          <w:tcPr>
            <w:cnfStyle w:val="001000000000" w:firstRow="0" w:lastRow="0" w:firstColumn="1" w:lastColumn="0" w:oddVBand="0" w:evenVBand="0" w:oddHBand="0" w:evenHBand="0" w:firstRowFirstColumn="0" w:firstRowLastColumn="0" w:lastRowFirstColumn="0" w:lastRowLastColumn="0"/>
            <w:tcW w:w="2547" w:type="dxa"/>
          </w:tcPr>
          <w:p w14:paraId="21E5C629" w14:textId="77777777" w:rsidR="00983624" w:rsidRDefault="00983624" w:rsidP="00DB25E6">
            <w:pPr>
              <w:rPr>
                <w:ins w:id="6701" w:author="Peter Arbogast [2]" w:date="2019-03-22T16:11:00Z"/>
              </w:rPr>
            </w:pPr>
            <w:ins w:id="6702" w:author="Peter Arbogast [2]" w:date="2019-03-22T16:11:00Z">
              <w:r>
                <w:t>Colum name</w:t>
              </w:r>
            </w:ins>
          </w:p>
        </w:tc>
        <w:tc>
          <w:tcPr>
            <w:tcW w:w="2126" w:type="dxa"/>
          </w:tcPr>
          <w:p w14:paraId="06EFD7D5" w14:textId="77777777" w:rsidR="00983624" w:rsidRDefault="00983624" w:rsidP="00DB25E6">
            <w:pPr>
              <w:cnfStyle w:val="100000000000" w:firstRow="1" w:lastRow="0" w:firstColumn="0" w:lastColumn="0" w:oddVBand="0" w:evenVBand="0" w:oddHBand="0" w:evenHBand="0" w:firstRowFirstColumn="0" w:firstRowLastColumn="0" w:lastRowFirstColumn="0" w:lastRowLastColumn="0"/>
              <w:rPr>
                <w:ins w:id="6703" w:author="Peter Arbogast [2]" w:date="2019-03-22T16:11:00Z"/>
              </w:rPr>
            </w:pPr>
            <w:ins w:id="6704" w:author="Peter Arbogast [2]" w:date="2019-03-22T16:11:00Z">
              <w:r>
                <w:t>Type</w:t>
              </w:r>
            </w:ins>
          </w:p>
        </w:tc>
        <w:tc>
          <w:tcPr>
            <w:tcW w:w="4678" w:type="dxa"/>
          </w:tcPr>
          <w:p w14:paraId="3A37BE0D" w14:textId="77777777" w:rsidR="00983624" w:rsidRDefault="00983624" w:rsidP="00DB25E6">
            <w:pPr>
              <w:cnfStyle w:val="100000000000" w:firstRow="1" w:lastRow="0" w:firstColumn="0" w:lastColumn="0" w:oddVBand="0" w:evenVBand="0" w:oddHBand="0" w:evenHBand="0" w:firstRowFirstColumn="0" w:firstRowLastColumn="0" w:lastRowFirstColumn="0" w:lastRowLastColumn="0"/>
              <w:rPr>
                <w:ins w:id="6705" w:author="Peter Arbogast [2]" w:date="2019-03-22T16:11:00Z"/>
              </w:rPr>
            </w:pPr>
            <w:ins w:id="6706" w:author="Peter Arbogast [2]" w:date="2019-03-22T16:11:00Z">
              <w:r>
                <w:t>Description</w:t>
              </w:r>
            </w:ins>
          </w:p>
        </w:tc>
      </w:tr>
      <w:tr w:rsidR="00983624" w14:paraId="73A87B82" w14:textId="77777777" w:rsidTr="00DB25E6">
        <w:trPr>
          <w:cnfStyle w:val="000000100000" w:firstRow="0" w:lastRow="0" w:firstColumn="0" w:lastColumn="0" w:oddVBand="0" w:evenVBand="0" w:oddHBand="1" w:evenHBand="0" w:firstRowFirstColumn="0" w:firstRowLastColumn="0" w:lastRowFirstColumn="0" w:lastRowLastColumn="0"/>
          <w:ins w:id="6707" w:author="Peter Arbogast [2]" w:date="2019-03-22T16:11:00Z"/>
        </w:trPr>
        <w:tc>
          <w:tcPr>
            <w:cnfStyle w:val="001000000000" w:firstRow="0" w:lastRow="0" w:firstColumn="1" w:lastColumn="0" w:oddVBand="0" w:evenVBand="0" w:oddHBand="0" w:evenHBand="0" w:firstRowFirstColumn="0" w:firstRowLastColumn="0" w:lastRowFirstColumn="0" w:lastRowLastColumn="0"/>
            <w:tcW w:w="2547" w:type="dxa"/>
          </w:tcPr>
          <w:p w14:paraId="409852B3" w14:textId="77777777" w:rsidR="00983624" w:rsidRDefault="00983624" w:rsidP="00DB25E6">
            <w:pPr>
              <w:rPr>
                <w:ins w:id="6708" w:author="Peter Arbogast [2]" w:date="2019-03-22T16:11:00Z"/>
              </w:rPr>
            </w:pPr>
            <w:ins w:id="6709" w:author="Peter Arbogast [2]" w:date="2019-03-22T16:11:00Z">
              <w:r>
                <w:t>import_id</w:t>
              </w:r>
            </w:ins>
          </w:p>
        </w:tc>
        <w:tc>
          <w:tcPr>
            <w:tcW w:w="2126" w:type="dxa"/>
          </w:tcPr>
          <w:p w14:paraId="2EA9803C" w14:textId="77777777" w:rsidR="00983624" w:rsidRDefault="00983624" w:rsidP="00DB25E6">
            <w:pPr>
              <w:cnfStyle w:val="000000100000" w:firstRow="0" w:lastRow="0" w:firstColumn="0" w:lastColumn="0" w:oddVBand="0" w:evenVBand="0" w:oddHBand="1" w:evenHBand="0" w:firstRowFirstColumn="0" w:firstRowLastColumn="0" w:lastRowFirstColumn="0" w:lastRowLastColumn="0"/>
              <w:rPr>
                <w:ins w:id="6710" w:author="Peter Arbogast [2]" w:date="2019-03-22T16:11:00Z"/>
              </w:rPr>
            </w:pPr>
            <w:ins w:id="6711" w:author="Peter Arbogast [2]" w:date="2019-03-22T16:11:00Z">
              <w:r>
                <w:t>NVARCHAR(50)</w:t>
              </w:r>
            </w:ins>
          </w:p>
        </w:tc>
        <w:tc>
          <w:tcPr>
            <w:tcW w:w="4678" w:type="dxa"/>
          </w:tcPr>
          <w:p w14:paraId="37A94428" w14:textId="79BDB900" w:rsidR="00983624" w:rsidRDefault="00983624" w:rsidP="00DB25E6">
            <w:pPr>
              <w:cnfStyle w:val="000000100000" w:firstRow="0" w:lastRow="0" w:firstColumn="0" w:lastColumn="0" w:oddVBand="0" w:evenVBand="0" w:oddHBand="1" w:evenHBand="0" w:firstRowFirstColumn="0" w:firstRowLastColumn="0" w:lastRowFirstColumn="0" w:lastRowLastColumn="0"/>
              <w:rPr>
                <w:ins w:id="6712" w:author="Peter Arbogast [2]" w:date="2019-03-22T16:11:00Z"/>
              </w:rPr>
            </w:pPr>
            <w:ins w:id="6713" w:author="Peter Arbogast [2]" w:date="2019-03-22T16:12:00Z">
              <w:r>
                <w:t>Relation Type ImportID, l</w:t>
              </w:r>
            </w:ins>
            <w:ins w:id="6714" w:author="Peter Arbogast [2]" w:date="2019-03-22T16:13:00Z">
              <w:r>
                <w:t>ook Relation Type List</w:t>
              </w:r>
            </w:ins>
          </w:p>
        </w:tc>
      </w:tr>
      <w:tr w:rsidR="00983624" w14:paraId="1BB24120" w14:textId="77777777" w:rsidTr="00DB25E6">
        <w:trPr>
          <w:ins w:id="6715" w:author="Peter Arbogast [2]" w:date="2019-03-22T16:11:00Z"/>
        </w:trPr>
        <w:tc>
          <w:tcPr>
            <w:cnfStyle w:val="001000000000" w:firstRow="0" w:lastRow="0" w:firstColumn="1" w:lastColumn="0" w:oddVBand="0" w:evenVBand="0" w:oddHBand="0" w:evenHBand="0" w:firstRowFirstColumn="0" w:firstRowLastColumn="0" w:lastRowFirstColumn="0" w:lastRowLastColumn="0"/>
            <w:tcW w:w="2547" w:type="dxa"/>
          </w:tcPr>
          <w:p w14:paraId="21972749" w14:textId="77777777" w:rsidR="00983624" w:rsidRDefault="00983624" w:rsidP="00DB25E6">
            <w:pPr>
              <w:rPr>
                <w:ins w:id="6716" w:author="Peter Arbogast [2]" w:date="2019-03-22T16:11:00Z"/>
              </w:rPr>
            </w:pPr>
            <w:ins w:id="6717" w:author="Peter Arbogast [2]" w:date="2019-03-22T16:11:00Z">
              <w:r>
                <w:t>import_data_source_id</w:t>
              </w:r>
            </w:ins>
          </w:p>
        </w:tc>
        <w:tc>
          <w:tcPr>
            <w:tcW w:w="2126" w:type="dxa"/>
          </w:tcPr>
          <w:p w14:paraId="3ECAD524" w14:textId="77777777" w:rsidR="00983624" w:rsidRDefault="00983624" w:rsidP="00DB25E6">
            <w:pPr>
              <w:cnfStyle w:val="000000000000" w:firstRow="0" w:lastRow="0" w:firstColumn="0" w:lastColumn="0" w:oddVBand="0" w:evenVBand="0" w:oddHBand="0" w:evenHBand="0" w:firstRowFirstColumn="0" w:firstRowLastColumn="0" w:lastRowFirstColumn="0" w:lastRowLastColumn="0"/>
              <w:rPr>
                <w:ins w:id="6718" w:author="Peter Arbogast [2]" w:date="2019-03-22T16:11:00Z"/>
              </w:rPr>
            </w:pPr>
            <w:ins w:id="6719" w:author="Peter Arbogast [2]" w:date="2019-03-22T16:11:00Z">
              <w:r>
                <w:t>NVARCHAR(50)</w:t>
              </w:r>
            </w:ins>
          </w:p>
        </w:tc>
        <w:tc>
          <w:tcPr>
            <w:tcW w:w="4678" w:type="dxa"/>
          </w:tcPr>
          <w:p w14:paraId="065F93B5" w14:textId="77777777" w:rsidR="00983624" w:rsidRDefault="00983624" w:rsidP="00DB25E6">
            <w:pPr>
              <w:cnfStyle w:val="000000000000" w:firstRow="0" w:lastRow="0" w:firstColumn="0" w:lastColumn="0" w:oddVBand="0" w:evenVBand="0" w:oddHBand="0" w:evenHBand="0" w:firstRowFirstColumn="0" w:firstRowLastColumn="0" w:lastRowFirstColumn="0" w:lastRowLastColumn="0"/>
              <w:rPr>
                <w:ins w:id="6720" w:author="Peter Arbogast [2]" w:date="2019-03-22T16:11:00Z"/>
              </w:rPr>
            </w:pPr>
            <w:ins w:id="6721" w:author="Peter Arbogast [2]" w:date="2019-03-22T16:11:00Z">
              <w:r>
                <w:t>Value of @sDataSourceID</w:t>
              </w:r>
            </w:ins>
          </w:p>
        </w:tc>
      </w:tr>
      <w:tr w:rsidR="00983624" w14:paraId="40F0FBD0" w14:textId="77777777" w:rsidTr="00DB25E6">
        <w:trPr>
          <w:cnfStyle w:val="000000100000" w:firstRow="0" w:lastRow="0" w:firstColumn="0" w:lastColumn="0" w:oddVBand="0" w:evenVBand="0" w:oddHBand="1" w:evenHBand="0" w:firstRowFirstColumn="0" w:firstRowLastColumn="0" w:lastRowFirstColumn="0" w:lastRowLastColumn="0"/>
          <w:ins w:id="6722" w:author="Peter Arbogast [2]" w:date="2019-03-22T16:11:00Z"/>
        </w:trPr>
        <w:tc>
          <w:tcPr>
            <w:cnfStyle w:val="001000000000" w:firstRow="0" w:lastRow="0" w:firstColumn="1" w:lastColumn="0" w:oddVBand="0" w:evenVBand="0" w:oddHBand="0" w:evenHBand="0" w:firstRowFirstColumn="0" w:firstRowLastColumn="0" w:lastRowFirstColumn="0" w:lastRowLastColumn="0"/>
            <w:tcW w:w="2547" w:type="dxa"/>
          </w:tcPr>
          <w:p w14:paraId="20792F36" w14:textId="77777777" w:rsidR="00983624" w:rsidRDefault="00983624" w:rsidP="00DB25E6">
            <w:pPr>
              <w:rPr>
                <w:ins w:id="6723" w:author="Peter Arbogast [2]" w:date="2019-03-22T16:11:00Z"/>
              </w:rPr>
            </w:pPr>
            <w:ins w:id="6724" w:author="Peter Arbogast [2]" w:date="2019-03-22T16:11:00Z">
              <w:r>
                <w:t>name</w:t>
              </w:r>
            </w:ins>
          </w:p>
        </w:tc>
        <w:tc>
          <w:tcPr>
            <w:tcW w:w="2126" w:type="dxa"/>
          </w:tcPr>
          <w:p w14:paraId="6414E223" w14:textId="77777777" w:rsidR="00983624" w:rsidRDefault="00983624" w:rsidP="00DB25E6">
            <w:pPr>
              <w:cnfStyle w:val="000000100000" w:firstRow="0" w:lastRow="0" w:firstColumn="0" w:lastColumn="0" w:oddVBand="0" w:evenVBand="0" w:oddHBand="1" w:evenHBand="0" w:firstRowFirstColumn="0" w:firstRowLastColumn="0" w:lastRowFirstColumn="0" w:lastRowLastColumn="0"/>
              <w:rPr>
                <w:ins w:id="6725" w:author="Peter Arbogast [2]" w:date="2019-03-22T16:11:00Z"/>
              </w:rPr>
            </w:pPr>
            <w:ins w:id="6726" w:author="Peter Arbogast [2]" w:date="2019-03-22T16:11:00Z">
              <w:r>
                <w:t>NVARCHAR(255)</w:t>
              </w:r>
            </w:ins>
          </w:p>
        </w:tc>
        <w:tc>
          <w:tcPr>
            <w:tcW w:w="4678" w:type="dxa"/>
          </w:tcPr>
          <w:p w14:paraId="10344969" w14:textId="3899B8F3" w:rsidR="00983624" w:rsidRDefault="00983624" w:rsidP="00DB25E6">
            <w:pPr>
              <w:cnfStyle w:val="000000100000" w:firstRow="0" w:lastRow="0" w:firstColumn="0" w:lastColumn="0" w:oddVBand="0" w:evenVBand="0" w:oddHBand="1" w:evenHBand="0" w:firstRowFirstColumn="0" w:firstRowLastColumn="0" w:lastRowFirstColumn="0" w:lastRowLastColumn="0"/>
              <w:rPr>
                <w:ins w:id="6727" w:author="Peter Arbogast [2]" w:date="2019-03-22T16:11:00Z"/>
              </w:rPr>
            </w:pPr>
            <w:ins w:id="6728" w:author="Peter Arbogast [2]" w:date="2019-03-22T16:11:00Z">
              <w:r>
                <w:t xml:space="preserve">Name of </w:t>
              </w:r>
            </w:ins>
            <w:ins w:id="6729" w:author="Peter Arbogast [2]" w:date="2019-03-22T16:13:00Z">
              <w:r>
                <w:t>Relation Type, look Relation Type List</w:t>
              </w:r>
            </w:ins>
          </w:p>
        </w:tc>
      </w:tr>
      <w:tr w:rsidR="00983624" w14:paraId="4B7E33EB" w14:textId="77777777" w:rsidTr="00DB25E6">
        <w:trPr>
          <w:ins w:id="6730" w:author="Peter Arbogast [2]" w:date="2019-03-22T16:11:00Z"/>
        </w:trPr>
        <w:tc>
          <w:tcPr>
            <w:cnfStyle w:val="001000000000" w:firstRow="0" w:lastRow="0" w:firstColumn="1" w:lastColumn="0" w:oddVBand="0" w:evenVBand="0" w:oddHBand="0" w:evenHBand="0" w:firstRowFirstColumn="0" w:firstRowLastColumn="0" w:lastRowFirstColumn="0" w:lastRowLastColumn="0"/>
            <w:tcW w:w="2547" w:type="dxa"/>
          </w:tcPr>
          <w:p w14:paraId="27C4B11D" w14:textId="77777777" w:rsidR="00983624" w:rsidRDefault="00983624" w:rsidP="00DB25E6">
            <w:pPr>
              <w:rPr>
                <w:ins w:id="6731" w:author="Peter Arbogast [2]" w:date="2019-03-22T16:11:00Z"/>
              </w:rPr>
            </w:pPr>
            <w:ins w:id="6732" w:author="Peter Arbogast [2]" w:date="2019-03-22T16:11:00Z">
              <w:r>
                <w:t>virtualization_type</w:t>
              </w:r>
            </w:ins>
          </w:p>
        </w:tc>
        <w:tc>
          <w:tcPr>
            <w:tcW w:w="2126" w:type="dxa"/>
          </w:tcPr>
          <w:p w14:paraId="3FCB7ACE" w14:textId="77777777" w:rsidR="00983624" w:rsidRDefault="00983624" w:rsidP="00DB25E6">
            <w:pPr>
              <w:cnfStyle w:val="000000000000" w:firstRow="0" w:lastRow="0" w:firstColumn="0" w:lastColumn="0" w:oddVBand="0" w:evenVBand="0" w:oddHBand="0" w:evenHBand="0" w:firstRowFirstColumn="0" w:firstRowLastColumn="0" w:lastRowFirstColumn="0" w:lastRowLastColumn="0"/>
              <w:rPr>
                <w:ins w:id="6733" w:author="Peter Arbogast [2]" w:date="2019-03-22T16:11:00Z"/>
              </w:rPr>
            </w:pPr>
            <w:ins w:id="6734" w:author="Peter Arbogast [2]" w:date="2019-03-22T16:11:00Z">
              <w:r>
                <w:t>NVARCHAR(4000)</w:t>
              </w:r>
            </w:ins>
          </w:p>
        </w:tc>
        <w:tc>
          <w:tcPr>
            <w:tcW w:w="4678" w:type="dxa"/>
          </w:tcPr>
          <w:p w14:paraId="7C32FF6F" w14:textId="77777777" w:rsidR="00983624" w:rsidRDefault="00983624" w:rsidP="00DB25E6">
            <w:pPr>
              <w:cnfStyle w:val="000000000000" w:firstRow="0" w:lastRow="0" w:firstColumn="0" w:lastColumn="0" w:oddVBand="0" w:evenVBand="0" w:oddHBand="0" w:evenHBand="0" w:firstRowFirstColumn="0" w:firstRowLastColumn="0" w:lastRowFirstColumn="0" w:lastRowLastColumn="0"/>
              <w:rPr>
                <w:ins w:id="6735" w:author="Peter Arbogast [2]" w:date="2019-03-22T16:11:00Z"/>
              </w:rPr>
            </w:pPr>
            <w:ins w:id="6736" w:author="Peter Arbogast [2]" w:date="2019-03-22T16:11:00Z">
              <w:r>
                <w:t>Type of Virtualisation</w:t>
              </w:r>
            </w:ins>
          </w:p>
        </w:tc>
      </w:tr>
    </w:tbl>
    <w:p w14:paraId="48EB8820" w14:textId="439A9C1B" w:rsidR="00983624" w:rsidRDefault="00983624" w:rsidP="003C35E2">
      <w:pPr>
        <w:rPr>
          <w:ins w:id="6737" w:author="Peter Arbogast [2]" w:date="2019-03-22T16:11:00Z"/>
        </w:rPr>
      </w:pPr>
    </w:p>
    <w:p w14:paraId="45E9F93F" w14:textId="32399186" w:rsidR="00983624" w:rsidRDefault="00983624" w:rsidP="00983624">
      <w:pPr>
        <w:rPr>
          <w:ins w:id="6738" w:author="Peter Arbogast [2]" w:date="2019-03-22T16:12:00Z"/>
        </w:rPr>
      </w:pPr>
      <w:ins w:id="6739" w:author="Peter Arbogast [2]" w:date="2019-03-22T16:13:00Z">
        <w:r>
          <w:t xml:space="preserve">Relation Type </w:t>
        </w:r>
      </w:ins>
      <w:ins w:id="6740" w:author="Peter Arbogast [2]" w:date="2019-03-22T16:12:00Z">
        <w:r>
          <w:t>List:</w:t>
        </w:r>
      </w:ins>
    </w:p>
    <w:tbl>
      <w:tblPr>
        <w:tblStyle w:val="GridTable4"/>
        <w:tblW w:w="9351" w:type="dxa"/>
        <w:tblLook w:val="04A0" w:firstRow="1" w:lastRow="0" w:firstColumn="1" w:lastColumn="0" w:noHBand="0" w:noVBand="1"/>
        <w:tblPrChange w:id="6741" w:author="Peter Arbogast [2]" w:date="2019-03-22T16:21:00Z">
          <w:tblPr>
            <w:tblStyle w:val="GridTable4"/>
            <w:tblW w:w="9351" w:type="dxa"/>
            <w:tblLook w:val="04A0" w:firstRow="1" w:lastRow="0" w:firstColumn="1" w:lastColumn="0" w:noHBand="0" w:noVBand="1"/>
          </w:tblPr>
        </w:tblPrChange>
      </w:tblPr>
      <w:tblGrid>
        <w:gridCol w:w="2616"/>
        <w:gridCol w:w="1941"/>
        <w:gridCol w:w="1978"/>
        <w:gridCol w:w="2816"/>
        <w:tblGridChange w:id="6742">
          <w:tblGrid>
            <w:gridCol w:w="2616"/>
            <w:gridCol w:w="1941"/>
            <w:gridCol w:w="1978"/>
            <w:gridCol w:w="2816"/>
          </w:tblGrid>
        </w:tblGridChange>
      </w:tblGrid>
      <w:tr w:rsidR="00983624" w14:paraId="2A7FB785" w14:textId="77777777" w:rsidTr="006E63A8">
        <w:trPr>
          <w:cnfStyle w:val="100000000000" w:firstRow="1" w:lastRow="0" w:firstColumn="0" w:lastColumn="0" w:oddVBand="0" w:evenVBand="0" w:oddHBand="0" w:evenHBand="0" w:firstRowFirstColumn="0" w:firstRowLastColumn="0" w:lastRowFirstColumn="0" w:lastRowLastColumn="0"/>
          <w:ins w:id="6743" w:author="Peter Arbogast [2]" w:date="2019-03-22T16:12:00Z"/>
        </w:trPr>
        <w:tc>
          <w:tcPr>
            <w:cnfStyle w:val="001000000000" w:firstRow="0" w:lastRow="0" w:firstColumn="1" w:lastColumn="0" w:oddVBand="0" w:evenVBand="0" w:oddHBand="0" w:evenHBand="0" w:firstRowFirstColumn="0" w:firstRowLastColumn="0" w:lastRowFirstColumn="0" w:lastRowLastColumn="0"/>
            <w:tcW w:w="2616" w:type="dxa"/>
            <w:tcPrChange w:id="6744" w:author="Peter Arbogast [2]" w:date="2019-03-22T16:21:00Z">
              <w:tcPr>
                <w:tcW w:w="2122" w:type="dxa"/>
              </w:tcPr>
            </w:tcPrChange>
          </w:tcPr>
          <w:p w14:paraId="3C0BBB75" w14:textId="77777777" w:rsidR="00983624" w:rsidRDefault="00983624" w:rsidP="00DB25E6">
            <w:pPr>
              <w:cnfStyle w:val="101000000000" w:firstRow="1" w:lastRow="0" w:firstColumn="1" w:lastColumn="0" w:oddVBand="0" w:evenVBand="0" w:oddHBand="0" w:evenHBand="0" w:firstRowFirstColumn="0" w:firstRowLastColumn="0" w:lastRowFirstColumn="0" w:lastRowLastColumn="0"/>
              <w:rPr>
                <w:ins w:id="6745" w:author="Peter Arbogast [2]" w:date="2019-03-22T16:12:00Z"/>
              </w:rPr>
            </w:pPr>
            <w:ins w:id="6746" w:author="Peter Arbogast [2]" w:date="2019-03-22T16:12:00Z">
              <w:r>
                <w:t>import_id</w:t>
              </w:r>
            </w:ins>
          </w:p>
        </w:tc>
        <w:tc>
          <w:tcPr>
            <w:tcW w:w="1941" w:type="dxa"/>
            <w:tcPrChange w:id="6747" w:author="Peter Arbogast [2]" w:date="2019-03-22T16:21:00Z">
              <w:tcPr>
                <w:tcW w:w="2126" w:type="dxa"/>
              </w:tcPr>
            </w:tcPrChange>
          </w:tcPr>
          <w:p w14:paraId="29233B9E" w14:textId="77777777" w:rsidR="00983624" w:rsidRDefault="00983624" w:rsidP="00DB25E6">
            <w:pPr>
              <w:cnfStyle w:val="100000000000" w:firstRow="1" w:lastRow="0" w:firstColumn="0" w:lastColumn="0" w:oddVBand="0" w:evenVBand="0" w:oddHBand="0" w:evenHBand="0" w:firstRowFirstColumn="0" w:firstRowLastColumn="0" w:lastRowFirstColumn="0" w:lastRowLastColumn="0"/>
              <w:rPr>
                <w:ins w:id="6748" w:author="Peter Arbogast [2]" w:date="2019-03-22T16:12:00Z"/>
              </w:rPr>
            </w:pPr>
            <w:ins w:id="6749" w:author="Peter Arbogast [2]" w:date="2019-03-22T16:12:00Z">
              <w:r>
                <w:t>name</w:t>
              </w:r>
            </w:ins>
          </w:p>
        </w:tc>
        <w:tc>
          <w:tcPr>
            <w:tcW w:w="1978" w:type="dxa"/>
            <w:tcPrChange w:id="6750" w:author="Peter Arbogast [2]" w:date="2019-03-22T16:21:00Z">
              <w:tcPr>
                <w:tcW w:w="1984" w:type="dxa"/>
              </w:tcPr>
            </w:tcPrChange>
          </w:tcPr>
          <w:p w14:paraId="47B2D425" w14:textId="77777777" w:rsidR="00983624" w:rsidRDefault="00983624" w:rsidP="00DB25E6">
            <w:pPr>
              <w:cnfStyle w:val="100000000000" w:firstRow="1" w:lastRow="0" w:firstColumn="0" w:lastColumn="0" w:oddVBand="0" w:evenVBand="0" w:oddHBand="0" w:evenHBand="0" w:firstRowFirstColumn="0" w:firstRowLastColumn="0" w:lastRowFirstColumn="0" w:lastRowLastColumn="0"/>
              <w:rPr>
                <w:ins w:id="6751" w:author="Peter Arbogast [2]" w:date="2019-03-22T16:12:00Z"/>
              </w:rPr>
            </w:pPr>
            <w:ins w:id="6752" w:author="Peter Arbogast [2]" w:date="2019-03-22T16:12:00Z">
              <w:r>
                <w:t>virtualization_type</w:t>
              </w:r>
            </w:ins>
          </w:p>
        </w:tc>
        <w:tc>
          <w:tcPr>
            <w:tcW w:w="2816" w:type="dxa"/>
            <w:tcPrChange w:id="6753" w:author="Peter Arbogast [2]" w:date="2019-03-22T16:21:00Z">
              <w:tcPr>
                <w:tcW w:w="3119" w:type="dxa"/>
              </w:tcPr>
            </w:tcPrChange>
          </w:tcPr>
          <w:p w14:paraId="32816EAD" w14:textId="77777777" w:rsidR="00983624" w:rsidRDefault="00983624" w:rsidP="00DB25E6">
            <w:pPr>
              <w:cnfStyle w:val="100000000000" w:firstRow="1" w:lastRow="0" w:firstColumn="0" w:lastColumn="0" w:oddVBand="0" w:evenVBand="0" w:oddHBand="0" w:evenHBand="0" w:firstRowFirstColumn="0" w:firstRowLastColumn="0" w:lastRowFirstColumn="0" w:lastRowLastColumn="0"/>
              <w:rPr>
                <w:ins w:id="6754" w:author="Peter Arbogast [2]" w:date="2019-03-22T16:12:00Z"/>
              </w:rPr>
            </w:pPr>
            <w:ins w:id="6755" w:author="Peter Arbogast [2]" w:date="2019-03-22T16:12:00Z">
              <w:r>
                <w:t>Description</w:t>
              </w:r>
            </w:ins>
          </w:p>
        </w:tc>
      </w:tr>
      <w:tr w:rsidR="00983624" w14:paraId="71F80094" w14:textId="77777777" w:rsidTr="006E63A8">
        <w:trPr>
          <w:cnfStyle w:val="000000100000" w:firstRow="0" w:lastRow="0" w:firstColumn="0" w:lastColumn="0" w:oddVBand="0" w:evenVBand="0" w:oddHBand="1" w:evenHBand="0" w:firstRowFirstColumn="0" w:firstRowLastColumn="0" w:lastRowFirstColumn="0" w:lastRowLastColumn="0"/>
          <w:ins w:id="6756" w:author="Peter Arbogast [2]" w:date="2019-03-22T16:12:00Z"/>
        </w:trPr>
        <w:tc>
          <w:tcPr>
            <w:cnfStyle w:val="001000000000" w:firstRow="0" w:lastRow="0" w:firstColumn="1" w:lastColumn="0" w:oddVBand="0" w:evenVBand="0" w:oddHBand="0" w:evenHBand="0" w:firstRowFirstColumn="0" w:firstRowLastColumn="0" w:lastRowFirstColumn="0" w:lastRowLastColumn="0"/>
            <w:tcW w:w="2616" w:type="dxa"/>
            <w:tcPrChange w:id="6757" w:author="Peter Arbogast [2]" w:date="2019-03-22T16:21:00Z">
              <w:tcPr>
                <w:tcW w:w="2122" w:type="dxa"/>
              </w:tcPr>
            </w:tcPrChange>
          </w:tcPr>
          <w:p w14:paraId="00B02689" w14:textId="28A7C401" w:rsidR="00983624" w:rsidRDefault="00983624" w:rsidP="00DB25E6">
            <w:pPr>
              <w:cnfStyle w:val="001000100000" w:firstRow="0" w:lastRow="0" w:firstColumn="1" w:lastColumn="0" w:oddVBand="0" w:evenVBand="0" w:oddHBand="1" w:evenHBand="0" w:firstRowFirstColumn="0" w:firstRowLastColumn="0" w:lastRowFirstColumn="0" w:lastRowLastColumn="0"/>
              <w:rPr>
                <w:ins w:id="6758" w:author="Peter Arbogast [2]" w:date="2019-03-22T16:12:00Z"/>
              </w:rPr>
            </w:pPr>
            <w:ins w:id="6759" w:author="Peter Arbogast [2]" w:date="2019-03-22T16:13:00Z">
              <w:r>
                <w:t>is_running_on_zone</w:t>
              </w:r>
            </w:ins>
          </w:p>
        </w:tc>
        <w:tc>
          <w:tcPr>
            <w:tcW w:w="1941" w:type="dxa"/>
            <w:tcPrChange w:id="6760" w:author="Peter Arbogast [2]" w:date="2019-03-22T16:21:00Z">
              <w:tcPr>
                <w:tcW w:w="2126" w:type="dxa"/>
              </w:tcPr>
            </w:tcPrChange>
          </w:tcPr>
          <w:p w14:paraId="00C3189C" w14:textId="0395083D" w:rsidR="00983624" w:rsidRDefault="00983624" w:rsidP="00DB25E6">
            <w:pPr>
              <w:cnfStyle w:val="000000100000" w:firstRow="0" w:lastRow="0" w:firstColumn="0" w:lastColumn="0" w:oddVBand="0" w:evenVBand="0" w:oddHBand="1" w:evenHBand="0" w:firstRowFirstColumn="0" w:firstRowLastColumn="0" w:lastRowFirstColumn="0" w:lastRowLastColumn="0"/>
              <w:rPr>
                <w:ins w:id="6761" w:author="Peter Arbogast [2]" w:date="2019-03-22T16:12:00Z"/>
              </w:rPr>
            </w:pPr>
            <w:ins w:id="6762" w:author="Peter Arbogast [2]" w:date="2019-03-22T16:13:00Z">
              <w:r>
                <w:t>I</w:t>
              </w:r>
            </w:ins>
            <w:ins w:id="6763" w:author="Peter Arbogast [2]" w:date="2019-03-22T16:14:00Z">
              <w:r>
                <w:t>s running on Zone</w:t>
              </w:r>
            </w:ins>
          </w:p>
        </w:tc>
        <w:tc>
          <w:tcPr>
            <w:tcW w:w="1978" w:type="dxa"/>
            <w:tcPrChange w:id="6764" w:author="Peter Arbogast [2]" w:date="2019-03-22T16:21:00Z">
              <w:tcPr>
                <w:tcW w:w="1984" w:type="dxa"/>
              </w:tcPr>
            </w:tcPrChange>
          </w:tcPr>
          <w:p w14:paraId="5793CD0C" w14:textId="2528F48E" w:rsidR="00983624" w:rsidRDefault="00983624" w:rsidP="00DB25E6">
            <w:pPr>
              <w:cnfStyle w:val="000000100000" w:firstRow="0" w:lastRow="0" w:firstColumn="0" w:lastColumn="0" w:oddVBand="0" w:evenVBand="0" w:oddHBand="1" w:evenHBand="0" w:firstRowFirstColumn="0" w:firstRowLastColumn="0" w:lastRowFirstColumn="0" w:lastRowLastColumn="0"/>
              <w:rPr>
                <w:ins w:id="6765" w:author="Peter Arbogast [2]" w:date="2019-03-22T16:12:00Z"/>
              </w:rPr>
            </w:pPr>
            <w:ins w:id="6766" w:author="Peter Arbogast [2]" w:date="2019-03-22T16:14:00Z">
              <w:r>
                <w:t>hw_partition</w:t>
              </w:r>
            </w:ins>
          </w:p>
        </w:tc>
        <w:tc>
          <w:tcPr>
            <w:tcW w:w="2816" w:type="dxa"/>
            <w:tcPrChange w:id="6767" w:author="Peter Arbogast [2]" w:date="2019-03-22T16:21:00Z">
              <w:tcPr>
                <w:tcW w:w="3119" w:type="dxa"/>
              </w:tcPr>
            </w:tcPrChange>
          </w:tcPr>
          <w:p w14:paraId="5C2E296C" w14:textId="046511C8" w:rsidR="00983624" w:rsidRDefault="00983624" w:rsidP="00DB25E6">
            <w:pPr>
              <w:cnfStyle w:val="000000100000" w:firstRow="0" w:lastRow="0" w:firstColumn="0" w:lastColumn="0" w:oddVBand="0" w:evenVBand="0" w:oddHBand="1" w:evenHBand="0" w:firstRowFirstColumn="0" w:firstRowLastColumn="0" w:lastRowFirstColumn="0" w:lastRowLastColumn="0"/>
              <w:rPr>
                <w:ins w:id="6768" w:author="Peter Arbogast [2]" w:date="2019-03-22T16:12:00Z"/>
              </w:rPr>
            </w:pPr>
            <w:ins w:id="6769" w:author="Peter Arbogast [2]" w:date="2019-03-22T16:12:00Z">
              <w:r>
                <w:t xml:space="preserve">HW Partition </w:t>
              </w:r>
            </w:ins>
            <w:ins w:id="6770" w:author="Peter Arbogast [2]" w:date="2019-03-22T16:14:00Z">
              <w:r>
                <w:t>Zone</w:t>
              </w:r>
            </w:ins>
          </w:p>
        </w:tc>
      </w:tr>
      <w:tr w:rsidR="00983624" w14:paraId="749A2EAF" w14:textId="77777777" w:rsidTr="006E63A8">
        <w:trPr>
          <w:ins w:id="6771" w:author="Peter Arbogast [2]" w:date="2019-03-22T16:12:00Z"/>
        </w:trPr>
        <w:tc>
          <w:tcPr>
            <w:cnfStyle w:val="001000000000" w:firstRow="0" w:lastRow="0" w:firstColumn="1" w:lastColumn="0" w:oddVBand="0" w:evenVBand="0" w:oddHBand="0" w:evenHBand="0" w:firstRowFirstColumn="0" w:firstRowLastColumn="0" w:lastRowFirstColumn="0" w:lastRowLastColumn="0"/>
            <w:tcW w:w="2616" w:type="dxa"/>
            <w:tcPrChange w:id="6772" w:author="Peter Arbogast [2]" w:date="2019-03-22T16:21:00Z">
              <w:tcPr>
                <w:tcW w:w="2122" w:type="dxa"/>
              </w:tcPr>
            </w:tcPrChange>
          </w:tcPr>
          <w:p w14:paraId="523B20A1" w14:textId="476ED9F4" w:rsidR="00983624" w:rsidRDefault="00983624" w:rsidP="00DB25E6">
            <w:pPr>
              <w:rPr>
                <w:ins w:id="6773" w:author="Peter Arbogast [2]" w:date="2019-03-22T16:12:00Z"/>
              </w:rPr>
            </w:pPr>
            <w:ins w:id="6774" w:author="Peter Arbogast [2]" w:date="2019-03-22T16:15:00Z">
              <w:r>
                <w:t>i</w:t>
              </w:r>
            </w:ins>
            <w:ins w:id="6775" w:author="Peter Arbogast [2]" w:date="2019-03-22T16:14:00Z">
              <w:r>
                <w:t>s_running_on_lpar</w:t>
              </w:r>
            </w:ins>
          </w:p>
        </w:tc>
        <w:tc>
          <w:tcPr>
            <w:tcW w:w="1941" w:type="dxa"/>
            <w:tcPrChange w:id="6776" w:author="Peter Arbogast [2]" w:date="2019-03-22T16:21:00Z">
              <w:tcPr>
                <w:tcW w:w="2126" w:type="dxa"/>
              </w:tcPr>
            </w:tcPrChange>
          </w:tcPr>
          <w:p w14:paraId="415FABDC" w14:textId="750DECF1" w:rsidR="00983624" w:rsidRDefault="00983624" w:rsidP="00DB25E6">
            <w:pPr>
              <w:cnfStyle w:val="000000000000" w:firstRow="0" w:lastRow="0" w:firstColumn="0" w:lastColumn="0" w:oddVBand="0" w:evenVBand="0" w:oddHBand="0" w:evenHBand="0" w:firstRowFirstColumn="0" w:firstRowLastColumn="0" w:lastRowFirstColumn="0" w:lastRowLastColumn="0"/>
              <w:rPr>
                <w:ins w:id="6777" w:author="Peter Arbogast [2]" w:date="2019-03-22T16:12:00Z"/>
              </w:rPr>
            </w:pPr>
            <w:ins w:id="6778" w:author="Peter Arbogast [2]" w:date="2019-03-22T16:14:00Z">
              <w:r>
                <w:t>Is running on LPAR</w:t>
              </w:r>
            </w:ins>
          </w:p>
        </w:tc>
        <w:tc>
          <w:tcPr>
            <w:tcW w:w="1978" w:type="dxa"/>
            <w:tcPrChange w:id="6779" w:author="Peter Arbogast [2]" w:date="2019-03-22T16:21:00Z">
              <w:tcPr>
                <w:tcW w:w="1984" w:type="dxa"/>
              </w:tcPr>
            </w:tcPrChange>
          </w:tcPr>
          <w:p w14:paraId="0E50FBEE" w14:textId="53A99EE1" w:rsidR="00983624" w:rsidRDefault="00983624" w:rsidP="00DB25E6">
            <w:pPr>
              <w:cnfStyle w:val="000000000000" w:firstRow="0" w:lastRow="0" w:firstColumn="0" w:lastColumn="0" w:oddVBand="0" w:evenVBand="0" w:oddHBand="0" w:evenHBand="0" w:firstRowFirstColumn="0" w:firstRowLastColumn="0" w:lastRowFirstColumn="0" w:lastRowLastColumn="0"/>
              <w:rPr>
                <w:ins w:id="6780" w:author="Peter Arbogast [2]" w:date="2019-03-22T16:12:00Z"/>
              </w:rPr>
            </w:pPr>
            <w:ins w:id="6781" w:author="Peter Arbogast [2]" w:date="2019-03-22T16:14:00Z">
              <w:r>
                <w:t>hw_</w:t>
              </w:r>
            </w:ins>
            <w:ins w:id="6782" w:author="Peter Arbogast [2]" w:date="2019-03-22T16:12:00Z">
              <w:r>
                <w:t>partition</w:t>
              </w:r>
            </w:ins>
          </w:p>
        </w:tc>
        <w:tc>
          <w:tcPr>
            <w:tcW w:w="2816" w:type="dxa"/>
            <w:tcPrChange w:id="6783" w:author="Peter Arbogast [2]" w:date="2019-03-22T16:21:00Z">
              <w:tcPr>
                <w:tcW w:w="3119" w:type="dxa"/>
              </w:tcPr>
            </w:tcPrChange>
          </w:tcPr>
          <w:p w14:paraId="53DD873E" w14:textId="08AF3B91" w:rsidR="00983624" w:rsidRDefault="00983624" w:rsidP="00DB25E6">
            <w:pPr>
              <w:cnfStyle w:val="000000000000" w:firstRow="0" w:lastRow="0" w:firstColumn="0" w:lastColumn="0" w:oddVBand="0" w:evenVBand="0" w:oddHBand="0" w:evenHBand="0" w:firstRowFirstColumn="0" w:firstRowLastColumn="0" w:lastRowFirstColumn="0" w:lastRowLastColumn="0"/>
              <w:rPr>
                <w:ins w:id="6784" w:author="Peter Arbogast [2]" w:date="2019-03-22T16:12:00Z"/>
              </w:rPr>
            </w:pPr>
            <w:ins w:id="6785" w:author="Peter Arbogast [2]" w:date="2019-03-22T16:15:00Z">
              <w:r>
                <w:t>HW Partition LPAR</w:t>
              </w:r>
            </w:ins>
          </w:p>
        </w:tc>
      </w:tr>
      <w:tr w:rsidR="00983624" w14:paraId="50CC1025" w14:textId="77777777" w:rsidTr="006E63A8">
        <w:trPr>
          <w:cnfStyle w:val="000000100000" w:firstRow="0" w:lastRow="0" w:firstColumn="0" w:lastColumn="0" w:oddVBand="0" w:evenVBand="0" w:oddHBand="1" w:evenHBand="0" w:firstRowFirstColumn="0" w:firstRowLastColumn="0" w:lastRowFirstColumn="0" w:lastRowLastColumn="0"/>
          <w:ins w:id="6786" w:author="Peter Arbogast [2]" w:date="2019-03-22T16:12:00Z"/>
        </w:trPr>
        <w:tc>
          <w:tcPr>
            <w:cnfStyle w:val="001000000000" w:firstRow="0" w:lastRow="0" w:firstColumn="1" w:lastColumn="0" w:oddVBand="0" w:evenVBand="0" w:oddHBand="0" w:evenHBand="0" w:firstRowFirstColumn="0" w:firstRowLastColumn="0" w:lastRowFirstColumn="0" w:lastRowLastColumn="0"/>
            <w:tcW w:w="2616" w:type="dxa"/>
            <w:tcPrChange w:id="6787" w:author="Peter Arbogast [2]" w:date="2019-03-22T16:21:00Z">
              <w:tcPr>
                <w:tcW w:w="2122" w:type="dxa"/>
              </w:tcPr>
            </w:tcPrChange>
          </w:tcPr>
          <w:p w14:paraId="59FDF59F" w14:textId="1A1FC83C" w:rsidR="00983624" w:rsidRDefault="00983624" w:rsidP="00DB25E6">
            <w:pPr>
              <w:cnfStyle w:val="001000100000" w:firstRow="0" w:lastRow="0" w:firstColumn="1" w:lastColumn="0" w:oddVBand="0" w:evenVBand="0" w:oddHBand="1" w:evenHBand="0" w:firstRowFirstColumn="0" w:firstRowLastColumn="0" w:lastRowFirstColumn="0" w:lastRowLastColumn="0"/>
              <w:rPr>
                <w:ins w:id="6788" w:author="Peter Arbogast [2]" w:date="2019-03-22T16:12:00Z"/>
              </w:rPr>
            </w:pPr>
            <w:ins w:id="6789" w:author="Peter Arbogast [2]" w:date="2019-03-22T16:15:00Z">
              <w:r>
                <w:t>is_</w:t>
              </w:r>
            </w:ins>
            <w:ins w:id="6790" w:author="Peter Arbogast [2]" w:date="2019-03-22T16:16:00Z">
              <w:r>
                <w:t>part_of_esx_cluster</w:t>
              </w:r>
            </w:ins>
          </w:p>
        </w:tc>
        <w:tc>
          <w:tcPr>
            <w:tcW w:w="1941" w:type="dxa"/>
            <w:tcPrChange w:id="6791" w:author="Peter Arbogast [2]" w:date="2019-03-22T16:21:00Z">
              <w:tcPr>
                <w:tcW w:w="2126" w:type="dxa"/>
              </w:tcPr>
            </w:tcPrChange>
          </w:tcPr>
          <w:p w14:paraId="7EC4ACF3" w14:textId="3421A0FD" w:rsidR="00983624" w:rsidRDefault="00983624" w:rsidP="00DB25E6">
            <w:pPr>
              <w:cnfStyle w:val="000000100000" w:firstRow="0" w:lastRow="0" w:firstColumn="0" w:lastColumn="0" w:oddVBand="0" w:evenVBand="0" w:oddHBand="1" w:evenHBand="0" w:firstRowFirstColumn="0" w:firstRowLastColumn="0" w:lastRowFirstColumn="0" w:lastRowLastColumn="0"/>
              <w:rPr>
                <w:ins w:id="6792" w:author="Peter Arbogast [2]" w:date="2019-03-22T16:12:00Z"/>
              </w:rPr>
            </w:pPr>
            <w:ins w:id="6793" w:author="Peter Arbogast [2]" w:date="2019-03-22T16:16:00Z">
              <w:r>
                <w:t>Is running on ESX Cluster</w:t>
              </w:r>
            </w:ins>
          </w:p>
        </w:tc>
        <w:tc>
          <w:tcPr>
            <w:tcW w:w="1978" w:type="dxa"/>
            <w:tcPrChange w:id="6794" w:author="Peter Arbogast [2]" w:date="2019-03-22T16:21:00Z">
              <w:tcPr>
                <w:tcW w:w="1984" w:type="dxa"/>
              </w:tcPr>
            </w:tcPrChange>
          </w:tcPr>
          <w:p w14:paraId="5A2BDE76" w14:textId="4608A6B5" w:rsidR="00983624" w:rsidRDefault="00983624" w:rsidP="00DB25E6">
            <w:pPr>
              <w:cnfStyle w:val="000000100000" w:firstRow="0" w:lastRow="0" w:firstColumn="0" w:lastColumn="0" w:oddVBand="0" w:evenVBand="0" w:oddHBand="1" w:evenHBand="0" w:firstRowFirstColumn="0" w:firstRowLastColumn="0" w:lastRowFirstColumn="0" w:lastRowLastColumn="0"/>
              <w:rPr>
                <w:ins w:id="6795" w:author="Peter Arbogast [2]" w:date="2019-03-22T16:12:00Z"/>
              </w:rPr>
            </w:pPr>
            <w:ins w:id="6796" w:author="Peter Arbogast [2]" w:date="2019-03-22T16:16:00Z">
              <w:r>
                <w:t>part_of_cluster</w:t>
              </w:r>
            </w:ins>
          </w:p>
        </w:tc>
        <w:tc>
          <w:tcPr>
            <w:tcW w:w="2816" w:type="dxa"/>
            <w:tcPrChange w:id="6797" w:author="Peter Arbogast [2]" w:date="2019-03-22T16:21:00Z">
              <w:tcPr>
                <w:tcW w:w="3119" w:type="dxa"/>
              </w:tcPr>
            </w:tcPrChange>
          </w:tcPr>
          <w:p w14:paraId="60023C31" w14:textId="7745C096" w:rsidR="00983624" w:rsidRDefault="00983624" w:rsidP="00DB25E6">
            <w:pPr>
              <w:cnfStyle w:val="000000100000" w:firstRow="0" w:lastRow="0" w:firstColumn="0" w:lastColumn="0" w:oddVBand="0" w:evenVBand="0" w:oddHBand="1" w:evenHBand="0" w:firstRowFirstColumn="0" w:firstRowLastColumn="0" w:lastRowFirstColumn="0" w:lastRowLastColumn="0"/>
              <w:rPr>
                <w:ins w:id="6798" w:author="Peter Arbogast [2]" w:date="2019-03-22T16:12:00Z"/>
              </w:rPr>
            </w:pPr>
            <w:ins w:id="6799" w:author="Peter Arbogast [2]" w:date="2019-03-22T16:17:00Z">
              <w:r>
                <w:t xml:space="preserve">ESX </w:t>
              </w:r>
            </w:ins>
            <w:ins w:id="6800" w:author="Peter Arbogast [2]" w:date="2019-03-22T16:18:00Z">
              <w:r>
                <w:t>Host - Cluster</w:t>
              </w:r>
            </w:ins>
            <w:ins w:id="6801" w:author="Peter Arbogast [2]" w:date="2019-03-22T16:17:00Z">
              <w:r>
                <w:t xml:space="preserve"> Relation</w:t>
              </w:r>
            </w:ins>
          </w:p>
        </w:tc>
      </w:tr>
      <w:tr w:rsidR="00983624" w14:paraId="5C9CC3B9" w14:textId="77777777" w:rsidTr="006E63A8">
        <w:trPr>
          <w:ins w:id="6802" w:author="Peter Arbogast [2]" w:date="2019-03-22T16:12:00Z"/>
        </w:trPr>
        <w:tc>
          <w:tcPr>
            <w:cnfStyle w:val="001000000000" w:firstRow="0" w:lastRow="0" w:firstColumn="1" w:lastColumn="0" w:oddVBand="0" w:evenVBand="0" w:oddHBand="0" w:evenHBand="0" w:firstRowFirstColumn="0" w:firstRowLastColumn="0" w:lastRowFirstColumn="0" w:lastRowLastColumn="0"/>
            <w:tcW w:w="2616" w:type="dxa"/>
            <w:tcPrChange w:id="6803" w:author="Peter Arbogast [2]" w:date="2019-03-22T16:21:00Z">
              <w:tcPr>
                <w:tcW w:w="2122" w:type="dxa"/>
              </w:tcPr>
            </w:tcPrChange>
          </w:tcPr>
          <w:p w14:paraId="3F944E4F" w14:textId="271D8A68" w:rsidR="00983624" w:rsidRDefault="00983624" w:rsidP="00DB25E6">
            <w:pPr>
              <w:rPr>
                <w:ins w:id="6804" w:author="Peter Arbogast [2]" w:date="2019-03-22T16:12:00Z"/>
              </w:rPr>
            </w:pPr>
            <w:ins w:id="6805" w:author="Peter Arbogast [2]" w:date="2019-03-22T16:17:00Z">
              <w:r>
                <w:t>is_running_on_esx</w:t>
              </w:r>
            </w:ins>
          </w:p>
        </w:tc>
        <w:tc>
          <w:tcPr>
            <w:tcW w:w="1941" w:type="dxa"/>
            <w:tcPrChange w:id="6806" w:author="Peter Arbogast [2]" w:date="2019-03-22T16:21:00Z">
              <w:tcPr>
                <w:tcW w:w="2126" w:type="dxa"/>
              </w:tcPr>
            </w:tcPrChange>
          </w:tcPr>
          <w:p w14:paraId="378CF1A2" w14:textId="1DF490EE" w:rsidR="00983624" w:rsidRDefault="00983624" w:rsidP="00DB25E6">
            <w:pPr>
              <w:cnfStyle w:val="000000000000" w:firstRow="0" w:lastRow="0" w:firstColumn="0" w:lastColumn="0" w:oddVBand="0" w:evenVBand="0" w:oddHBand="0" w:evenHBand="0" w:firstRowFirstColumn="0" w:firstRowLastColumn="0" w:lastRowFirstColumn="0" w:lastRowLastColumn="0"/>
              <w:rPr>
                <w:ins w:id="6807" w:author="Peter Arbogast [2]" w:date="2019-03-22T16:12:00Z"/>
              </w:rPr>
            </w:pPr>
            <w:ins w:id="6808" w:author="Peter Arbogast [2]" w:date="2019-03-22T16:17:00Z">
              <w:r>
                <w:t xml:space="preserve">Is running </w:t>
              </w:r>
            </w:ins>
            <w:ins w:id="6809" w:author="Peter Arbogast [2]" w:date="2019-03-22T16:18:00Z">
              <w:r>
                <w:t>on ESX</w:t>
              </w:r>
            </w:ins>
          </w:p>
        </w:tc>
        <w:tc>
          <w:tcPr>
            <w:tcW w:w="1978" w:type="dxa"/>
            <w:tcPrChange w:id="6810" w:author="Peter Arbogast [2]" w:date="2019-03-22T16:21:00Z">
              <w:tcPr>
                <w:tcW w:w="1984" w:type="dxa"/>
              </w:tcPr>
            </w:tcPrChange>
          </w:tcPr>
          <w:p w14:paraId="351EB1E3" w14:textId="022F4020" w:rsidR="00983624" w:rsidRDefault="00983624" w:rsidP="00DB25E6">
            <w:pPr>
              <w:cnfStyle w:val="000000000000" w:firstRow="0" w:lastRow="0" w:firstColumn="0" w:lastColumn="0" w:oddVBand="0" w:evenVBand="0" w:oddHBand="0" w:evenHBand="0" w:firstRowFirstColumn="0" w:firstRowLastColumn="0" w:lastRowFirstColumn="0" w:lastRowLastColumn="0"/>
              <w:rPr>
                <w:ins w:id="6811" w:author="Peter Arbogast [2]" w:date="2019-03-22T16:12:00Z"/>
              </w:rPr>
            </w:pPr>
            <w:ins w:id="6812" w:author="Peter Arbogast [2]" w:date="2019-03-22T16:18:00Z">
              <w:r>
                <w:t>sw_partition</w:t>
              </w:r>
            </w:ins>
          </w:p>
        </w:tc>
        <w:tc>
          <w:tcPr>
            <w:tcW w:w="2816" w:type="dxa"/>
            <w:tcPrChange w:id="6813" w:author="Peter Arbogast [2]" w:date="2019-03-22T16:21:00Z">
              <w:tcPr>
                <w:tcW w:w="3119" w:type="dxa"/>
              </w:tcPr>
            </w:tcPrChange>
          </w:tcPr>
          <w:p w14:paraId="759B29BA" w14:textId="4246E058" w:rsidR="00983624" w:rsidRDefault="00983624" w:rsidP="00DB25E6">
            <w:pPr>
              <w:cnfStyle w:val="000000000000" w:firstRow="0" w:lastRow="0" w:firstColumn="0" w:lastColumn="0" w:oddVBand="0" w:evenVBand="0" w:oddHBand="0" w:evenHBand="0" w:firstRowFirstColumn="0" w:firstRowLastColumn="0" w:lastRowFirstColumn="0" w:lastRowLastColumn="0"/>
              <w:rPr>
                <w:ins w:id="6814" w:author="Peter Arbogast [2]" w:date="2019-03-22T16:12:00Z"/>
              </w:rPr>
            </w:pPr>
            <w:ins w:id="6815" w:author="Peter Arbogast [2]" w:date="2019-03-22T16:18:00Z">
              <w:r>
                <w:t>ESX Guest SW Partition</w:t>
              </w:r>
            </w:ins>
          </w:p>
        </w:tc>
      </w:tr>
      <w:tr w:rsidR="00983624" w14:paraId="509F96DC" w14:textId="77777777" w:rsidTr="006E63A8">
        <w:trPr>
          <w:cnfStyle w:val="000000100000" w:firstRow="0" w:lastRow="0" w:firstColumn="0" w:lastColumn="0" w:oddVBand="0" w:evenVBand="0" w:oddHBand="1" w:evenHBand="0" w:firstRowFirstColumn="0" w:firstRowLastColumn="0" w:lastRowFirstColumn="0" w:lastRowLastColumn="0"/>
          <w:ins w:id="6816" w:author="Peter Arbogast [2]" w:date="2019-03-22T16:12:00Z"/>
        </w:trPr>
        <w:tc>
          <w:tcPr>
            <w:cnfStyle w:val="001000000000" w:firstRow="0" w:lastRow="0" w:firstColumn="1" w:lastColumn="0" w:oddVBand="0" w:evenVBand="0" w:oddHBand="0" w:evenHBand="0" w:firstRowFirstColumn="0" w:firstRowLastColumn="0" w:lastRowFirstColumn="0" w:lastRowLastColumn="0"/>
            <w:tcW w:w="2616" w:type="dxa"/>
            <w:tcPrChange w:id="6817" w:author="Peter Arbogast [2]" w:date="2019-03-22T16:21:00Z">
              <w:tcPr>
                <w:tcW w:w="2122" w:type="dxa"/>
              </w:tcPr>
            </w:tcPrChange>
          </w:tcPr>
          <w:p w14:paraId="050D737E" w14:textId="131B750F" w:rsidR="00983624" w:rsidRDefault="00983624" w:rsidP="00DB25E6">
            <w:pPr>
              <w:cnfStyle w:val="001000100000" w:firstRow="0" w:lastRow="0" w:firstColumn="1" w:lastColumn="0" w:oddVBand="0" w:evenVBand="0" w:oddHBand="1" w:evenHBand="0" w:firstRowFirstColumn="0" w:firstRowLastColumn="0" w:lastRowFirstColumn="0" w:lastRowLastColumn="0"/>
              <w:rPr>
                <w:ins w:id="6818" w:author="Peter Arbogast [2]" w:date="2019-03-22T16:12:00Z"/>
              </w:rPr>
            </w:pPr>
            <w:ins w:id="6819" w:author="Peter Arbogast [2]" w:date="2019-03-22T16:18:00Z">
              <w:r>
                <w:t>is_part_of_hyper</w:t>
              </w:r>
            </w:ins>
            <w:ins w:id="6820" w:author="Peter Arbogast [2]" w:date="2019-03-22T16:19:00Z">
              <w:r>
                <w:t>v_cluster</w:t>
              </w:r>
            </w:ins>
          </w:p>
        </w:tc>
        <w:tc>
          <w:tcPr>
            <w:tcW w:w="1941" w:type="dxa"/>
            <w:tcPrChange w:id="6821" w:author="Peter Arbogast [2]" w:date="2019-03-22T16:21:00Z">
              <w:tcPr>
                <w:tcW w:w="2126" w:type="dxa"/>
              </w:tcPr>
            </w:tcPrChange>
          </w:tcPr>
          <w:p w14:paraId="70144FBC" w14:textId="45076115" w:rsidR="00983624" w:rsidRDefault="00983624" w:rsidP="00DB25E6">
            <w:pPr>
              <w:cnfStyle w:val="000000100000" w:firstRow="0" w:lastRow="0" w:firstColumn="0" w:lastColumn="0" w:oddVBand="0" w:evenVBand="0" w:oddHBand="1" w:evenHBand="0" w:firstRowFirstColumn="0" w:firstRowLastColumn="0" w:lastRowFirstColumn="0" w:lastRowLastColumn="0"/>
              <w:rPr>
                <w:ins w:id="6822" w:author="Peter Arbogast [2]" w:date="2019-03-22T16:12:00Z"/>
              </w:rPr>
            </w:pPr>
            <w:ins w:id="6823" w:author="Peter Arbogast [2]" w:date="2019-03-22T16:19:00Z">
              <w:r>
                <w:t>Is running on HyperV Cluster</w:t>
              </w:r>
            </w:ins>
          </w:p>
        </w:tc>
        <w:tc>
          <w:tcPr>
            <w:tcW w:w="1978" w:type="dxa"/>
            <w:tcPrChange w:id="6824" w:author="Peter Arbogast [2]" w:date="2019-03-22T16:21:00Z">
              <w:tcPr>
                <w:tcW w:w="1984" w:type="dxa"/>
              </w:tcPr>
            </w:tcPrChange>
          </w:tcPr>
          <w:p w14:paraId="5643CA85" w14:textId="6E9BE901" w:rsidR="00983624" w:rsidRDefault="00983624" w:rsidP="00DB25E6">
            <w:pPr>
              <w:cnfStyle w:val="000000100000" w:firstRow="0" w:lastRow="0" w:firstColumn="0" w:lastColumn="0" w:oddVBand="0" w:evenVBand="0" w:oddHBand="1" w:evenHBand="0" w:firstRowFirstColumn="0" w:firstRowLastColumn="0" w:lastRowFirstColumn="0" w:lastRowLastColumn="0"/>
              <w:rPr>
                <w:ins w:id="6825" w:author="Peter Arbogast [2]" w:date="2019-03-22T16:12:00Z"/>
              </w:rPr>
            </w:pPr>
            <w:ins w:id="6826" w:author="Peter Arbogast [2]" w:date="2019-03-22T16:19:00Z">
              <w:r>
                <w:t>part_of_cluster</w:t>
              </w:r>
            </w:ins>
          </w:p>
        </w:tc>
        <w:tc>
          <w:tcPr>
            <w:tcW w:w="2816" w:type="dxa"/>
            <w:tcPrChange w:id="6827" w:author="Peter Arbogast [2]" w:date="2019-03-22T16:21:00Z">
              <w:tcPr>
                <w:tcW w:w="3119" w:type="dxa"/>
              </w:tcPr>
            </w:tcPrChange>
          </w:tcPr>
          <w:p w14:paraId="01BD2776" w14:textId="22785953" w:rsidR="00983624" w:rsidRDefault="006E63A8" w:rsidP="00DB25E6">
            <w:pPr>
              <w:cnfStyle w:val="000000100000" w:firstRow="0" w:lastRow="0" w:firstColumn="0" w:lastColumn="0" w:oddVBand="0" w:evenVBand="0" w:oddHBand="1" w:evenHBand="0" w:firstRowFirstColumn="0" w:firstRowLastColumn="0" w:lastRowFirstColumn="0" w:lastRowLastColumn="0"/>
              <w:rPr>
                <w:ins w:id="6828" w:author="Peter Arbogast [2]" w:date="2019-03-22T16:12:00Z"/>
              </w:rPr>
            </w:pPr>
            <w:ins w:id="6829" w:author="Peter Arbogast [2]" w:date="2019-03-22T16:19:00Z">
              <w:r>
                <w:t>HyperV Host – Cluster Relation</w:t>
              </w:r>
            </w:ins>
          </w:p>
        </w:tc>
      </w:tr>
      <w:tr w:rsidR="00983624" w14:paraId="75EDCED6" w14:textId="77777777" w:rsidTr="006E63A8">
        <w:trPr>
          <w:ins w:id="6830" w:author="Peter Arbogast [2]" w:date="2019-03-22T16:12:00Z"/>
        </w:trPr>
        <w:tc>
          <w:tcPr>
            <w:cnfStyle w:val="001000000000" w:firstRow="0" w:lastRow="0" w:firstColumn="1" w:lastColumn="0" w:oddVBand="0" w:evenVBand="0" w:oddHBand="0" w:evenHBand="0" w:firstRowFirstColumn="0" w:firstRowLastColumn="0" w:lastRowFirstColumn="0" w:lastRowLastColumn="0"/>
            <w:tcW w:w="2616" w:type="dxa"/>
            <w:tcPrChange w:id="6831" w:author="Peter Arbogast [2]" w:date="2019-03-22T16:21:00Z">
              <w:tcPr>
                <w:tcW w:w="2122" w:type="dxa"/>
              </w:tcPr>
            </w:tcPrChange>
          </w:tcPr>
          <w:p w14:paraId="156B4A39" w14:textId="4B1E5CF5" w:rsidR="00983624" w:rsidRDefault="006E63A8" w:rsidP="00DB25E6">
            <w:pPr>
              <w:rPr>
                <w:ins w:id="6832" w:author="Peter Arbogast [2]" w:date="2019-03-22T16:12:00Z"/>
              </w:rPr>
            </w:pPr>
            <w:ins w:id="6833" w:author="Peter Arbogast [2]" w:date="2019-03-22T16:20:00Z">
              <w:r>
                <w:t>Is_running_on_hyperv</w:t>
              </w:r>
            </w:ins>
          </w:p>
        </w:tc>
        <w:tc>
          <w:tcPr>
            <w:tcW w:w="1941" w:type="dxa"/>
            <w:tcPrChange w:id="6834" w:author="Peter Arbogast [2]" w:date="2019-03-22T16:21:00Z">
              <w:tcPr>
                <w:tcW w:w="2126" w:type="dxa"/>
              </w:tcPr>
            </w:tcPrChange>
          </w:tcPr>
          <w:p w14:paraId="500B1E16" w14:textId="750E4B0A" w:rsidR="00983624" w:rsidRDefault="006E63A8" w:rsidP="00DB25E6">
            <w:pPr>
              <w:cnfStyle w:val="000000000000" w:firstRow="0" w:lastRow="0" w:firstColumn="0" w:lastColumn="0" w:oddVBand="0" w:evenVBand="0" w:oddHBand="0" w:evenHBand="0" w:firstRowFirstColumn="0" w:firstRowLastColumn="0" w:lastRowFirstColumn="0" w:lastRowLastColumn="0"/>
              <w:rPr>
                <w:ins w:id="6835" w:author="Peter Arbogast [2]" w:date="2019-03-22T16:12:00Z"/>
              </w:rPr>
            </w:pPr>
            <w:ins w:id="6836" w:author="Peter Arbogast [2]" w:date="2019-03-22T16:20:00Z">
              <w:r>
                <w:t>Is running on HyperV</w:t>
              </w:r>
            </w:ins>
          </w:p>
        </w:tc>
        <w:tc>
          <w:tcPr>
            <w:tcW w:w="1978" w:type="dxa"/>
            <w:tcPrChange w:id="6837" w:author="Peter Arbogast [2]" w:date="2019-03-22T16:21:00Z">
              <w:tcPr>
                <w:tcW w:w="1984" w:type="dxa"/>
              </w:tcPr>
            </w:tcPrChange>
          </w:tcPr>
          <w:p w14:paraId="558E005E" w14:textId="209A8967" w:rsidR="00983624" w:rsidRDefault="006E63A8" w:rsidP="00DB25E6">
            <w:pPr>
              <w:cnfStyle w:val="000000000000" w:firstRow="0" w:lastRow="0" w:firstColumn="0" w:lastColumn="0" w:oddVBand="0" w:evenVBand="0" w:oddHBand="0" w:evenHBand="0" w:firstRowFirstColumn="0" w:firstRowLastColumn="0" w:lastRowFirstColumn="0" w:lastRowLastColumn="0"/>
              <w:rPr>
                <w:ins w:id="6838" w:author="Peter Arbogast [2]" w:date="2019-03-22T16:12:00Z"/>
              </w:rPr>
            </w:pPr>
            <w:ins w:id="6839" w:author="Peter Arbogast [2]" w:date="2019-03-22T16:20:00Z">
              <w:r>
                <w:t>sw_partition</w:t>
              </w:r>
            </w:ins>
          </w:p>
        </w:tc>
        <w:tc>
          <w:tcPr>
            <w:tcW w:w="2816" w:type="dxa"/>
            <w:tcPrChange w:id="6840" w:author="Peter Arbogast [2]" w:date="2019-03-22T16:21:00Z">
              <w:tcPr>
                <w:tcW w:w="3119" w:type="dxa"/>
              </w:tcPr>
            </w:tcPrChange>
          </w:tcPr>
          <w:p w14:paraId="43B0EFD6" w14:textId="40FB5FAA" w:rsidR="00983624" w:rsidRDefault="006E63A8" w:rsidP="00DB25E6">
            <w:pPr>
              <w:cnfStyle w:val="000000000000" w:firstRow="0" w:lastRow="0" w:firstColumn="0" w:lastColumn="0" w:oddVBand="0" w:evenVBand="0" w:oddHBand="0" w:evenHBand="0" w:firstRowFirstColumn="0" w:firstRowLastColumn="0" w:lastRowFirstColumn="0" w:lastRowLastColumn="0"/>
              <w:rPr>
                <w:ins w:id="6841" w:author="Peter Arbogast [2]" w:date="2019-03-22T16:12:00Z"/>
              </w:rPr>
            </w:pPr>
            <w:ins w:id="6842" w:author="Peter Arbogast [2]" w:date="2019-03-22T16:20:00Z">
              <w:r>
                <w:t>HyperV Guest SW Par</w:t>
              </w:r>
            </w:ins>
            <w:ins w:id="6843" w:author="Peter Arbogast [2]" w:date="2019-03-22T16:21:00Z">
              <w:r>
                <w:t>tition</w:t>
              </w:r>
            </w:ins>
          </w:p>
        </w:tc>
      </w:tr>
    </w:tbl>
    <w:p w14:paraId="1D639A91" w14:textId="443069C5" w:rsidR="00983624" w:rsidRDefault="00983624" w:rsidP="003C35E2">
      <w:pPr>
        <w:rPr>
          <w:ins w:id="6844" w:author="Peter Arbogast [2]" w:date="2019-03-22T16:21:00Z"/>
        </w:rPr>
      </w:pPr>
    </w:p>
    <w:p w14:paraId="659FD820" w14:textId="77777777" w:rsidR="0046196B" w:rsidRDefault="0046196B">
      <w:pPr>
        <w:rPr>
          <w:ins w:id="6845" w:author="Peter Arbogast" w:date="2019-06-13T13:55:00Z"/>
        </w:rPr>
      </w:pPr>
      <w:ins w:id="6846" w:author="Peter Arbogast" w:date="2019-06-13T13:55:00Z">
        <w:r>
          <w:t>Used by:</w:t>
        </w:r>
      </w:ins>
    </w:p>
    <w:p w14:paraId="10569125" w14:textId="5C44E1DA" w:rsidR="006E63A8" w:rsidRDefault="0046196B" w:rsidP="0046196B">
      <w:pPr>
        <w:pStyle w:val="ListParagraph"/>
        <w:numPr>
          <w:ilvl w:val="0"/>
          <w:numId w:val="2"/>
        </w:numPr>
        <w:rPr>
          <w:ins w:id="6847" w:author="Peter Arbogast [2]" w:date="2019-03-22T16:21:00Z"/>
        </w:rPr>
        <w:pPrChange w:id="6848" w:author="Peter Arbogast" w:date="2019-06-13T13:56:00Z">
          <w:pPr/>
        </w:pPrChange>
      </w:pPr>
      <w:moveToRangeStart w:id="6849" w:author="Peter Arbogast" w:date="2019-06-13T13:56:00Z" w:name="move11326576"/>
      <w:moveTo w:id="6850" w:author="Peter Arbogast" w:date="2019-06-13T13:56:00Z">
        <w:r>
          <w:t>Store Procedure Used by Aspera Connector 499_raynet_devices_relations.xml</w:t>
        </w:r>
      </w:moveTo>
      <w:moveToRangeEnd w:id="6849"/>
      <w:ins w:id="6851" w:author="Peter Arbogast" w:date="2019-06-13T13:56:00Z">
        <w:r>
          <w:t xml:space="preserve"> </w:t>
        </w:r>
      </w:ins>
      <w:ins w:id="6852" w:author="Peter Arbogast [2]" w:date="2019-03-22T16:21:00Z">
        <w:r w:rsidR="006E63A8">
          <w:br w:type="page"/>
        </w:r>
      </w:ins>
    </w:p>
    <w:p w14:paraId="15DD9BF2" w14:textId="2E0B4456" w:rsidR="006E63A8" w:rsidRDefault="006E63A8">
      <w:pPr>
        <w:pStyle w:val="Heading3"/>
        <w:numPr>
          <w:ilvl w:val="2"/>
          <w:numId w:val="1"/>
        </w:numPr>
        <w:ind w:left="709"/>
        <w:rPr>
          <w:ins w:id="6853" w:author="Peter Arbogast [2]" w:date="2019-03-22T16:10:00Z"/>
        </w:rPr>
        <w:pPrChange w:id="6854" w:author="Peter Arbogast [2]" w:date="2019-03-22T16:28:00Z">
          <w:pPr/>
        </w:pPrChange>
      </w:pPr>
      <w:bookmarkStart w:id="6855" w:name="_Toc11337037"/>
      <w:ins w:id="6856" w:author="Peter Arbogast [2]" w:date="2019-03-22T16:28:00Z">
        <w:r w:rsidRPr="006E63A8">
          <w:lastRenderedPageBreak/>
          <w:t>csp_aspera_connector_software_arp</w:t>
        </w:r>
      </w:ins>
      <w:bookmarkEnd w:id="6855"/>
    </w:p>
    <w:p w14:paraId="069460C3" w14:textId="3D07F4EC" w:rsidR="006E63A8" w:rsidDel="0046196B" w:rsidRDefault="0046196B" w:rsidP="006E63A8">
      <w:pPr>
        <w:rPr>
          <w:ins w:id="6857" w:author="Peter Arbogast [2]" w:date="2019-03-22T16:29:00Z"/>
          <w:moveFrom w:id="6858" w:author="Peter Arbogast" w:date="2019-06-13T13:56:00Z"/>
        </w:rPr>
      </w:pPr>
      <w:ins w:id="6859" w:author="Peter Arbogast" w:date="2019-06-13T13:56:00Z">
        <w:r>
          <w:t>Get all ARP Information for Aspera</w:t>
        </w:r>
      </w:ins>
      <w:moveFromRangeStart w:id="6860" w:author="Peter Arbogast" w:date="2019-06-13T13:56:00Z" w:name="move11326619"/>
      <w:moveFrom w:id="6861" w:author="Peter Arbogast" w:date="2019-06-13T13:56:00Z">
        <w:ins w:id="6862" w:author="Peter Arbogast [2]" w:date="2019-03-22T16:29:00Z">
          <w:r w:rsidR="006E63A8" w:rsidDel="0046196B">
            <w:t>Store Procedure Used by Aspera Connector 500_raynet_software_arp.xml</w:t>
          </w:r>
        </w:ins>
      </w:moveFrom>
    </w:p>
    <w:moveFromRangeEnd w:id="6860"/>
    <w:p w14:paraId="2C51E0BD" w14:textId="77777777" w:rsidR="0046196B" w:rsidRDefault="0046196B" w:rsidP="006E63A8">
      <w:pPr>
        <w:rPr>
          <w:ins w:id="6863" w:author="Peter Arbogast" w:date="2019-06-13T13:56:00Z"/>
        </w:rPr>
      </w:pPr>
    </w:p>
    <w:p w14:paraId="4C3176AF" w14:textId="18D7DD4F" w:rsidR="006E63A8" w:rsidRDefault="00936A98" w:rsidP="006E63A8">
      <w:pPr>
        <w:rPr>
          <w:ins w:id="6864" w:author="Peter Arbogast [2]" w:date="2019-03-22T16:30:00Z"/>
        </w:rPr>
      </w:pPr>
      <w:ins w:id="6865" w:author="Peter Arbogast [2]" w:date="2019-03-22T16:29:00Z">
        <w:r>
          <w:t>This shows all AR</w:t>
        </w:r>
      </w:ins>
      <w:ins w:id="6866" w:author="Peter Arbogast [2]" w:date="2019-03-22T16:30:00Z">
        <w:r>
          <w:t>P Information</w:t>
        </w:r>
      </w:ins>
    </w:p>
    <w:p w14:paraId="6E1F0D37" w14:textId="77777777" w:rsidR="00936A98" w:rsidRDefault="00936A98" w:rsidP="00936A98">
      <w:pPr>
        <w:rPr>
          <w:ins w:id="6867" w:author="Peter Arbogast [2]" w:date="2019-03-22T16:30:00Z"/>
        </w:rPr>
      </w:pPr>
      <w:ins w:id="6868" w:author="Peter Arbogast [2]" w:date="2019-03-22T16:30:00Z">
        <w:r>
          <w:t>Parameter:</w:t>
        </w:r>
      </w:ins>
    </w:p>
    <w:tbl>
      <w:tblPr>
        <w:tblStyle w:val="GridTable4"/>
        <w:tblW w:w="0" w:type="auto"/>
        <w:tblLook w:val="04A0" w:firstRow="1" w:lastRow="0" w:firstColumn="1" w:lastColumn="0" w:noHBand="0" w:noVBand="1"/>
      </w:tblPr>
      <w:tblGrid>
        <w:gridCol w:w="3116"/>
        <w:gridCol w:w="3117"/>
        <w:gridCol w:w="3117"/>
      </w:tblGrid>
      <w:tr w:rsidR="00936A98" w14:paraId="46DE24B3" w14:textId="77777777" w:rsidTr="00DB25E6">
        <w:trPr>
          <w:cnfStyle w:val="100000000000" w:firstRow="1" w:lastRow="0" w:firstColumn="0" w:lastColumn="0" w:oddVBand="0" w:evenVBand="0" w:oddHBand="0" w:evenHBand="0" w:firstRowFirstColumn="0" w:firstRowLastColumn="0" w:lastRowFirstColumn="0" w:lastRowLastColumn="0"/>
          <w:ins w:id="6869" w:author="Peter Arbogast [2]" w:date="2019-03-22T16:30:00Z"/>
        </w:trPr>
        <w:tc>
          <w:tcPr>
            <w:cnfStyle w:val="001000000000" w:firstRow="0" w:lastRow="0" w:firstColumn="1" w:lastColumn="0" w:oddVBand="0" w:evenVBand="0" w:oddHBand="0" w:evenHBand="0" w:firstRowFirstColumn="0" w:firstRowLastColumn="0" w:lastRowFirstColumn="0" w:lastRowLastColumn="0"/>
            <w:tcW w:w="3116" w:type="dxa"/>
          </w:tcPr>
          <w:p w14:paraId="384AFC0E" w14:textId="77777777" w:rsidR="00936A98" w:rsidRDefault="00936A98" w:rsidP="00DB25E6">
            <w:pPr>
              <w:rPr>
                <w:ins w:id="6870" w:author="Peter Arbogast [2]" w:date="2019-03-22T16:30:00Z"/>
              </w:rPr>
            </w:pPr>
            <w:ins w:id="6871" w:author="Peter Arbogast [2]" w:date="2019-03-22T16:30:00Z">
              <w:r>
                <w:t>Parameter</w:t>
              </w:r>
            </w:ins>
          </w:p>
        </w:tc>
        <w:tc>
          <w:tcPr>
            <w:tcW w:w="3117" w:type="dxa"/>
          </w:tcPr>
          <w:p w14:paraId="2FB46F57" w14:textId="77777777" w:rsidR="00936A98" w:rsidRDefault="00936A98" w:rsidP="00DB25E6">
            <w:pPr>
              <w:cnfStyle w:val="100000000000" w:firstRow="1" w:lastRow="0" w:firstColumn="0" w:lastColumn="0" w:oddVBand="0" w:evenVBand="0" w:oddHBand="0" w:evenHBand="0" w:firstRowFirstColumn="0" w:firstRowLastColumn="0" w:lastRowFirstColumn="0" w:lastRowLastColumn="0"/>
              <w:rPr>
                <w:ins w:id="6872" w:author="Peter Arbogast [2]" w:date="2019-03-22T16:30:00Z"/>
              </w:rPr>
            </w:pPr>
            <w:ins w:id="6873" w:author="Peter Arbogast [2]" w:date="2019-03-22T16:30:00Z">
              <w:r>
                <w:t>Default value</w:t>
              </w:r>
            </w:ins>
          </w:p>
        </w:tc>
        <w:tc>
          <w:tcPr>
            <w:tcW w:w="3117" w:type="dxa"/>
          </w:tcPr>
          <w:p w14:paraId="382036AC" w14:textId="77777777" w:rsidR="00936A98" w:rsidRDefault="00936A98" w:rsidP="00DB25E6">
            <w:pPr>
              <w:cnfStyle w:val="100000000000" w:firstRow="1" w:lastRow="0" w:firstColumn="0" w:lastColumn="0" w:oddVBand="0" w:evenVBand="0" w:oddHBand="0" w:evenHBand="0" w:firstRowFirstColumn="0" w:firstRowLastColumn="0" w:lastRowFirstColumn="0" w:lastRowLastColumn="0"/>
              <w:rPr>
                <w:ins w:id="6874" w:author="Peter Arbogast [2]" w:date="2019-03-22T16:30:00Z"/>
              </w:rPr>
            </w:pPr>
            <w:ins w:id="6875" w:author="Peter Arbogast [2]" w:date="2019-03-22T16:30:00Z">
              <w:r>
                <w:t>Description</w:t>
              </w:r>
            </w:ins>
          </w:p>
        </w:tc>
      </w:tr>
      <w:tr w:rsidR="00936A98" w14:paraId="47D8DD43" w14:textId="77777777" w:rsidTr="00DB25E6">
        <w:trPr>
          <w:cnfStyle w:val="000000100000" w:firstRow="0" w:lastRow="0" w:firstColumn="0" w:lastColumn="0" w:oddVBand="0" w:evenVBand="0" w:oddHBand="1" w:evenHBand="0" w:firstRowFirstColumn="0" w:firstRowLastColumn="0" w:lastRowFirstColumn="0" w:lastRowLastColumn="0"/>
          <w:ins w:id="6876" w:author="Peter Arbogast [2]" w:date="2019-03-22T16:30:00Z"/>
        </w:trPr>
        <w:tc>
          <w:tcPr>
            <w:cnfStyle w:val="001000000000" w:firstRow="0" w:lastRow="0" w:firstColumn="1" w:lastColumn="0" w:oddVBand="0" w:evenVBand="0" w:oddHBand="0" w:evenHBand="0" w:firstRowFirstColumn="0" w:firstRowLastColumn="0" w:lastRowFirstColumn="0" w:lastRowLastColumn="0"/>
            <w:tcW w:w="3116" w:type="dxa"/>
          </w:tcPr>
          <w:p w14:paraId="5332B40E" w14:textId="77777777" w:rsidR="00936A98" w:rsidRDefault="00936A98" w:rsidP="00DB25E6">
            <w:pPr>
              <w:rPr>
                <w:ins w:id="6877" w:author="Peter Arbogast [2]" w:date="2019-03-22T16:30:00Z"/>
              </w:rPr>
            </w:pPr>
            <w:ins w:id="6878" w:author="Peter Arbogast [2]" w:date="2019-03-22T16:30:00Z">
              <w:r w:rsidRPr="00A73389">
                <w:t>@sDataSourceID</w:t>
              </w:r>
            </w:ins>
          </w:p>
        </w:tc>
        <w:tc>
          <w:tcPr>
            <w:tcW w:w="3117" w:type="dxa"/>
          </w:tcPr>
          <w:p w14:paraId="5B324C6F" w14:textId="77777777" w:rsidR="00936A98" w:rsidRDefault="00936A98" w:rsidP="00DB25E6">
            <w:pPr>
              <w:cnfStyle w:val="000000100000" w:firstRow="0" w:lastRow="0" w:firstColumn="0" w:lastColumn="0" w:oddVBand="0" w:evenVBand="0" w:oddHBand="1" w:evenHBand="0" w:firstRowFirstColumn="0" w:firstRowLastColumn="0" w:lastRowFirstColumn="0" w:lastRowLastColumn="0"/>
              <w:rPr>
                <w:ins w:id="6879" w:author="Peter Arbogast [2]" w:date="2019-03-22T16:30:00Z"/>
              </w:rPr>
            </w:pPr>
            <w:ins w:id="6880" w:author="Peter Arbogast [2]" w:date="2019-03-22T16:30:00Z">
              <w:r>
                <w:t>RayVentory</w:t>
              </w:r>
            </w:ins>
          </w:p>
        </w:tc>
        <w:tc>
          <w:tcPr>
            <w:tcW w:w="3117" w:type="dxa"/>
          </w:tcPr>
          <w:p w14:paraId="33AB25E0" w14:textId="77777777" w:rsidR="00936A98" w:rsidRDefault="00936A98" w:rsidP="00DB25E6">
            <w:pPr>
              <w:cnfStyle w:val="000000100000" w:firstRow="0" w:lastRow="0" w:firstColumn="0" w:lastColumn="0" w:oddVBand="0" w:evenVBand="0" w:oddHBand="1" w:evenHBand="0" w:firstRowFirstColumn="0" w:firstRowLastColumn="0" w:lastRowFirstColumn="0" w:lastRowLastColumn="0"/>
              <w:rPr>
                <w:ins w:id="6881" w:author="Peter Arbogast [2]" w:date="2019-03-22T16:30:00Z"/>
              </w:rPr>
            </w:pPr>
            <w:ins w:id="6882" w:author="Peter Arbogast [2]" w:date="2019-03-22T16:30:00Z">
              <w:r>
                <w:t>Smarttrack Connector SourceID</w:t>
              </w:r>
            </w:ins>
          </w:p>
        </w:tc>
      </w:tr>
      <w:tr w:rsidR="00936A98" w14:paraId="6105898E" w14:textId="77777777" w:rsidTr="00DB25E6">
        <w:trPr>
          <w:ins w:id="6883" w:author="Peter Arbogast [2]" w:date="2019-03-22T16:30:00Z"/>
        </w:trPr>
        <w:tc>
          <w:tcPr>
            <w:cnfStyle w:val="001000000000" w:firstRow="0" w:lastRow="0" w:firstColumn="1" w:lastColumn="0" w:oddVBand="0" w:evenVBand="0" w:oddHBand="0" w:evenHBand="0" w:firstRowFirstColumn="0" w:firstRowLastColumn="0" w:lastRowFirstColumn="0" w:lastRowLastColumn="0"/>
            <w:tcW w:w="3116" w:type="dxa"/>
          </w:tcPr>
          <w:p w14:paraId="3CD1E0B0" w14:textId="77777777" w:rsidR="00936A98" w:rsidRPr="00A73389" w:rsidRDefault="00936A98" w:rsidP="00DB25E6">
            <w:pPr>
              <w:rPr>
                <w:ins w:id="6884" w:author="Peter Arbogast [2]" w:date="2019-03-22T16:30:00Z"/>
              </w:rPr>
            </w:pPr>
            <w:ins w:id="6885" w:author="Peter Arbogast [2]" w:date="2019-03-22T16:30:00Z">
              <w:r w:rsidRPr="00A73389">
                <w:t>@bImportIDFQDN</w:t>
              </w:r>
            </w:ins>
          </w:p>
        </w:tc>
        <w:tc>
          <w:tcPr>
            <w:tcW w:w="3117" w:type="dxa"/>
          </w:tcPr>
          <w:p w14:paraId="5AA59BA6" w14:textId="77777777" w:rsidR="00936A98" w:rsidRDefault="00936A98" w:rsidP="00DB25E6">
            <w:pPr>
              <w:cnfStyle w:val="000000000000" w:firstRow="0" w:lastRow="0" w:firstColumn="0" w:lastColumn="0" w:oddVBand="0" w:evenVBand="0" w:oddHBand="0" w:evenHBand="0" w:firstRowFirstColumn="0" w:firstRowLastColumn="0" w:lastRowFirstColumn="0" w:lastRowLastColumn="0"/>
              <w:rPr>
                <w:ins w:id="6886" w:author="Peter Arbogast [2]" w:date="2019-03-22T16:30:00Z"/>
              </w:rPr>
            </w:pPr>
            <w:ins w:id="6887" w:author="Peter Arbogast [2]" w:date="2019-03-22T16:30:00Z">
              <w:r>
                <w:t>1</w:t>
              </w:r>
            </w:ins>
          </w:p>
        </w:tc>
        <w:tc>
          <w:tcPr>
            <w:tcW w:w="3117" w:type="dxa"/>
          </w:tcPr>
          <w:p w14:paraId="1E5115BC" w14:textId="77777777" w:rsidR="00936A98" w:rsidRDefault="00936A98" w:rsidP="00DB25E6">
            <w:pPr>
              <w:cnfStyle w:val="000000000000" w:firstRow="0" w:lastRow="0" w:firstColumn="0" w:lastColumn="0" w:oddVBand="0" w:evenVBand="0" w:oddHBand="0" w:evenHBand="0" w:firstRowFirstColumn="0" w:firstRowLastColumn="0" w:lastRowFirstColumn="0" w:lastRowLastColumn="0"/>
              <w:rPr>
                <w:ins w:id="6888" w:author="Peter Arbogast [2]" w:date="2019-03-22T16:30:00Z"/>
              </w:rPr>
            </w:pPr>
            <w:ins w:id="6889" w:author="Peter Arbogast [2]" w:date="2019-03-22T16:30:00Z">
              <w:r>
                <w:t>0 = Use Hostname</w:t>
              </w:r>
            </w:ins>
          </w:p>
          <w:p w14:paraId="27BB8C63" w14:textId="77777777" w:rsidR="00936A98" w:rsidRDefault="00936A98" w:rsidP="00DB25E6">
            <w:pPr>
              <w:cnfStyle w:val="000000000000" w:firstRow="0" w:lastRow="0" w:firstColumn="0" w:lastColumn="0" w:oddVBand="0" w:evenVBand="0" w:oddHBand="0" w:evenHBand="0" w:firstRowFirstColumn="0" w:firstRowLastColumn="0" w:lastRowFirstColumn="0" w:lastRowLastColumn="0"/>
              <w:rPr>
                <w:ins w:id="6890" w:author="Peter Arbogast [2]" w:date="2019-03-22T16:30:00Z"/>
              </w:rPr>
            </w:pPr>
            <w:ins w:id="6891" w:author="Peter Arbogast [2]" w:date="2019-03-22T16:30:00Z">
              <w:r>
                <w:t>1 = Use FQDN</w:t>
              </w:r>
            </w:ins>
          </w:p>
        </w:tc>
      </w:tr>
      <w:tr w:rsidR="00936A98" w14:paraId="50A60C1B" w14:textId="77777777" w:rsidTr="00DB25E6">
        <w:trPr>
          <w:cnfStyle w:val="000000100000" w:firstRow="0" w:lastRow="0" w:firstColumn="0" w:lastColumn="0" w:oddVBand="0" w:evenVBand="0" w:oddHBand="1" w:evenHBand="0" w:firstRowFirstColumn="0" w:firstRowLastColumn="0" w:lastRowFirstColumn="0" w:lastRowLastColumn="0"/>
          <w:ins w:id="6892" w:author="Peter Arbogast [2]" w:date="2019-03-22T16:31:00Z"/>
        </w:trPr>
        <w:tc>
          <w:tcPr>
            <w:cnfStyle w:val="001000000000" w:firstRow="0" w:lastRow="0" w:firstColumn="1" w:lastColumn="0" w:oddVBand="0" w:evenVBand="0" w:oddHBand="0" w:evenHBand="0" w:firstRowFirstColumn="0" w:firstRowLastColumn="0" w:lastRowFirstColumn="0" w:lastRowLastColumn="0"/>
            <w:tcW w:w="3116" w:type="dxa"/>
          </w:tcPr>
          <w:p w14:paraId="3B4AD7FF" w14:textId="3A7F6863" w:rsidR="00936A98" w:rsidRPr="00A73389" w:rsidRDefault="00936A98" w:rsidP="00DB25E6">
            <w:pPr>
              <w:rPr>
                <w:ins w:id="6893" w:author="Peter Arbogast [2]" w:date="2019-03-22T16:31:00Z"/>
              </w:rPr>
            </w:pPr>
            <w:ins w:id="6894" w:author="Peter Arbogast [2]" w:date="2019-03-22T16:31:00Z">
              <w:r>
                <w:t>@bNoUpdate</w:t>
              </w:r>
            </w:ins>
          </w:p>
        </w:tc>
        <w:tc>
          <w:tcPr>
            <w:tcW w:w="3117" w:type="dxa"/>
          </w:tcPr>
          <w:p w14:paraId="414D34C4" w14:textId="44D472A2" w:rsidR="00936A98" w:rsidRDefault="00936A98" w:rsidP="00DB25E6">
            <w:pPr>
              <w:cnfStyle w:val="000000100000" w:firstRow="0" w:lastRow="0" w:firstColumn="0" w:lastColumn="0" w:oddVBand="0" w:evenVBand="0" w:oddHBand="1" w:evenHBand="0" w:firstRowFirstColumn="0" w:firstRowLastColumn="0" w:lastRowFirstColumn="0" w:lastRowLastColumn="0"/>
              <w:rPr>
                <w:ins w:id="6895" w:author="Peter Arbogast [2]" w:date="2019-03-22T16:31:00Z"/>
              </w:rPr>
            </w:pPr>
            <w:ins w:id="6896" w:author="Peter Arbogast [2]" w:date="2019-03-22T16:31:00Z">
              <w:r>
                <w:t>1</w:t>
              </w:r>
            </w:ins>
          </w:p>
        </w:tc>
        <w:tc>
          <w:tcPr>
            <w:tcW w:w="3117" w:type="dxa"/>
          </w:tcPr>
          <w:p w14:paraId="6C15D246" w14:textId="77777777" w:rsidR="00936A98" w:rsidRDefault="00936A98" w:rsidP="00936A98">
            <w:pPr>
              <w:ind w:left="315" w:hanging="315"/>
              <w:cnfStyle w:val="000000100000" w:firstRow="0" w:lastRow="0" w:firstColumn="0" w:lastColumn="0" w:oddVBand="0" w:evenVBand="0" w:oddHBand="1" w:evenHBand="0" w:firstRowFirstColumn="0" w:firstRowLastColumn="0" w:lastRowFirstColumn="0" w:lastRowLastColumn="0"/>
              <w:rPr>
                <w:ins w:id="6897" w:author="Peter Arbogast [2]" w:date="2019-03-22T16:32:00Z"/>
              </w:rPr>
            </w:pPr>
            <w:ins w:id="6898" w:author="Peter Arbogast [2]" w:date="2019-03-22T16:31:00Z">
              <w:r>
                <w:t>0 = All Updat</w:t>
              </w:r>
            </w:ins>
            <w:ins w:id="6899" w:author="Peter Arbogast [2]" w:date="2019-03-22T16:32:00Z">
              <w:r>
                <w:t>e Packages are shown</w:t>
              </w:r>
            </w:ins>
          </w:p>
          <w:p w14:paraId="49EE28F5" w14:textId="293FA162" w:rsidR="00936A98" w:rsidRDefault="00936A98">
            <w:pPr>
              <w:ind w:left="315" w:hanging="315"/>
              <w:cnfStyle w:val="000000100000" w:firstRow="0" w:lastRow="0" w:firstColumn="0" w:lastColumn="0" w:oddVBand="0" w:evenVBand="0" w:oddHBand="1" w:evenHBand="0" w:firstRowFirstColumn="0" w:firstRowLastColumn="0" w:lastRowFirstColumn="0" w:lastRowLastColumn="0"/>
              <w:rPr>
                <w:ins w:id="6900" w:author="Peter Arbogast [2]" w:date="2019-03-22T16:31:00Z"/>
              </w:rPr>
              <w:pPrChange w:id="6901" w:author="Peter Arbogast [2]" w:date="2019-03-22T16:32:00Z">
                <w:pPr>
                  <w:cnfStyle w:val="000000100000" w:firstRow="0" w:lastRow="0" w:firstColumn="0" w:lastColumn="0" w:oddVBand="0" w:evenVBand="0" w:oddHBand="1" w:evenHBand="0" w:firstRowFirstColumn="0" w:firstRowLastColumn="0" w:lastRowFirstColumn="0" w:lastRowLastColumn="0"/>
                </w:pPr>
              </w:pPrChange>
            </w:pPr>
            <w:ins w:id="6902" w:author="Peter Arbogast [2]" w:date="2019-03-22T16:32:00Z">
              <w:r>
                <w:t>1 = no Update Packages are shown</w:t>
              </w:r>
            </w:ins>
          </w:p>
        </w:tc>
      </w:tr>
      <w:tr w:rsidR="00936A98" w14:paraId="2A39AEB8" w14:textId="77777777" w:rsidTr="00DB25E6">
        <w:trPr>
          <w:ins w:id="6903" w:author="Peter Arbogast [2]" w:date="2019-03-22T16:30:00Z"/>
        </w:trPr>
        <w:tc>
          <w:tcPr>
            <w:cnfStyle w:val="001000000000" w:firstRow="0" w:lastRow="0" w:firstColumn="1" w:lastColumn="0" w:oddVBand="0" w:evenVBand="0" w:oddHBand="0" w:evenHBand="0" w:firstRowFirstColumn="0" w:firstRowLastColumn="0" w:lastRowFirstColumn="0" w:lastRowLastColumn="0"/>
            <w:tcW w:w="3116" w:type="dxa"/>
          </w:tcPr>
          <w:p w14:paraId="10EFB851" w14:textId="77777777" w:rsidR="00936A98" w:rsidRPr="00A73389" w:rsidRDefault="00936A98" w:rsidP="00DB25E6">
            <w:pPr>
              <w:rPr>
                <w:ins w:id="6904" w:author="Peter Arbogast [2]" w:date="2019-03-22T16:30:00Z"/>
              </w:rPr>
            </w:pPr>
            <w:ins w:id="6905" w:author="Peter Arbogast [2]" w:date="2019-03-22T16:30:00Z">
              <w:r w:rsidRPr="00A73389">
                <w:t>@iLastSeenDays</w:t>
              </w:r>
            </w:ins>
          </w:p>
        </w:tc>
        <w:tc>
          <w:tcPr>
            <w:tcW w:w="3117" w:type="dxa"/>
          </w:tcPr>
          <w:p w14:paraId="577EB4BF" w14:textId="77777777" w:rsidR="00936A98" w:rsidRDefault="00936A98" w:rsidP="00DB25E6">
            <w:pPr>
              <w:cnfStyle w:val="000000000000" w:firstRow="0" w:lastRow="0" w:firstColumn="0" w:lastColumn="0" w:oddVBand="0" w:evenVBand="0" w:oddHBand="0" w:evenHBand="0" w:firstRowFirstColumn="0" w:firstRowLastColumn="0" w:lastRowFirstColumn="0" w:lastRowLastColumn="0"/>
              <w:rPr>
                <w:ins w:id="6906" w:author="Peter Arbogast [2]" w:date="2019-03-22T16:30:00Z"/>
              </w:rPr>
            </w:pPr>
            <w:ins w:id="6907" w:author="Peter Arbogast [2]" w:date="2019-03-22T16:30:00Z">
              <w:r>
                <w:t>90</w:t>
              </w:r>
            </w:ins>
          </w:p>
        </w:tc>
        <w:tc>
          <w:tcPr>
            <w:tcW w:w="3117" w:type="dxa"/>
          </w:tcPr>
          <w:p w14:paraId="32E8DB81" w14:textId="77777777" w:rsidR="00936A98" w:rsidRDefault="00936A98" w:rsidP="00DB25E6">
            <w:pPr>
              <w:cnfStyle w:val="000000000000" w:firstRow="0" w:lastRow="0" w:firstColumn="0" w:lastColumn="0" w:oddVBand="0" w:evenVBand="0" w:oddHBand="0" w:evenHBand="0" w:firstRowFirstColumn="0" w:firstRowLastColumn="0" w:lastRowFirstColumn="0" w:lastRowLastColumn="0"/>
              <w:rPr>
                <w:ins w:id="6908" w:author="Peter Arbogast [2]" w:date="2019-03-22T16:30:00Z"/>
              </w:rPr>
            </w:pPr>
            <w:ins w:id="6909" w:author="Peter Arbogast [2]" w:date="2019-03-22T16:30:00Z">
              <w:r>
                <w:t>Last seen days, by default Inventories of the last 90 days</w:t>
              </w:r>
            </w:ins>
          </w:p>
        </w:tc>
      </w:tr>
    </w:tbl>
    <w:p w14:paraId="724E7E90" w14:textId="77777777" w:rsidR="00936A98" w:rsidRDefault="00936A98">
      <w:pPr>
        <w:rPr>
          <w:ins w:id="6910" w:author="Peter Arbogast [2]" w:date="2019-03-22T16:29:00Z"/>
        </w:rPr>
        <w:pPrChange w:id="6911" w:author="Peter Arbogast [2]" w:date="2019-03-22T16:29:00Z">
          <w:pPr>
            <w:pStyle w:val="ListParagraph"/>
            <w:numPr>
              <w:numId w:val="1"/>
            </w:numPr>
            <w:ind w:hanging="360"/>
          </w:pPr>
        </w:pPrChange>
      </w:pPr>
    </w:p>
    <w:p w14:paraId="6CDC3060" w14:textId="77777777" w:rsidR="00936A98" w:rsidRDefault="00936A98" w:rsidP="00936A98">
      <w:pPr>
        <w:rPr>
          <w:ins w:id="6912" w:author="Peter Arbogast [2]" w:date="2019-03-22T16:32:00Z"/>
        </w:rPr>
      </w:pPr>
      <w:ins w:id="6913" w:author="Peter Arbogast [2]" w:date="2019-03-22T16:32:00Z">
        <w:r>
          <w:t>Return:</w:t>
        </w:r>
      </w:ins>
    </w:p>
    <w:tbl>
      <w:tblPr>
        <w:tblStyle w:val="GridTable4"/>
        <w:tblW w:w="0" w:type="auto"/>
        <w:tblLook w:val="04A0" w:firstRow="1" w:lastRow="0" w:firstColumn="1" w:lastColumn="0" w:noHBand="0" w:noVBand="1"/>
      </w:tblPr>
      <w:tblGrid>
        <w:gridCol w:w="3116"/>
        <w:gridCol w:w="3117"/>
        <w:gridCol w:w="3117"/>
        <w:tblGridChange w:id="6914">
          <w:tblGrid>
            <w:gridCol w:w="3116"/>
            <w:gridCol w:w="3117"/>
            <w:gridCol w:w="3117"/>
          </w:tblGrid>
        </w:tblGridChange>
      </w:tblGrid>
      <w:tr w:rsidR="00936A98" w14:paraId="1E776339" w14:textId="77777777" w:rsidTr="00DB25E6">
        <w:trPr>
          <w:cnfStyle w:val="100000000000" w:firstRow="1" w:lastRow="0" w:firstColumn="0" w:lastColumn="0" w:oddVBand="0" w:evenVBand="0" w:oddHBand="0" w:evenHBand="0" w:firstRowFirstColumn="0" w:firstRowLastColumn="0" w:lastRowFirstColumn="0" w:lastRowLastColumn="0"/>
          <w:ins w:id="6915" w:author="Peter Arbogast [2]" w:date="2019-03-22T16:32:00Z"/>
        </w:trPr>
        <w:tc>
          <w:tcPr>
            <w:cnfStyle w:val="001000000000" w:firstRow="0" w:lastRow="0" w:firstColumn="1" w:lastColumn="0" w:oddVBand="0" w:evenVBand="0" w:oddHBand="0" w:evenHBand="0" w:firstRowFirstColumn="0" w:firstRowLastColumn="0" w:lastRowFirstColumn="0" w:lastRowLastColumn="0"/>
            <w:tcW w:w="3116" w:type="dxa"/>
          </w:tcPr>
          <w:p w14:paraId="5638C6A3" w14:textId="77777777" w:rsidR="00936A98" w:rsidRDefault="00936A98" w:rsidP="00DB25E6">
            <w:pPr>
              <w:rPr>
                <w:ins w:id="6916" w:author="Peter Arbogast [2]" w:date="2019-03-22T16:32:00Z"/>
              </w:rPr>
            </w:pPr>
            <w:ins w:id="6917" w:author="Peter Arbogast [2]" w:date="2019-03-22T16:32:00Z">
              <w:r>
                <w:t>Colum name</w:t>
              </w:r>
            </w:ins>
          </w:p>
        </w:tc>
        <w:tc>
          <w:tcPr>
            <w:tcW w:w="3117" w:type="dxa"/>
          </w:tcPr>
          <w:p w14:paraId="5B294D7B" w14:textId="77777777" w:rsidR="00936A98" w:rsidRDefault="00936A98" w:rsidP="00DB25E6">
            <w:pPr>
              <w:cnfStyle w:val="100000000000" w:firstRow="1" w:lastRow="0" w:firstColumn="0" w:lastColumn="0" w:oddVBand="0" w:evenVBand="0" w:oddHBand="0" w:evenHBand="0" w:firstRowFirstColumn="0" w:firstRowLastColumn="0" w:lastRowFirstColumn="0" w:lastRowLastColumn="0"/>
              <w:rPr>
                <w:ins w:id="6918" w:author="Peter Arbogast [2]" w:date="2019-03-22T16:32:00Z"/>
              </w:rPr>
            </w:pPr>
            <w:ins w:id="6919" w:author="Peter Arbogast [2]" w:date="2019-03-22T16:32:00Z">
              <w:r>
                <w:t>Type</w:t>
              </w:r>
            </w:ins>
          </w:p>
        </w:tc>
        <w:tc>
          <w:tcPr>
            <w:tcW w:w="3117" w:type="dxa"/>
          </w:tcPr>
          <w:p w14:paraId="5A8E4199" w14:textId="77777777" w:rsidR="00936A98" w:rsidRDefault="00936A98" w:rsidP="00DB25E6">
            <w:pPr>
              <w:cnfStyle w:val="100000000000" w:firstRow="1" w:lastRow="0" w:firstColumn="0" w:lastColumn="0" w:oddVBand="0" w:evenVBand="0" w:oddHBand="0" w:evenHBand="0" w:firstRowFirstColumn="0" w:firstRowLastColumn="0" w:lastRowFirstColumn="0" w:lastRowLastColumn="0"/>
              <w:rPr>
                <w:ins w:id="6920" w:author="Peter Arbogast [2]" w:date="2019-03-22T16:32:00Z"/>
              </w:rPr>
            </w:pPr>
            <w:ins w:id="6921" w:author="Peter Arbogast [2]" w:date="2019-03-22T16:32:00Z">
              <w:r>
                <w:t>Description</w:t>
              </w:r>
            </w:ins>
          </w:p>
        </w:tc>
      </w:tr>
      <w:tr w:rsidR="00936A98" w14:paraId="02A748F8" w14:textId="77777777" w:rsidTr="00DB25E6">
        <w:trPr>
          <w:cnfStyle w:val="000000100000" w:firstRow="0" w:lastRow="0" w:firstColumn="0" w:lastColumn="0" w:oddVBand="0" w:evenVBand="0" w:oddHBand="1" w:evenHBand="0" w:firstRowFirstColumn="0" w:firstRowLastColumn="0" w:lastRowFirstColumn="0" w:lastRowLastColumn="0"/>
          <w:ins w:id="6922" w:author="Peter Arbogast [2]" w:date="2019-03-22T16:32:00Z"/>
        </w:trPr>
        <w:tc>
          <w:tcPr>
            <w:cnfStyle w:val="001000000000" w:firstRow="0" w:lastRow="0" w:firstColumn="1" w:lastColumn="0" w:oddVBand="0" w:evenVBand="0" w:oddHBand="0" w:evenHBand="0" w:firstRowFirstColumn="0" w:firstRowLastColumn="0" w:lastRowFirstColumn="0" w:lastRowLastColumn="0"/>
            <w:tcW w:w="3116" w:type="dxa"/>
          </w:tcPr>
          <w:p w14:paraId="652656F9" w14:textId="77777777" w:rsidR="00936A98" w:rsidRDefault="00936A98" w:rsidP="00DB25E6">
            <w:pPr>
              <w:rPr>
                <w:ins w:id="6923" w:author="Peter Arbogast [2]" w:date="2019-03-22T16:32:00Z"/>
              </w:rPr>
            </w:pPr>
            <w:ins w:id="6924" w:author="Peter Arbogast [2]" w:date="2019-03-22T16:32:00Z">
              <w:r>
                <w:t>import_id</w:t>
              </w:r>
            </w:ins>
          </w:p>
        </w:tc>
        <w:tc>
          <w:tcPr>
            <w:tcW w:w="3117" w:type="dxa"/>
          </w:tcPr>
          <w:p w14:paraId="0AE3836C" w14:textId="0E2F7EBB" w:rsidR="00936A98" w:rsidRDefault="00936A98" w:rsidP="00DB25E6">
            <w:pPr>
              <w:cnfStyle w:val="000000100000" w:firstRow="0" w:lastRow="0" w:firstColumn="0" w:lastColumn="0" w:oddVBand="0" w:evenVBand="0" w:oddHBand="1" w:evenHBand="0" w:firstRowFirstColumn="0" w:firstRowLastColumn="0" w:lastRowFirstColumn="0" w:lastRowLastColumn="0"/>
              <w:rPr>
                <w:ins w:id="6925" w:author="Peter Arbogast [2]" w:date="2019-03-22T16:32:00Z"/>
              </w:rPr>
            </w:pPr>
            <w:ins w:id="6926" w:author="Peter Arbogast [2]" w:date="2019-03-22T16:32:00Z">
              <w:r>
                <w:t>NVARCHAR(</w:t>
              </w:r>
            </w:ins>
            <w:ins w:id="6927" w:author="Peter Arbogast [2]" w:date="2019-03-22T16:43:00Z">
              <w:r w:rsidR="00286D31">
                <w:t>255</w:t>
              </w:r>
            </w:ins>
            <w:ins w:id="6928" w:author="Peter Arbogast [2]" w:date="2019-03-22T16:32:00Z">
              <w:r>
                <w:t>)</w:t>
              </w:r>
            </w:ins>
          </w:p>
        </w:tc>
        <w:tc>
          <w:tcPr>
            <w:tcW w:w="3117" w:type="dxa"/>
          </w:tcPr>
          <w:p w14:paraId="55358E77" w14:textId="77777777" w:rsidR="00936A98" w:rsidRDefault="00936A98" w:rsidP="00DB25E6">
            <w:pPr>
              <w:cnfStyle w:val="000000100000" w:firstRow="0" w:lastRow="0" w:firstColumn="0" w:lastColumn="0" w:oddVBand="0" w:evenVBand="0" w:oddHBand="1" w:evenHBand="0" w:firstRowFirstColumn="0" w:firstRowLastColumn="0" w:lastRowFirstColumn="0" w:lastRowLastColumn="0"/>
              <w:rPr>
                <w:ins w:id="6929" w:author="Peter Arbogast [2]" w:date="2019-03-22T16:32:00Z"/>
              </w:rPr>
            </w:pPr>
            <w:ins w:id="6930" w:author="Peter Arbogast [2]" w:date="2019-03-22T16:32:00Z">
              <w:r>
                <w:t>Hostname or FQDN depend on @bImportIDFQDN to Hostname or FQDN depend on @bImportIDFQDN or CluterName and more</w:t>
              </w:r>
            </w:ins>
          </w:p>
        </w:tc>
      </w:tr>
      <w:tr w:rsidR="00936A98" w14:paraId="4F0C27E1" w14:textId="77777777" w:rsidTr="00DB25E6">
        <w:trPr>
          <w:ins w:id="6931" w:author="Peter Arbogast [2]" w:date="2019-03-22T16:32:00Z"/>
        </w:trPr>
        <w:tc>
          <w:tcPr>
            <w:cnfStyle w:val="001000000000" w:firstRow="0" w:lastRow="0" w:firstColumn="1" w:lastColumn="0" w:oddVBand="0" w:evenVBand="0" w:oddHBand="0" w:evenHBand="0" w:firstRowFirstColumn="0" w:firstRowLastColumn="0" w:lastRowFirstColumn="0" w:lastRowLastColumn="0"/>
            <w:tcW w:w="3116" w:type="dxa"/>
          </w:tcPr>
          <w:p w14:paraId="66A70E7C" w14:textId="77777777" w:rsidR="00936A98" w:rsidRDefault="00936A98" w:rsidP="00DB25E6">
            <w:pPr>
              <w:rPr>
                <w:ins w:id="6932" w:author="Peter Arbogast [2]" w:date="2019-03-22T16:32:00Z"/>
              </w:rPr>
            </w:pPr>
            <w:ins w:id="6933" w:author="Peter Arbogast [2]" w:date="2019-03-22T16:32:00Z">
              <w:r>
                <w:t>import_data_source_id</w:t>
              </w:r>
            </w:ins>
          </w:p>
        </w:tc>
        <w:tc>
          <w:tcPr>
            <w:tcW w:w="3117" w:type="dxa"/>
          </w:tcPr>
          <w:p w14:paraId="31E39453" w14:textId="77777777" w:rsidR="00936A98" w:rsidRDefault="00936A98" w:rsidP="00DB25E6">
            <w:pPr>
              <w:cnfStyle w:val="000000000000" w:firstRow="0" w:lastRow="0" w:firstColumn="0" w:lastColumn="0" w:oddVBand="0" w:evenVBand="0" w:oddHBand="0" w:evenHBand="0" w:firstRowFirstColumn="0" w:firstRowLastColumn="0" w:lastRowFirstColumn="0" w:lastRowLastColumn="0"/>
              <w:rPr>
                <w:ins w:id="6934" w:author="Peter Arbogast [2]" w:date="2019-03-22T16:32:00Z"/>
              </w:rPr>
            </w:pPr>
            <w:ins w:id="6935" w:author="Peter Arbogast [2]" w:date="2019-03-22T16:32:00Z">
              <w:r>
                <w:t>NVARCHAR(50)</w:t>
              </w:r>
            </w:ins>
          </w:p>
        </w:tc>
        <w:tc>
          <w:tcPr>
            <w:tcW w:w="3117" w:type="dxa"/>
          </w:tcPr>
          <w:p w14:paraId="02BE0681" w14:textId="77777777" w:rsidR="00936A98" w:rsidRDefault="00936A98" w:rsidP="00DB25E6">
            <w:pPr>
              <w:cnfStyle w:val="000000000000" w:firstRow="0" w:lastRow="0" w:firstColumn="0" w:lastColumn="0" w:oddVBand="0" w:evenVBand="0" w:oddHBand="0" w:evenHBand="0" w:firstRowFirstColumn="0" w:firstRowLastColumn="0" w:lastRowFirstColumn="0" w:lastRowLastColumn="0"/>
              <w:rPr>
                <w:ins w:id="6936" w:author="Peter Arbogast [2]" w:date="2019-03-22T16:32:00Z"/>
              </w:rPr>
            </w:pPr>
            <w:ins w:id="6937" w:author="Peter Arbogast [2]" w:date="2019-03-22T16:32:00Z">
              <w:r>
                <w:t>Value of @sDataSourceID</w:t>
              </w:r>
            </w:ins>
          </w:p>
        </w:tc>
      </w:tr>
      <w:tr w:rsidR="00936A98" w14:paraId="70B84AF1" w14:textId="77777777" w:rsidTr="00DB25E6">
        <w:trPr>
          <w:cnfStyle w:val="000000100000" w:firstRow="0" w:lastRow="0" w:firstColumn="0" w:lastColumn="0" w:oddVBand="0" w:evenVBand="0" w:oddHBand="1" w:evenHBand="0" w:firstRowFirstColumn="0" w:firstRowLastColumn="0" w:lastRowFirstColumn="0" w:lastRowLastColumn="0"/>
          <w:ins w:id="6938" w:author="Peter Arbogast [2]" w:date="2019-03-22T16:32:00Z"/>
        </w:trPr>
        <w:tc>
          <w:tcPr>
            <w:cnfStyle w:val="001000000000" w:firstRow="0" w:lastRow="0" w:firstColumn="1" w:lastColumn="0" w:oddVBand="0" w:evenVBand="0" w:oddHBand="0" w:evenHBand="0" w:firstRowFirstColumn="0" w:firstRowLastColumn="0" w:lastRowFirstColumn="0" w:lastRowLastColumn="0"/>
            <w:tcW w:w="3116" w:type="dxa"/>
          </w:tcPr>
          <w:p w14:paraId="2062B23E" w14:textId="042A16EB" w:rsidR="00936A98" w:rsidRDefault="00936A98" w:rsidP="00DB25E6">
            <w:pPr>
              <w:rPr>
                <w:ins w:id="6939" w:author="Peter Arbogast [2]" w:date="2019-03-22T16:32:00Z"/>
              </w:rPr>
            </w:pPr>
            <w:ins w:id="6940" w:author="Peter Arbogast [2]" w:date="2019-03-22T16:33:00Z">
              <w:r>
                <w:t>publisher</w:t>
              </w:r>
            </w:ins>
          </w:p>
        </w:tc>
        <w:tc>
          <w:tcPr>
            <w:tcW w:w="3117" w:type="dxa"/>
          </w:tcPr>
          <w:p w14:paraId="055CB44B" w14:textId="66E496C9" w:rsidR="00936A98" w:rsidRDefault="00936A98" w:rsidP="00DB25E6">
            <w:pPr>
              <w:cnfStyle w:val="000000100000" w:firstRow="0" w:lastRow="0" w:firstColumn="0" w:lastColumn="0" w:oddVBand="0" w:evenVBand="0" w:oddHBand="1" w:evenHBand="0" w:firstRowFirstColumn="0" w:firstRowLastColumn="0" w:lastRowFirstColumn="0" w:lastRowLastColumn="0"/>
              <w:rPr>
                <w:ins w:id="6941" w:author="Peter Arbogast [2]" w:date="2019-03-22T16:32:00Z"/>
              </w:rPr>
            </w:pPr>
            <w:ins w:id="6942" w:author="Peter Arbogast [2]" w:date="2019-03-22T16:32:00Z">
              <w:r>
                <w:t>NVARCHAR(</w:t>
              </w:r>
            </w:ins>
            <w:ins w:id="6943" w:author="Peter Arbogast [2]" w:date="2019-03-22T16:36:00Z">
              <w:r>
                <w:t>255</w:t>
              </w:r>
            </w:ins>
            <w:ins w:id="6944" w:author="Peter Arbogast [2]" w:date="2019-03-22T16:32:00Z">
              <w:r>
                <w:t>)</w:t>
              </w:r>
            </w:ins>
          </w:p>
        </w:tc>
        <w:tc>
          <w:tcPr>
            <w:tcW w:w="3117" w:type="dxa"/>
          </w:tcPr>
          <w:p w14:paraId="507D4476" w14:textId="77777777" w:rsidR="00936A98" w:rsidRDefault="00936A98" w:rsidP="00DB25E6">
            <w:pPr>
              <w:cnfStyle w:val="000000100000" w:firstRow="0" w:lastRow="0" w:firstColumn="0" w:lastColumn="0" w:oddVBand="0" w:evenVBand="0" w:oddHBand="1" w:evenHBand="0" w:firstRowFirstColumn="0" w:firstRowLastColumn="0" w:lastRowFirstColumn="0" w:lastRowLastColumn="0"/>
              <w:rPr>
                <w:ins w:id="6945" w:author="Peter Arbogast [2]" w:date="2019-03-22T16:32:00Z"/>
              </w:rPr>
            </w:pPr>
          </w:p>
        </w:tc>
      </w:tr>
      <w:tr w:rsidR="00936A98" w14:paraId="1BAA8994" w14:textId="77777777" w:rsidTr="00DB25E6">
        <w:trPr>
          <w:ins w:id="6946" w:author="Peter Arbogast [2]" w:date="2019-03-22T16:32:00Z"/>
        </w:trPr>
        <w:tc>
          <w:tcPr>
            <w:cnfStyle w:val="001000000000" w:firstRow="0" w:lastRow="0" w:firstColumn="1" w:lastColumn="0" w:oddVBand="0" w:evenVBand="0" w:oddHBand="0" w:evenHBand="0" w:firstRowFirstColumn="0" w:firstRowLastColumn="0" w:lastRowFirstColumn="0" w:lastRowLastColumn="0"/>
            <w:tcW w:w="3116" w:type="dxa"/>
          </w:tcPr>
          <w:p w14:paraId="691FE4DA" w14:textId="42BB0256" w:rsidR="00936A98" w:rsidRPr="00CF4502" w:rsidRDefault="00936A98" w:rsidP="00DB25E6">
            <w:pPr>
              <w:rPr>
                <w:ins w:id="6947" w:author="Peter Arbogast [2]" w:date="2019-03-22T16:32:00Z"/>
                <w:lang w:val="de-DE"/>
              </w:rPr>
            </w:pPr>
            <w:ins w:id="6948" w:author="Peter Arbogast [2]" w:date="2019-03-22T16:33:00Z">
              <w:r>
                <w:t>product</w:t>
              </w:r>
            </w:ins>
          </w:p>
        </w:tc>
        <w:tc>
          <w:tcPr>
            <w:tcW w:w="3117" w:type="dxa"/>
          </w:tcPr>
          <w:p w14:paraId="079B6F38" w14:textId="271A0C7A" w:rsidR="00936A98" w:rsidRDefault="00936A98" w:rsidP="00DB25E6">
            <w:pPr>
              <w:cnfStyle w:val="000000000000" w:firstRow="0" w:lastRow="0" w:firstColumn="0" w:lastColumn="0" w:oddVBand="0" w:evenVBand="0" w:oddHBand="0" w:evenHBand="0" w:firstRowFirstColumn="0" w:firstRowLastColumn="0" w:lastRowFirstColumn="0" w:lastRowLastColumn="0"/>
              <w:rPr>
                <w:ins w:id="6949" w:author="Peter Arbogast [2]" w:date="2019-03-22T16:32:00Z"/>
              </w:rPr>
            </w:pPr>
            <w:ins w:id="6950" w:author="Peter Arbogast [2]" w:date="2019-03-22T16:32:00Z">
              <w:r>
                <w:t>NVARCHAR(</w:t>
              </w:r>
            </w:ins>
            <w:ins w:id="6951" w:author="Peter Arbogast [2]" w:date="2019-03-22T16:36:00Z">
              <w:r>
                <w:t>255</w:t>
              </w:r>
            </w:ins>
            <w:ins w:id="6952" w:author="Peter Arbogast [2]" w:date="2019-03-22T16:32:00Z">
              <w:r>
                <w:t>)</w:t>
              </w:r>
            </w:ins>
          </w:p>
        </w:tc>
        <w:tc>
          <w:tcPr>
            <w:tcW w:w="3117" w:type="dxa"/>
          </w:tcPr>
          <w:p w14:paraId="710659A9" w14:textId="77777777" w:rsidR="00936A98" w:rsidRDefault="00936A98" w:rsidP="00DB25E6">
            <w:pPr>
              <w:cnfStyle w:val="000000000000" w:firstRow="0" w:lastRow="0" w:firstColumn="0" w:lastColumn="0" w:oddVBand="0" w:evenVBand="0" w:oddHBand="0" w:evenHBand="0" w:firstRowFirstColumn="0" w:firstRowLastColumn="0" w:lastRowFirstColumn="0" w:lastRowLastColumn="0"/>
              <w:rPr>
                <w:ins w:id="6953" w:author="Peter Arbogast [2]" w:date="2019-03-22T16:32:00Z"/>
              </w:rPr>
            </w:pPr>
          </w:p>
        </w:tc>
      </w:tr>
      <w:tr w:rsidR="00936A98" w14:paraId="634D881F" w14:textId="77777777" w:rsidTr="00936A98">
        <w:tblPrEx>
          <w:tblW w:w="0" w:type="auto"/>
          <w:tblPrExChange w:id="6954" w:author="Peter Arbogast [2]" w:date="2019-03-22T16:34:00Z">
            <w:tblPrEx>
              <w:tblW w:w="0" w:type="auto"/>
            </w:tblPrEx>
          </w:tblPrExChange>
        </w:tblPrEx>
        <w:trPr>
          <w:cnfStyle w:val="000000100000" w:firstRow="0" w:lastRow="0" w:firstColumn="0" w:lastColumn="0" w:oddVBand="0" w:evenVBand="0" w:oddHBand="1" w:evenHBand="0" w:firstRowFirstColumn="0" w:firstRowLastColumn="0" w:lastRowFirstColumn="0" w:lastRowLastColumn="0"/>
          <w:ins w:id="6955" w:author="Peter Arbogast [2]" w:date="2019-03-22T16:32:00Z"/>
        </w:trPr>
        <w:tc>
          <w:tcPr>
            <w:cnfStyle w:val="001000000000" w:firstRow="0" w:lastRow="0" w:firstColumn="1" w:lastColumn="0" w:oddVBand="0" w:evenVBand="0" w:oddHBand="0" w:evenHBand="0" w:firstRowFirstColumn="0" w:firstRowLastColumn="0" w:lastRowFirstColumn="0" w:lastRowLastColumn="0"/>
            <w:tcW w:w="0" w:type="dxa"/>
            <w:tcPrChange w:id="6956" w:author="Peter Arbogast [2]" w:date="2019-03-22T16:34:00Z">
              <w:tcPr>
                <w:tcW w:w="3116" w:type="dxa"/>
              </w:tcPr>
            </w:tcPrChange>
          </w:tcPr>
          <w:p w14:paraId="786CBCDE" w14:textId="718ECD4E" w:rsidR="00936A98" w:rsidRDefault="00936A98" w:rsidP="00DB25E6">
            <w:pPr>
              <w:cnfStyle w:val="001000100000" w:firstRow="0" w:lastRow="0" w:firstColumn="1" w:lastColumn="0" w:oddVBand="0" w:evenVBand="0" w:oddHBand="1" w:evenHBand="0" w:firstRowFirstColumn="0" w:firstRowLastColumn="0" w:lastRowFirstColumn="0" w:lastRowLastColumn="0"/>
              <w:rPr>
                <w:ins w:id="6957" w:author="Peter Arbogast [2]" w:date="2019-03-22T16:32:00Z"/>
              </w:rPr>
            </w:pPr>
            <w:ins w:id="6958" w:author="Peter Arbogast [2]" w:date="2019-03-22T16:33:00Z">
              <w:r>
                <w:t>product_version</w:t>
              </w:r>
            </w:ins>
          </w:p>
        </w:tc>
        <w:tc>
          <w:tcPr>
            <w:tcW w:w="0" w:type="dxa"/>
            <w:tcPrChange w:id="6959" w:author="Peter Arbogast [2]" w:date="2019-03-22T16:34:00Z">
              <w:tcPr>
                <w:tcW w:w="3117" w:type="dxa"/>
              </w:tcPr>
            </w:tcPrChange>
          </w:tcPr>
          <w:p w14:paraId="7E968323" w14:textId="01DBB292" w:rsidR="00936A98" w:rsidRDefault="00936A98" w:rsidP="00DB25E6">
            <w:pPr>
              <w:cnfStyle w:val="000000100000" w:firstRow="0" w:lastRow="0" w:firstColumn="0" w:lastColumn="0" w:oddVBand="0" w:evenVBand="0" w:oddHBand="1" w:evenHBand="0" w:firstRowFirstColumn="0" w:firstRowLastColumn="0" w:lastRowFirstColumn="0" w:lastRowLastColumn="0"/>
              <w:rPr>
                <w:ins w:id="6960" w:author="Peter Arbogast [2]" w:date="2019-03-22T16:32:00Z"/>
              </w:rPr>
            </w:pPr>
            <w:ins w:id="6961" w:author="Peter Arbogast [2]" w:date="2019-03-22T16:32:00Z">
              <w:r>
                <w:t>NVARCHAR(</w:t>
              </w:r>
            </w:ins>
            <w:ins w:id="6962" w:author="Peter Arbogast [2]" w:date="2019-03-22T16:35:00Z">
              <w:r>
                <w:t>255</w:t>
              </w:r>
            </w:ins>
            <w:ins w:id="6963" w:author="Peter Arbogast [2]" w:date="2019-03-22T16:32:00Z">
              <w:r>
                <w:t>)</w:t>
              </w:r>
            </w:ins>
          </w:p>
        </w:tc>
        <w:tc>
          <w:tcPr>
            <w:tcW w:w="0" w:type="dxa"/>
            <w:tcBorders>
              <w:bottom w:val="single" w:sz="4" w:space="0" w:color="666666" w:themeColor="text1" w:themeTint="99"/>
            </w:tcBorders>
            <w:tcPrChange w:id="6964" w:author="Peter Arbogast [2]" w:date="2019-03-22T16:34:00Z">
              <w:tcPr>
                <w:tcW w:w="3117" w:type="dxa"/>
                <w:tcBorders>
                  <w:bottom w:val="single" w:sz="4" w:space="0" w:color="666666" w:themeColor="text1" w:themeTint="99"/>
                </w:tcBorders>
              </w:tcPr>
            </w:tcPrChange>
          </w:tcPr>
          <w:p w14:paraId="6F31C488" w14:textId="77777777" w:rsidR="00936A98" w:rsidRDefault="00936A98" w:rsidP="00DB25E6">
            <w:pPr>
              <w:cnfStyle w:val="000000100000" w:firstRow="0" w:lastRow="0" w:firstColumn="0" w:lastColumn="0" w:oddVBand="0" w:evenVBand="0" w:oddHBand="1" w:evenHBand="0" w:firstRowFirstColumn="0" w:firstRowLastColumn="0" w:lastRowFirstColumn="0" w:lastRowLastColumn="0"/>
              <w:rPr>
                <w:ins w:id="6965" w:author="Peter Arbogast [2]" w:date="2019-03-22T16:32:00Z"/>
              </w:rPr>
            </w:pPr>
          </w:p>
        </w:tc>
      </w:tr>
      <w:tr w:rsidR="00936A98" w14:paraId="659218D7" w14:textId="77777777" w:rsidTr="00936A98">
        <w:tblPrEx>
          <w:tblW w:w="0" w:type="auto"/>
          <w:tblPrExChange w:id="6966" w:author="Peter Arbogast [2]" w:date="2019-03-22T16:34:00Z">
            <w:tblPrEx>
              <w:tblW w:w="0" w:type="auto"/>
            </w:tblPrEx>
          </w:tblPrExChange>
        </w:tblPrEx>
        <w:trPr>
          <w:ins w:id="6967" w:author="Peter Arbogast [2]" w:date="2019-03-22T16:32:00Z"/>
        </w:trPr>
        <w:tc>
          <w:tcPr>
            <w:cnfStyle w:val="001000000000" w:firstRow="0" w:lastRow="0" w:firstColumn="1" w:lastColumn="0" w:oddVBand="0" w:evenVBand="0" w:oddHBand="0" w:evenHBand="0" w:firstRowFirstColumn="0" w:firstRowLastColumn="0" w:lastRowFirstColumn="0" w:lastRowLastColumn="0"/>
            <w:tcW w:w="0" w:type="dxa"/>
            <w:tcPrChange w:id="6968" w:author="Peter Arbogast [2]" w:date="2019-03-22T16:34:00Z">
              <w:tcPr>
                <w:tcW w:w="3116" w:type="dxa"/>
              </w:tcPr>
            </w:tcPrChange>
          </w:tcPr>
          <w:p w14:paraId="306BEAB3" w14:textId="11B44D4A" w:rsidR="00936A98" w:rsidRDefault="00936A98" w:rsidP="00DB25E6">
            <w:pPr>
              <w:rPr>
                <w:ins w:id="6969" w:author="Peter Arbogast [2]" w:date="2019-03-22T16:32:00Z"/>
              </w:rPr>
            </w:pPr>
            <w:ins w:id="6970" w:author="Peter Arbogast [2]" w:date="2019-03-22T16:33:00Z">
              <w:r>
                <w:t>import_device_id</w:t>
              </w:r>
            </w:ins>
          </w:p>
        </w:tc>
        <w:tc>
          <w:tcPr>
            <w:tcW w:w="0" w:type="dxa"/>
            <w:tcPrChange w:id="6971" w:author="Peter Arbogast [2]" w:date="2019-03-22T16:34:00Z">
              <w:tcPr>
                <w:tcW w:w="3117" w:type="dxa"/>
              </w:tcPr>
            </w:tcPrChange>
          </w:tcPr>
          <w:p w14:paraId="37179BE9" w14:textId="741DC346" w:rsidR="00936A98" w:rsidRDefault="00936A98" w:rsidP="00DB25E6">
            <w:pPr>
              <w:cnfStyle w:val="000000000000" w:firstRow="0" w:lastRow="0" w:firstColumn="0" w:lastColumn="0" w:oddVBand="0" w:evenVBand="0" w:oddHBand="0" w:evenHBand="0" w:firstRowFirstColumn="0" w:firstRowLastColumn="0" w:lastRowFirstColumn="0" w:lastRowLastColumn="0"/>
              <w:rPr>
                <w:ins w:id="6972" w:author="Peter Arbogast [2]" w:date="2019-03-22T16:32:00Z"/>
              </w:rPr>
            </w:pPr>
            <w:ins w:id="6973" w:author="Peter Arbogast [2]" w:date="2019-03-22T16:34:00Z">
              <w:r>
                <w:t>NVARCHAR(125)</w:t>
              </w:r>
            </w:ins>
          </w:p>
        </w:tc>
        <w:tc>
          <w:tcPr>
            <w:tcW w:w="0" w:type="dxa"/>
            <w:tcBorders>
              <w:bottom w:val="single" w:sz="4" w:space="0" w:color="666666" w:themeColor="text1" w:themeTint="99"/>
            </w:tcBorders>
            <w:tcPrChange w:id="6974" w:author="Peter Arbogast [2]" w:date="2019-03-22T16:34:00Z">
              <w:tcPr>
                <w:tcW w:w="3117" w:type="dxa"/>
                <w:tcBorders>
                  <w:bottom w:val="nil"/>
                </w:tcBorders>
              </w:tcPr>
            </w:tcPrChange>
          </w:tcPr>
          <w:p w14:paraId="1FC50D0B" w14:textId="1AFA0B03" w:rsidR="00936A98" w:rsidRDefault="00936A98" w:rsidP="00DB25E6">
            <w:pPr>
              <w:cnfStyle w:val="000000000000" w:firstRow="0" w:lastRow="0" w:firstColumn="0" w:lastColumn="0" w:oddVBand="0" w:evenVBand="0" w:oddHBand="0" w:evenHBand="0" w:firstRowFirstColumn="0" w:firstRowLastColumn="0" w:lastRowFirstColumn="0" w:lastRowLastColumn="0"/>
              <w:rPr>
                <w:ins w:id="6975" w:author="Peter Arbogast [2]" w:date="2019-03-22T16:32:00Z"/>
              </w:rPr>
            </w:pPr>
            <w:ins w:id="6976" w:author="Peter Arbogast [2]" w:date="2019-03-22T16:35:00Z">
              <w:r>
                <w:t>Import_device_id from witch this sowfware element is.</w:t>
              </w:r>
            </w:ins>
            <w:ins w:id="6977" w:author="Peter Arbogast [2]" w:date="2019-03-22T16:32:00Z">
              <w:r>
                <w:t xml:space="preserve"> </w:t>
              </w:r>
            </w:ins>
          </w:p>
        </w:tc>
      </w:tr>
      <w:tr w:rsidR="00936A98" w14:paraId="690B94D8" w14:textId="77777777" w:rsidTr="00936A98">
        <w:tblPrEx>
          <w:tblW w:w="0" w:type="auto"/>
          <w:tblPrExChange w:id="6978" w:author="Peter Arbogast [2]" w:date="2019-03-22T16:34:00Z">
            <w:tblPrEx>
              <w:tblW w:w="0" w:type="auto"/>
            </w:tblPrEx>
          </w:tblPrExChange>
        </w:tblPrEx>
        <w:trPr>
          <w:cnfStyle w:val="000000100000" w:firstRow="0" w:lastRow="0" w:firstColumn="0" w:lastColumn="0" w:oddVBand="0" w:evenVBand="0" w:oddHBand="1" w:evenHBand="0" w:firstRowFirstColumn="0" w:firstRowLastColumn="0" w:lastRowFirstColumn="0" w:lastRowLastColumn="0"/>
          <w:ins w:id="6979" w:author="Peter Arbogast [2]" w:date="2019-03-22T16:32:00Z"/>
        </w:trPr>
        <w:tc>
          <w:tcPr>
            <w:cnfStyle w:val="001000000000" w:firstRow="0" w:lastRow="0" w:firstColumn="1" w:lastColumn="0" w:oddVBand="0" w:evenVBand="0" w:oddHBand="0" w:evenHBand="0" w:firstRowFirstColumn="0" w:firstRowLastColumn="0" w:lastRowFirstColumn="0" w:lastRowLastColumn="0"/>
            <w:tcW w:w="0" w:type="dxa"/>
            <w:tcPrChange w:id="6980" w:author="Peter Arbogast [2]" w:date="2019-03-22T16:34:00Z">
              <w:tcPr>
                <w:tcW w:w="3116" w:type="dxa"/>
              </w:tcPr>
            </w:tcPrChange>
          </w:tcPr>
          <w:p w14:paraId="30CFD2A3" w14:textId="4BC69C73" w:rsidR="00936A98" w:rsidRDefault="00936A98" w:rsidP="00DB25E6">
            <w:pPr>
              <w:cnfStyle w:val="001000100000" w:firstRow="0" w:lastRow="0" w:firstColumn="1" w:lastColumn="0" w:oddVBand="0" w:evenVBand="0" w:oddHBand="1" w:evenHBand="0" w:firstRowFirstColumn="0" w:firstRowLastColumn="0" w:lastRowFirstColumn="0" w:lastRowLastColumn="0"/>
              <w:rPr>
                <w:ins w:id="6981" w:author="Peter Arbogast [2]" w:date="2019-03-22T16:32:00Z"/>
              </w:rPr>
            </w:pPr>
            <w:ins w:id="6982" w:author="Peter Arbogast [2]" w:date="2019-03-22T16:34:00Z">
              <w:r>
                <w:t>i</w:t>
              </w:r>
            </w:ins>
            <w:ins w:id="6983" w:author="Peter Arbogast [2]" w:date="2019-03-22T16:33:00Z">
              <w:r>
                <w:t>nst</w:t>
              </w:r>
            </w:ins>
            <w:ins w:id="6984" w:author="Peter Arbogast [2]" w:date="2019-03-22T16:34:00Z">
              <w:r>
                <w:t>allation_date</w:t>
              </w:r>
            </w:ins>
          </w:p>
        </w:tc>
        <w:tc>
          <w:tcPr>
            <w:tcW w:w="0" w:type="dxa"/>
            <w:tcPrChange w:id="6985" w:author="Peter Arbogast [2]" w:date="2019-03-22T16:34:00Z">
              <w:tcPr>
                <w:tcW w:w="3117" w:type="dxa"/>
              </w:tcPr>
            </w:tcPrChange>
          </w:tcPr>
          <w:p w14:paraId="2FD08B96" w14:textId="341E1EF6" w:rsidR="00936A98" w:rsidRDefault="00936A98" w:rsidP="00DB25E6">
            <w:pPr>
              <w:cnfStyle w:val="000000100000" w:firstRow="0" w:lastRow="0" w:firstColumn="0" w:lastColumn="0" w:oddVBand="0" w:evenVBand="0" w:oddHBand="1" w:evenHBand="0" w:firstRowFirstColumn="0" w:firstRowLastColumn="0" w:lastRowFirstColumn="0" w:lastRowLastColumn="0"/>
              <w:rPr>
                <w:ins w:id="6986" w:author="Peter Arbogast [2]" w:date="2019-03-22T16:32:00Z"/>
              </w:rPr>
            </w:pPr>
            <w:ins w:id="6987" w:author="Peter Arbogast [2]" w:date="2019-03-22T16:34:00Z">
              <w:r>
                <w:t>NVA</w:t>
              </w:r>
            </w:ins>
            <w:ins w:id="6988" w:author="Peter Arbogast [2]" w:date="2019-03-22T16:35:00Z">
              <w:r>
                <w:t>RCHAR(10)</w:t>
              </w:r>
            </w:ins>
          </w:p>
        </w:tc>
        <w:tc>
          <w:tcPr>
            <w:tcW w:w="0" w:type="dxa"/>
            <w:tcBorders>
              <w:top w:val="single" w:sz="4" w:space="0" w:color="666666" w:themeColor="text1" w:themeTint="99"/>
              <w:bottom w:val="single" w:sz="4" w:space="0" w:color="666666" w:themeColor="text1" w:themeTint="99"/>
            </w:tcBorders>
            <w:tcPrChange w:id="6989" w:author="Peter Arbogast [2]" w:date="2019-03-22T16:34:00Z">
              <w:tcPr>
                <w:tcW w:w="3117" w:type="dxa"/>
                <w:tcBorders>
                  <w:top w:val="nil"/>
                  <w:bottom w:val="nil"/>
                </w:tcBorders>
              </w:tcPr>
            </w:tcPrChange>
          </w:tcPr>
          <w:p w14:paraId="6E87C132" w14:textId="365DA071" w:rsidR="00936A98" w:rsidRDefault="00936A98" w:rsidP="00DB25E6">
            <w:pPr>
              <w:cnfStyle w:val="000000100000" w:firstRow="0" w:lastRow="0" w:firstColumn="0" w:lastColumn="0" w:oddVBand="0" w:evenVBand="0" w:oddHBand="1" w:evenHBand="0" w:firstRowFirstColumn="0" w:firstRowLastColumn="0" w:lastRowFirstColumn="0" w:lastRowLastColumn="0"/>
              <w:rPr>
                <w:ins w:id="6990" w:author="Peter Arbogast [2]" w:date="2019-03-22T16:32:00Z"/>
              </w:rPr>
            </w:pPr>
            <w:ins w:id="6991" w:author="Peter Arbogast [2]" w:date="2019-03-22T16:35:00Z">
              <w:r>
                <w:t>Format dd.mm.YYYY</w:t>
              </w:r>
            </w:ins>
          </w:p>
        </w:tc>
      </w:tr>
    </w:tbl>
    <w:p w14:paraId="7B62A4E2" w14:textId="77777777" w:rsidR="00936A98" w:rsidRDefault="00936A98" w:rsidP="00936A98">
      <w:pPr>
        <w:rPr>
          <w:ins w:id="6992" w:author="Peter Arbogast [2]" w:date="2019-03-22T16:32:00Z"/>
        </w:rPr>
      </w:pPr>
    </w:p>
    <w:p w14:paraId="125C5AA1" w14:textId="0E1FD595" w:rsidR="00936A98" w:rsidRDefault="00936A98" w:rsidP="00936A98">
      <w:pPr>
        <w:rPr>
          <w:ins w:id="6993" w:author="Peter Arbogast [2]" w:date="2019-03-22T16:32:00Z"/>
        </w:rPr>
      </w:pPr>
      <w:ins w:id="6994" w:author="Peter Arbogast [2]" w:date="2019-03-22T16:32:00Z">
        <w:r>
          <w:t>If Temp Table #</w:t>
        </w:r>
        <w:r w:rsidRPr="00D263E1">
          <w:t>csp_aspera_connector_</w:t>
        </w:r>
      </w:ins>
      <w:ins w:id="6995" w:author="Peter Arbogast [2]" w:date="2019-03-22T16:36:00Z">
        <w:r>
          <w:t>software_arp</w:t>
        </w:r>
      </w:ins>
      <w:ins w:id="6996" w:author="Peter Arbogast [2]" w:date="2019-03-22T16:32:00Z">
        <w:r>
          <w:t xml:space="preserve"> exist, the Data will not shown. It will put into this table.</w:t>
        </w:r>
      </w:ins>
    </w:p>
    <w:p w14:paraId="4CE702EB" w14:textId="77777777" w:rsidR="0046196B" w:rsidRDefault="0046196B">
      <w:pPr>
        <w:rPr>
          <w:ins w:id="6997" w:author="Peter Arbogast" w:date="2019-06-13T13:56:00Z"/>
        </w:rPr>
      </w:pPr>
      <w:ins w:id="6998" w:author="Peter Arbogast" w:date="2019-06-13T13:56:00Z">
        <w:r>
          <w:t>Used by:</w:t>
        </w:r>
      </w:ins>
    </w:p>
    <w:p w14:paraId="5567C8D0" w14:textId="33EE5D2B" w:rsidR="0046196B" w:rsidRDefault="0046196B" w:rsidP="0046196B">
      <w:pPr>
        <w:pStyle w:val="ListParagraph"/>
        <w:numPr>
          <w:ilvl w:val="0"/>
          <w:numId w:val="2"/>
        </w:numPr>
        <w:rPr>
          <w:moveTo w:id="6999" w:author="Peter Arbogast" w:date="2019-06-13T13:56:00Z"/>
        </w:rPr>
        <w:pPrChange w:id="7000" w:author="Peter Arbogast" w:date="2019-06-13T13:56:00Z">
          <w:pPr/>
        </w:pPrChange>
      </w:pPr>
      <w:moveToRangeStart w:id="7001" w:author="Peter Arbogast" w:date="2019-06-13T13:56:00Z" w:name="move11326619"/>
      <w:moveTo w:id="7002" w:author="Peter Arbogast" w:date="2019-06-13T13:56:00Z">
        <w:r>
          <w:t>Store Procedure Used by Aspera Connector 500_raynet_software_arp.xml</w:t>
        </w:r>
      </w:moveTo>
    </w:p>
    <w:moveToRangeEnd w:id="7001"/>
    <w:p w14:paraId="01803249" w14:textId="6F1D2A27" w:rsidR="00936A98" w:rsidRDefault="00936A98">
      <w:pPr>
        <w:rPr>
          <w:ins w:id="7003" w:author="Peter Arbogast [2]" w:date="2019-03-22T16:38:00Z"/>
        </w:rPr>
      </w:pPr>
      <w:ins w:id="7004" w:author="Peter Arbogast [2]" w:date="2019-03-22T16:38:00Z">
        <w:r>
          <w:br w:type="page"/>
        </w:r>
      </w:ins>
    </w:p>
    <w:p w14:paraId="2F31D0EF" w14:textId="554B7921" w:rsidR="00983624" w:rsidRDefault="00936A98" w:rsidP="00936A98">
      <w:pPr>
        <w:pStyle w:val="Heading3"/>
        <w:numPr>
          <w:ilvl w:val="2"/>
          <w:numId w:val="1"/>
        </w:numPr>
        <w:ind w:left="709"/>
        <w:rPr>
          <w:ins w:id="7005" w:author="Peter Arbogast [2]" w:date="2019-03-22T16:39:00Z"/>
        </w:rPr>
      </w:pPr>
      <w:bookmarkStart w:id="7006" w:name="_Toc11337038"/>
      <w:ins w:id="7007" w:author="Peter Arbogast [2]" w:date="2019-03-22T16:39:00Z">
        <w:r w:rsidRPr="00936A98">
          <w:lastRenderedPageBreak/>
          <w:t>csp_aspera_connector_software_msi</w:t>
        </w:r>
        <w:bookmarkEnd w:id="7006"/>
      </w:ins>
    </w:p>
    <w:p w14:paraId="42AF425C" w14:textId="3E1DE4DB" w:rsidR="00286D31" w:rsidDel="0046196B" w:rsidRDefault="0046196B">
      <w:pPr>
        <w:rPr>
          <w:ins w:id="7008" w:author="Peter Arbogast [2]" w:date="2019-03-22T16:39:00Z"/>
          <w:moveFrom w:id="7009" w:author="Peter Arbogast" w:date="2019-06-13T13:57:00Z"/>
        </w:rPr>
        <w:pPrChange w:id="7010" w:author="Peter Arbogast [2]" w:date="2019-03-22T16:40:00Z">
          <w:pPr>
            <w:pStyle w:val="ListParagraph"/>
            <w:numPr>
              <w:numId w:val="1"/>
            </w:numPr>
            <w:ind w:hanging="360"/>
          </w:pPr>
        </w:pPrChange>
      </w:pPr>
      <w:ins w:id="7011" w:author="Peter Arbogast" w:date="2019-06-13T13:56:00Z">
        <w:r>
          <w:t xml:space="preserve">Get all MSI </w:t>
        </w:r>
      </w:ins>
      <w:ins w:id="7012" w:author="Peter Arbogast" w:date="2019-06-13T13:57:00Z">
        <w:r>
          <w:t>Software Information for Aspera</w:t>
        </w:r>
      </w:ins>
      <w:moveFromRangeStart w:id="7013" w:author="Peter Arbogast" w:date="2019-06-13T13:57:00Z" w:name="move11326651"/>
      <w:moveFrom w:id="7014" w:author="Peter Arbogast" w:date="2019-06-13T13:57:00Z">
        <w:ins w:id="7015" w:author="Peter Arbogast [2]" w:date="2019-03-22T16:39:00Z">
          <w:r w:rsidR="00286D31" w:rsidDel="0046196B">
            <w:t>Store Procedure Used by Aspera Connector 500_raynet_software_</w:t>
          </w:r>
        </w:ins>
        <w:ins w:id="7016" w:author="Peter Arbogast [2]" w:date="2019-03-22T16:40:00Z">
          <w:r w:rsidR="00286D31" w:rsidDel="0046196B">
            <w:t>msi</w:t>
          </w:r>
        </w:ins>
        <w:ins w:id="7017" w:author="Peter Arbogast [2]" w:date="2019-03-22T16:39:00Z">
          <w:r w:rsidR="00286D31" w:rsidDel="0046196B">
            <w:t>.xml</w:t>
          </w:r>
        </w:ins>
      </w:moveFrom>
    </w:p>
    <w:moveFromRangeEnd w:id="7013"/>
    <w:p w14:paraId="06382E68" w14:textId="77777777" w:rsidR="0046196B" w:rsidRDefault="0046196B">
      <w:pPr>
        <w:rPr>
          <w:ins w:id="7018" w:author="Peter Arbogast" w:date="2019-06-13T13:56:00Z"/>
        </w:rPr>
      </w:pPr>
    </w:p>
    <w:p w14:paraId="58919E9C" w14:textId="01B7E0D0" w:rsidR="00286D31" w:rsidRDefault="00286D31">
      <w:pPr>
        <w:rPr>
          <w:ins w:id="7019" w:author="Peter Arbogast [2]" w:date="2019-03-22T16:39:00Z"/>
        </w:rPr>
        <w:pPrChange w:id="7020" w:author="Peter Arbogast [2]" w:date="2019-03-22T16:40:00Z">
          <w:pPr>
            <w:pStyle w:val="ListParagraph"/>
            <w:numPr>
              <w:numId w:val="1"/>
            </w:numPr>
            <w:ind w:hanging="360"/>
          </w:pPr>
        </w:pPrChange>
      </w:pPr>
      <w:ins w:id="7021" w:author="Peter Arbogast [2]" w:date="2019-03-22T16:39:00Z">
        <w:r>
          <w:t xml:space="preserve">This shows all </w:t>
        </w:r>
      </w:ins>
      <w:ins w:id="7022" w:author="Peter Arbogast [2]" w:date="2019-03-22T16:40:00Z">
        <w:r>
          <w:t>MSI</w:t>
        </w:r>
      </w:ins>
      <w:ins w:id="7023" w:author="Peter Arbogast [2]" w:date="2019-03-22T16:39:00Z">
        <w:r>
          <w:t xml:space="preserve"> Information</w:t>
        </w:r>
      </w:ins>
    </w:p>
    <w:p w14:paraId="657EA2AF" w14:textId="77777777" w:rsidR="00286D31" w:rsidRDefault="00286D31">
      <w:pPr>
        <w:rPr>
          <w:ins w:id="7024" w:author="Peter Arbogast [2]" w:date="2019-03-22T16:39:00Z"/>
        </w:rPr>
        <w:pPrChange w:id="7025" w:author="Peter Arbogast [2]" w:date="2019-03-22T16:40:00Z">
          <w:pPr>
            <w:pStyle w:val="ListParagraph"/>
            <w:numPr>
              <w:numId w:val="1"/>
            </w:numPr>
            <w:ind w:hanging="360"/>
          </w:pPr>
        </w:pPrChange>
      </w:pPr>
      <w:ins w:id="7026" w:author="Peter Arbogast [2]" w:date="2019-03-22T16:39:00Z">
        <w:r>
          <w:t>Parameter:</w:t>
        </w:r>
      </w:ins>
    </w:p>
    <w:tbl>
      <w:tblPr>
        <w:tblStyle w:val="GridTable4"/>
        <w:tblW w:w="0" w:type="auto"/>
        <w:tblLook w:val="04A0" w:firstRow="1" w:lastRow="0" w:firstColumn="1" w:lastColumn="0" w:noHBand="0" w:noVBand="1"/>
      </w:tblPr>
      <w:tblGrid>
        <w:gridCol w:w="3116"/>
        <w:gridCol w:w="3117"/>
        <w:gridCol w:w="3117"/>
      </w:tblGrid>
      <w:tr w:rsidR="00286D31" w14:paraId="49627459" w14:textId="77777777" w:rsidTr="00DB25E6">
        <w:trPr>
          <w:cnfStyle w:val="100000000000" w:firstRow="1" w:lastRow="0" w:firstColumn="0" w:lastColumn="0" w:oddVBand="0" w:evenVBand="0" w:oddHBand="0" w:evenHBand="0" w:firstRowFirstColumn="0" w:firstRowLastColumn="0" w:lastRowFirstColumn="0" w:lastRowLastColumn="0"/>
          <w:ins w:id="7027" w:author="Peter Arbogast [2]" w:date="2019-03-22T16:39:00Z"/>
        </w:trPr>
        <w:tc>
          <w:tcPr>
            <w:cnfStyle w:val="001000000000" w:firstRow="0" w:lastRow="0" w:firstColumn="1" w:lastColumn="0" w:oddVBand="0" w:evenVBand="0" w:oddHBand="0" w:evenHBand="0" w:firstRowFirstColumn="0" w:firstRowLastColumn="0" w:lastRowFirstColumn="0" w:lastRowLastColumn="0"/>
            <w:tcW w:w="3116" w:type="dxa"/>
          </w:tcPr>
          <w:p w14:paraId="4633EF83" w14:textId="77777777" w:rsidR="00286D31" w:rsidRDefault="00286D31" w:rsidP="00DB25E6">
            <w:pPr>
              <w:rPr>
                <w:ins w:id="7028" w:author="Peter Arbogast [2]" w:date="2019-03-22T16:39:00Z"/>
              </w:rPr>
            </w:pPr>
            <w:ins w:id="7029" w:author="Peter Arbogast [2]" w:date="2019-03-22T16:39:00Z">
              <w:r>
                <w:t>Parameter</w:t>
              </w:r>
            </w:ins>
          </w:p>
        </w:tc>
        <w:tc>
          <w:tcPr>
            <w:tcW w:w="3117" w:type="dxa"/>
          </w:tcPr>
          <w:p w14:paraId="5178498F" w14:textId="77777777" w:rsidR="00286D31" w:rsidRDefault="00286D31" w:rsidP="00DB25E6">
            <w:pPr>
              <w:cnfStyle w:val="100000000000" w:firstRow="1" w:lastRow="0" w:firstColumn="0" w:lastColumn="0" w:oddVBand="0" w:evenVBand="0" w:oddHBand="0" w:evenHBand="0" w:firstRowFirstColumn="0" w:firstRowLastColumn="0" w:lastRowFirstColumn="0" w:lastRowLastColumn="0"/>
              <w:rPr>
                <w:ins w:id="7030" w:author="Peter Arbogast [2]" w:date="2019-03-22T16:39:00Z"/>
              </w:rPr>
            </w:pPr>
            <w:ins w:id="7031" w:author="Peter Arbogast [2]" w:date="2019-03-22T16:39:00Z">
              <w:r>
                <w:t>Default value</w:t>
              </w:r>
            </w:ins>
          </w:p>
        </w:tc>
        <w:tc>
          <w:tcPr>
            <w:tcW w:w="3117" w:type="dxa"/>
          </w:tcPr>
          <w:p w14:paraId="0EAACC0B" w14:textId="77777777" w:rsidR="00286D31" w:rsidRDefault="00286D31" w:rsidP="00DB25E6">
            <w:pPr>
              <w:cnfStyle w:val="100000000000" w:firstRow="1" w:lastRow="0" w:firstColumn="0" w:lastColumn="0" w:oddVBand="0" w:evenVBand="0" w:oddHBand="0" w:evenHBand="0" w:firstRowFirstColumn="0" w:firstRowLastColumn="0" w:lastRowFirstColumn="0" w:lastRowLastColumn="0"/>
              <w:rPr>
                <w:ins w:id="7032" w:author="Peter Arbogast [2]" w:date="2019-03-22T16:39:00Z"/>
              </w:rPr>
            </w:pPr>
            <w:ins w:id="7033" w:author="Peter Arbogast [2]" w:date="2019-03-22T16:39:00Z">
              <w:r>
                <w:t>Description</w:t>
              </w:r>
            </w:ins>
          </w:p>
        </w:tc>
      </w:tr>
      <w:tr w:rsidR="00286D31" w14:paraId="072D46F4" w14:textId="77777777" w:rsidTr="00DB25E6">
        <w:trPr>
          <w:cnfStyle w:val="000000100000" w:firstRow="0" w:lastRow="0" w:firstColumn="0" w:lastColumn="0" w:oddVBand="0" w:evenVBand="0" w:oddHBand="1" w:evenHBand="0" w:firstRowFirstColumn="0" w:firstRowLastColumn="0" w:lastRowFirstColumn="0" w:lastRowLastColumn="0"/>
          <w:ins w:id="7034" w:author="Peter Arbogast [2]" w:date="2019-03-22T16:39:00Z"/>
        </w:trPr>
        <w:tc>
          <w:tcPr>
            <w:cnfStyle w:val="001000000000" w:firstRow="0" w:lastRow="0" w:firstColumn="1" w:lastColumn="0" w:oddVBand="0" w:evenVBand="0" w:oddHBand="0" w:evenHBand="0" w:firstRowFirstColumn="0" w:firstRowLastColumn="0" w:lastRowFirstColumn="0" w:lastRowLastColumn="0"/>
            <w:tcW w:w="3116" w:type="dxa"/>
          </w:tcPr>
          <w:p w14:paraId="61165691" w14:textId="77777777" w:rsidR="00286D31" w:rsidRDefault="00286D31" w:rsidP="00DB25E6">
            <w:pPr>
              <w:rPr>
                <w:ins w:id="7035" w:author="Peter Arbogast [2]" w:date="2019-03-22T16:39:00Z"/>
              </w:rPr>
            </w:pPr>
            <w:ins w:id="7036" w:author="Peter Arbogast [2]" w:date="2019-03-22T16:39:00Z">
              <w:r w:rsidRPr="00A73389">
                <w:t>@sDataSourceID</w:t>
              </w:r>
            </w:ins>
          </w:p>
        </w:tc>
        <w:tc>
          <w:tcPr>
            <w:tcW w:w="3117" w:type="dxa"/>
          </w:tcPr>
          <w:p w14:paraId="3103E985" w14:textId="77777777" w:rsidR="00286D31" w:rsidRDefault="00286D31" w:rsidP="00DB25E6">
            <w:pPr>
              <w:cnfStyle w:val="000000100000" w:firstRow="0" w:lastRow="0" w:firstColumn="0" w:lastColumn="0" w:oddVBand="0" w:evenVBand="0" w:oddHBand="1" w:evenHBand="0" w:firstRowFirstColumn="0" w:firstRowLastColumn="0" w:lastRowFirstColumn="0" w:lastRowLastColumn="0"/>
              <w:rPr>
                <w:ins w:id="7037" w:author="Peter Arbogast [2]" w:date="2019-03-22T16:39:00Z"/>
              </w:rPr>
            </w:pPr>
            <w:ins w:id="7038" w:author="Peter Arbogast [2]" w:date="2019-03-22T16:39:00Z">
              <w:r>
                <w:t>RayVentory</w:t>
              </w:r>
            </w:ins>
          </w:p>
        </w:tc>
        <w:tc>
          <w:tcPr>
            <w:tcW w:w="3117" w:type="dxa"/>
          </w:tcPr>
          <w:p w14:paraId="7E225BEB" w14:textId="77777777" w:rsidR="00286D31" w:rsidRDefault="00286D31" w:rsidP="00DB25E6">
            <w:pPr>
              <w:cnfStyle w:val="000000100000" w:firstRow="0" w:lastRow="0" w:firstColumn="0" w:lastColumn="0" w:oddVBand="0" w:evenVBand="0" w:oddHBand="1" w:evenHBand="0" w:firstRowFirstColumn="0" w:firstRowLastColumn="0" w:lastRowFirstColumn="0" w:lastRowLastColumn="0"/>
              <w:rPr>
                <w:ins w:id="7039" w:author="Peter Arbogast [2]" w:date="2019-03-22T16:39:00Z"/>
              </w:rPr>
            </w:pPr>
            <w:ins w:id="7040" w:author="Peter Arbogast [2]" w:date="2019-03-22T16:39:00Z">
              <w:r>
                <w:t>Smarttrack Connector SourceID</w:t>
              </w:r>
            </w:ins>
          </w:p>
        </w:tc>
      </w:tr>
      <w:tr w:rsidR="00286D31" w14:paraId="5390618F" w14:textId="77777777" w:rsidTr="00DB25E6">
        <w:trPr>
          <w:ins w:id="7041" w:author="Peter Arbogast [2]" w:date="2019-03-22T16:39:00Z"/>
        </w:trPr>
        <w:tc>
          <w:tcPr>
            <w:cnfStyle w:val="001000000000" w:firstRow="0" w:lastRow="0" w:firstColumn="1" w:lastColumn="0" w:oddVBand="0" w:evenVBand="0" w:oddHBand="0" w:evenHBand="0" w:firstRowFirstColumn="0" w:firstRowLastColumn="0" w:lastRowFirstColumn="0" w:lastRowLastColumn="0"/>
            <w:tcW w:w="3116" w:type="dxa"/>
          </w:tcPr>
          <w:p w14:paraId="6F07A66D" w14:textId="77777777" w:rsidR="00286D31" w:rsidRPr="00A73389" w:rsidRDefault="00286D31" w:rsidP="00DB25E6">
            <w:pPr>
              <w:rPr>
                <w:ins w:id="7042" w:author="Peter Arbogast [2]" w:date="2019-03-22T16:39:00Z"/>
              </w:rPr>
            </w:pPr>
            <w:ins w:id="7043" w:author="Peter Arbogast [2]" w:date="2019-03-22T16:39:00Z">
              <w:r w:rsidRPr="00A73389">
                <w:t>@bImportIDFQDN</w:t>
              </w:r>
            </w:ins>
          </w:p>
        </w:tc>
        <w:tc>
          <w:tcPr>
            <w:tcW w:w="3117" w:type="dxa"/>
          </w:tcPr>
          <w:p w14:paraId="13888EC0" w14:textId="77777777" w:rsidR="00286D31" w:rsidRDefault="00286D31" w:rsidP="00DB25E6">
            <w:pPr>
              <w:cnfStyle w:val="000000000000" w:firstRow="0" w:lastRow="0" w:firstColumn="0" w:lastColumn="0" w:oddVBand="0" w:evenVBand="0" w:oddHBand="0" w:evenHBand="0" w:firstRowFirstColumn="0" w:firstRowLastColumn="0" w:lastRowFirstColumn="0" w:lastRowLastColumn="0"/>
              <w:rPr>
                <w:ins w:id="7044" w:author="Peter Arbogast [2]" w:date="2019-03-22T16:39:00Z"/>
              </w:rPr>
            </w:pPr>
            <w:ins w:id="7045" w:author="Peter Arbogast [2]" w:date="2019-03-22T16:39:00Z">
              <w:r>
                <w:t>1</w:t>
              </w:r>
            </w:ins>
          </w:p>
        </w:tc>
        <w:tc>
          <w:tcPr>
            <w:tcW w:w="3117" w:type="dxa"/>
          </w:tcPr>
          <w:p w14:paraId="78D905A2" w14:textId="77777777" w:rsidR="00286D31" w:rsidRDefault="00286D31" w:rsidP="00DB25E6">
            <w:pPr>
              <w:cnfStyle w:val="000000000000" w:firstRow="0" w:lastRow="0" w:firstColumn="0" w:lastColumn="0" w:oddVBand="0" w:evenVBand="0" w:oddHBand="0" w:evenHBand="0" w:firstRowFirstColumn="0" w:firstRowLastColumn="0" w:lastRowFirstColumn="0" w:lastRowLastColumn="0"/>
              <w:rPr>
                <w:ins w:id="7046" w:author="Peter Arbogast [2]" w:date="2019-03-22T16:39:00Z"/>
              </w:rPr>
            </w:pPr>
            <w:ins w:id="7047" w:author="Peter Arbogast [2]" w:date="2019-03-22T16:39:00Z">
              <w:r>
                <w:t>0 = Use Hostname</w:t>
              </w:r>
            </w:ins>
          </w:p>
          <w:p w14:paraId="38BA064C" w14:textId="77777777" w:rsidR="00286D31" w:rsidRDefault="00286D31" w:rsidP="00DB25E6">
            <w:pPr>
              <w:cnfStyle w:val="000000000000" w:firstRow="0" w:lastRow="0" w:firstColumn="0" w:lastColumn="0" w:oddVBand="0" w:evenVBand="0" w:oddHBand="0" w:evenHBand="0" w:firstRowFirstColumn="0" w:firstRowLastColumn="0" w:lastRowFirstColumn="0" w:lastRowLastColumn="0"/>
              <w:rPr>
                <w:ins w:id="7048" w:author="Peter Arbogast [2]" w:date="2019-03-22T16:39:00Z"/>
              </w:rPr>
            </w:pPr>
            <w:ins w:id="7049" w:author="Peter Arbogast [2]" w:date="2019-03-22T16:39:00Z">
              <w:r>
                <w:t>1 = Use FQDN</w:t>
              </w:r>
            </w:ins>
          </w:p>
        </w:tc>
      </w:tr>
      <w:tr w:rsidR="00286D31" w14:paraId="2F6762D2" w14:textId="77777777" w:rsidTr="00DB25E6">
        <w:trPr>
          <w:cnfStyle w:val="000000100000" w:firstRow="0" w:lastRow="0" w:firstColumn="0" w:lastColumn="0" w:oddVBand="0" w:evenVBand="0" w:oddHBand="1" w:evenHBand="0" w:firstRowFirstColumn="0" w:firstRowLastColumn="0" w:lastRowFirstColumn="0" w:lastRowLastColumn="0"/>
          <w:ins w:id="7050" w:author="Peter Arbogast [2]" w:date="2019-03-22T16:39:00Z"/>
        </w:trPr>
        <w:tc>
          <w:tcPr>
            <w:cnfStyle w:val="001000000000" w:firstRow="0" w:lastRow="0" w:firstColumn="1" w:lastColumn="0" w:oddVBand="0" w:evenVBand="0" w:oddHBand="0" w:evenHBand="0" w:firstRowFirstColumn="0" w:firstRowLastColumn="0" w:lastRowFirstColumn="0" w:lastRowLastColumn="0"/>
            <w:tcW w:w="3116" w:type="dxa"/>
          </w:tcPr>
          <w:p w14:paraId="64FB7D85" w14:textId="77777777" w:rsidR="00286D31" w:rsidRPr="00A73389" w:rsidRDefault="00286D31" w:rsidP="00DB25E6">
            <w:pPr>
              <w:rPr>
                <w:ins w:id="7051" w:author="Peter Arbogast [2]" w:date="2019-03-22T16:39:00Z"/>
              </w:rPr>
            </w:pPr>
            <w:ins w:id="7052" w:author="Peter Arbogast [2]" w:date="2019-03-22T16:39:00Z">
              <w:r>
                <w:t>@bNoUpdate</w:t>
              </w:r>
            </w:ins>
          </w:p>
        </w:tc>
        <w:tc>
          <w:tcPr>
            <w:tcW w:w="3117" w:type="dxa"/>
          </w:tcPr>
          <w:p w14:paraId="1F0B379A" w14:textId="77777777" w:rsidR="00286D31" w:rsidRDefault="00286D31" w:rsidP="00DB25E6">
            <w:pPr>
              <w:cnfStyle w:val="000000100000" w:firstRow="0" w:lastRow="0" w:firstColumn="0" w:lastColumn="0" w:oddVBand="0" w:evenVBand="0" w:oddHBand="1" w:evenHBand="0" w:firstRowFirstColumn="0" w:firstRowLastColumn="0" w:lastRowFirstColumn="0" w:lastRowLastColumn="0"/>
              <w:rPr>
                <w:ins w:id="7053" w:author="Peter Arbogast [2]" w:date="2019-03-22T16:39:00Z"/>
              </w:rPr>
            </w:pPr>
            <w:ins w:id="7054" w:author="Peter Arbogast [2]" w:date="2019-03-22T16:39:00Z">
              <w:r>
                <w:t>1</w:t>
              </w:r>
            </w:ins>
          </w:p>
        </w:tc>
        <w:tc>
          <w:tcPr>
            <w:tcW w:w="3117" w:type="dxa"/>
          </w:tcPr>
          <w:p w14:paraId="0C60D216" w14:textId="77777777" w:rsidR="00286D31" w:rsidRDefault="00286D31" w:rsidP="00DB25E6">
            <w:pPr>
              <w:ind w:left="315" w:hanging="315"/>
              <w:cnfStyle w:val="000000100000" w:firstRow="0" w:lastRow="0" w:firstColumn="0" w:lastColumn="0" w:oddVBand="0" w:evenVBand="0" w:oddHBand="1" w:evenHBand="0" w:firstRowFirstColumn="0" w:firstRowLastColumn="0" w:lastRowFirstColumn="0" w:lastRowLastColumn="0"/>
              <w:rPr>
                <w:ins w:id="7055" w:author="Peter Arbogast [2]" w:date="2019-03-22T16:39:00Z"/>
              </w:rPr>
            </w:pPr>
            <w:ins w:id="7056" w:author="Peter Arbogast [2]" w:date="2019-03-22T16:39:00Z">
              <w:r>
                <w:t>0 = All Update Packages are shown</w:t>
              </w:r>
            </w:ins>
          </w:p>
          <w:p w14:paraId="79683FE0" w14:textId="77777777" w:rsidR="00286D31" w:rsidRDefault="00286D31" w:rsidP="00DB25E6">
            <w:pPr>
              <w:ind w:left="315" w:hanging="315"/>
              <w:cnfStyle w:val="000000100000" w:firstRow="0" w:lastRow="0" w:firstColumn="0" w:lastColumn="0" w:oddVBand="0" w:evenVBand="0" w:oddHBand="1" w:evenHBand="0" w:firstRowFirstColumn="0" w:firstRowLastColumn="0" w:lastRowFirstColumn="0" w:lastRowLastColumn="0"/>
              <w:rPr>
                <w:ins w:id="7057" w:author="Peter Arbogast [2]" w:date="2019-03-22T16:39:00Z"/>
              </w:rPr>
            </w:pPr>
            <w:ins w:id="7058" w:author="Peter Arbogast [2]" w:date="2019-03-22T16:39:00Z">
              <w:r>
                <w:t>1 = no Update Packages are shown</w:t>
              </w:r>
            </w:ins>
          </w:p>
        </w:tc>
      </w:tr>
      <w:tr w:rsidR="00286D31" w14:paraId="13E3457C" w14:textId="77777777" w:rsidTr="00DB25E6">
        <w:trPr>
          <w:ins w:id="7059" w:author="Peter Arbogast [2]" w:date="2019-03-22T16:39:00Z"/>
        </w:trPr>
        <w:tc>
          <w:tcPr>
            <w:cnfStyle w:val="001000000000" w:firstRow="0" w:lastRow="0" w:firstColumn="1" w:lastColumn="0" w:oddVBand="0" w:evenVBand="0" w:oddHBand="0" w:evenHBand="0" w:firstRowFirstColumn="0" w:firstRowLastColumn="0" w:lastRowFirstColumn="0" w:lastRowLastColumn="0"/>
            <w:tcW w:w="3116" w:type="dxa"/>
          </w:tcPr>
          <w:p w14:paraId="2C46E23D" w14:textId="77777777" w:rsidR="00286D31" w:rsidRPr="00A73389" w:rsidRDefault="00286D31" w:rsidP="00DB25E6">
            <w:pPr>
              <w:rPr>
                <w:ins w:id="7060" w:author="Peter Arbogast [2]" w:date="2019-03-22T16:39:00Z"/>
              </w:rPr>
            </w:pPr>
            <w:ins w:id="7061" w:author="Peter Arbogast [2]" w:date="2019-03-22T16:39:00Z">
              <w:r w:rsidRPr="00A73389">
                <w:t>@iLastSeenDays</w:t>
              </w:r>
            </w:ins>
          </w:p>
        </w:tc>
        <w:tc>
          <w:tcPr>
            <w:tcW w:w="3117" w:type="dxa"/>
          </w:tcPr>
          <w:p w14:paraId="366210BB" w14:textId="77777777" w:rsidR="00286D31" w:rsidRDefault="00286D31" w:rsidP="00DB25E6">
            <w:pPr>
              <w:cnfStyle w:val="000000000000" w:firstRow="0" w:lastRow="0" w:firstColumn="0" w:lastColumn="0" w:oddVBand="0" w:evenVBand="0" w:oddHBand="0" w:evenHBand="0" w:firstRowFirstColumn="0" w:firstRowLastColumn="0" w:lastRowFirstColumn="0" w:lastRowLastColumn="0"/>
              <w:rPr>
                <w:ins w:id="7062" w:author="Peter Arbogast [2]" w:date="2019-03-22T16:39:00Z"/>
              </w:rPr>
            </w:pPr>
            <w:ins w:id="7063" w:author="Peter Arbogast [2]" w:date="2019-03-22T16:39:00Z">
              <w:r>
                <w:t>90</w:t>
              </w:r>
            </w:ins>
          </w:p>
        </w:tc>
        <w:tc>
          <w:tcPr>
            <w:tcW w:w="3117" w:type="dxa"/>
          </w:tcPr>
          <w:p w14:paraId="6B28B637" w14:textId="77777777" w:rsidR="00286D31" w:rsidRDefault="00286D31" w:rsidP="00DB25E6">
            <w:pPr>
              <w:cnfStyle w:val="000000000000" w:firstRow="0" w:lastRow="0" w:firstColumn="0" w:lastColumn="0" w:oddVBand="0" w:evenVBand="0" w:oddHBand="0" w:evenHBand="0" w:firstRowFirstColumn="0" w:firstRowLastColumn="0" w:lastRowFirstColumn="0" w:lastRowLastColumn="0"/>
              <w:rPr>
                <w:ins w:id="7064" w:author="Peter Arbogast [2]" w:date="2019-03-22T16:39:00Z"/>
              </w:rPr>
            </w:pPr>
            <w:ins w:id="7065" w:author="Peter Arbogast [2]" w:date="2019-03-22T16:39:00Z">
              <w:r>
                <w:t>Last seen days, by default Inventories of the last 90 days</w:t>
              </w:r>
            </w:ins>
          </w:p>
        </w:tc>
      </w:tr>
    </w:tbl>
    <w:p w14:paraId="10ED4FEF" w14:textId="77777777" w:rsidR="00286D31" w:rsidRDefault="00286D31">
      <w:pPr>
        <w:rPr>
          <w:ins w:id="7066" w:author="Peter Arbogast [2]" w:date="2019-03-22T16:39:00Z"/>
        </w:rPr>
        <w:pPrChange w:id="7067" w:author="Peter Arbogast [2]" w:date="2019-03-22T16:40:00Z">
          <w:pPr>
            <w:pStyle w:val="ListParagraph"/>
            <w:numPr>
              <w:numId w:val="1"/>
            </w:numPr>
            <w:ind w:hanging="360"/>
          </w:pPr>
        </w:pPrChange>
      </w:pPr>
    </w:p>
    <w:p w14:paraId="7B204BE7" w14:textId="77777777" w:rsidR="00286D31" w:rsidRDefault="00286D31">
      <w:pPr>
        <w:rPr>
          <w:ins w:id="7068" w:author="Peter Arbogast [2]" w:date="2019-03-22T16:39:00Z"/>
        </w:rPr>
        <w:pPrChange w:id="7069" w:author="Peter Arbogast [2]" w:date="2019-03-22T16:40:00Z">
          <w:pPr>
            <w:pStyle w:val="ListParagraph"/>
            <w:numPr>
              <w:numId w:val="1"/>
            </w:numPr>
            <w:ind w:hanging="360"/>
          </w:pPr>
        </w:pPrChange>
      </w:pPr>
      <w:ins w:id="7070" w:author="Peter Arbogast [2]" w:date="2019-03-22T16:39:00Z">
        <w:r>
          <w:t>Return:</w:t>
        </w:r>
      </w:ins>
    </w:p>
    <w:tbl>
      <w:tblPr>
        <w:tblStyle w:val="GridTable4"/>
        <w:tblW w:w="0" w:type="auto"/>
        <w:tblLook w:val="04A0" w:firstRow="1" w:lastRow="0" w:firstColumn="1" w:lastColumn="0" w:noHBand="0" w:noVBand="1"/>
      </w:tblPr>
      <w:tblGrid>
        <w:gridCol w:w="3116"/>
        <w:gridCol w:w="3117"/>
        <w:gridCol w:w="3117"/>
      </w:tblGrid>
      <w:tr w:rsidR="00286D31" w14:paraId="710F33EC" w14:textId="77777777" w:rsidTr="00DB25E6">
        <w:trPr>
          <w:cnfStyle w:val="100000000000" w:firstRow="1" w:lastRow="0" w:firstColumn="0" w:lastColumn="0" w:oddVBand="0" w:evenVBand="0" w:oddHBand="0" w:evenHBand="0" w:firstRowFirstColumn="0" w:firstRowLastColumn="0" w:lastRowFirstColumn="0" w:lastRowLastColumn="0"/>
          <w:ins w:id="7071" w:author="Peter Arbogast [2]" w:date="2019-03-22T16:39:00Z"/>
        </w:trPr>
        <w:tc>
          <w:tcPr>
            <w:cnfStyle w:val="001000000000" w:firstRow="0" w:lastRow="0" w:firstColumn="1" w:lastColumn="0" w:oddVBand="0" w:evenVBand="0" w:oddHBand="0" w:evenHBand="0" w:firstRowFirstColumn="0" w:firstRowLastColumn="0" w:lastRowFirstColumn="0" w:lastRowLastColumn="0"/>
            <w:tcW w:w="3116" w:type="dxa"/>
          </w:tcPr>
          <w:p w14:paraId="210CD315" w14:textId="77777777" w:rsidR="00286D31" w:rsidRDefault="00286D31" w:rsidP="00DB25E6">
            <w:pPr>
              <w:rPr>
                <w:ins w:id="7072" w:author="Peter Arbogast [2]" w:date="2019-03-22T16:39:00Z"/>
              </w:rPr>
            </w:pPr>
            <w:ins w:id="7073" w:author="Peter Arbogast [2]" w:date="2019-03-22T16:39:00Z">
              <w:r>
                <w:t>Colum name</w:t>
              </w:r>
            </w:ins>
          </w:p>
        </w:tc>
        <w:tc>
          <w:tcPr>
            <w:tcW w:w="3117" w:type="dxa"/>
          </w:tcPr>
          <w:p w14:paraId="040A9158" w14:textId="77777777" w:rsidR="00286D31" w:rsidRDefault="00286D31" w:rsidP="00DB25E6">
            <w:pPr>
              <w:cnfStyle w:val="100000000000" w:firstRow="1" w:lastRow="0" w:firstColumn="0" w:lastColumn="0" w:oddVBand="0" w:evenVBand="0" w:oddHBand="0" w:evenHBand="0" w:firstRowFirstColumn="0" w:firstRowLastColumn="0" w:lastRowFirstColumn="0" w:lastRowLastColumn="0"/>
              <w:rPr>
                <w:ins w:id="7074" w:author="Peter Arbogast [2]" w:date="2019-03-22T16:39:00Z"/>
              </w:rPr>
            </w:pPr>
            <w:ins w:id="7075" w:author="Peter Arbogast [2]" w:date="2019-03-22T16:39:00Z">
              <w:r>
                <w:t>Type</w:t>
              </w:r>
            </w:ins>
          </w:p>
        </w:tc>
        <w:tc>
          <w:tcPr>
            <w:tcW w:w="3117" w:type="dxa"/>
          </w:tcPr>
          <w:p w14:paraId="24767FBD" w14:textId="77777777" w:rsidR="00286D31" w:rsidRDefault="00286D31" w:rsidP="00DB25E6">
            <w:pPr>
              <w:cnfStyle w:val="100000000000" w:firstRow="1" w:lastRow="0" w:firstColumn="0" w:lastColumn="0" w:oddVBand="0" w:evenVBand="0" w:oddHBand="0" w:evenHBand="0" w:firstRowFirstColumn="0" w:firstRowLastColumn="0" w:lastRowFirstColumn="0" w:lastRowLastColumn="0"/>
              <w:rPr>
                <w:ins w:id="7076" w:author="Peter Arbogast [2]" w:date="2019-03-22T16:39:00Z"/>
              </w:rPr>
            </w:pPr>
            <w:ins w:id="7077" w:author="Peter Arbogast [2]" w:date="2019-03-22T16:39:00Z">
              <w:r>
                <w:t>Description</w:t>
              </w:r>
            </w:ins>
          </w:p>
        </w:tc>
      </w:tr>
      <w:tr w:rsidR="00286D31" w14:paraId="1C2AD210" w14:textId="77777777" w:rsidTr="00DB25E6">
        <w:trPr>
          <w:cnfStyle w:val="000000100000" w:firstRow="0" w:lastRow="0" w:firstColumn="0" w:lastColumn="0" w:oddVBand="0" w:evenVBand="0" w:oddHBand="1" w:evenHBand="0" w:firstRowFirstColumn="0" w:firstRowLastColumn="0" w:lastRowFirstColumn="0" w:lastRowLastColumn="0"/>
          <w:ins w:id="7078" w:author="Peter Arbogast [2]" w:date="2019-03-22T16:39:00Z"/>
        </w:trPr>
        <w:tc>
          <w:tcPr>
            <w:cnfStyle w:val="001000000000" w:firstRow="0" w:lastRow="0" w:firstColumn="1" w:lastColumn="0" w:oddVBand="0" w:evenVBand="0" w:oddHBand="0" w:evenHBand="0" w:firstRowFirstColumn="0" w:firstRowLastColumn="0" w:lastRowFirstColumn="0" w:lastRowLastColumn="0"/>
            <w:tcW w:w="3116" w:type="dxa"/>
          </w:tcPr>
          <w:p w14:paraId="6F47E2C3" w14:textId="77777777" w:rsidR="00286D31" w:rsidRDefault="00286D31" w:rsidP="00DB25E6">
            <w:pPr>
              <w:rPr>
                <w:ins w:id="7079" w:author="Peter Arbogast [2]" w:date="2019-03-22T16:39:00Z"/>
              </w:rPr>
            </w:pPr>
            <w:ins w:id="7080" w:author="Peter Arbogast [2]" w:date="2019-03-22T16:39:00Z">
              <w:r>
                <w:t>import_id</w:t>
              </w:r>
            </w:ins>
          </w:p>
        </w:tc>
        <w:tc>
          <w:tcPr>
            <w:tcW w:w="3117" w:type="dxa"/>
          </w:tcPr>
          <w:p w14:paraId="33D340C3" w14:textId="4011C469" w:rsidR="00286D31" w:rsidRDefault="00286D31" w:rsidP="00DB25E6">
            <w:pPr>
              <w:cnfStyle w:val="000000100000" w:firstRow="0" w:lastRow="0" w:firstColumn="0" w:lastColumn="0" w:oddVBand="0" w:evenVBand="0" w:oddHBand="1" w:evenHBand="0" w:firstRowFirstColumn="0" w:firstRowLastColumn="0" w:lastRowFirstColumn="0" w:lastRowLastColumn="0"/>
              <w:rPr>
                <w:ins w:id="7081" w:author="Peter Arbogast [2]" w:date="2019-03-22T16:39:00Z"/>
              </w:rPr>
            </w:pPr>
            <w:ins w:id="7082" w:author="Peter Arbogast [2]" w:date="2019-03-22T16:39:00Z">
              <w:r>
                <w:t>NVARCHAR(</w:t>
              </w:r>
            </w:ins>
            <w:ins w:id="7083" w:author="Peter Arbogast [2]" w:date="2019-03-22T16:43:00Z">
              <w:r>
                <w:t>255</w:t>
              </w:r>
            </w:ins>
            <w:ins w:id="7084" w:author="Peter Arbogast [2]" w:date="2019-03-22T16:39:00Z">
              <w:r>
                <w:t>)</w:t>
              </w:r>
            </w:ins>
          </w:p>
        </w:tc>
        <w:tc>
          <w:tcPr>
            <w:tcW w:w="3117" w:type="dxa"/>
          </w:tcPr>
          <w:p w14:paraId="4A683E4C" w14:textId="77777777" w:rsidR="00286D31" w:rsidRDefault="00286D31" w:rsidP="00DB25E6">
            <w:pPr>
              <w:cnfStyle w:val="000000100000" w:firstRow="0" w:lastRow="0" w:firstColumn="0" w:lastColumn="0" w:oddVBand="0" w:evenVBand="0" w:oddHBand="1" w:evenHBand="0" w:firstRowFirstColumn="0" w:firstRowLastColumn="0" w:lastRowFirstColumn="0" w:lastRowLastColumn="0"/>
              <w:rPr>
                <w:ins w:id="7085" w:author="Peter Arbogast [2]" w:date="2019-03-22T16:39:00Z"/>
              </w:rPr>
            </w:pPr>
            <w:ins w:id="7086" w:author="Peter Arbogast [2]" w:date="2019-03-22T16:39:00Z">
              <w:r>
                <w:t>Hostname or FQDN depend on @bImportIDFQDN to Hostname or FQDN depend on @bImportIDFQDN or CluterName and more</w:t>
              </w:r>
            </w:ins>
          </w:p>
        </w:tc>
      </w:tr>
      <w:tr w:rsidR="00286D31" w14:paraId="5045318A" w14:textId="77777777" w:rsidTr="00DB25E6">
        <w:trPr>
          <w:ins w:id="7087" w:author="Peter Arbogast [2]" w:date="2019-03-22T16:39:00Z"/>
        </w:trPr>
        <w:tc>
          <w:tcPr>
            <w:cnfStyle w:val="001000000000" w:firstRow="0" w:lastRow="0" w:firstColumn="1" w:lastColumn="0" w:oddVBand="0" w:evenVBand="0" w:oddHBand="0" w:evenHBand="0" w:firstRowFirstColumn="0" w:firstRowLastColumn="0" w:lastRowFirstColumn="0" w:lastRowLastColumn="0"/>
            <w:tcW w:w="3116" w:type="dxa"/>
          </w:tcPr>
          <w:p w14:paraId="31C96B3B" w14:textId="77777777" w:rsidR="00286D31" w:rsidRDefault="00286D31" w:rsidP="00DB25E6">
            <w:pPr>
              <w:rPr>
                <w:ins w:id="7088" w:author="Peter Arbogast [2]" w:date="2019-03-22T16:39:00Z"/>
              </w:rPr>
            </w:pPr>
            <w:ins w:id="7089" w:author="Peter Arbogast [2]" w:date="2019-03-22T16:39:00Z">
              <w:r>
                <w:t>import_data_source_id</w:t>
              </w:r>
            </w:ins>
          </w:p>
        </w:tc>
        <w:tc>
          <w:tcPr>
            <w:tcW w:w="3117" w:type="dxa"/>
          </w:tcPr>
          <w:p w14:paraId="172391D9" w14:textId="77777777" w:rsidR="00286D31" w:rsidRDefault="00286D31" w:rsidP="00DB25E6">
            <w:pPr>
              <w:cnfStyle w:val="000000000000" w:firstRow="0" w:lastRow="0" w:firstColumn="0" w:lastColumn="0" w:oddVBand="0" w:evenVBand="0" w:oddHBand="0" w:evenHBand="0" w:firstRowFirstColumn="0" w:firstRowLastColumn="0" w:lastRowFirstColumn="0" w:lastRowLastColumn="0"/>
              <w:rPr>
                <w:ins w:id="7090" w:author="Peter Arbogast [2]" w:date="2019-03-22T16:39:00Z"/>
              </w:rPr>
            </w:pPr>
            <w:ins w:id="7091" w:author="Peter Arbogast [2]" w:date="2019-03-22T16:39:00Z">
              <w:r>
                <w:t>NVARCHAR(50)</w:t>
              </w:r>
            </w:ins>
          </w:p>
        </w:tc>
        <w:tc>
          <w:tcPr>
            <w:tcW w:w="3117" w:type="dxa"/>
          </w:tcPr>
          <w:p w14:paraId="4A9EFC63" w14:textId="77777777" w:rsidR="00286D31" w:rsidRDefault="00286D31" w:rsidP="00DB25E6">
            <w:pPr>
              <w:cnfStyle w:val="000000000000" w:firstRow="0" w:lastRow="0" w:firstColumn="0" w:lastColumn="0" w:oddVBand="0" w:evenVBand="0" w:oddHBand="0" w:evenHBand="0" w:firstRowFirstColumn="0" w:firstRowLastColumn="0" w:lastRowFirstColumn="0" w:lastRowLastColumn="0"/>
              <w:rPr>
                <w:ins w:id="7092" w:author="Peter Arbogast [2]" w:date="2019-03-22T16:39:00Z"/>
              </w:rPr>
            </w:pPr>
            <w:ins w:id="7093" w:author="Peter Arbogast [2]" w:date="2019-03-22T16:39:00Z">
              <w:r>
                <w:t>Value of @sDataSourceID</w:t>
              </w:r>
            </w:ins>
          </w:p>
        </w:tc>
      </w:tr>
      <w:tr w:rsidR="00286D31" w14:paraId="2896C254" w14:textId="77777777" w:rsidTr="00DB25E6">
        <w:trPr>
          <w:cnfStyle w:val="000000100000" w:firstRow="0" w:lastRow="0" w:firstColumn="0" w:lastColumn="0" w:oddVBand="0" w:evenVBand="0" w:oddHBand="1" w:evenHBand="0" w:firstRowFirstColumn="0" w:firstRowLastColumn="0" w:lastRowFirstColumn="0" w:lastRowLastColumn="0"/>
          <w:ins w:id="7094" w:author="Peter Arbogast [2]" w:date="2019-03-22T16:39:00Z"/>
        </w:trPr>
        <w:tc>
          <w:tcPr>
            <w:cnfStyle w:val="001000000000" w:firstRow="0" w:lastRow="0" w:firstColumn="1" w:lastColumn="0" w:oddVBand="0" w:evenVBand="0" w:oddHBand="0" w:evenHBand="0" w:firstRowFirstColumn="0" w:firstRowLastColumn="0" w:lastRowFirstColumn="0" w:lastRowLastColumn="0"/>
            <w:tcW w:w="3116" w:type="dxa"/>
          </w:tcPr>
          <w:p w14:paraId="098A513B" w14:textId="420B2DDF" w:rsidR="00286D31" w:rsidRDefault="00286D31" w:rsidP="00DB25E6">
            <w:pPr>
              <w:rPr>
                <w:ins w:id="7095" w:author="Peter Arbogast [2]" w:date="2019-03-22T16:39:00Z"/>
              </w:rPr>
            </w:pPr>
            <w:ins w:id="7096" w:author="Peter Arbogast [2]" w:date="2019-03-22T16:39:00Z">
              <w:r>
                <w:t>Publisher</w:t>
              </w:r>
            </w:ins>
          </w:p>
        </w:tc>
        <w:tc>
          <w:tcPr>
            <w:tcW w:w="3117" w:type="dxa"/>
          </w:tcPr>
          <w:p w14:paraId="1A5AEC99" w14:textId="77777777" w:rsidR="00286D31" w:rsidRDefault="00286D31" w:rsidP="00DB25E6">
            <w:pPr>
              <w:cnfStyle w:val="000000100000" w:firstRow="0" w:lastRow="0" w:firstColumn="0" w:lastColumn="0" w:oddVBand="0" w:evenVBand="0" w:oddHBand="1" w:evenHBand="0" w:firstRowFirstColumn="0" w:firstRowLastColumn="0" w:lastRowFirstColumn="0" w:lastRowLastColumn="0"/>
              <w:rPr>
                <w:ins w:id="7097" w:author="Peter Arbogast [2]" w:date="2019-03-22T16:39:00Z"/>
              </w:rPr>
            </w:pPr>
            <w:ins w:id="7098" w:author="Peter Arbogast [2]" w:date="2019-03-22T16:39:00Z">
              <w:r>
                <w:t>NVARCHAR(255)</w:t>
              </w:r>
            </w:ins>
          </w:p>
        </w:tc>
        <w:tc>
          <w:tcPr>
            <w:tcW w:w="3117" w:type="dxa"/>
          </w:tcPr>
          <w:p w14:paraId="2D336AD9" w14:textId="77777777" w:rsidR="00286D31" w:rsidRDefault="00286D31" w:rsidP="00DB25E6">
            <w:pPr>
              <w:cnfStyle w:val="000000100000" w:firstRow="0" w:lastRow="0" w:firstColumn="0" w:lastColumn="0" w:oddVBand="0" w:evenVBand="0" w:oddHBand="1" w:evenHBand="0" w:firstRowFirstColumn="0" w:firstRowLastColumn="0" w:lastRowFirstColumn="0" w:lastRowLastColumn="0"/>
              <w:rPr>
                <w:ins w:id="7099" w:author="Peter Arbogast [2]" w:date="2019-03-22T16:39:00Z"/>
              </w:rPr>
            </w:pPr>
          </w:p>
        </w:tc>
      </w:tr>
      <w:tr w:rsidR="00286D31" w14:paraId="06F236AE" w14:textId="77777777" w:rsidTr="00DB25E6">
        <w:trPr>
          <w:ins w:id="7100" w:author="Peter Arbogast [2]" w:date="2019-03-22T16:39:00Z"/>
        </w:trPr>
        <w:tc>
          <w:tcPr>
            <w:cnfStyle w:val="001000000000" w:firstRow="0" w:lastRow="0" w:firstColumn="1" w:lastColumn="0" w:oddVBand="0" w:evenVBand="0" w:oddHBand="0" w:evenHBand="0" w:firstRowFirstColumn="0" w:firstRowLastColumn="0" w:lastRowFirstColumn="0" w:lastRowLastColumn="0"/>
            <w:tcW w:w="3116" w:type="dxa"/>
          </w:tcPr>
          <w:p w14:paraId="3AA9CC89" w14:textId="099768E7" w:rsidR="00286D31" w:rsidRPr="00CF4502" w:rsidRDefault="00286D31" w:rsidP="00DB25E6">
            <w:pPr>
              <w:rPr>
                <w:ins w:id="7101" w:author="Peter Arbogast [2]" w:date="2019-03-22T16:39:00Z"/>
                <w:lang w:val="de-DE"/>
              </w:rPr>
            </w:pPr>
            <w:ins w:id="7102" w:author="Peter Arbogast [2]" w:date="2019-03-22T16:39:00Z">
              <w:r>
                <w:t>Product</w:t>
              </w:r>
            </w:ins>
          </w:p>
        </w:tc>
        <w:tc>
          <w:tcPr>
            <w:tcW w:w="3117" w:type="dxa"/>
          </w:tcPr>
          <w:p w14:paraId="1F186A34" w14:textId="77777777" w:rsidR="00286D31" w:rsidRDefault="00286D31" w:rsidP="00DB25E6">
            <w:pPr>
              <w:cnfStyle w:val="000000000000" w:firstRow="0" w:lastRow="0" w:firstColumn="0" w:lastColumn="0" w:oddVBand="0" w:evenVBand="0" w:oddHBand="0" w:evenHBand="0" w:firstRowFirstColumn="0" w:firstRowLastColumn="0" w:lastRowFirstColumn="0" w:lastRowLastColumn="0"/>
              <w:rPr>
                <w:ins w:id="7103" w:author="Peter Arbogast [2]" w:date="2019-03-22T16:39:00Z"/>
              </w:rPr>
            </w:pPr>
            <w:ins w:id="7104" w:author="Peter Arbogast [2]" w:date="2019-03-22T16:39:00Z">
              <w:r>
                <w:t>NVARCHAR(255)</w:t>
              </w:r>
            </w:ins>
          </w:p>
        </w:tc>
        <w:tc>
          <w:tcPr>
            <w:tcW w:w="3117" w:type="dxa"/>
          </w:tcPr>
          <w:p w14:paraId="06AF1CD8" w14:textId="77777777" w:rsidR="00286D31" w:rsidRDefault="00286D31" w:rsidP="00DB25E6">
            <w:pPr>
              <w:cnfStyle w:val="000000000000" w:firstRow="0" w:lastRow="0" w:firstColumn="0" w:lastColumn="0" w:oddVBand="0" w:evenVBand="0" w:oddHBand="0" w:evenHBand="0" w:firstRowFirstColumn="0" w:firstRowLastColumn="0" w:lastRowFirstColumn="0" w:lastRowLastColumn="0"/>
              <w:rPr>
                <w:ins w:id="7105" w:author="Peter Arbogast [2]" w:date="2019-03-22T16:39:00Z"/>
              </w:rPr>
            </w:pPr>
          </w:p>
        </w:tc>
      </w:tr>
      <w:tr w:rsidR="00286D31" w14:paraId="2753A47A" w14:textId="77777777" w:rsidTr="00DB25E6">
        <w:trPr>
          <w:cnfStyle w:val="000000100000" w:firstRow="0" w:lastRow="0" w:firstColumn="0" w:lastColumn="0" w:oddVBand="0" w:evenVBand="0" w:oddHBand="1" w:evenHBand="0" w:firstRowFirstColumn="0" w:firstRowLastColumn="0" w:lastRowFirstColumn="0" w:lastRowLastColumn="0"/>
          <w:ins w:id="7106" w:author="Peter Arbogast [2]" w:date="2019-03-22T16:39:00Z"/>
        </w:trPr>
        <w:tc>
          <w:tcPr>
            <w:cnfStyle w:val="001000000000" w:firstRow="0" w:lastRow="0" w:firstColumn="1" w:lastColumn="0" w:oddVBand="0" w:evenVBand="0" w:oddHBand="0" w:evenHBand="0" w:firstRowFirstColumn="0" w:firstRowLastColumn="0" w:lastRowFirstColumn="0" w:lastRowLastColumn="0"/>
            <w:tcW w:w="3116" w:type="dxa"/>
          </w:tcPr>
          <w:p w14:paraId="15286B22" w14:textId="77777777" w:rsidR="00286D31" w:rsidRDefault="00286D31" w:rsidP="00DB25E6">
            <w:pPr>
              <w:rPr>
                <w:ins w:id="7107" w:author="Peter Arbogast [2]" w:date="2019-03-22T16:39:00Z"/>
              </w:rPr>
            </w:pPr>
            <w:ins w:id="7108" w:author="Peter Arbogast [2]" w:date="2019-03-22T16:39:00Z">
              <w:r>
                <w:t>product_version</w:t>
              </w:r>
            </w:ins>
          </w:p>
        </w:tc>
        <w:tc>
          <w:tcPr>
            <w:tcW w:w="3117" w:type="dxa"/>
          </w:tcPr>
          <w:p w14:paraId="4AA2BA7D" w14:textId="77777777" w:rsidR="00286D31" w:rsidRDefault="00286D31" w:rsidP="00DB25E6">
            <w:pPr>
              <w:cnfStyle w:val="000000100000" w:firstRow="0" w:lastRow="0" w:firstColumn="0" w:lastColumn="0" w:oddVBand="0" w:evenVBand="0" w:oddHBand="1" w:evenHBand="0" w:firstRowFirstColumn="0" w:firstRowLastColumn="0" w:lastRowFirstColumn="0" w:lastRowLastColumn="0"/>
              <w:rPr>
                <w:ins w:id="7109" w:author="Peter Arbogast [2]" w:date="2019-03-22T16:39:00Z"/>
              </w:rPr>
            </w:pPr>
            <w:ins w:id="7110" w:author="Peter Arbogast [2]" w:date="2019-03-22T16:39:00Z">
              <w:r>
                <w:t>NVARCHAR(255)</w:t>
              </w:r>
            </w:ins>
          </w:p>
        </w:tc>
        <w:tc>
          <w:tcPr>
            <w:tcW w:w="3117" w:type="dxa"/>
            <w:tcBorders>
              <w:bottom w:val="single" w:sz="4" w:space="0" w:color="666666" w:themeColor="text1" w:themeTint="99"/>
            </w:tcBorders>
          </w:tcPr>
          <w:p w14:paraId="5FD91DA8" w14:textId="77777777" w:rsidR="00286D31" w:rsidRDefault="00286D31" w:rsidP="00DB25E6">
            <w:pPr>
              <w:cnfStyle w:val="000000100000" w:firstRow="0" w:lastRow="0" w:firstColumn="0" w:lastColumn="0" w:oddVBand="0" w:evenVBand="0" w:oddHBand="1" w:evenHBand="0" w:firstRowFirstColumn="0" w:firstRowLastColumn="0" w:lastRowFirstColumn="0" w:lastRowLastColumn="0"/>
              <w:rPr>
                <w:ins w:id="7111" w:author="Peter Arbogast [2]" w:date="2019-03-22T16:39:00Z"/>
              </w:rPr>
            </w:pPr>
          </w:p>
        </w:tc>
      </w:tr>
      <w:tr w:rsidR="00286D31" w14:paraId="224A0E4A" w14:textId="77777777" w:rsidTr="00DB25E6">
        <w:trPr>
          <w:ins w:id="7112" w:author="Peter Arbogast [2]" w:date="2019-03-22T16:43:00Z"/>
        </w:trPr>
        <w:tc>
          <w:tcPr>
            <w:cnfStyle w:val="001000000000" w:firstRow="0" w:lastRow="0" w:firstColumn="1" w:lastColumn="0" w:oddVBand="0" w:evenVBand="0" w:oddHBand="0" w:evenHBand="0" w:firstRowFirstColumn="0" w:firstRowLastColumn="0" w:lastRowFirstColumn="0" w:lastRowLastColumn="0"/>
            <w:tcW w:w="3116" w:type="dxa"/>
          </w:tcPr>
          <w:p w14:paraId="431376F0" w14:textId="3E9593C8" w:rsidR="00286D31" w:rsidRDefault="00286D31" w:rsidP="00DB25E6">
            <w:pPr>
              <w:rPr>
                <w:ins w:id="7113" w:author="Peter Arbogast [2]" w:date="2019-03-22T16:43:00Z"/>
              </w:rPr>
            </w:pPr>
            <w:ins w:id="7114" w:author="Peter Arbogast [2]" w:date="2019-03-22T16:43:00Z">
              <w:r>
                <w:t>guid</w:t>
              </w:r>
            </w:ins>
          </w:p>
        </w:tc>
        <w:tc>
          <w:tcPr>
            <w:tcW w:w="3117" w:type="dxa"/>
          </w:tcPr>
          <w:p w14:paraId="5CC6A6DC" w14:textId="03ECA994" w:rsidR="00286D31" w:rsidRDefault="00286D31" w:rsidP="00DB25E6">
            <w:pPr>
              <w:cnfStyle w:val="000000000000" w:firstRow="0" w:lastRow="0" w:firstColumn="0" w:lastColumn="0" w:oddVBand="0" w:evenVBand="0" w:oddHBand="0" w:evenHBand="0" w:firstRowFirstColumn="0" w:firstRowLastColumn="0" w:lastRowFirstColumn="0" w:lastRowLastColumn="0"/>
              <w:rPr>
                <w:ins w:id="7115" w:author="Peter Arbogast [2]" w:date="2019-03-22T16:43:00Z"/>
              </w:rPr>
            </w:pPr>
            <w:ins w:id="7116" w:author="Peter Arbogast [2]" w:date="2019-03-22T16:44:00Z">
              <w:r>
                <w:t>NVARCHAR(255)</w:t>
              </w:r>
            </w:ins>
          </w:p>
        </w:tc>
        <w:tc>
          <w:tcPr>
            <w:tcW w:w="3117" w:type="dxa"/>
            <w:tcBorders>
              <w:bottom w:val="single" w:sz="4" w:space="0" w:color="666666" w:themeColor="text1" w:themeTint="99"/>
            </w:tcBorders>
          </w:tcPr>
          <w:p w14:paraId="4BFC1F50" w14:textId="77777777" w:rsidR="00286D31" w:rsidRDefault="00286D31" w:rsidP="00DB25E6">
            <w:pPr>
              <w:cnfStyle w:val="000000000000" w:firstRow="0" w:lastRow="0" w:firstColumn="0" w:lastColumn="0" w:oddVBand="0" w:evenVBand="0" w:oddHBand="0" w:evenHBand="0" w:firstRowFirstColumn="0" w:firstRowLastColumn="0" w:lastRowFirstColumn="0" w:lastRowLastColumn="0"/>
              <w:rPr>
                <w:ins w:id="7117" w:author="Peter Arbogast [2]" w:date="2019-03-22T16:43:00Z"/>
              </w:rPr>
            </w:pPr>
          </w:p>
        </w:tc>
      </w:tr>
      <w:tr w:rsidR="00286D31" w14:paraId="4C96D73B" w14:textId="77777777" w:rsidTr="00DB25E6">
        <w:trPr>
          <w:cnfStyle w:val="000000100000" w:firstRow="0" w:lastRow="0" w:firstColumn="0" w:lastColumn="0" w:oddVBand="0" w:evenVBand="0" w:oddHBand="1" w:evenHBand="0" w:firstRowFirstColumn="0" w:firstRowLastColumn="0" w:lastRowFirstColumn="0" w:lastRowLastColumn="0"/>
          <w:ins w:id="7118" w:author="Peter Arbogast [2]" w:date="2019-03-22T16:39:00Z"/>
        </w:trPr>
        <w:tc>
          <w:tcPr>
            <w:cnfStyle w:val="001000000000" w:firstRow="0" w:lastRow="0" w:firstColumn="1" w:lastColumn="0" w:oddVBand="0" w:evenVBand="0" w:oddHBand="0" w:evenHBand="0" w:firstRowFirstColumn="0" w:firstRowLastColumn="0" w:lastRowFirstColumn="0" w:lastRowLastColumn="0"/>
            <w:tcW w:w="3116" w:type="dxa"/>
          </w:tcPr>
          <w:p w14:paraId="4ED9AC1E" w14:textId="77777777" w:rsidR="00286D31" w:rsidRDefault="00286D31" w:rsidP="00DB25E6">
            <w:pPr>
              <w:rPr>
                <w:ins w:id="7119" w:author="Peter Arbogast [2]" w:date="2019-03-22T16:39:00Z"/>
              </w:rPr>
            </w:pPr>
            <w:ins w:id="7120" w:author="Peter Arbogast [2]" w:date="2019-03-22T16:39:00Z">
              <w:r>
                <w:t>import_device_id</w:t>
              </w:r>
            </w:ins>
          </w:p>
        </w:tc>
        <w:tc>
          <w:tcPr>
            <w:tcW w:w="3117" w:type="dxa"/>
          </w:tcPr>
          <w:p w14:paraId="0FACE5E6" w14:textId="77777777" w:rsidR="00286D31" w:rsidRDefault="00286D31" w:rsidP="00DB25E6">
            <w:pPr>
              <w:cnfStyle w:val="000000100000" w:firstRow="0" w:lastRow="0" w:firstColumn="0" w:lastColumn="0" w:oddVBand="0" w:evenVBand="0" w:oddHBand="1" w:evenHBand="0" w:firstRowFirstColumn="0" w:firstRowLastColumn="0" w:lastRowFirstColumn="0" w:lastRowLastColumn="0"/>
              <w:rPr>
                <w:ins w:id="7121" w:author="Peter Arbogast [2]" w:date="2019-03-22T16:39:00Z"/>
              </w:rPr>
            </w:pPr>
            <w:ins w:id="7122" w:author="Peter Arbogast [2]" w:date="2019-03-22T16:39:00Z">
              <w:r>
                <w:t>NVARCHAR(125)</w:t>
              </w:r>
            </w:ins>
          </w:p>
        </w:tc>
        <w:tc>
          <w:tcPr>
            <w:tcW w:w="3117" w:type="dxa"/>
            <w:tcBorders>
              <w:bottom w:val="single" w:sz="4" w:space="0" w:color="666666" w:themeColor="text1" w:themeTint="99"/>
            </w:tcBorders>
          </w:tcPr>
          <w:p w14:paraId="76FC6AB7" w14:textId="77777777" w:rsidR="00286D31" w:rsidRDefault="00286D31" w:rsidP="00DB25E6">
            <w:pPr>
              <w:cnfStyle w:val="000000100000" w:firstRow="0" w:lastRow="0" w:firstColumn="0" w:lastColumn="0" w:oddVBand="0" w:evenVBand="0" w:oddHBand="1" w:evenHBand="0" w:firstRowFirstColumn="0" w:firstRowLastColumn="0" w:lastRowFirstColumn="0" w:lastRowLastColumn="0"/>
              <w:rPr>
                <w:ins w:id="7123" w:author="Peter Arbogast [2]" w:date="2019-03-22T16:39:00Z"/>
              </w:rPr>
            </w:pPr>
            <w:ins w:id="7124" w:author="Peter Arbogast [2]" w:date="2019-03-22T16:39:00Z">
              <w:r>
                <w:t xml:space="preserve">Import_device_id from witch this sowfware element is. </w:t>
              </w:r>
            </w:ins>
          </w:p>
        </w:tc>
      </w:tr>
      <w:tr w:rsidR="00286D31" w14:paraId="62E6E27A" w14:textId="77777777" w:rsidTr="00DB25E6">
        <w:trPr>
          <w:ins w:id="7125" w:author="Peter Arbogast [2]" w:date="2019-03-22T16:39:00Z"/>
        </w:trPr>
        <w:tc>
          <w:tcPr>
            <w:cnfStyle w:val="001000000000" w:firstRow="0" w:lastRow="0" w:firstColumn="1" w:lastColumn="0" w:oddVBand="0" w:evenVBand="0" w:oddHBand="0" w:evenHBand="0" w:firstRowFirstColumn="0" w:firstRowLastColumn="0" w:lastRowFirstColumn="0" w:lastRowLastColumn="0"/>
            <w:tcW w:w="3116" w:type="dxa"/>
          </w:tcPr>
          <w:p w14:paraId="51CBC9E0" w14:textId="77777777" w:rsidR="00286D31" w:rsidRDefault="00286D31" w:rsidP="00DB25E6">
            <w:pPr>
              <w:rPr>
                <w:ins w:id="7126" w:author="Peter Arbogast [2]" w:date="2019-03-22T16:39:00Z"/>
              </w:rPr>
            </w:pPr>
            <w:ins w:id="7127" w:author="Peter Arbogast [2]" w:date="2019-03-22T16:39:00Z">
              <w:r>
                <w:t>installation_date</w:t>
              </w:r>
            </w:ins>
          </w:p>
        </w:tc>
        <w:tc>
          <w:tcPr>
            <w:tcW w:w="3117" w:type="dxa"/>
          </w:tcPr>
          <w:p w14:paraId="120C6F3E" w14:textId="77777777" w:rsidR="00286D31" w:rsidRDefault="00286D31" w:rsidP="00DB25E6">
            <w:pPr>
              <w:cnfStyle w:val="000000000000" w:firstRow="0" w:lastRow="0" w:firstColumn="0" w:lastColumn="0" w:oddVBand="0" w:evenVBand="0" w:oddHBand="0" w:evenHBand="0" w:firstRowFirstColumn="0" w:firstRowLastColumn="0" w:lastRowFirstColumn="0" w:lastRowLastColumn="0"/>
              <w:rPr>
                <w:ins w:id="7128" w:author="Peter Arbogast [2]" w:date="2019-03-22T16:39:00Z"/>
              </w:rPr>
            </w:pPr>
            <w:ins w:id="7129" w:author="Peter Arbogast [2]" w:date="2019-03-22T16:39:00Z">
              <w:r>
                <w:t>NVARCHAR(10)</w:t>
              </w:r>
            </w:ins>
          </w:p>
        </w:tc>
        <w:tc>
          <w:tcPr>
            <w:tcW w:w="3117" w:type="dxa"/>
            <w:tcBorders>
              <w:top w:val="single" w:sz="4" w:space="0" w:color="666666" w:themeColor="text1" w:themeTint="99"/>
              <w:bottom w:val="single" w:sz="4" w:space="0" w:color="666666" w:themeColor="text1" w:themeTint="99"/>
            </w:tcBorders>
          </w:tcPr>
          <w:p w14:paraId="02146156" w14:textId="77777777" w:rsidR="00286D31" w:rsidRDefault="00286D31" w:rsidP="00DB25E6">
            <w:pPr>
              <w:cnfStyle w:val="000000000000" w:firstRow="0" w:lastRow="0" w:firstColumn="0" w:lastColumn="0" w:oddVBand="0" w:evenVBand="0" w:oddHBand="0" w:evenHBand="0" w:firstRowFirstColumn="0" w:firstRowLastColumn="0" w:lastRowFirstColumn="0" w:lastRowLastColumn="0"/>
              <w:rPr>
                <w:ins w:id="7130" w:author="Peter Arbogast [2]" w:date="2019-03-22T16:39:00Z"/>
              </w:rPr>
            </w:pPr>
            <w:ins w:id="7131" w:author="Peter Arbogast [2]" w:date="2019-03-22T16:39:00Z">
              <w:r>
                <w:t>Format dd.mm.YYYY</w:t>
              </w:r>
            </w:ins>
          </w:p>
        </w:tc>
      </w:tr>
    </w:tbl>
    <w:p w14:paraId="4E8B520A" w14:textId="77777777" w:rsidR="00286D31" w:rsidRDefault="00286D31">
      <w:pPr>
        <w:rPr>
          <w:ins w:id="7132" w:author="Peter Arbogast [2]" w:date="2019-03-22T16:39:00Z"/>
        </w:rPr>
        <w:pPrChange w:id="7133" w:author="Peter Arbogast [2]" w:date="2019-03-22T16:40:00Z">
          <w:pPr>
            <w:pStyle w:val="ListParagraph"/>
            <w:numPr>
              <w:numId w:val="1"/>
            </w:numPr>
            <w:ind w:hanging="360"/>
          </w:pPr>
        </w:pPrChange>
      </w:pPr>
    </w:p>
    <w:p w14:paraId="51D733CE" w14:textId="1D926422" w:rsidR="00286D31" w:rsidRDefault="00286D31">
      <w:pPr>
        <w:rPr>
          <w:ins w:id="7134" w:author="Peter Arbogast [2]" w:date="2019-03-22T16:39:00Z"/>
        </w:rPr>
        <w:pPrChange w:id="7135" w:author="Peter Arbogast [2]" w:date="2019-03-22T16:40:00Z">
          <w:pPr>
            <w:pStyle w:val="ListParagraph"/>
            <w:numPr>
              <w:numId w:val="1"/>
            </w:numPr>
            <w:ind w:hanging="360"/>
          </w:pPr>
        </w:pPrChange>
      </w:pPr>
      <w:ins w:id="7136" w:author="Peter Arbogast [2]" w:date="2019-03-22T16:39:00Z">
        <w:r>
          <w:t>If Temp Table #</w:t>
        </w:r>
        <w:r w:rsidRPr="00D263E1">
          <w:t>csp_aspera_connector_</w:t>
        </w:r>
        <w:r>
          <w:t>software_</w:t>
        </w:r>
      </w:ins>
      <w:ins w:id="7137" w:author="Peter Arbogast [2]" w:date="2019-03-22T16:40:00Z">
        <w:r>
          <w:t>msi</w:t>
        </w:r>
      </w:ins>
      <w:ins w:id="7138" w:author="Peter Arbogast [2]" w:date="2019-03-22T16:39:00Z">
        <w:r>
          <w:t xml:space="preserve"> exist, the Data will not shown. It will put into this table.</w:t>
        </w:r>
      </w:ins>
    </w:p>
    <w:p w14:paraId="10CF7F52" w14:textId="77777777" w:rsidR="0046196B" w:rsidRDefault="0046196B">
      <w:pPr>
        <w:rPr>
          <w:ins w:id="7139" w:author="Peter Arbogast" w:date="2019-06-13T13:57:00Z"/>
        </w:rPr>
      </w:pPr>
      <w:ins w:id="7140" w:author="Peter Arbogast" w:date="2019-06-13T13:57:00Z">
        <w:r>
          <w:t>Used by:</w:t>
        </w:r>
      </w:ins>
    </w:p>
    <w:p w14:paraId="035420B8" w14:textId="7BDCF525" w:rsidR="0046196B" w:rsidRDefault="0046196B" w:rsidP="0046196B">
      <w:pPr>
        <w:pStyle w:val="ListParagraph"/>
        <w:numPr>
          <w:ilvl w:val="0"/>
          <w:numId w:val="2"/>
        </w:numPr>
        <w:rPr>
          <w:moveTo w:id="7141" w:author="Peter Arbogast" w:date="2019-06-13T13:57:00Z"/>
        </w:rPr>
        <w:pPrChange w:id="7142" w:author="Peter Arbogast" w:date="2019-06-13T13:57:00Z">
          <w:pPr/>
        </w:pPrChange>
      </w:pPr>
      <w:moveToRangeStart w:id="7143" w:author="Peter Arbogast" w:date="2019-06-13T13:57:00Z" w:name="move11326651"/>
      <w:moveTo w:id="7144" w:author="Peter Arbogast" w:date="2019-06-13T13:57:00Z">
        <w:r>
          <w:t>Store Procedure Used by Aspera Connector 500_raynet_software_msi.xml</w:t>
        </w:r>
      </w:moveTo>
    </w:p>
    <w:moveToRangeEnd w:id="7143"/>
    <w:p w14:paraId="4B72C459" w14:textId="0633EB1E" w:rsidR="00286D31" w:rsidRDefault="00286D31">
      <w:pPr>
        <w:rPr>
          <w:ins w:id="7145" w:author="Peter Arbogast [2]" w:date="2019-03-22T16:49:00Z"/>
        </w:rPr>
      </w:pPr>
      <w:ins w:id="7146" w:author="Peter Arbogast [2]" w:date="2019-03-22T16:49:00Z">
        <w:r>
          <w:br w:type="page"/>
        </w:r>
      </w:ins>
    </w:p>
    <w:p w14:paraId="356BFB89" w14:textId="6498088D" w:rsidR="00286D31" w:rsidRDefault="00286D31" w:rsidP="00286D31">
      <w:pPr>
        <w:pStyle w:val="Heading3"/>
        <w:numPr>
          <w:ilvl w:val="2"/>
          <w:numId w:val="1"/>
        </w:numPr>
        <w:ind w:left="709"/>
        <w:rPr>
          <w:ins w:id="7147" w:author="Peter Arbogast [2]" w:date="2019-03-22T16:49:00Z"/>
        </w:rPr>
      </w:pPr>
      <w:bookmarkStart w:id="7148" w:name="_Toc11337039"/>
      <w:ins w:id="7149" w:author="Peter Arbogast [2]" w:date="2019-03-22T16:49:00Z">
        <w:r w:rsidRPr="00936A98">
          <w:lastRenderedPageBreak/>
          <w:t>csp_aspera_connector_software_</w:t>
        </w:r>
        <w:r>
          <w:t>file</w:t>
        </w:r>
        <w:bookmarkEnd w:id="7148"/>
      </w:ins>
    </w:p>
    <w:p w14:paraId="0A9D89A5" w14:textId="00DAC654" w:rsidR="00286D31" w:rsidRDefault="00286D31" w:rsidP="00286D31">
      <w:pPr>
        <w:rPr>
          <w:ins w:id="7150" w:author="Peter Arbogast [2]" w:date="2019-03-22T16:49:00Z"/>
        </w:rPr>
      </w:pPr>
      <w:moveFromRangeStart w:id="7151" w:author="Peter Arbogast" w:date="2019-06-13T13:58:00Z" w:name="move11326705"/>
      <w:moveFrom w:id="7152" w:author="Peter Arbogast" w:date="2019-06-13T13:58:00Z">
        <w:ins w:id="7153" w:author="Peter Arbogast [2]" w:date="2019-03-22T16:49:00Z">
          <w:r w:rsidDel="0046196B">
            <w:t>Store Procedure Used by Aspera Connector 500_raynet_software_file.xml</w:t>
          </w:r>
        </w:ins>
      </w:moveFrom>
      <w:moveFromRangeEnd w:id="7151"/>
      <w:ins w:id="7154" w:author="Peter Arbogast" w:date="2019-06-13T13:57:00Z">
        <w:r w:rsidR="0046196B">
          <w:t>Get all File Information for Aspera.</w:t>
        </w:r>
      </w:ins>
    </w:p>
    <w:p w14:paraId="58B62E5F" w14:textId="1BF7781C" w:rsidR="00286D31" w:rsidRDefault="00286D31" w:rsidP="00286D31">
      <w:pPr>
        <w:rPr>
          <w:ins w:id="7155" w:author="Peter Arbogast [2]" w:date="2019-03-22T16:49:00Z"/>
        </w:rPr>
      </w:pPr>
      <w:ins w:id="7156" w:author="Peter Arbogast [2]" w:date="2019-03-22T16:49:00Z">
        <w:r>
          <w:t>This shows all File Information</w:t>
        </w:r>
      </w:ins>
    </w:p>
    <w:p w14:paraId="601DCB86" w14:textId="77777777" w:rsidR="00286D31" w:rsidRDefault="00286D31" w:rsidP="00286D31">
      <w:pPr>
        <w:rPr>
          <w:ins w:id="7157" w:author="Peter Arbogast [2]" w:date="2019-03-22T16:49:00Z"/>
        </w:rPr>
      </w:pPr>
      <w:ins w:id="7158" w:author="Peter Arbogast [2]" w:date="2019-03-22T16:49:00Z">
        <w:r>
          <w:t>Parameter:</w:t>
        </w:r>
      </w:ins>
    </w:p>
    <w:tbl>
      <w:tblPr>
        <w:tblStyle w:val="GridTable4"/>
        <w:tblW w:w="0" w:type="auto"/>
        <w:tblLook w:val="04A0" w:firstRow="1" w:lastRow="0" w:firstColumn="1" w:lastColumn="0" w:noHBand="0" w:noVBand="1"/>
      </w:tblPr>
      <w:tblGrid>
        <w:gridCol w:w="3116"/>
        <w:gridCol w:w="3117"/>
        <w:gridCol w:w="3117"/>
      </w:tblGrid>
      <w:tr w:rsidR="00286D31" w14:paraId="753CD8DB" w14:textId="77777777" w:rsidTr="00DB25E6">
        <w:trPr>
          <w:cnfStyle w:val="100000000000" w:firstRow="1" w:lastRow="0" w:firstColumn="0" w:lastColumn="0" w:oddVBand="0" w:evenVBand="0" w:oddHBand="0" w:evenHBand="0" w:firstRowFirstColumn="0" w:firstRowLastColumn="0" w:lastRowFirstColumn="0" w:lastRowLastColumn="0"/>
          <w:ins w:id="7159" w:author="Peter Arbogast [2]" w:date="2019-03-22T16:49:00Z"/>
        </w:trPr>
        <w:tc>
          <w:tcPr>
            <w:cnfStyle w:val="001000000000" w:firstRow="0" w:lastRow="0" w:firstColumn="1" w:lastColumn="0" w:oddVBand="0" w:evenVBand="0" w:oddHBand="0" w:evenHBand="0" w:firstRowFirstColumn="0" w:firstRowLastColumn="0" w:lastRowFirstColumn="0" w:lastRowLastColumn="0"/>
            <w:tcW w:w="3116" w:type="dxa"/>
          </w:tcPr>
          <w:p w14:paraId="7215CBC9" w14:textId="77777777" w:rsidR="00286D31" w:rsidRDefault="00286D31" w:rsidP="00DB25E6">
            <w:pPr>
              <w:rPr>
                <w:ins w:id="7160" w:author="Peter Arbogast [2]" w:date="2019-03-22T16:49:00Z"/>
              </w:rPr>
            </w:pPr>
            <w:ins w:id="7161" w:author="Peter Arbogast [2]" w:date="2019-03-22T16:49:00Z">
              <w:r>
                <w:t>Parameter</w:t>
              </w:r>
            </w:ins>
          </w:p>
        </w:tc>
        <w:tc>
          <w:tcPr>
            <w:tcW w:w="3117" w:type="dxa"/>
          </w:tcPr>
          <w:p w14:paraId="4937E4BE" w14:textId="77777777" w:rsidR="00286D31" w:rsidRDefault="00286D31" w:rsidP="00DB25E6">
            <w:pPr>
              <w:cnfStyle w:val="100000000000" w:firstRow="1" w:lastRow="0" w:firstColumn="0" w:lastColumn="0" w:oddVBand="0" w:evenVBand="0" w:oddHBand="0" w:evenHBand="0" w:firstRowFirstColumn="0" w:firstRowLastColumn="0" w:lastRowFirstColumn="0" w:lastRowLastColumn="0"/>
              <w:rPr>
                <w:ins w:id="7162" w:author="Peter Arbogast [2]" w:date="2019-03-22T16:49:00Z"/>
              </w:rPr>
            </w:pPr>
            <w:ins w:id="7163" w:author="Peter Arbogast [2]" w:date="2019-03-22T16:49:00Z">
              <w:r>
                <w:t>Default value</w:t>
              </w:r>
            </w:ins>
          </w:p>
        </w:tc>
        <w:tc>
          <w:tcPr>
            <w:tcW w:w="3117" w:type="dxa"/>
          </w:tcPr>
          <w:p w14:paraId="004F1748" w14:textId="77777777" w:rsidR="00286D31" w:rsidRDefault="00286D31" w:rsidP="00DB25E6">
            <w:pPr>
              <w:cnfStyle w:val="100000000000" w:firstRow="1" w:lastRow="0" w:firstColumn="0" w:lastColumn="0" w:oddVBand="0" w:evenVBand="0" w:oddHBand="0" w:evenHBand="0" w:firstRowFirstColumn="0" w:firstRowLastColumn="0" w:lastRowFirstColumn="0" w:lastRowLastColumn="0"/>
              <w:rPr>
                <w:ins w:id="7164" w:author="Peter Arbogast [2]" w:date="2019-03-22T16:49:00Z"/>
              </w:rPr>
            </w:pPr>
            <w:ins w:id="7165" w:author="Peter Arbogast [2]" w:date="2019-03-22T16:49:00Z">
              <w:r>
                <w:t>Description</w:t>
              </w:r>
            </w:ins>
          </w:p>
        </w:tc>
      </w:tr>
      <w:tr w:rsidR="00286D31" w14:paraId="1E62B3F7" w14:textId="77777777" w:rsidTr="00DB25E6">
        <w:trPr>
          <w:cnfStyle w:val="000000100000" w:firstRow="0" w:lastRow="0" w:firstColumn="0" w:lastColumn="0" w:oddVBand="0" w:evenVBand="0" w:oddHBand="1" w:evenHBand="0" w:firstRowFirstColumn="0" w:firstRowLastColumn="0" w:lastRowFirstColumn="0" w:lastRowLastColumn="0"/>
          <w:ins w:id="7166" w:author="Peter Arbogast [2]" w:date="2019-03-22T16:49:00Z"/>
        </w:trPr>
        <w:tc>
          <w:tcPr>
            <w:cnfStyle w:val="001000000000" w:firstRow="0" w:lastRow="0" w:firstColumn="1" w:lastColumn="0" w:oddVBand="0" w:evenVBand="0" w:oddHBand="0" w:evenHBand="0" w:firstRowFirstColumn="0" w:firstRowLastColumn="0" w:lastRowFirstColumn="0" w:lastRowLastColumn="0"/>
            <w:tcW w:w="3116" w:type="dxa"/>
          </w:tcPr>
          <w:p w14:paraId="3A583023" w14:textId="77777777" w:rsidR="00286D31" w:rsidRDefault="00286D31" w:rsidP="00DB25E6">
            <w:pPr>
              <w:rPr>
                <w:ins w:id="7167" w:author="Peter Arbogast [2]" w:date="2019-03-22T16:49:00Z"/>
              </w:rPr>
            </w:pPr>
            <w:ins w:id="7168" w:author="Peter Arbogast [2]" w:date="2019-03-22T16:49:00Z">
              <w:r w:rsidRPr="00A73389">
                <w:t>@sDataSourceID</w:t>
              </w:r>
            </w:ins>
          </w:p>
        </w:tc>
        <w:tc>
          <w:tcPr>
            <w:tcW w:w="3117" w:type="dxa"/>
          </w:tcPr>
          <w:p w14:paraId="643B8A33" w14:textId="77777777" w:rsidR="00286D31" w:rsidRDefault="00286D31" w:rsidP="00DB25E6">
            <w:pPr>
              <w:cnfStyle w:val="000000100000" w:firstRow="0" w:lastRow="0" w:firstColumn="0" w:lastColumn="0" w:oddVBand="0" w:evenVBand="0" w:oddHBand="1" w:evenHBand="0" w:firstRowFirstColumn="0" w:firstRowLastColumn="0" w:lastRowFirstColumn="0" w:lastRowLastColumn="0"/>
              <w:rPr>
                <w:ins w:id="7169" w:author="Peter Arbogast [2]" w:date="2019-03-22T16:49:00Z"/>
              </w:rPr>
            </w:pPr>
            <w:ins w:id="7170" w:author="Peter Arbogast [2]" w:date="2019-03-22T16:49:00Z">
              <w:r>
                <w:t>RayVentory</w:t>
              </w:r>
            </w:ins>
          </w:p>
        </w:tc>
        <w:tc>
          <w:tcPr>
            <w:tcW w:w="3117" w:type="dxa"/>
          </w:tcPr>
          <w:p w14:paraId="5B31BE69" w14:textId="77777777" w:rsidR="00286D31" w:rsidRDefault="00286D31" w:rsidP="00DB25E6">
            <w:pPr>
              <w:cnfStyle w:val="000000100000" w:firstRow="0" w:lastRow="0" w:firstColumn="0" w:lastColumn="0" w:oddVBand="0" w:evenVBand="0" w:oddHBand="1" w:evenHBand="0" w:firstRowFirstColumn="0" w:firstRowLastColumn="0" w:lastRowFirstColumn="0" w:lastRowLastColumn="0"/>
              <w:rPr>
                <w:ins w:id="7171" w:author="Peter Arbogast [2]" w:date="2019-03-22T16:49:00Z"/>
              </w:rPr>
            </w:pPr>
            <w:ins w:id="7172" w:author="Peter Arbogast [2]" w:date="2019-03-22T16:49:00Z">
              <w:r>
                <w:t>Smarttrack Connector SourceID</w:t>
              </w:r>
            </w:ins>
          </w:p>
        </w:tc>
      </w:tr>
      <w:tr w:rsidR="00286D31" w14:paraId="6A4F0F6F" w14:textId="77777777" w:rsidTr="00DB25E6">
        <w:trPr>
          <w:ins w:id="7173" w:author="Peter Arbogast [2]" w:date="2019-03-22T16:49:00Z"/>
        </w:trPr>
        <w:tc>
          <w:tcPr>
            <w:cnfStyle w:val="001000000000" w:firstRow="0" w:lastRow="0" w:firstColumn="1" w:lastColumn="0" w:oddVBand="0" w:evenVBand="0" w:oddHBand="0" w:evenHBand="0" w:firstRowFirstColumn="0" w:firstRowLastColumn="0" w:lastRowFirstColumn="0" w:lastRowLastColumn="0"/>
            <w:tcW w:w="3116" w:type="dxa"/>
          </w:tcPr>
          <w:p w14:paraId="4B9EBAD6" w14:textId="77777777" w:rsidR="00286D31" w:rsidRPr="00A73389" w:rsidRDefault="00286D31" w:rsidP="00DB25E6">
            <w:pPr>
              <w:rPr>
                <w:ins w:id="7174" w:author="Peter Arbogast [2]" w:date="2019-03-22T16:49:00Z"/>
              </w:rPr>
            </w:pPr>
            <w:ins w:id="7175" w:author="Peter Arbogast [2]" w:date="2019-03-22T16:49:00Z">
              <w:r w:rsidRPr="00A73389">
                <w:t>@bImportIDFQDN</w:t>
              </w:r>
            </w:ins>
          </w:p>
        </w:tc>
        <w:tc>
          <w:tcPr>
            <w:tcW w:w="3117" w:type="dxa"/>
          </w:tcPr>
          <w:p w14:paraId="23726EBF" w14:textId="77777777" w:rsidR="00286D31" w:rsidRDefault="00286D31" w:rsidP="00DB25E6">
            <w:pPr>
              <w:cnfStyle w:val="000000000000" w:firstRow="0" w:lastRow="0" w:firstColumn="0" w:lastColumn="0" w:oddVBand="0" w:evenVBand="0" w:oddHBand="0" w:evenHBand="0" w:firstRowFirstColumn="0" w:firstRowLastColumn="0" w:lastRowFirstColumn="0" w:lastRowLastColumn="0"/>
              <w:rPr>
                <w:ins w:id="7176" w:author="Peter Arbogast [2]" w:date="2019-03-22T16:49:00Z"/>
              </w:rPr>
            </w:pPr>
            <w:ins w:id="7177" w:author="Peter Arbogast [2]" w:date="2019-03-22T16:49:00Z">
              <w:r>
                <w:t>1</w:t>
              </w:r>
            </w:ins>
          </w:p>
        </w:tc>
        <w:tc>
          <w:tcPr>
            <w:tcW w:w="3117" w:type="dxa"/>
          </w:tcPr>
          <w:p w14:paraId="780F6867" w14:textId="77777777" w:rsidR="00286D31" w:rsidRDefault="00286D31" w:rsidP="00DB25E6">
            <w:pPr>
              <w:cnfStyle w:val="000000000000" w:firstRow="0" w:lastRow="0" w:firstColumn="0" w:lastColumn="0" w:oddVBand="0" w:evenVBand="0" w:oddHBand="0" w:evenHBand="0" w:firstRowFirstColumn="0" w:firstRowLastColumn="0" w:lastRowFirstColumn="0" w:lastRowLastColumn="0"/>
              <w:rPr>
                <w:ins w:id="7178" w:author="Peter Arbogast [2]" w:date="2019-03-22T16:49:00Z"/>
              </w:rPr>
            </w:pPr>
            <w:ins w:id="7179" w:author="Peter Arbogast [2]" w:date="2019-03-22T16:49:00Z">
              <w:r>
                <w:t>0 = Use Hostname</w:t>
              </w:r>
            </w:ins>
          </w:p>
          <w:p w14:paraId="02254184" w14:textId="77777777" w:rsidR="00286D31" w:rsidRDefault="00286D31" w:rsidP="00DB25E6">
            <w:pPr>
              <w:cnfStyle w:val="000000000000" w:firstRow="0" w:lastRow="0" w:firstColumn="0" w:lastColumn="0" w:oddVBand="0" w:evenVBand="0" w:oddHBand="0" w:evenHBand="0" w:firstRowFirstColumn="0" w:firstRowLastColumn="0" w:lastRowFirstColumn="0" w:lastRowLastColumn="0"/>
              <w:rPr>
                <w:ins w:id="7180" w:author="Peter Arbogast [2]" w:date="2019-03-22T16:49:00Z"/>
              </w:rPr>
            </w:pPr>
            <w:ins w:id="7181" w:author="Peter Arbogast [2]" w:date="2019-03-22T16:49:00Z">
              <w:r>
                <w:t>1 = Use FQDN</w:t>
              </w:r>
            </w:ins>
          </w:p>
        </w:tc>
      </w:tr>
      <w:tr w:rsidR="0046196B" w14:paraId="6CABF2F8" w14:textId="77777777" w:rsidTr="00DB25E6">
        <w:trPr>
          <w:cnfStyle w:val="000000100000" w:firstRow="0" w:lastRow="0" w:firstColumn="0" w:lastColumn="0" w:oddVBand="0" w:evenVBand="0" w:oddHBand="1" w:evenHBand="0" w:firstRowFirstColumn="0" w:firstRowLastColumn="0" w:lastRowFirstColumn="0" w:lastRowLastColumn="0"/>
          <w:ins w:id="7182" w:author="Peter Arbogast" w:date="2019-06-13T13:59:00Z"/>
        </w:trPr>
        <w:tc>
          <w:tcPr>
            <w:cnfStyle w:val="001000000000" w:firstRow="0" w:lastRow="0" w:firstColumn="1" w:lastColumn="0" w:oddVBand="0" w:evenVBand="0" w:oddHBand="0" w:evenHBand="0" w:firstRowFirstColumn="0" w:firstRowLastColumn="0" w:lastRowFirstColumn="0" w:lastRowLastColumn="0"/>
            <w:tcW w:w="3116" w:type="dxa"/>
          </w:tcPr>
          <w:p w14:paraId="62502245" w14:textId="3D860FF5" w:rsidR="0046196B" w:rsidRPr="00A73389" w:rsidRDefault="0046196B" w:rsidP="00DB25E6">
            <w:pPr>
              <w:rPr>
                <w:ins w:id="7183" w:author="Peter Arbogast" w:date="2019-06-13T13:59:00Z"/>
              </w:rPr>
            </w:pPr>
            <w:ins w:id="7184" w:author="Peter Arbogast" w:date="2019-06-13T13:59:00Z">
              <w:r>
                <w:t>@noUsageData</w:t>
              </w:r>
            </w:ins>
          </w:p>
        </w:tc>
        <w:tc>
          <w:tcPr>
            <w:tcW w:w="3117" w:type="dxa"/>
          </w:tcPr>
          <w:p w14:paraId="373F91CD" w14:textId="5B1F0CE8" w:rsidR="0046196B" w:rsidRDefault="0046196B" w:rsidP="00DB25E6">
            <w:pPr>
              <w:cnfStyle w:val="000000100000" w:firstRow="0" w:lastRow="0" w:firstColumn="0" w:lastColumn="0" w:oddVBand="0" w:evenVBand="0" w:oddHBand="1" w:evenHBand="0" w:firstRowFirstColumn="0" w:firstRowLastColumn="0" w:lastRowFirstColumn="0" w:lastRowLastColumn="0"/>
              <w:rPr>
                <w:ins w:id="7185" w:author="Peter Arbogast" w:date="2019-06-13T13:59:00Z"/>
              </w:rPr>
            </w:pPr>
            <w:ins w:id="7186" w:author="Peter Arbogast" w:date="2019-06-13T13:59:00Z">
              <w:r>
                <w:t>0</w:t>
              </w:r>
            </w:ins>
          </w:p>
        </w:tc>
        <w:tc>
          <w:tcPr>
            <w:tcW w:w="3117" w:type="dxa"/>
          </w:tcPr>
          <w:p w14:paraId="221DE61E" w14:textId="77777777" w:rsidR="0046196B" w:rsidRDefault="0046196B" w:rsidP="00DB25E6">
            <w:pPr>
              <w:cnfStyle w:val="000000100000" w:firstRow="0" w:lastRow="0" w:firstColumn="0" w:lastColumn="0" w:oddVBand="0" w:evenVBand="0" w:oddHBand="1" w:evenHBand="0" w:firstRowFirstColumn="0" w:firstRowLastColumn="0" w:lastRowFirstColumn="0" w:lastRowLastColumn="0"/>
              <w:rPr>
                <w:ins w:id="7187" w:author="Peter Arbogast" w:date="2019-06-13T14:00:00Z"/>
              </w:rPr>
            </w:pPr>
            <w:ins w:id="7188" w:author="Peter Arbogast" w:date="2019-06-13T13:59:00Z">
              <w:r>
                <w:t>0 = include Meeteri</w:t>
              </w:r>
            </w:ins>
            <w:ins w:id="7189" w:author="Peter Arbogast" w:date="2019-06-13T14:00:00Z">
              <w:r>
                <w:t>ng Data</w:t>
              </w:r>
            </w:ins>
          </w:p>
          <w:p w14:paraId="1CC92C0F" w14:textId="41A3F241" w:rsidR="0046196B" w:rsidRDefault="0046196B" w:rsidP="00DB25E6">
            <w:pPr>
              <w:cnfStyle w:val="000000100000" w:firstRow="0" w:lastRow="0" w:firstColumn="0" w:lastColumn="0" w:oddVBand="0" w:evenVBand="0" w:oddHBand="1" w:evenHBand="0" w:firstRowFirstColumn="0" w:firstRowLastColumn="0" w:lastRowFirstColumn="0" w:lastRowLastColumn="0"/>
              <w:rPr>
                <w:ins w:id="7190" w:author="Peter Arbogast" w:date="2019-06-13T13:59:00Z"/>
              </w:rPr>
            </w:pPr>
            <w:ins w:id="7191" w:author="Peter Arbogast" w:date="2019-06-13T14:00:00Z">
              <w:r>
                <w:t>1 = with out Meetering Data</w:t>
              </w:r>
            </w:ins>
          </w:p>
        </w:tc>
      </w:tr>
      <w:tr w:rsidR="00286D31" w14:paraId="1E14616F" w14:textId="77777777" w:rsidTr="00DB25E6">
        <w:trPr>
          <w:ins w:id="7192" w:author="Peter Arbogast [2]" w:date="2019-03-22T16:49:00Z"/>
        </w:trPr>
        <w:tc>
          <w:tcPr>
            <w:cnfStyle w:val="001000000000" w:firstRow="0" w:lastRow="0" w:firstColumn="1" w:lastColumn="0" w:oddVBand="0" w:evenVBand="0" w:oddHBand="0" w:evenHBand="0" w:firstRowFirstColumn="0" w:firstRowLastColumn="0" w:lastRowFirstColumn="0" w:lastRowLastColumn="0"/>
            <w:tcW w:w="3116" w:type="dxa"/>
          </w:tcPr>
          <w:p w14:paraId="6BB9BE8C" w14:textId="77777777" w:rsidR="00286D31" w:rsidRPr="00A73389" w:rsidRDefault="00286D31" w:rsidP="00DB25E6">
            <w:pPr>
              <w:rPr>
                <w:ins w:id="7193" w:author="Peter Arbogast [2]" w:date="2019-03-22T16:49:00Z"/>
              </w:rPr>
            </w:pPr>
            <w:ins w:id="7194" w:author="Peter Arbogast [2]" w:date="2019-03-22T16:49:00Z">
              <w:r w:rsidRPr="00A73389">
                <w:t>@iLastSeenDays</w:t>
              </w:r>
            </w:ins>
          </w:p>
        </w:tc>
        <w:tc>
          <w:tcPr>
            <w:tcW w:w="3117" w:type="dxa"/>
          </w:tcPr>
          <w:p w14:paraId="4FD001A9" w14:textId="77777777" w:rsidR="00286D31" w:rsidRDefault="00286D31" w:rsidP="00DB25E6">
            <w:pPr>
              <w:cnfStyle w:val="000000000000" w:firstRow="0" w:lastRow="0" w:firstColumn="0" w:lastColumn="0" w:oddVBand="0" w:evenVBand="0" w:oddHBand="0" w:evenHBand="0" w:firstRowFirstColumn="0" w:firstRowLastColumn="0" w:lastRowFirstColumn="0" w:lastRowLastColumn="0"/>
              <w:rPr>
                <w:ins w:id="7195" w:author="Peter Arbogast [2]" w:date="2019-03-22T16:49:00Z"/>
              </w:rPr>
            </w:pPr>
            <w:ins w:id="7196" w:author="Peter Arbogast [2]" w:date="2019-03-22T16:49:00Z">
              <w:r>
                <w:t>90</w:t>
              </w:r>
            </w:ins>
          </w:p>
        </w:tc>
        <w:tc>
          <w:tcPr>
            <w:tcW w:w="3117" w:type="dxa"/>
          </w:tcPr>
          <w:p w14:paraId="79DC9385" w14:textId="77777777" w:rsidR="00286D31" w:rsidRDefault="00286D31" w:rsidP="00DB25E6">
            <w:pPr>
              <w:cnfStyle w:val="000000000000" w:firstRow="0" w:lastRow="0" w:firstColumn="0" w:lastColumn="0" w:oddVBand="0" w:evenVBand="0" w:oddHBand="0" w:evenHBand="0" w:firstRowFirstColumn="0" w:firstRowLastColumn="0" w:lastRowFirstColumn="0" w:lastRowLastColumn="0"/>
              <w:rPr>
                <w:ins w:id="7197" w:author="Peter Arbogast [2]" w:date="2019-03-22T16:49:00Z"/>
              </w:rPr>
            </w:pPr>
            <w:ins w:id="7198" w:author="Peter Arbogast [2]" w:date="2019-03-22T16:49:00Z">
              <w:r>
                <w:t>Last seen days, by default Inventories of the last 90 days</w:t>
              </w:r>
            </w:ins>
          </w:p>
        </w:tc>
      </w:tr>
    </w:tbl>
    <w:p w14:paraId="0EEAAC94" w14:textId="77777777" w:rsidR="00286D31" w:rsidRDefault="00286D31" w:rsidP="00286D31">
      <w:pPr>
        <w:rPr>
          <w:ins w:id="7199" w:author="Peter Arbogast [2]" w:date="2019-03-22T16:49:00Z"/>
        </w:rPr>
      </w:pPr>
    </w:p>
    <w:p w14:paraId="5BEB67A8" w14:textId="77777777" w:rsidR="00286D31" w:rsidRDefault="00286D31" w:rsidP="00286D31">
      <w:pPr>
        <w:rPr>
          <w:ins w:id="7200" w:author="Peter Arbogast [2]" w:date="2019-03-22T16:49:00Z"/>
        </w:rPr>
      </w:pPr>
      <w:ins w:id="7201" w:author="Peter Arbogast [2]" w:date="2019-03-22T16:49:00Z">
        <w:r>
          <w:t>Return:</w:t>
        </w:r>
      </w:ins>
    </w:p>
    <w:tbl>
      <w:tblPr>
        <w:tblStyle w:val="GridTable4"/>
        <w:tblW w:w="0" w:type="auto"/>
        <w:tblLook w:val="04A0" w:firstRow="1" w:lastRow="0" w:firstColumn="1" w:lastColumn="0" w:noHBand="0" w:noVBand="1"/>
      </w:tblPr>
      <w:tblGrid>
        <w:gridCol w:w="3116"/>
        <w:gridCol w:w="3117"/>
        <w:gridCol w:w="3117"/>
      </w:tblGrid>
      <w:tr w:rsidR="00286D31" w14:paraId="0E1450AF" w14:textId="77777777" w:rsidTr="00DB25E6">
        <w:trPr>
          <w:cnfStyle w:val="100000000000" w:firstRow="1" w:lastRow="0" w:firstColumn="0" w:lastColumn="0" w:oddVBand="0" w:evenVBand="0" w:oddHBand="0" w:evenHBand="0" w:firstRowFirstColumn="0" w:firstRowLastColumn="0" w:lastRowFirstColumn="0" w:lastRowLastColumn="0"/>
          <w:ins w:id="7202" w:author="Peter Arbogast [2]" w:date="2019-03-22T16:49:00Z"/>
        </w:trPr>
        <w:tc>
          <w:tcPr>
            <w:cnfStyle w:val="001000000000" w:firstRow="0" w:lastRow="0" w:firstColumn="1" w:lastColumn="0" w:oddVBand="0" w:evenVBand="0" w:oddHBand="0" w:evenHBand="0" w:firstRowFirstColumn="0" w:firstRowLastColumn="0" w:lastRowFirstColumn="0" w:lastRowLastColumn="0"/>
            <w:tcW w:w="3116" w:type="dxa"/>
          </w:tcPr>
          <w:p w14:paraId="70F47337" w14:textId="77777777" w:rsidR="00286D31" w:rsidRDefault="00286D31" w:rsidP="00DB25E6">
            <w:pPr>
              <w:rPr>
                <w:ins w:id="7203" w:author="Peter Arbogast [2]" w:date="2019-03-22T16:49:00Z"/>
              </w:rPr>
            </w:pPr>
            <w:ins w:id="7204" w:author="Peter Arbogast [2]" w:date="2019-03-22T16:49:00Z">
              <w:r>
                <w:t>Colum name</w:t>
              </w:r>
            </w:ins>
          </w:p>
        </w:tc>
        <w:tc>
          <w:tcPr>
            <w:tcW w:w="3117" w:type="dxa"/>
          </w:tcPr>
          <w:p w14:paraId="6CF5075A" w14:textId="77777777" w:rsidR="00286D31" w:rsidRDefault="00286D31" w:rsidP="00DB25E6">
            <w:pPr>
              <w:cnfStyle w:val="100000000000" w:firstRow="1" w:lastRow="0" w:firstColumn="0" w:lastColumn="0" w:oddVBand="0" w:evenVBand="0" w:oddHBand="0" w:evenHBand="0" w:firstRowFirstColumn="0" w:firstRowLastColumn="0" w:lastRowFirstColumn="0" w:lastRowLastColumn="0"/>
              <w:rPr>
                <w:ins w:id="7205" w:author="Peter Arbogast [2]" w:date="2019-03-22T16:49:00Z"/>
              </w:rPr>
            </w:pPr>
            <w:ins w:id="7206" w:author="Peter Arbogast [2]" w:date="2019-03-22T16:49:00Z">
              <w:r>
                <w:t>Type</w:t>
              </w:r>
            </w:ins>
          </w:p>
        </w:tc>
        <w:tc>
          <w:tcPr>
            <w:tcW w:w="3117" w:type="dxa"/>
          </w:tcPr>
          <w:p w14:paraId="0F280A00" w14:textId="77777777" w:rsidR="00286D31" w:rsidRDefault="00286D31" w:rsidP="00DB25E6">
            <w:pPr>
              <w:cnfStyle w:val="100000000000" w:firstRow="1" w:lastRow="0" w:firstColumn="0" w:lastColumn="0" w:oddVBand="0" w:evenVBand="0" w:oddHBand="0" w:evenHBand="0" w:firstRowFirstColumn="0" w:firstRowLastColumn="0" w:lastRowFirstColumn="0" w:lastRowLastColumn="0"/>
              <w:rPr>
                <w:ins w:id="7207" w:author="Peter Arbogast [2]" w:date="2019-03-22T16:49:00Z"/>
              </w:rPr>
            </w:pPr>
            <w:ins w:id="7208" w:author="Peter Arbogast [2]" w:date="2019-03-22T16:49:00Z">
              <w:r>
                <w:t>Description</w:t>
              </w:r>
            </w:ins>
          </w:p>
        </w:tc>
      </w:tr>
      <w:tr w:rsidR="00286D31" w14:paraId="015C55B0" w14:textId="77777777" w:rsidTr="00DB25E6">
        <w:trPr>
          <w:cnfStyle w:val="000000100000" w:firstRow="0" w:lastRow="0" w:firstColumn="0" w:lastColumn="0" w:oddVBand="0" w:evenVBand="0" w:oddHBand="1" w:evenHBand="0" w:firstRowFirstColumn="0" w:firstRowLastColumn="0" w:lastRowFirstColumn="0" w:lastRowLastColumn="0"/>
          <w:ins w:id="7209" w:author="Peter Arbogast [2]" w:date="2019-03-22T16:49:00Z"/>
        </w:trPr>
        <w:tc>
          <w:tcPr>
            <w:cnfStyle w:val="001000000000" w:firstRow="0" w:lastRow="0" w:firstColumn="1" w:lastColumn="0" w:oddVBand="0" w:evenVBand="0" w:oddHBand="0" w:evenHBand="0" w:firstRowFirstColumn="0" w:firstRowLastColumn="0" w:lastRowFirstColumn="0" w:lastRowLastColumn="0"/>
            <w:tcW w:w="3116" w:type="dxa"/>
          </w:tcPr>
          <w:p w14:paraId="3C680345" w14:textId="77777777" w:rsidR="00286D31" w:rsidRDefault="00286D31" w:rsidP="00DB25E6">
            <w:pPr>
              <w:rPr>
                <w:ins w:id="7210" w:author="Peter Arbogast [2]" w:date="2019-03-22T16:49:00Z"/>
              </w:rPr>
            </w:pPr>
            <w:ins w:id="7211" w:author="Peter Arbogast [2]" w:date="2019-03-22T16:49:00Z">
              <w:r>
                <w:t>import_id</w:t>
              </w:r>
            </w:ins>
          </w:p>
        </w:tc>
        <w:tc>
          <w:tcPr>
            <w:tcW w:w="3117" w:type="dxa"/>
          </w:tcPr>
          <w:p w14:paraId="7D5242A8" w14:textId="77777777" w:rsidR="00286D31" w:rsidRDefault="00286D31" w:rsidP="00DB25E6">
            <w:pPr>
              <w:cnfStyle w:val="000000100000" w:firstRow="0" w:lastRow="0" w:firstColumn="0" w:lastColumn="0" w:oddVBand="0" w:evenVBand="0" w:oddHBand="1" w:evenHBand="0" w:firstRowFirstColumn="0" w:firstRowLastColumn="0" w:lastRowFirstColumn="0" w:lastRowLastColumn="0"/>
              <w:rPr>
                <w:ins w:id="7212" w:author="Peter Arbogast [2]" w:date="2019-03-22T16:49:00Z"/>
              </w:rPr>
            </w:pPr>
            <w:ins w:id="7213" w:author="Peter Arbogast [2]" w:date="2019-03-22T16:49:00Z">
              <w:r>
                <w:t>NVARCHAR(255)</w:t>
              </w:r>
            </w:ins>
          </w:p>
        </w:tc>
        <w:tc>
          <w:tcPr>
            <w:tcW w:w="3117" w:type="dxa"/>
          </w:tcPr>
          <w:p w14:paraId="57D42A01" w14:textId="77777777" w:rsidR="00286D31" w:rsidRDefault="00286D31" w:rsidP="00DB25E6">
            <w:pPr>
              <w:cnfStyle w:val="000000100000" w:firstRow="0" w:lastRow="0" w:firstColumn="0" w:lastColumn="0" w:oddVBand="0" w:evenVBand="0" w:oddHBand="1" w:evenHBand="0" w:firstRowFirstColumn="0" w:firstRowLastColumn="0" w:lastRowFirstColumn="0" w:lastRowLastColumn="0"/>
              <w:rPr>
                <w:ins w:id="7214" w:author="Peter Arbogast [2]" w:date="2019-03-22T16:49:00Z"/>
              </w:rPr>
            </w:pPr>
            <w:ins w:id="7215" w:author="Peter Arbogast [2]" w:date="2019-03-22T16:49:00Z">
              <w:r>
                <w:t>Hostname or FQDN depend on @bImportIDFQDN to Hostname or FQDN depend on @bImportIDFQDN or CluterName and more</w:t>
              </w:r>
            </w:ins>
          </w:p>
        </w:tc>
      </w:tr>
      <w:tr w:rsidR="00286D31" w14:paraId="58DBCF60" w14:textId="77777777" w:rsidTr="00DB25E6">
        <w:trPr>
          <w:ins w:id="7216" w:author="Peter Arbogast [2]" w:date="2019-03-22T16:49:00Z"/>
        </w:trPr>
        <w:tc>
          <w:tcPr>
            <w:cnfStyle w:val="001000000000" w:firstRow="0" w:lastRow="0" w:firstColumn="1" w:lastColumn="0" w:oddVBand="0" w:evenVBand="0" w:oddHBand="0" w:evenHBand="0" w:firstRowFirstColumn="0" w:firstRowLastColumn="0" w:lastRowFirstColumn="0" w:lastRowLastColumn="0"/>
            <w:tcW w:w="3116" w:type="dxa"/>
          </w:tcPr>
          <w:p w14:paraId="4E4FF4F0" w14:textId="77777777" w:rsidR="00286D31" w:rsidRDefault="00286D31" w:rsidP="00DB25E6">
            <w:pPr>
              <w:rPr>
                <w:ins w:id="7217" w:author="Peter Arbogast [2]" w:date="2019-03-22T16:49:00Z"/>
              </w:rPr>
            </w:pPr>
            <w:ins w:id="7218" w:author="Peter Arbogast [2]" w:date="2019-03-22T16:49:00Z">
              <w:r>
                <w:t>import_data_source_id</w:t>
              </w:r>
            </w:ins>
          </w:p>
        </w:tc>
        <w:tc>
          <w:tcPr>
            <w:tcW w:w="3117" w:type="dxa"/>
          </w:tcPr>
          <w:p w14:paraId="6C747746" w14:textId="77777777" w:rsidR="00286D31" w:rsidRDefault="00286D31" w:rsidP="00DB25E6">
            <w:pPr>
              <w:cnfStyle w:val="000000000000" w:firstRow="0" w:lastRow="0" w:firstColumn="0" w:lastColumn="0" w:oddVBand="0" w:evenVBand="0" w:oddHBand="0" w:evenHBand="0" w:firstRowFirstColumn="0" w:firstRowLastColumn="0" w:lastRowFirstColumn="0" w:lastRowLastColumn="0"/>
              <w:rPr>
                <w:ins w:id="7219" w:author="Peter Arbogast [2]" w:date="2019-03-22T16:49:00Z"/>
              </w:rPr>
            </w:pPr>
            <w:ins w:id="7220" w:author="Peter Arbogast [2]" w:date="2019-03-22T16:49:00Z">
              <w:r>
                <w:t>NVARCHAR(50)</w:t>
              </w:r>
            </w:ins>
          </w:p>
        </w:tc>
        <w:tc>
          <w:tcPr>
            <w:tcW w:w="3117" w:type="dxa"/>
          </w:tcPr>
          <w:p w14:paraId="4B10A6CC" w14:textId="77777777" w:rsidR="00286D31" w:rsidRDefault="00286D31" w:rsidP="00DB25E6">
            <w:pPr>
              <w:cnfStyle w:val="000000000000" w:firstRow="0" w:lastRow="0" w:firstColumn="0" w:lastColumn="0" w:oddVBand="0" w:evenVBand="0" w:oddHBand="0" w:evenHBand="0" w:firstRowFirstColumn="0" w:firstRowLastColumn="0" w:lastRowFirstColumn="0" w:lastRowLastColumn="0"/>
              <w:rPr>
                <w:ins w:id="7221" w:author="Peter Arbogast [2]" w:date="2019-03-22T16:49:00Z"/>
              </w:rPr>
            </w:pPr>
            <w:ins w:id="7222" w:author="Peter Arbogast [2]" w:date="2019-03-22T16:49:00Z">
              <w:r>
                <w:t>Value of @sDataSourceID</w:t>
              </w:r>
            </w:ins>
          </w:p>
        </w:tc>
      </w:tr>
      <w:tr w:rsidR="007F68C6" w14:paraId="5EFD6E3E" w14:textId="77777777" w:rsidTr="00DB25E6">
        <w:trPr>
          <w:cnfStyle w:val="000000100000" w:firstRow="0" w:lastRow="0" w:firstColumn="0" w:lastColumn="0" w:oddVBand="0" w:evenVBand="0" w:oddHBand="1" w:evenHBand="0" w:firstRowFirstColumn="0" w:firstRowLastColumn="0" w:lastRowFirstColumn="0" w:lastRowLastColumn="0"/>
          <w:ins w:id="7223" w:author="Peter Arbogast [2]" w:date="2019-03-22T16:50:00Z"/>
        </w:trPr>
        <w:tc>
          <w:tcPr>
            <w:cnfStyle w:val="001000000000" w:firstRow="0" w:lastRow="0" w:firstColumn="1" w:lastColumn="0" w:oddVBand="0" w:evenVBand="0" w:oddHBand="0" w:evenHBand="0" w:firstRowFirstColumn="0" w:firstRowLastColumn="0" w:lastRowFirstColumn="0" w:lastRowLastColumn="0"/>
            <w:tcW w:w="3116" w:type="dxa"/>
          </w:tcPr>
          <w:p w14:paraId="44B77153" w14:textId="35FDF316" w:rsidR="007F68C6" w:rsidRDefault="007F68C6" w:rsidP="00DB25E6">
            <w:pPr>
              <w:rPr>
                <w:ins w:id="7224" w:author="Peter Arbogast [2]" w:date="2019-03-22T16:50:00Z"/>
              </w:rPr>
            </w:pPr>
            <w:ins w:id="7225" w:author="Peter Arbogast [2]" w:date="2019-03-22T16:50:00Z">
              <w:r>
                <w:t>file_name</w:t>
              </w:r>
            </w:ins>
          </w:p>
        </w:tc>
        <w:tc>
          <w:tcPr>
            <w:tcW w:w="3117" w:type="dxa"/>
          </w:tcPr>
          <w:p w14:paraId="4C835DE2" w14:textId="5491BAD9" w:rsidR="007F68C6" w:rsidRDefault="007F68C6" w:rsidP="00DB25E6">
            <w:pPr>
              <w:cnfStyle w:val="000000100000" w:firstRow="0" w:lastRow="0" w:firstColumn="0" w:lastColumn="0" w:oddVBand="0" w:evenVBand="0" w:oddHBand="1" w:evenHBand="0" w:firstRowFirstColumn="0" w:firstRowLastColumn="0" w:lastRowFirstColumn="0" w:lastRowLastColumn="0"/>
              <w:rPr>
                <w:ins w:id="7226" w:author="Peter Arbogast [2]" w:date="2019-03-22T16:50:00Z"/>
              </w:rPr>
            </w:pPr>
            <w:ins w:id="7227" w:author="Peter Arbogast [2]" w:date="2019-03-22T16:50:00Z">
              <w:r>
                <w:t>NVARCHAR(255)</w:t>
              </w:r>
            </w:ins>
          </w:p>
        </w:tc>
        <w:tc>
          <w:tcPr>
            <w:tcW w:w="3117" w:type="dxa"/>
          </w:tcPr>
          <w:p w14:paraId="66B5940C" w14:textId="77777777" w:rsidR="007F68C6" w:rsidRDefault="007F68C6" w:rsidP="00DB25E6">
            <w:pPr>
              <w:cnfStyle w:val="000000100000" w:firstRow="0" w:lastRow="0" w:firstColumn="0" w:lastColumn="0" w:oddVBand="0" w:evenVBand="0" w:oddHBand="1" w:evenHBand="0" w:firstRowFirstColumn="0" w:firstRowLastColumn="0" w:lastRowFirstColumn="0" w:lastRowLastColumn="0"/>
              <w:rPr>
                <w:ins w:id="7228" w:author="Peter Arbogast [2]" w:date="2019-03-22T16:50:00Z"/>
              </w:rPr>
            </w:pPr>
          </w:p>
        </w:tc>
      </w:tr>
      <w:tr w:rsidR="007F68C6" w14:paraId="7AB47A2D" w14:textId="77777777" w:rsidTr="00DB25E6">
        <w:trPr>
          <w:ins w:id="7229" w:author="Peter Arbogast [2]" w:date="2019-03-22T16:50:00Z"/>
        </w:trPr>
        <w:tc>
          <w:tcPr>
            <w:cnfStyle w:val="001000000000" w:firstRow="0" w:lastRow="0" w:firstColumn="1" w:lastColumn="0" w:oddVBand="0" w:evenVBand="0" w:oddHBand="0" w:evenHBand="0" w:firstRowFirstColumn="0" w:firstRowLastColumn="0" w:lastRowFirstColumn="0" w:lastRowLastColumn="0"/>
            <w:tcW w:w="3116" w:type="dxa"/>
          </w:tcPr>
          <w:p w14:paraId="49EBA618" w14:textId="64291C46" w:rsidR="007F68C6" w:rsidRPr="007F68C6" w:rsidRDefault="007F68C6" w:rsidP="00DB25E6">
            <w:pPr>
              <w:rPr>
                <w:ins w:id="7230" w:author="Peter Arbogast [2]" w:date="2019-03-22T16:50:00Z"/>
                <w:lang w:val="de-DE"/>
                <w:rPrChange w:id="7231" w:author="Peter Arbogast [2]" w:date="2019-03-22T16:50:00Z">
                  <w:rPr>
                    <w:ins w:id="7232" w:author="Peter Arbogast [2]" w:date="2019-03-22T16:50:00Z"/>
                  </w:rPr>
                </w:rPrChange>
              </w:rPr>
            </w:pPr>
            <w:ins w:id="7233" w:author="Peter Arbogast [2]" w:date="2019-03-22T16:50:00Z">
              <w:r>
                <w:t>file_s</w:t>
              </w:r>
              <w:r>
                <w:rPr>
                  <w:lang w:val="de-DE"/>
                </w:rPr>
                <w:t>ize</w:t>
              </w:r>
            </w:ins>
          </w:p>
        </w:tc>
        <w:tc>
          <w:tcPr>
            <w:tcW w:w="3117" w:type="dxa"/>
          </w:tcPr>
          <w:p w14:paraId="704FC4C0" w14:textId="27EFA240" w:rsidR="007F68C6" w:rsidRDefault="007F68C6" w:rsidP="00DB25E6">
            <w:pPr>
              <w:cnfStyle w:val="000000000000" w:firstRow="0" w:lastRow="0" w:firstColumn="0" w:lastColumn="0" w:oddVBand="0" w:evenVBand="0" w:oddHBand="0" w:evenHBand="0" w:firstRowFirstColumn="0" w:firstRowLastColumn="0" w:lastRowFirstColumn="0" w:lastRowLastColumn="0"/>
              <w:rPr>
                <w:ins w:id="7234" w:author="Peter Arbogast [2]" w:date="2019-03-22T16:50:00Z"/>
              </w:rPr>
            </w:pPr>
            <w:ins w:id="7235" w:author="Peter Arbogast [2]" w:date="2019-03-22T16:50:00Z">
              <w:r>
                <w:t>NVARCHAR(255)</w:t>
              </w:r>
            </w:ins>
          </w:p>
        </w:tc>
        <w:tc>
          <w:tcPr>
            <w:tcW w:w="3117" w:type="dxa"/>
          </w:tcPr>
          <w:p w14:paraId="3F3BF861" w14:textId="77777777" w:rsidR="007F68C6" w:rsidRDefault="007F68C6" w:rsidP="00DB25E6">
            <w:pPr>
              <w:cnfStyle w:val="000000000000" w:firstRow="0" w:lastRow="0" w:firstColumn="0" w:lastColumn="0" w:oddVBand="0" w:evenVBand="0" w:oddHBand="0" w:evenHBand="0" w:firstRowFirstColumn="0" w:firstRowLastColumn="0" w:lastRowFirstColumn="0" w:lastRowLastColumn="0"/>
              <w:rPr>
                <w:ins w:id="7236" w:author="Peter Arbogast [2]" w:date="2019-03-22T16:50:00Z"/>
              </w:rPr>
            </w:pPr>
          </w:p>
        </w:tc>
      </w:tr>
      <w:tr w:rsidR="007F68C6" w14:paraId="772FC84B" w14:textId="77777777" w:rsidTr="00DB25E6">
        <w:trPr>
          <w:cnfStyle w:val="000000100000" w:firstRow="0" w:lastRow="0" w:firstColumn="0" w:lastColumn="0" w:oddVBand="0" w:evenVBand="0" w:oddHBand="1" w:evenHBand="0" w:firstRowFirstColumn="0" w:firstRowLastColumn="0" w:lastRowFirstColumn="0" w:lastRowLastColumn="0"/>
          <w:ins w:id="7237" w:author="Peter Arbogast [2]" w:date="2019-03-22T16:50:00Z"/>
        </w:trPr>
        <w:tc>
          <w:tcPr>
            <w:cnfStyle w:val="001000000000" w:firstRow="0" w:lastRow="0" w:firstColumn="1" w:lastColumn="0" w:oddVBand="0" w:evenVBand="0" w:oddHBand="0" w:evenHBand="0" w:firstRowFirstColumn="0" w:firstRowLastColumn="0" w:lastRowFirstColumn="0" w:lastRowLastColumn="0"/>
            <w:tcW w:w="3116" w:type="dxa"/>
          </w:tcPr>
          <w:p w14:paraId="2F315036" w14:textId="785735C2" w:rsidR="007F68C6" w:rsidRDefault="007F68C6" w:rsidP="00DB25E6">
            <w:pPr>
              <w:rPr>
                <w:ins w:id="7238" w:author="Peter Arbogast [2]" w:date="2019-03-22T16:50:00Z"/>
              </w:rPr>
            </w:pPr>
            <w:ins w:id="7239" w:author="Peter Arbogast [2]" w:date="2019-03-22T16:50:00Z">
              <w:r>
                <w:t>file_path</w:t>
              </w:r>
            </w:ins>
          </w:p>
        </w:tc>
        <w:tc>
          <w:tcPr>
            <w:tcW w:w="3117" w:type="dxa"/>
          </w:tcPr>
          <w:p w14:paraId="11DEF82B" w14:textId="4F483BB2" w:rsidR="007F68C6" w:rsidRDefault="007F68C6" w:rsidP="00DB25E6">
            <w:pPr>
              <w:cnfStyle w:val="000000100000" w:firstRow="0" w:lastRow="0" w:firstColumn="0" w:lastColumn="0" w:oddVBand="0" w:evenVBand="0" w:oddHBand="1" w:evenHBand="0" w:firstRowFirstColumn="0" w:firstRowLastColumn="0" w:lastRowFirstColumn="0" w:lastRowLastColumn="0"/>
              <w:rPr>
                <w:ins w:id="7240" w:author="Peter Arbogast [2]" w:date="2019-03-22T16:50:00Z"/>
              </w:rPr>
            </w:pPr>
            <w:ins w:id="7241" w:author="Peter Arbogast [2]" w:date="2019-03-22T16:50:00Z">
              <w:r>
                <w:t>NVARCHAR(255)</w:t>
              </w:r>
            </w:ins>
          </w:p>
        </w:tc>
        <w:tc>
          <w:tcPr>
            <w:tcW w:w="3117" w:type="dxa"/>
          </w:tcPr>
          <w:p w14:paraId="31E34737" w14:textId="77777777" w:rsidR="007F68C6" w:rsidRDefault="007F68C6" w:rsidP="00DB25E6">
            <w:pPr>
              <w:cnfStyle w:val="000000100000" w:firstRow="0" w:lastRow="0" w:firstColumn="0" w:lastColumn="0" w:oddVBand="0" w:evenVBand="0" w:oddHBand="1" w:evenHBand="0" w:firstRowFirstColumn="0" w:firstRowLastColumn="0" w:lastRowFirstColumn="0" w:lastRowLastColumn="0"/>
              <w:rPr>
                <w:ins w:id="7242" w:author="Peter Arbogast [2]" w:date="2019-03-22T16:50:00Z"/>
              </w:rPr>
            </w:pPr>
          </w:p>
        </w:tc>
      </w:tr>
      <w:tr w:rsidR="00286D31" w14:paraId="7B187E9D" w14:textId="77777777" w:rsidTr="00DB25E6">
        <w:trPr>
          <w:ins w:id="7243" w:author="Peter Arbogast [2]" w:date="2019-03-22T16:49:00Z"/>
        </w:trPr>
        <w:tc>
          <w:tcPr>
            <w:cnfStyle w:val="001000000000" w:firstRow="0" w:lastRow="0" w:firstColumn="1" w:lastColumn="0" w:oddVBand="0" w:evenVBand="0" w:oddHBand="0" w:evenHBand="0" w:firstRowFirstColumn="0" w:firstRowLastColumn="0" w:lastRowFirstColumn="0" w:lastRowLastColumn="0"/>
            <w:tcW w:w="3116" w:type="dxa"/>
          </w:tcPr>
          <w:p w14:paraId="03AF8BF7" w14:textId="77777777" w:rsidR="00286D31" w:rsidRDefault="00286D31" w:rsidP="00DB25E6">
            <w:pPr>
              <w:rPr>
                <w:ins w:id="7244" w:author="Peter Arbogast [2]" w:date="2019-03-22T16:49:00Z"/>
              </w:rPr>
            </w:pPr>
            <w:ins w:id="7245" w:author="Peter Arbogast [2]" w:date="2019-03-22T16:49:00Z">
              <w:r>
                <w:t>Publisher</w:t>
              </w:r>
            </w:ins>
          </w:p>
        </w:tc>
        <w:tc>
          <w:tcPr>
            <w:tcW w:w="3117" w:type="dxa"/>
          </w:tcPr>
          <w:p w14:paraId="00994067" w14:textId="77777777" w:rsidR="00286D31" w:rsidRDefault="00286D31" w:rsidP="00DB25E6">
            <w:pPr>
              <w:cnfStyle w:val="000000000000" w:firstRow="0" w:lastRow="0" w:firstColumn="0" w:lastColumn="0" w:oddVBand="0" w:evenVBand="0" w:oddHBand="0" w:evenHBand="0" w:firstRowFirstColumn="0" w:firstRowLastColumn="0" w:lastRowFirstColumn="0" w:lastRowLastColumn="0"/>
              <w:rPr>
                <w:ins w:id="7246" w:author="Peter Arbogast [2]" w:date="2019-03-22T16:49:00Z"/>
              </w:rPr>
            </w:pPr>
            <w:ins w:id="7247" w:author="Peter Arbogast [2]" w:date="2019-03-22T16:49:00Z">
              <w:r>
                <w:t>NVARCHAR(255)</w:t>
              </w:r>
            </w:ins>
          </w:p>
        </w:tc>
        <w:tc>
          <w:tcPr>
            <w:tcW w:w="3117" w:type="dxa"/>
          </w:tcPr>
          <w:p w14:paraId="12484F57" w14:textId="77777777" w:rsidR="00286D31" w:rsidRDefault="00286D31" w:rsidP="00DB25E6">
            <w:pPr>
              <w:cnfStyle w:val="000000000000" w:firstRow="0" w:lastRow="0" w:firstColumn="0" w:lastColumn="0" w:oddVBand="0" w:evenVBand="0" w:oddHBand="0" w:evenHBand="0" w:firstRowFirstColumn="0" w:firstRowLastColumn="0" w:lastRowFirstColumn="0" w:lastRowLastColumn="0"/>
              <w:rPr>
                <w:ins w:id="7248" w:author="Peter Arbogast [2]" w:date="2019-03-22T16:49:00Z"/>
              </w:rPr>
            </w:pPr>
          </w:p>
        </w:tc>
      </w:tr>
      <w:tr w:rsidR="00286D31" w14:paraId="70CBA45E" w14:textId="77777777" w:rsidTr="00DB25E6">
        <w:trPr>
          <w:cnfStyle w:val="000000100000" w:firstRow="0" w:lastRow="0" w:firstColumn="0" w:lastColumn="0" w:oddVBand="0" w:evenVBand="0" w:oddHBand="1" w:evenHBand="0" w:firstRowFirstColumn="0" w:firstRowLastColumn="0" w:lastRowFirstColumn="0" w:lastRowLastColumn="0"/>
          <w:ins w:id="7249" w:author="Peter Arbogast [2]" w:date="2019-03-22T16:49:00Z"/>
        </w:trPr>
        <w:tc>
          <w:tcPr>
            <w:cnfStyle w:val="001000000000" w:firstRow="0" w:lastRow="0" w:firstColumn="1" w:lastColumn="0" w:oddVBand="0" w:evenVBand="0" w:oddHBand="0" w:evenHBand="0" w:firstRowFirstColumn="0" w:firstRowLastColumn="0" w:lastRowFirstColumn="0" w:lastRowLastColumn="0"/>
            <w:tcW w:w="3116" w:type="dxa"/>
          </w:tcPr>
          <w:p w14:paraId="75BE59B6" w14:textId="77777777" w:rsidR="00286D31" w:rsidRPr="00CF4502" w:rsidRDefault="00286D31" w:rsidP="00DB25E6">
            <w:pPr>
              <w:rPr>
                <w:ins w:id="7250" w:author="Peter Arbogast [2]" w:date="2019-03-22T16:49:00Z"/>
                <w:lang w:val="de-DE"/>
              </w:rPr>
            </w:pPr>
            <w:ins w:id="7251" w:author="Peter Arbogast [2]" w:date="2019-03-22T16:49:00Z">
              <w:r>
                <w:t>Product</w:t>
              </w:r>
            </w:ins>
          </w:p>
        </w:tc>
        <w:tc>
          <w:tcPr>
            <w:tcW w:w="3117" w:type="dxa"/>
          </w:tcPr>
          <w:p w14:paraId="22848957" w14:textId="77777777" w:rsidR="00286D31" w:rsidRDefault="00286D31" w:rsidP="00DB25E6">
            <w:pPr>
              <w:cnfStyle w:val="000000100000" w:firstRow="0" w:lastRow="0" w:firstColumn="0" w:lastColumn="0" w:oddVBand="0" w:evenVBand="0" w:oddHBand="1" w:evenHBand="0" w:firstRowFirstColumn="0" w:firstRowLastColumn="0" w:lastRowFirstColumn="0" w:lastRowLastColumn="0"/>
              <w:rPr>
                <w:ins w:id="7252" w:author="Peter Arbogast [2]" w:date="2019-03-22T16:49:00Z"/>
              </w:rPr>
            </w:pPr>
            <w:ins w:id="7253" w:author="Peter Arbogast [2]" w:date="2019-03-22T16:49:00Z">
              <w:r>
                <w:t>NVARCHAR(255)</w:t>
              </w:r>
            </w:ins>
          </w:p>
        </w:tc>
        <w:tc>
          <w:tcPr>
            <w:tcW w:w="3117" w:type="dxa"/>
          </w:tcPr>
          <w:p w14:paraId="51958993" w14:textId="77777777" w:rsidR="00286D31" w:rsidRDefault="00286D31" w:rsidP="00DB25E6">
            <w:pPr>
              <w:cnfStyle w:val="000000100000" w:firstRow="0" w:lastRow="0" w:firstColumn="0" w:lastColumn="0" w:oddVBand="0" w:evenVBand="0" w:oddHBand="1" w:evenHBand="0" w:firstRowFirstColumn="0" w:firstRowLastColumn="0" w:lastRowFirstColumn="0" w:lastRowLastColumn="0"/>
              <w:rPr>
                <w:ins w:id="7254" w:author="Peter Arbogast [2]" w:date="2019-03-22T16:49:00Z"/>
              </w:rPr>
            </w:pPr>
          </w:p>
        </w:tc>
      </w:tr>
      <w:tr w:rsidR="007F68C6" w14:paraId="25CB5AFC" w14:textId="77777777" w:rsidTr="00DB25E6">
        <w:trPr>
          <w:ins w:id="7255" w:author="Peter Arbogast [2]" w:date="2019-03-22T16:49:00Z"/>
        </w:trPr>
        <w:tc>
          <w:tcPr>
            <w:cnfStyle w:val="001000000000" w:firstRow="0" w:lastRow="0" w:firstColumn="1" w:lastColumn="0" w:oddVBand="0" w:evenVBand="0" w:oddHBand="0" w:evenHBand="0" w:firstRowFirstColumn="0" w:firstRowLastColumn="0" w:lastRowFirstColumn="0" w:lastRowLastColumn="0"/>
            <w:tcW w:w="3116" w:type="dxa"/>
          </w:tcPr>
          <w:p w14:paraId="4F6D8D6E" w14:textId="77777777" w:rsidR="00286D31" w:rsidRDefault="00286D31" w:rsidP="00DB25E6">
            <w:pPr>
              <w:rPr>
                <w:ins w:id="7256" w:author="Peter Arbogast [2]" w:date="2019-03-22T16:49:00Z"/>
              </w:rPr>
            </w:pPr>
            <w:ins w:id="7257" w:author="Peter Arbogast [2]" w:date="2019-03-22T16:49:00Z">
              <w:r>
                <w:t>product_version</w:t>
              </w:r>
            </w:ins>
          </w:p>
        </w:tc>
        <w:tc>
          <w:tcPr>
            <w:tcW w:w="3117" w:type="dxa"/>
          </w:tcPr>
          <w:p w14:paraId="38D7825D" w14:textId="77777777" w:rsidR="00286D31" w:rsidRDefault="00286D31" w:rsidP="00DB25E6">
            <w:pPr>
              <w:cnfStyle w:val="000000000000" w:firstRow="0" w:lastRow="0" w:firstColumn="0" w:lastColumn="0" w:oddVBand="0" w:evenVBand="0" w:oddHBand="0" w:evenHBand="0" w:firstRowFirstColumn="0" w:firstRowLastColumn="0" w:lastRowFirstColumn="0" w:lastRowLastColumn="0"/>
              <w:rPr>
                <w:ins w:id="7258" w:author="Peter Arbogast [2]" w:date="2019-03-22T16:49:00Z"/>
              </w:rPr>
            </w:pPr>
            <w:ins w:id="7259" w:author="Peter Arbogast [2]" w:date="2019-03-22T16:49:00Z">
              <w:r>
                <w:t>NVARCHAR(255)</w:t>
              </w:r>
            </w:ins>
          </w:p>
        </w:tc>
        <w:tc>
          <w:tcPr>
            <w:tcW w:w="3117" w:type="dxa"/>
            <w:tcBorders>
              <w:bottom w:val="single" w:sz="4" w:space="0" w:color="666666" w:themeColor="text1" w:themeTint="99"/>
            </w:tcBorders>
          </w:tcPr>
          <w:p w14:paraId="3EB0F59D" w14:textId="77777777" w:rsidR="00286D31" w:rsidRDefault="00286D31" w:rsidP="00DB25E6">
            <w:pPr>
              <w:cnfStyle w:val="000000000000" w:firstRow="0" w:lastRow="0" w:firstColumn="0" w:lastColumn="0" w:oddVBand="0" w:evenVBand="0" w:oddHBand="0" w:evenHBand="0" w:firstRowFirstColumn="0" w:firstRowLastColumn="0" w:lastRowFirstColumn="0" w:lastRowLastColumn="0"/>
              <w:rPr>
                <w:ins w:id="7260" w:author="Peter Arbogast [2]" w:date="2019-03-22T16:49:00Z"/>
              </w:rPr>
            </w:pPr>
          </w:p>
        </w:tc>
      </w:tr>
      <w:tr w:rsidR="007F68C6" w14:paraId="36520D1A" w14:textId="77777777" w:rsidTr="00DB25E6">
        <w:trPr>
          <w:cnfStyle w:val="000000100000" w:firstRow="0" w:lastRow="0" w:firstColumn="0" w:lastColumn="0" w:oddVBand="0" w:evenVBand="0" w:oddHBand="1" w:evenHBand="0" w:firstRowFirstColumn="0" w:firstRowLastColumn="0" w:lastRowFirstColumn="0" w:lastRowLastColumn="0"/>
          <w:ins w:id="7261" w:author="Peter Arbogast [2]" w:date="2019-03-22T16:49:00Z"/>
        </w:trPr>
        <w:tc>
          <w:tcPr>
            <w:cnfStyle w:val="001000000000" w:firstRow="0" w:lastRow="0" w:firstColumn="1" w:lastColumn="0" w:oddVBand="0" w:evenVBand="0" w:oddHBand="0" w:evenHBand="0" w:firstRowFirstColumn="0" w:firstRowLastColumn="0" w:lastRowFirstColumn="0" w:lastRowLastColumn="0"/>
            <w:tcW w:w="3116" w:type="dxa"/>
          </w:tcPr>
          <w:p w14:paraId="18060611" w14:textId="77777777" w:rsidR="00286D31" w:rsidRDefault="00286D31" w:rsidP="00DB25E6">
            <w:pPr>
              <w:rPr>
                <w:ins w:id="7262" w:author="Peter Arbogast [2]" w:date="2019-03-22T16:49:00Z"/>
              </w:rPr>
            </w:pPr>
            <w:ins w:id="7263" w:author="Peter Arbogast [2]" w:date="2019-03-22T16:49:00Z">
              <w:r>
                <w:t>import_device_id</w:t>
              </w:r>
            </w:ins>
          </w:p>
        </w:tc>
        <w:tc>
          <w:tcPr>
            <w:tcW w:w="3117" w:type="dxa"/>
          </w:tcPr>
          <w:p w14:paraId="3A2368C8" w14:textId="77777777" w:rsidR="00286D31" w:rsidRDefault="00286D31" w:rsidP="00DB25E6">
            <w:pPr>
              <w:cnfStyle w:val="000000100000" w:firstRow="0" w:lastRow="0" w:firstColumn="0" w:lastColumn="0" w:oddVBand="0" w:evenVBand="0" w:oddHBand="1" w:evenHBand="0" w:firstRowFirstColumn="0" w:firstRowLastColumn="0" w:lastRowFirstColumn="0" w:lastRowLastColumn="0"/>
              <w:rPr>
                <w:ins w:id="7264" w:author="Peter Arbogast [2]" w:date="2019-03-22T16:49:00Z"/>
              </w:rPr>
            </w:pPr>
            <w:ins w:id="7265" w:author="Peter Arbogast [2]" w:date="2019-03-22T16:49:00Z">
              <w:r>
                <w:t>NVARCHAR(125)</w:t>
              </w:r>
            </w:ins>
          </w:p>
        </w:tc>
        <w:tc>
          <w:tcPr>
            <w:tcW w:w="3117" w:type="dxa"/>
            <w:tcBorders>
              <w:bottom w:val="single" w:sz="4" w:space="0" w:color="666666" w:themeColor="text1" w:themeTint="99"/>
            </w:tcBorders>
          </w:tcPr>
          <w:p w14:paraId="7B7799BE" w14:textId="77777777" w:rsidR="00286D31" w:rsidRDefault="00286D31" w:rsidP="00DB25E6">
            <w:pPr>
              <w:cnfStyle w:val="000000100000" w:firstRow="0" w:lastRow="0" w:firstColumn="0" w:lastColumn="0" w:oddVBand="0" w:evenVBand="0" w:oddHBand="1" w:evenHBand="0" w:firstRowFirstColumn="0" w:firstRowLastColumn="0" w:lastRowFirstColumn="0" w:lastRowLastColumn="0"/>
              <w:rPr>
                <w:ins w:id="7266" w:author="Peter Arbogast [2]" w:date="2019-03-22T16:49:00Z"/>
              </w:rPr>
            </w:pPr>
            <w:ins w:id="7267" w:author="Peter Arbogast [2]" w:date="2019-03-22T16:49:00Z">
              <w:r>
                <w:t xml:space="preserve">Import_device_id from witch this sowfware element is. </w:t>
              </w:r>
            </w:ins>
          </w:p>
        </w:tc>
      </w:tr>
      <w:tr w:rsidR="007F68C6" w14:paraId="6DDEA383" w14:textId="77777777" w:rsidTr="00DB25E6">
        <w:trPr>
          <w:ins w:id="7268" w:author="Peter Arbogast [2]" w:date="2019-03-22T16:49:00Z"/>
        </w:trPr>
        <w:tc>
          <w:tcPr>
            <w:cnfStyle w:val="001000000000" w:firstRow="0" w:lastRow="0" w:firstColumn="1" w:lastColumn="0" w:oddVBand="0" w:evenVBand="0" w:oddHBand="0" w:evenHBand="0" w:firstRowFirstColumn="0" w:firstRowLastColumn="0" w:lastRowFirstColumn="0" w:lastRowLastColumn="0"/>
            <w:tcW w:w="3116" w:type="dxa"/>
          </w:tcPr>
          <w:p w14:paraId="04CD7AB0" w14:textId="77777777" w:rsidR="00286D31" w:rsidRDefault="00286D31" w:rsidP="00DB25E6">
            <w:pPr>
              <w:rPr>
                <w:ins w:id="7269" w:author="Peter Arbogast [2]" w:date="2019-03-22T16:49:00Z"/>
              </w:rPr>
            </w:pPr>
            <w:ins w:id="7270" w:author="Peter Arbogast [2]" w:date="2019-03-22T16:49:00Z">
              <w:r>
                <w:t>installation_date</w:t>
              </w:r>
            </w:ins>
          </w:p>
        </w:tc>
        <w:tc>
          <w:tcPr>
            <w:tcW w:w="3117" w:type="dxa"/>
          </w:tcPr>
          <w:p w14:paraId="59E8560D" w14:textId="77777777" w:rsidR="00286D31" w:rsidRDefault="00286D31" w:rsidP="00DB25E6">
            <w:pPr>
              <w:cnfStyle w:val="000000000000" w:firstRow="0" w:lastRow="0" w:firstColumn="0" w:lastColumn="0" w:oddVBand="0" w:evenVBand="0" w:oddHBand="0" w:evenHBand="0" w:firstRowFirstColumn="0" w:firstRowLastColumn="0" w:lastRowFirstColumn="0" w:lastRowLastColumn="0"/>
              <w:rPr>
                <w:ins w:id="7271" w:author="Peter Arbogast [2]" w:date="2019-03-22T16:49:00Z"/>
              </w:rPr>
            </w:pPr>
            <w:ins w:id="7272" w:author="Peter Arbogast [2]" w:date="2019-03-22T16:49:00Z">
              <w:r>
                <w:t>NVARCHAR(10)</w:t>
              </w:r>
            </w:ins>
          </w:p>
        </w:tc>
        <w:tc>
          <w:tcPr>
            <w:tcW w:w="3117" w:type="dxa"/>
            <w:tcBorders>
              <w:top w:val="single" w:sz="4" w:space="0" w:color="666666" w:themeColor="text1" w:themeTint="99"/>
              <w:bottom w:val="single" w:sz="4" w:space="0" w:color="666666" w:themeColor="text1" w:themeTint="99"/>
            </w:tcBorders>
          </w:tcPr>
          <w:p w14:paraId="413A1FB1" w14:textId="77777777" w:rsidR="00286D31" w:rsidRDefault="00286D31" w:rsidP="00DB25E6">
            <w:pPr>
              <w:cnfStyle w:val="000000000000" w:firstRow="0" w:lastRow="0" w:firstColumn="0" w:lastColumn="0" w:oddVBand="0" w:evenVBand="0" w:oddHBand="0" w:evenHBand="0" w:firstRowFirstColumn="0" w:firstRowLastColumn="0" w:lastRowFirstColumn="0" w:lastRowLastColumn="0"/>
              <w:rPr>
                <w:ins w:id="7273" w:author="Peter Arbogast [2]" w:date="2019-03-22T16:49:00Z"/>
              </w:rPr>
            </w:pPr>
            <w:ins w:id="7274" w:author="Peter Arbogast [2]" w:date="2019-03-22T16:49:00Z">
              <w:r>
                <w:t>Format dd.mm.YYYY</w:t>
              </w:r>
            </w:ins>
          </w:p>
        </w:tc>
      </w:tr>
    </w:tbl>
    <w:p w14:paraId="1133CD1B" w14:textId="77777777" w:rsidR="00286D31" w:rsidRDefault="00286D31" w:rsidP="00286D31">
      <w:pPr>
        <w:rPr>
          <w:ins w:id="7275" w:author="Peter Arbogast [2]" w:date="2019-03-22T16:49:00Z"/>
        </w:rPr>
      </w:pPr>
    </w:p>
    <w:p w14:paraId="0B5049AC" w14:textId="3444B684" w:rsidR="00286D31" w:rsidRDefault="00286D31" w:rsidP="00286D31">
      <w:pPr>
        <w:rPr>
          <w:ins w:id="7276" w:author="Peter Arbogast [2]" w:date="2019-03-22T16:49:00Z"/>
        </w:rPr>
      </w:pPr>
      <w:ins w:id="7277" w:author="Peter Arbogast [2]" w:date="2019-03-22T16:49:00Z">
        <w:r>
          <w:t>If Temp Table #</w:t>
        </w:r>
        <w:r w:rsidRPr="00D263E1">
          <w:t>csp_aspera_connector_</w:t>
        </w:r>
        <w:r>
          <w:t>software_</w:t>
        </w:r>
      </w:ins>
      <w:ins w:id="7278" w:author="Peter Arbogast [2]" w:date="2019-03-22T16:51:00Z">
        <w:r w:rsidR="007F68C6">
          <w:t>file</w:t>
        </w:r>
      </w:ins>
      <w:ins w:id="7279" w:author="Peter Arbogast [2]" w:date="2019-03-22T16:49:00Z">
        <w:r>
          <w:t xml:space="preserve"> exist, the Data will not shown. It will put into this table.</w:t>
        </w:r>
      </w:ins>
    </w:p>
    <w:p w14:paraId="3EB922CB" w14:textId="77777777" w:rsidR="0046196B" w:rsidRDefault="0046196B">
      <w:pPr>
        <w:rPr>
          <w:ins w:id="7280" w:author="Peter Arbogast" w:date="2019-06-13T13:58:00Z"/>
        </w:rPr>
      </w:pPr>
      <w:ins w:id="7281" w:author="Peter Arbogast" w:date="2019-06-13T13:58:00Z">
        <w:r>
          <w:t>Used by:</w:t>
        </w:r>
      </w:ins>
    </w:p>
    <w:p w14:paraId="6332F849" w14:textId="5D55FA4F" w:rsidR="007F68C6" w:rsidRDefault="0046196B" w:rsidP="0046196B">
      <w:pPr>
        <w:pStyle w:val="ListParagraph"/>
        <w:numPr>
          <w:ilvl w:val="0"/>
          <w:numId w:val="2"/>
        </w:numPr>
        <w:rPr>
          <w:ins w:id="7282" w:author="Peter Arbogast [2]" w:date="2019-03-22T16:51:00Z"/>
        </w:rPr>
        <w:pPrChange w:id="7283" w:author="Peter Arbogast" w:date="2019-06-13T13:58:00Z">
          <w:pPr/>
        </w:pPrChange>
      </w:pPr>
      <w:moveToRangeStart w:id="7284" w:author="Peter Arbogast" w:date="2019-06-13T13:58:00Z" w:name="move11326705"/>
      <w:moveTo w:id="7285" w:author="Peter Arbogast" w:date="2019-06-13T13:58:00Z">
        <w:r>
          <w:t>Store Procedure Used by Aspera Connector 500_raynet_software_file.xml</w:t>
        </w:r>
      </w:moveTo>
      <w:moveToRangeEnd w:id="7284"/>
      <w:ins w:id="7286" w:author="Peter Arbogast" w:date="2019-06-13T13:58:00Z">
        <w:r>
          <w:t xml:space="preserve"> </w:t>
        </w:r>
      </w:ins>
      <w:ins w:id="7287" w:author="Peter Arbogast [2]" w:date="2019-03-22T16:51:00Z">
        <w:r w:rsidR="007F68C6">
          <w:br w:type="page"/>
        </w:r>
      </w:ins>
    </w:p>
    <w:p w14:paraId="13CD5BD4" w14:textId="14C6D9F4" w:rsidR="007F68C6" w:rsidRDefault="007F68C6" w:rsidP="007F68C6">
      <w:pPr>
        <w:pStyle w:val="Heading3"/>
        <w:numPr>
          <w:ilvl w:val="2"/>
          <w:numId w:val="1"/>
        </w:numPr>
        <w:ind w:left="709"/>
        <w:rPr>
          <w:ins w:id="7288" w:author="Peter Arbogast [2]" w:date="2019-03-22T16:51:00Z"/>
        </w:rPr>
      </w:pPr>
      <w:bookmarkStart w:id="7289" w:name="_Toc11337040"/>
      <w:ins w:id="7290" w:author="Peter Arbogast [2]" w:date="2019-03-22T16:51:00Z">
        <w:r w:rsidRPr="00936A98">
          <w:lastRenderedPageBreak/>
          <w:t>csp_aspera_connector_software_</w:t>
        </w:r>
        <w:r>
          <w:t>tag</w:t>
        </w:r>
        <w:bookmarkEnd w:id="7289"/>
      </w:ins>
    </w:p>
    <w:p w14:paraId="484893DB" w14:textId="2131D6EC" w:rsidR="007F68C6" w:rsidDel="0046196B" w:rsidRDefault="0046196B" w:rsidP="007F68C6">
      <w:pPr>
        <w:rPr>
          <w:ins w:id="7291" w:author="Peter Arbogast [2]" w:date="2019-03-22T16:51:00Z"/>
          <w:moveFrom w:id="7292" w:author="Peter Arbogast" w:date="2019-06-13T14:01:00Z"/>
        </w:rPr>
      </w:pPr>
      <w:ins w:id="7293" w:author="Peter Arbogast" w:date="2019-06-13T14:00:00Z">
        <w:r>
          <w:t>Get all File Tag Information</w:t>
        </w:r>
      </w:ins>
      <w:ins w:id="7294" w:author="Peter Arbogast" w:date="2019-06-13T14:01:00Z">
        <w:r w:rsidR="00541E1D">
          <w:t xml:space="preserve"> for Aspera</w:t>
        </w:r>
      </w:ins>
      <w:moveFromRangeStart w:id="7295" w:author="Peter Arbogast" w:date="2019-06-13T14:01:00Z" w:name="move11326888"/>
      <w:moveFrom w:id="7296" w:author="Peter Arbogast" w:date="2019-06-13T14:01:00Z">
        <w:ins w:id="7297" w:author="Peter Arbogast [2]" w:date="2019-03-22T16:51:00Z">
          <w:r w:rsidR="007F68C6" w:rsidDel="0046196B">
            <w:t>Store Procedure Used by Aspera Connector 500_raynet_software_tag.xml</w:t>
          </w:r>
        </w:ins>
      </w:moveFrom>
    </w:p>
    <w:moveFromRangeEnd w:id="7295"/>
    <w:p w14:paraId="5341A2B3" w14:textId="77777777" w:rsidR="0046196B" w:rsidRDefault="0046196B" w:rsidP="007F68C6">
      <w:pPr>
        <w:rPr>
          <w:ins w:id="7298" w:author="Peter Arbogast" w:date="2019-06-13T14:00:00Z"/>
        </w:rPr>
      </w:pPr>
    </w:p>
    <w:p w14:paraId="235D091C" w14:textId="3D572560" w:rsidR="007F68C6" w:rsidRDefault="007F68C6" w:rsidP="007F68C6">
      <w:pPr>
        <w:rPr>
          <w:ins w:id="7299" w:author="Peter Arbogast [2]" w:date="2019-03-22T16:51:00Z"/>
        </w:rPr>
      </w:pPr>
      <w:ins w:id="7300" w:author="Peter Arbogast [2]" w:date="2019-03-22T16:51:00Z">
        <w:r>
          <w:t>This shows all File Information</w:t>
        </w:r>
      </w:ins>
    </w:p>
    <w:p w14:paraId="433334C3" w14:textId="77777777" w:rsidR="007F68C6" w:rsidRDefault="007F68C6" w:rsidP="007F68C6">
      <w:pPr>
        <w:rPr>
          <w:ins w:id="7301" w:author="Peter Arbogast [2]" w:date="2019-03-22T16:51:00Z"/>
        </w:rPr>
      </w:pPr>
      <w:ins w:id="7302" w:author="Peter Arbogast [2]" w:date="2019-03-22T16:51:00Z">
        <w:r>
          <w:t>Parameter:</w:t>
        </w:r>
      </w:ins>
    </w:p>
    <w:tbl>
      <w:tblPr>
        <w:tblStyle w:val="GridTable4"/>
        <w:tblW w:w="0" w:type="auto"/>
        <w:tblLook w:val="04A0" w:firstRow="1" w:lastRow="0" w:firstColumn="1" w:lastColumn="0" w:noHBand="0" w:noVBand="1"/>
      </w:tblPr>
      <w:tblGrid>
        <w:gridCol w:w="3116"/>
        <w:gridCol w:w="3117"/>
        <w:gridCol w:w="3117"/>
      </w:tblGrid>
      <w:tr w:rsidR="007F68C6" w14:paraId="49D47D09" w14:textId="77777777" w:rsidTr="00DB25E6">
        <w:trPr>
          <w:cnfStyle w:val="100000000000" w:firstRow="1" w:lastRow="0" w:firstColumn="0" w:lastColumn="0" w:oddVBand="0" w:evenVBand="0" w:oddHBand="0" w:evenHBand="0" w:firstRowFirstColumn="0" w:firstRowLastColumn="0" w:lastRowFirstColumn="0" w:lastRowLastColumn="0"/>
          <w:ins w:id="7303" w:author="Peter Arbogast [2]" w:date="2019-03-22T16:51:00Z"/>
        </w:trPr>
        <w:tc>
          <w:tcPr>
            <w:cnfStyle w:val="001000000000" w:firstRow="0" w:lastRow="0" w:firstColumn="1" w:lastColumn="0" w:oddVBand="0" w:evenVBand="0" w:oddHBand="0" w:evenHBand="0" w:firstRowFirstColumn="0" w:firstRowLastColumn="0" w:lastRowFirstColumn="0" w:lastRowLastColumn="0"/>
            <w:tcW w:w="3116" w:type="dxa"/>
          </w:tcPr>
          <w:p w14:paraId="1E7C0285" w14:textId="77777777" w:rsidR="007F68C6" w:rsidRDefault="007F68C6" w:rsidP="00DB25E6">
            <w:pPr>
              <w:rPr>
                <w:ins w:id="7304" w:author="Peter Arbogast [2]" w:date="2019-03-22T16:51:00Z"/>
              </w:rPr>
            </w:pPr>
            <w:ins w:id="7305" w:author="Peter Arbogast [2]" w:date="2019-03-22T16:51:00Z">
              <w:r>
                <w:t>Parameter</w:t>
              </w:r>
            </w:ins>
          </w:p>
        </w:tc>
        <w:tc>
          <w:tcPr>
            <w:tcW w:w="3117" w:type="dxa"/>
          </w:tcPr>
          <w:p w14:paraId="16796E74" w14:textId="77777777" w:rsidR="007F68C6" w:rsidRDefault="007F68C6" w:rsidP="00DB25E6">
            <w:pPr>
              <w:cnfStyle w:val="100000000000" w:firstRow="1" w:lastRow="0" w:firstColumn="0" w:lastColumn="0" w:oddVBand="0" w:evenVBand="0" w:oddHBand="0" w:evenHBand="0" w:firstRowFirstColumn="0" w:firstRowLastColumn="0" w:lastRowFirstColumn="0" w:lastRowLastColumn="0"/>
              <w:rPr>
                <w:ins w:id="7306" w:author="Peter Arbogast [2]" w:date="2019-03-22T16:51:00Z"/>
              </w:rPr>
            </w:pPr>
            <w:ins w:id="7307" w:author="Peter Arbogast [2]" w:date="2019-03-22T16:51:00Z">
              <w:r>
                <w:t>Default value</w:t>
              </w:r>
            </w:ins>
          </w:p>
        </w:tc>
        <w:tc>
          <w:tcPr>
            <w:tcW w:w="3117" w:type="dxa"/>
          </w:tcPr>
          <w:p w14:paraId="4B8F0C37" w14:textId="77777777" w:rsidR="007F68C6" w:rsidRDefault="007F68C6" w:rsidP="00DB25E6">
            <w:pPr>
              <w:cnfStyle w:val="100000000000" w:firstRow="1" w:lastRow="0" w:firstColumn="0" w:lastColumn="0" w:oddVBand="0" w:evenVBand="0" w:oddHBand="0" w:evenHBand="0" w:firstRowFirstColumn="0" w:firstRowLastColumn="0" w:lastRowFirstColumn="0" w:lastRowLastColumn="0"/>
              <w:rPr>
                <w:ins w:id="7308" w:author="Peter Arbogast [2]" w:date="2019-03-22T16:51:00Z"/>
              </w:rPr>
            </w:pPr>
            <w:ins w:id="7309" w:author="Peter Arbogast [2]" w:date="2019-03-22T16:51:00Z">
              <w:r>
                <w:t>Description</w:t>
              </w:r>
            </w:ins>
          </w:p>
        </w:tc>
      </w:tr>
      <w:tr w:rsidR="007F68C6" w14:paraId="23E7D588" w14:textId="77777777" w:rsidTr="00DB25E6">
        <w:trPr>
          <w:cnfStyle w:val="000000100000" w:firstRow="0" w:lastRow="0" w:firstColumn="0" w:lastColumn="0" w:oddVBand="0" w:evenVBand="0" w:oddHBand="1" w:evenHBand="0" w:firstRowFirstColumn="0" w:firstRowLastColumn="0" w:lastRowFirstColumn="0" w:lastRowLastColumn="0"/>
          <w:ins w:id="7310" w:author="Peter Arbogast [2]" w:date="2019-03-22T16:51:00Z"/>
        </w:trPr>
        <w:tc>
          <w:tcPr>
            <w:cnfStyle w:val="001000000000" w:firstRow="0" w:lastRow="0" w:firstColumn="1" w:lastColumn="0" w:oddVBand="0" w:evenVBand="0" w:oddHBand="0" w:evenHBand="0" w:firstRowFirstColumn="0" w:firstRowLastColumn="0" w:lastRowFirstColumn="0" w:lastRowLastColumn="0"/>
            <w:tcW w:w="3116" w:type="dxa"/>
          </w:tcPr>
          <w:p w14:paraId="77CDA10D" w14:textId="77777777" w:rsidR="007F68C6" w:rsidRDefault="007F68C6" w:rsidP="00DB25E6">
            <w:pPr>
              <w:rPr>
                <w:ins w:id="7311" w:author="Peter Arbogast [2]" w:date="2019-03-22T16:51:00Z"/>
              </w:rPr>
            </w:pPr>
            <w:ins w:id="7312" w:author="Peter Arbogast [2]" w:date="2019-03-22T16:51:00Z">
              <w:r w:rsidRPr="00A73389">
                <w:t>@sDataSourceID</w:t>
              </w:r>
            </w:ins>
          </w:p>
        </w:tc>
        <w:tc>
          <w:tcPr>
            <w:tcW w:w="3117" w:type="dxa"/>
          </w:tcPr>
          <w:p w14:paraId="26A8674F" w14:textId="77777777" w:rsidR="007F68C6" w:rsidRDefault="007F68C6" w:rsidP="00DB25E6">
            <w:pPr>
              <w:cnfStyle w:val="000000100000" w:firstRow="0" w:lastRow="0" w:firstColumn="0" w:lastColumn="0" w:oddVBand="0" w:evenVBand="0" w:oddHBand="1" w:evenHBand="0" w:firstRowFirstColumn="0" w:firstRowLastColumn="0" w:lastRowFirstColumn="0" w:lastRowLastColumn="0"/>
              <w:rPr>
                <w:ins w:id="7313" w:author="Peter Arbogast [2]" w:date="2019-03-22T16:51:00Z"/>
              </w:rPr>
            </w:pPr>
            <w:ins w:id="7314" w:author="Peter Arbogast [2]" w:date="2019-03-22T16:51:00Z">
              <w:r>
                <w:t>RayVentory</w:t>
              </w:r>
            </w:ins>
          </w:p>
        </w:tc>
        <w:tc>
          <w:tcPr>
            <w:tcW w:w="3117" w:type="dxa"/>
          </w:tcPr>
          <w:p w14:paraId="259017A5" w14:textId="77777777" w:rsidR="007F68C6" w:rsidRDefault="007F68C6" w:rsidP="00DB25E6">
            <w:pPr>
              <w:cnfStyle w:val="000000100000" w:firstRow="0" w:lastRow="0" w:firstColumn="0" w:lastColumn="0" w:oddVBand="0" w:evenVBand="0" w:oddHBand="1" w:evenHBand="0" w:firstRowFirstColumn="0" w:firstRowLastColumn="0" w:lastRowFirstColumn="0" w:lastRowLastColumn="0"/>
              <w:rPr>
                <w:ins w:id="7315" w:author="Peter Arbogast [2]" w:date="2019-03-22T16:51:00Z"/>
              </w:rPr>
            </w:pPr>
            <w:ins w:id="7316" w:author="Peter Arbogast [2]" w:date="2019-03-22T16:51:00Z">
              <w:r>
                <w:t>Smarttrack Connector SourceID</w:t>
              </w:r>
            </w:ins>
          </w:p>
        </w:tc>
      </w:tr>
      <w:tr w:rsidR="007F68C6" w14:paraId="33C0D0B1" w14:textId="77777777" w:rsidTr="00DB25E6">
        <w:trPr>
          <w:ins w:id="7317" w:author="Peter Arbogast [2]" w:date="2019-03-22T16:51:00Z"/>
        </w:trPr>
        <w:tc>
          <w:tcPr>
            <w:cnfStyle w:val="001000000000" w:firstRow="0" w:lastRow="0" w:firstColumn="1" w:lastColumn="0" w:oddVBand="0" w:evenVBand="0" w:oddHBand="0" w:evenHBand="0" w:firstRowFirstColumn="0" w:firstRowLastColumn="0" w:lastRowFirstColumn="0" w:lastRowLastColumn="0"/>
            <w:tcW w:w="3116" w:type="dxa"/>
          </w:tcPr>
          <w:p w14:paraId="0FF78BEA" w14:textId="77777777" w:rsidR="007F68C6" w:rsidRPr="00A73389" w:rsidRDefault="007F68C6" w:rsidP="00DB25E6">
            <w:pPr>
              <w:rPr>
                <w:ins w:id="7318" w:author="Peter Arbogast [2]" w:date="2019-03-22T16:51:00Z"/>
              </w:rPr>
            </w:pPr>
            <w:ins w:id="7319" w:author="Peter Arbogast [2]" w:date="2019-03-22T16:51:00Z">
              <w:r w:rsidRPr="00A73389">
                <w:t>@bImportIDFQDN</w:t>
              </w:r>
            </w:ins>
          </w:p>
        </w:tc>
        <w:tc>
          <w:tcPr>
            <w:tcW w:w="3117" w:type="dxa"/>
          </w:tcPr>
          <w:p w14:paraId="26BF4AC1" w14:textId="77777777" w:rsidR="007F68C6" w:rsidRDefault="007F68C6" w:rsidP="00DB25E6">
            <w:pPr>
              <w:cnfStyle w:val="000000000000" w:firstRow="0" w:lastRow="0" w:firstColumn="0" w:lastColumn="0" w:oddVBand="0" w:evenVBand="0" w:oddHBand="0" w:evenHBand="0" w:firstRowFirstColumn="0" w:firstRowLastColumn="0" w:lastRowFirstColumn="0" w:lastRowLastColumn="0"/>
              <w:rPr>
                <w:ins w:id="7320" w:author="Peter Arbogast [2]" w:date="2019-03-22T16:51:00Z"/>
              </w:rPr>
            </w:pPr>
            <w:ins w:id="7321" w:author="Peter Arbogast [2]" w:date="2019-03-22T16:51:00Z">
              <w:r>
                <w:t>1</w:t>
              </w:r>
            </w:ins>
          </w:p>
        </w:tc>
        <w:tc>
          <w:tcPr>
            <w:tcW w:w="3117" w:type="dxa"/>
          </w:tcPr>
          <w:p w14:paraId="13A3912D" w14:textId="77777777" w:rsidR="007F68C6" w:rsidRDefault="007F68C6" w:rsidP="00DB25E6">
            <w:pPr>
              <w:cnfStyle w:val="000000000000" w:firstRow="0" w:lastRow="0" w:firstColumn="0" w:lastColumn="0" w:oddVBand="0" w:evenVBand="0" w:oddHBand="0" w:evenHBand="0" w:firstRowFirstColumn="0" w:firstRowLastColumn="0" w:lastRowFirstColumn="0" w:lastRowLastColumn="0"/>
              <w:rPr>
                <w:ins w:id="7322" w:author="Peter Arbogast [2]" w:date="2019-03-22T16:51:00Z"/>
              </w:rPr>
            </w:pPr>
            <w:ins w:id="7323" w:author="Peter Arbogast [2]" w:date="2019-03-22T16:51:00Z">
              <w:r>
                <w:t>0 = Use Hostname</w:t>
              </w:r>
            </w:ins>
          </w:p>
          <w:p w14:paraId="050534A2" w14:textId="77777777" w:rsidR="007F68C6" w:rsidRDefault="007F68C6" w:rsidP="00DB25E6">
            <w:pPr>
              <w:cnfStyle w:val="000000000000" w:firstRow="0" w:lastRow="0" w:firstColumn="0" w:lastColumn="0" w:oddVBand="0" w:evenVBand="0" w:oddHBand="0" w:evenHBand="0" w:firstRowFirstColumn="0" w:firstRowLastColumn="0" w:lastRowFirstColumn="0" w:lastRowLastColumn="0"/>
              <w:rPr>
                <w:ins w:id="7324" w:author="Peter Arbogast [2]" w:date="2019-03-22T16:51:00Z"/>
              </w:rPr>
            </w:pPr>
            <w:ins w:id="7325" w:author="Peter Arbogast [2]" w:date="2019-03-22T16:51:00Z">
              <w:r>
                <w:t>1 = Use FQDN</w:t>
              </w:r>
            </w:ins>
          </w:p>
        </w:tc>
      </w:tr>
      <w:tr w:rsidR="007F68C6" w14:paraId="18648045" w14:textId="77777777" w:rsidTr="00DB25E6">
        <w:trPr>
          <w:cnfStyle w:val="000000100000" w:firstRow="0" w:lastRow="0" w:firstColumn="0" w:lastColumn="0" w:oddVBand="0" w:evenVBand="0" w:oddHBand="1" w:evenHBand="0" w:firstRowFirstColumn="0" w:firstRowLastColumn="0" w:lastRowFirstColumn="0" w:lastRowLastColumn="0"/>
          <w:ins w:id="7326" w:author="Peter Arbogast [2]" w:date="2019-03-22T16:51:00Z"/>
        </w:trPr>
        <w:tc>
          <w:tcPr>
            <w:cnfStyle w:val="001000000000" w:firstRow="0" w:lastRow="0" w:firstColumn="1" w:lastColumn="0" w:oddVBand="0" w:evenVBand="0" w:oddHBand="0" w:evenHBand="0" w:firstRowFirstColumn="0" w:firstRowLastColumn="0" w:lastRowFirstColumn="0" w:lastRowLastColumn="0"/>
            <w:tcW w:w="3116" w:type="dxa"/>
          </w:tcPr>
          <w:p w14:paraId="0712E5BB" w14:textId="77777777" w:rsidR="007F68C6" w:rsidRPr="00A73389" w:rsidRDefault="007F68C6" w:rsidP="00DB25E6">
            <w:pPr>
              <w:rPr>
                <w:ins w:id="7327" w:author="Peter Arbogast [2]" w:date="2019-03-22T16:51:00Z"/>
              </w:rPr>
            </w:pPr>
            <w:ins w:id="7328" w:author="Peter Arbogast [2]" w:date="2019-03-22T16:51:00Z">
              <w:r w:rsidRPr="00A73389">
                <w:t>@iLastSeenDays</w:t>
              </w:r>
            </w:ins>
          </w:p>
        </w:tc>
        <w:tc>
          <w:tcPr>
            <w:tcW w:w="3117" w:type="dxa"/>
          </w:tcPr>
          <w:p w14:paraId="7B03D8B9" w14:textId="77777777" w:rsidR="007F68C6" w:rsidRDefault="007F68C6" w:rsidP="00DB25E6">
            <w:pPr>
              <w:cnfStyle w:val="000000100000" w:firstRow="0" w:lastRow="0" w:firstColumn="0" w:lastColumn="0" w:oddVBand="0" w:evenVBand="0" w:oddHBand="1" w:evenHBand="0" w:firstRowFirstColumn="0" w:firstRowLastColumn="0" w:lastRowFirstColumn="0" w:lastRowLastColumn="0"/>
              <w:rPr>
                <w:ins w:id="7329" w:author="Peter Arbogast [2]" w:date="2019-03-22T16:51:00Z"/>
              </w:rPr>
            </w:pPr>
            <w:ins w:id="7330" w:author="Peter Arbogast [2]" w:date="2019-03-22T16:51:00Z">
              <w:r>
                <w:t>90</w:t>
              </w:r>
            </w:ins>
          </w:p>
        </w:tc>
        <w:tc>
          <w:tcPr>
            <w:tcW w:w="3117" w:type="dxa"/>
          </w:tcPr>
          <w:p w14:paraId="5D9E2E56" w14:textId="77777777" w:rsidR="007F68C6" w:rsidRDefault="007F68C6" w:rsidP="00DB25E6">
            <w:pPr>
              <w:cnfStyle w:val="000000100000" w:firstRow="0" w:lastRow="0" w:firstColumn="0" w:lastColumn="0" w:oddVBand="0" w:evenVBand="0" w:oddHBand="1" w:evenHBand="0" w:firstRowFirstColumn="0" w:firstRowLastColumn="0" w:lastRowFirstColumn="0" w:lastRowLastColumn="0"/>
              <w:rPr>
                <w:ins w:id="7331" w:author="Peter Arbogast [2]" w:date="2019-03-22T16:51:00Z"/>
              </w:rPr>
            </w:pPr>
            <w:ins w:id="7332" w:author="Peter Arbogast [2]" w:date="2019-03-22T16:51:00Z">
              <w:r>
                <w:t>Last seen days, by default Inventories of the last 90 days</w:t>
              </w:r>
            </w:ins>
          </w:p>
        </w:tc>
      </w:tr>
    </w:tbl>
    <w:p w14:paraId="6299A78A" w14:textId="77777777" w:rsidR="007F68C6" w:rsidRDefault="007F68C6" w:rsidP="007F68C6">
      <w:pPr>
        <w:rPr>
          <w:ins w:id="7333" w:author="Peter Arbogast [2]" w:date="2019-03-22T16:51:00Z"/>
        </w:rPr>
      </w:pPr>
    </w:p>
    <w:p w14:paraId="3BBD361F" w14:textId="77777777" w:rsidR="007F68C6" w:rsidRDefault="007F68C6" w:rsidP="007F68C6">
      <w:pPr>
        <w:rPr>
          <w:ins w:id="7334" w:author="Peter Arbogast [2]" w:date="2019-03-22T16:51:00Z"/>
        </w:rPr>
      </w:pPr>
      <w:ins w:id="7335" w:author="Peter Arbogast [2]" w:date="2019-03-22T16:51:00Z">
        <w:r>
          <w:t>Return:</w:t>
        </w:r>
      </w:ins>
    </w:p>
    <w:tbl>
      <w:tblPr>
        <w:tblStyle w:val="GridTable4"/>
        <w:tblW w:w="0" w:type="auto"/>
        <w:tblLook w:val="04A0" w:firstRow="1" w:lastRow="0" w:firstColumn="1" w:lastColumn="0" w:noHBand="0" w:noVBand="1"/>
      </w:tblPr>
      <w:tblGrid>
        <w:gridCol w:w="3116"/>
        <w:gridCol w:w="3117"/>
        <w:gridCol w:w="3117"/>
      </w:tblGrid>
      <w:tr w:rsidR="007F68C6" w14:paraId="4F50707B" w14:textId="77777777" w:rsidTr="00DB25E6">
        <w:trPr>
          <w:cnfStyle w:val="100000000000" w:firstRow="1" w:lastRow="0" w:firstColumn="0" w:lastColumn="0" w:oddVBand="0" w:evenVBand="0" w:oddHBand="0" w:evenHBand="0" w:firstRowFirstColumn="0" w:firstRowLastColumn="0" w:lastRowFirstColumn="0" w:lastRowLastColumn="0"/>
          <w:ins w:id="7336" w:author="Peter Arbogast [2]" w:date="2019-03-22T16:51:00Z"/>
        </w:trPr>
        <w:tc>
          <w:tcPr>
            <w:cnfStyle w:val="001000000000" w:firstRow="0" w:lastRow="0" w:firstColumn="1" w:lastColumn="0" w:oddVBand="0" w:evenVBand="0" w:oddHBand="0" w:evenHBand="0" w:firstRowFirstColumn="0" w:firstRowLastColumn="0" w:lastRowFirstColumn="0" w:lastRowLastColumn="0"/>
            <w:tcW w:w="3116" w:type="dxa"/>
          </w:tcPr>
          <w:p w14:paraId="64D206B2" w14:textId="77777777" w:rsidR="007F68C6" w:rsidRDefault="007F68C6" w:rsidP="00DB25E6">
            <w:pPr>
              <w:rPr>
                <w:ins w:id="7337" w:author="Peter Arbogast [2]" w:date="2019-03-22T16:51:00Z"/>
              </w:rPr>
            </w:pPr>
            <w:ins w:id="7338" w:author="Peter Arbogast [2]" w:date="2019-03-22T16:51:00Z">
              <w:r>
                <w:t>Colum name</w:t>
              </w:r>
            </w:ins>
          </w:p>
        </w:tc>
        <w:tc>
          <w:tcPr>
            <w:tcW w:w="3117" w:type="dxa"/>
          </w:tcPr>
          <w:p w14:paraId="6857C6C9" w14:textId="77777777" w:rsidR="007F68C6" w:rsidRDefault="007F68C6" w:rsidP="00DB25E6">
            <w:pPr>
              <w:cnfStyle w:val="100000000000" w:firstRow="1" w:lastRow="0" w:firstColumn="0" w:lastColumn="0" w:oddVBand="0" w:evenVBand="0" w:oddHBand="0" w:evenHBand="0" w:firstRowFirstColumn="0" w:firstRowLastColumn="0" w:lastRowFirstColumn="0" w:lastRowLastColumn="0"/>
              <w:rPr>
                <w:ins w:id="7339" w:author="Peter Arbogast [2]" w:date="2019-03-22T16:51:00Z"/>
              </w:rPr>
            </w:pPr>
            <w:ins w:id="7340" w:author="Peter Arbogast [2]" w:date="2019-03-22T16:51:00Z">
              <w:r>
                <w:t>Type</w:t>
              </w:r>
            </w:ins>
          </w:p>
        </w:tc>
        <w:tc>
          <w:tcPr>
            <w:tcW w:w="3117" w:type="dxa"/>
          </w:tcPr>
          <w:p w14:paraId="0A71EAFC" w14:textId="77777777" w:rsidR="007F68C6" w:rsidRDefault="007F68C6" w:rsidP="00DB25E6">
            <w:pPr>
              <w:cnfStyle w:val="100000000000" w:firstRow="1" w:lastRow="0" w:firstColumn="0" w:lastColumn="0" w:oddVBand="0" w:evenVBand="0" w:oddHBand="0" w:evenHBand="0" w:firstRowFirstColumn="0" w:firstRowLastColumn="0" w:lastRowFirstColumn="0" w:lastRowLastColumn="0"/>
              <w:rPr>
                <w:ins w:id="7341" w:author="Peter Arbogast [2]" w:date="2019-03-22T16:51:00Z"/>
              </w:rPr>
            </w:pPr>
            <w:ins w:id="7342" w:author="Peter Arbogast [2]" w:date="2019-03-22T16:51:00Z">
              <w:r>
                <w:t>Description</w:t>
              </w:r>
            </w:ins>
          </w:p>
        </w:tc>
      </w:tr>
      <w:tr w:rsidR="007F68C6" w14:paraId="01D89E89" w14:textId="77777777" w:rsidTr="00DB25E6">
        <w:trPr>
          <w:cnfStyle w:val="000000100000" w:firstRow="0" w:lastRow="0" w:firstColumn="0" w:lastColumn="0" w:oddVBand="0" w:evenVBand="0" w:oddHBand="1" w:evenHBand="0" w:firstRowFirstColumn="0" w:firstRowLastColumn="0" w:lastRowFirstColumn="0" w:lastRowLastColumn="0"/>
          <w:ins w:id="7343" w:author="Peter Arbogast [2]" w:date="2019-03-22T16:51:00Z"/>
        </w:trPr>
        <w:tc>
          <w:tcPr>
            <w:cnfStyle w:val="001000000000" w:firstRow="0" w:lastRow="0" w:firstColumn="1" w:lastColumn="0" w:oddVBand="0" w:evenVBand="0" w:oddHBand="0" w:evenHBand="0" w:firstRowFirstColumn="0" w:firstRowLastColumn="0" w:lastRowFirstColumn="0" w:lastRowLastColumn="0"/>
            <w:tcW w:w="3116" w:type="dxa"/>
          </w:tcPr>
          <w:p w14:paraId="5BF7FB98" w14:textId="77777777" w:rsidR="007F68C6" w:rsidRDefault="007F68C6" w:rsidP="00DB25E6">
            <w:pPr>
              <w:rPr>
                <w:ins w:id="7344" w:author="Peter Arbogast [2]" w:date="2019-03-22T16:51:00Z"/>
              </w:rPr>
            </w:pPr>
            <w:ins w:id="7345" w:author="Peter Arbogast [2]" w:date="2019-03-22T16:51:00Z">
              <w:r>
                <w:t>import_id</w:t>
              </w:r>
            </w:ins>
          </w:p>
        </w:tc>
        <w:tc>
          <w:tcPr>
            <w:tcW w:w="3117" w:type="dxa"/>
          </w:tcPr>
          <w:p w14:paraId="537BD90C" w14:textId="77777777" w:rsidR="007F68C6" w:rsidRDefault="007F68C6" w:rsidP="00DB25E6">
            <w:pPr>
              <w:cnfStyle w:val="000000100000" w:firstRow="0" w:lastRow="0" w:firstColumn="0" w:lastColumn="0" w:oddVBand="0" w:evenVBand="0" w:oddHBand="1" w:evenHBand="0" w:firstRowFirstColumn="0" w:firstRowLastColumn="0" w:lastRowFirstColumn="0" w:lastRowLastColumn="0"/>
              <w:rPr>
                <w:ins w:id="7346" w:author="Peter Arbogast [2]" w:date="2019-03-22T16:51:00Z"/>
              </w:rPr>
            </w:pPr>
            <w:ins w:id="7347" w:author="Peter Arbogast [2]" w:date="2019-03-22T16:51:00Z">
              <w:r>
                <w:t>NVARCHAR(255)</w:t>
              </w:r>
            </w:ins>
          </w:p>
        </w:tc>
        <w:tc>
          <w:tcPr>
            <w:tcW w:w="3117" w:type="dxa"/>
          </w:tcPr>
          <w:p w14:paraId="5142919A" w14:textId="77777777" w:rsidR="007F68C6" w:rsidRDefault="007F68C6" w:rsidP="00DB25E6">
            <w:pPr>
              <w:cnfStyle w:val="000000100000" w:firstRow="0" w:lastRow="0" w:firstColumn="0" w:lastColumn="0" w:oddVBand="0" w:evenVBand="0" w:oddHBand="1" w:evenHBand="0" w:firstRowFirstColumn="0" w:firstRowLastColumn="0" w:lastRowFirstColumn="0" w:lastRowLastColumn="0"/>
              <w:rPr>
                <w:ins w:id="7348" w:author="Peter Arbogast [2]" w:date="2019-03-22T16:51:00Z"/>
              </w:rPr>
            </w:pPr>
            <w:ins w:id="7349" w:author="Peter Arbogast [2]" w:date="2019-03-22T16:51:00Z">
              <w:r>
                <w:t>Hostname or FQDN depend on @bImportIDFQDN to Hostname or FQDN depend on @bImportIDFQDN or CluterName and more</w:t>
              </w:r>
            </w:ins>
          </w:p>
        </w:tc>
      </w:tr>
      <w:tr w:rsidR="007F68C6" w14:paraId="2CEE148B" w14:textId="77777777" w:rsidTr="00DB25E6">
        <w:trPr>
          <w:ins w:id="7350" w:author="Peter Arbogast [2]" w:date="2019-03-22T16:51:00Z"/>
        </w:trPr>
        <w:tc>
          <w:tcPr>
            <w:cnfStyle w:val="001000000000" w:firstRow="0" w:lastRow="0" w:firstColumn="1" w:lastColumn="0" w:oddVBand="0" w:evenVBand="0" w:oddHBand="0" w:evenHBand="0" w:firstRowFirstColumn="0" w:firstRowLastColumn="0" w:lastRowFirstColumn="0" w:lastRowLastColumn="0"/>
            <w:tcW w:w="3116" w:type="dxa"/>
          </w:tcPr>
          <w:p w14:paraId="6E469C39" w14:textId="77777777" w:rsidR="007F68C6" w:rsidRDefault="007F68C6" w:rsidP="00DB25E6">
            <w:pPr>
              <w:rPr>
                <w:ins w:id="7351" w:author="Peter Arbogast [2]" w:date="2019-03-22T16:51:00Z"/>
              </w:rPr>
            </w:pPr>
            <w:ins w:id="7352" w:author="Peter Arbogast [2]" w:date="2019-03-22T16:51:00Z">
              <w:r>
                <w:t>import_data_source_id</w:t>
              </w:r>
            </w:ins>
          </w:p>
        </w:tc>
        <w:tc>
          <w:tcPr>
            <w:tcW w:w="3117" w:type="dxa"/>
          </w:tcPr>
          <w:p w14:paraId="25E4283A" w14:textId="77777777" w:rsidR="007F68C6" w:rsidRDefault="007F68C6" w:rsidP="00DB25E6">
            <w:pPr>
              <w:cnfStyle w:val="000000000000" w:firstRow="0" w:lastRow="0" w:firstColumn="0" w:lastColumn="0" w:oddVBand="0" w:evenVBand="0" w:oddHBand="0" w:evenHBand="0" w:firstRowFirstColumn="0" w:firstRowLastColumn="0" w:lastRowFirstColumn="0" w:lastRowLastColumn="0"/>
              <w:rPr>
                <w:ins w:id="7353" w:author="Peter Arbogast [2]" w:date="2019-03-22T16:51:00Z"/>
              </w:rPr>
            </w:pPr>
            <w:ins w:id="7354" w:author="Peter Arbogast [2]" w:date="2019-03-22T16:51:00Z">
              <w:r>
                <w:t>NVARCHAR(50)</w:t>
              </w:r>
            </w:ins>
          </w:p>
        </w:tc>
        <w:tc>
          <w:tcPr>
            <w:tcW w:w="3117" w:type="dxa"/>
          </w:tcPr>
          <w:p w14:paraId="3CE80AAB" w14:textId="77777777" w:rsidR="007F68C6" w:rsidRDefault="007F68C6" w:rsidP="00DB25E6">
            <w:pPr>
              <w:cnfStyle w:val="000000000000" w:firstRow="0" w:lastRow="0" w:firstColumn="0" w:lastColumn="0" w:oddVBand="0" w:evenVBand="0" w:oddHBand="0" w:evenHBand="0" w:firstRowFirstColumn="0" w:firstRowLastColumn="0" w:lastRowFirstColumn="0" w:lastRowLastColumn="0"/>
              <w:rPr>
                <w:ins w:id="7355" w:author="Peter Arbogast [2]" w:date="2019-03-22T16:51:00Z"/>
              </w:rPr>
            </w:pPr>
            <w:ins w:id="7356" w:author="Peter Arbogast [2]" w:date="2019-03-22T16:51:00Z">
              <w:r>
                <w:t>Value of @sDataSourceID</w:t>
              </w:r>
            </w:ins>
          </w:p>
        </w:tc>
      </w:tr>
      <w:tr w:rsidR="007F68C6" w14:paraId="1585D315" w14:textId="77777777" w:rsidTr="00DB25E6">
        <w:trPr>
          <w:cnfStyle w:val="000000100000" w:firstRow="0" w:lastRow="0" w:firstColumn="0" w:lastColumn="0" w:oddVBand="0" w:evenVBand="0" w:oddHBand="1" w:evenHBand="0" w:firstRowFirstColumn="0" w:firstRowLastColumn="0" w:lastRowFirstColumn="0" w:lastRowLastColumn="0"/>
          <w:ins w:id="7357" w:author="Peter Arbogast [2]" w:date="2019-03-22T16:51:00Z"/>
        </w:trPr>
        <w:tc>
          <w:tcPr>
            <w:cnfStyle w:val="001000000000" w:firstRow="0" w:lastRow="0" w:firstColumn="1" w:lastColumn="0" w:oddVBand="0" w:evenVBand="0" w:oddHBand="0" w:evenHBand="0" w:firstRowFirstColumn="0" w:firstRowLastColumn="0" w:lastRowFirstColumn="0" w:lastRowLastColumn="0"/>
            <w:tcW w:w="3116" w:type="dxa"/>
          </w:tcPr>
          <w:p w14:paraId="4496EAD8" w14:textId="076DCFF7" w:rsidR="007F68C6" w:rsidRDefault="007F68C6" w:rsidP="00DB25E6">
            <w:pPr>
              <w:rPr>
                <w:ins w:id="7358" w:author="Peter Arbogast [2]" w:date="2019-03-22T16:51:00Z"/>
              </w:rPr>
            </w:pPr>
            <w:ins w:id="7359" w:author="Peter Arbogast [2]" w:date="2019-03-22T17:08:00Z">
              <w:r>
                <w:t>product_title</w:t>
              </w:r>
            </w:ins>
          </w:p>
        </w:tc>
        <w:tc>
          <w:tcPr>
            <w:tcW w:w="3117" w:type="dxa"/>
          </w:tcPr>
          <w:p w14:paraId="6CBC2BD8" w14:textId="77777777" w:rsidR="007F68C6" w:rsidRDefault="007F68C6" w:rsidP="00DB25E6">
            <w:pPr>
              <w:cnfStyle w:val="000000100000" w:firstRow="0" w:lastRow="0" w:firstColumn="0" w:lastColumn="0" w:oddVBand="0" w:evenVBand="0" w:oddHBand="1" w:evenHBand="0" w:firstRowFirstColumn="0" w:firstRowLastColumn="0" w:lastRowFirstColumn="0" w:lastRowLastColumn="0"/>
              <w:rPr>
                <w:ins w:id="7360" w:author="Peter Arbogast [2]" w:date="2019-03-22T16:51:00Z"/>
              </w:rPr>
            </w:pPr>
            <w:ins w:id="7361" w:author="Peter Arbogast [2]" w:date="2019-03-22T16:51:00Z">
              <w:r>
                <w:t>NVARCHAR(255)</w:t>
              </w:r>
            </w:ins>
          </w:p>
        </w:tc>
        <w:tc>
          <w:tcPr>
            <w:tcW w:w="3117" w:type="dxa"/>
          </w:tcPr>
          <w:p w14:paraId="09EAF356" w14:textId="77777777" w:rsidR="007F68C6" w:rsidRDefault="007F68C6" w:rsidP="00DB25E6">
            <w:pPr>
              <w:cnfStyle w:val="000000100000" w:firstRow="0" w:lastRow="0" w:firstColumn="0" w:lastColumn="0" w:oddVBand="0" w:evenVBand="0" w:oddHBand="1" w:evenHBand="0" w:firstRowFirstColumn="0" w:firstRowLastColumn="0" w:lastRowFirstColumn="0" w:lastRowLastColumn="0"/>
              <w:rPr>
                <w:ins w:id="7362" w:author="Peter Arbogast [2]" w:date="2019-03-22T16:51:00Z"/>
              </w:rPr>
            </w:pPr>
          </w:p>
        </w:tc>
      </w:tr>
      <w:tr w:rsidR="007F68C6" w14:paraId="349BE385" w14:textId="77777777" w:rsidTr="00DB25E6">
        <w:trPr>
          <w:ins w:id="7363" w:author="Peter Arbogast [2]" w:date="2019-03-22T16:51:00Z"/>
        </w:trPr>
        <w:tc>
          <w:tcPr>
            <w:cnfStyle w:val="001000000000" w:firstRow="0" w:lastRow="0" w:firstColumn="1" w:lastColumn="0" w:oddVBand="0" w:evenVBand="0" w:oddHBand="0" w:evenHBand="0" w:firstRowFirstColumn="0" w:firstRowLastColumn="0" w:lastRowFirstColumn="0" w:lastRowLastColumn="0"/>
            <w:tcW w:w="3116" w:type="dxa"/>
          </w:tcPr>
          <w:p w14:paraId="49FF7FE1" w14:textId="6E9EE4DE" w:rsidR="007F68C6" w:rsidRPr="00CF4502" w:rsidRDefault="007F68C6" w:rsidP="00DB25E6">
            <w:pPr>
              <w:rPr>
                <w:ins w:id="7364" w:author="Peter Arbogast [2]" w:date="2019-03-22T16:51:00Z"/>
                <w:lang w:val="de-DE"/>
              </w:rPr>
            </w:pPr>
            <w:ins w:id="7365" w:author="Peter Arbogast [2]" w:date="2019-03-22T17:09:00Z">
              <w:r>
                <w:t>product_ver_name</w:t>
              </w:r>
            </w:ins>
          </w:p>
        </w:tc>
        <w:tc>
          <w:tcPr>
            <w:tcW w:w="3117" w:type="dxa"/>
          </w:tcPr>
          <w:p w14:paraId="69D9BDDE" w14:textId="77777777" w:rsidR="007F68C6" w:rsidRDefault="007F68C6" w:rsidP="00DB25E6">
            <w:pPr>
              <w:cnfStyle w:val="000000000000" w:firstRow="0" w:lastRow="0" w:firstColumn="0" w:lastColumn="0" w:oddVBand="0" w:evenVBand="0" w:oddHBand="0" w:evenHBand="0" w:firstRowFirstColumn="0" w:firstRowLastColumn="0" w:lastRowFirstColumn="0" w:lastRowLastColumn="0"/>
              <w:rPr>
                <w:ins w:id="7366" w:author="Peter Arbogast [2]" w:date="2019-03-22T16:51:00Z"/>
              </w:rPr>
            </w:pPr>
            <w:ins w:id="7367" w:author="Peter Arbogast [2]" w:date="2019-03-22T16:51:00Z">
              <w:r>
                <w:t>NVARCHAR(255)</w:t>
              </w:r>
            </w:ins>
          </w:p>
        </w:tc>
        <w:tc>
          <w:tcPr>
            <w:tcW w:w="3117" w:type="dxa"/>
          </w:tcPr>
          <w:p w14:paraId="6155D366" w14:textId="77777777" w:rsidR="007F68C6" w:rsidRDefault="007F68C6" w:rsidP="00DB25E6">
            <w:pPr>
              <w:cnfStyle w:val="000000000000" w:firstRow="0" w:lastRow="0" w:firstColumn="0" w:lastColumn="0" w:oddVBand="0" w:evenVBand="0" w:oddHBand="0" w:evenHBand="0" w:firstRowFirstColumn="0" w:firstRowLastColumn="0" w:lastRowFirstColumn="0" w:lastRowLastColumn="0"/>
              <w:rPr>
                <w:ins w:id="7368" w:author="Peter Arbogast [2]" w:date="2019-03-22T16:51:00Z"/>
              </w:rPr>
            </w:pPr>
          </w:p>
        </w:tc>
      </w:tr>
      <w:tr w:rsidR="007F68C6" w14:paraId="43BEFDDA" w14:textId="77777777" w:rsidTr="00DB25E6">
        <w:trPr>
          <w:cnfStyle w:val="000000100000" w:firstRow="0" w:lastRow="0" w:firstColumn="0" w:lastColumn="0" w:oddVBand="0" w:evenVBand="0" w:oddHBand="1" w:evenHBand="0" w:firstRowFirstColumn="0" w:firstRowLastColumn="0" w:lastRowFirstColumn="0" w:lastRowLastColumn="0"/>
          <w:ins w:id="7369" w:author="Peter Arbogast [2]" w:date="2019-03-22T16:51:00Z"/>
        </w:trPr>
        <w:tc>
          <w:tcPr>
            <w:cnfStyle w:val="001000000000" w:firstRow="0" w:lastRow="0" w:firstColumn="1" w:lastColumn="0" w:oddVBand="0" w:evenVBand="0" w:oddHBand="0" w:evenHBand="0" w:firstRowFirstColumn="0" w:firstRowLastColumn="0" w:lastRowFirstColumn="0" w:lastRowLastColumn="0"/>
            <w:tcW w:w="3116" w:type="dxa"/>
          </w:tcPr>
          <w:p w14:paraId="5B743BA2" w14:textId="305631AC" w:rsidR="007F68C6" w:rsidRDefault="007F68C6" w:rsidP="00DB25E6">
            <w:pPr>
              <w:rPr>
                <w:ins w:id="7370" w:author="Peter Arbogast [2]" w:date="2019-03-22T16:51:00Z"/>
              </w:rPr>
            </w:pPr>
            <w:ins w:id="7371" w:author="Peter Arbogast [2]" w:date="2019-03-22T17:09:00Z">
              <w:r>
                <w:t>product_ver_major</w:t>
              </w:r>
            </w:ins>
          </w:p>
        </w:tc>
        <w:tc>
          <w:tcPr>
            <w:tcW w:w="3117" w:type="dxa"/>
          </w:tcPr>
          <w:p w14:paraId="15209949" w14:textId="77777777" w:rsidR="007F68C6" w:rsidRDefault="007F68C6" w:rsidP="00DB25E6">
            <w:pPr>
              <w:cnfStyle w:val="000000100000" w:firstRow="0" w:lastRow="0" w:firstColumn="0" w:lastColumn="0" w:oddVBand="0" w:evenVBand="0" w:oddHBand="1" w:evenHBand="0" w:firstRowFirstColumn="0" w:firstRowLastColumn="0" w:lastRowFirstColumn="0" w:lastRowLastColumn="0"/>
              <w:rPr>
                <w:ins w:id="7372" w:author="Peter Arbogast [2]" w:date="2019-03-22T16:51:00Z"/>
              </w:rPr>
            </w:pPr>
            <w:ins w:id="7373" w:author="Peter Arbogast [2]" w:date="2019-03-22T16:51:00Z">
              <w:r>
                <w:t>NVARCHAR(255)</w:t>
              </w:r>
            </w:ins>
          </w:p>
        </w:tc>
        <w:tc>
          <w:tcPr>
            <w:tcW w:w="3117" w:type="dxa"/>
          </w:tcPr>
          <w:p w14:paraId="1EA53A6C" w14:textId="77777777" w:rsidR="007F68C6" w:rsidRDefault="007F68C6" w:rsidP="00DB25E6">
            <w:pPr>
              <w:cnfStyle w:val="000000100000" w:firstRow="0" w:lastRow="0" w:firstColumn="0" w:lastColumn="0" w:oddVBand="0" w:evenVBand="0" w:oddHBand="1" w:evenHBand="0" w:firstRowFirstColumn="0" w:firstRowLastColumn="0" w:lastRowFirstColumn="0" w:lastRowLastColumn="0"/>
              <w:rPr>
                <w:ins w:id="7374" w:author="Peter Arbogast [2]" w:date="2019-03-22T16:51:00Z"/>
              </w:rPr>
            </w:pPr>
          </w:p>
        </w:tc>
      </w:tr>
      <w:tr w:rsidR="007F68C6" w14:paraId="6E15F44C" w14:textId="77777777" w:rsidTr="00DB25E6">
        <w:trPr>
          <w:ins w:id="7375" w:author="Peter Arbogast [2]" w:date="2019-03-22T16:51:00Z"/>
        </w:trPr>
        <w:tc>
          <w:tcPr>
            <w:cnfStyle w:val="001000000000" w:firstRow="0" w:lastRow="0" w:firstColumn="1" w:lastColumn="0" w:oddVBand="0" w:evenVBand="0" w:oddHBand="0" w:evenHBand="0" w:firstRowFirstColumn="0" w:firstRowLastColumn="0" w:lastRowFirstColumn="0" w:lastRowLastColumn="0"/>
            <w:tcW w:w="3116" w:type="dxa"/>
          </w:tcPr>
          <w:p w14:paraId="111D6C04" w14:textId="76A880BA" w:rsidR="007F68C6" w:rsidRDefault="007F68C6" w:rsidP="00DB25E6">
            <w:pPr>
              <w:rPr>
                <w:ins w:id="7376" w:author="Peter Arbogast [2]" w:date="2019-03-22T16:51:00Z"/>
              </w:rPr>
            </w:pPr>
            <w:ins w:id="7377" w:author="Peter Arbogast [2]" w:date="2019-03-22T17:09:00Z">
              <w:r>
                <w:t>product_ver_minor</w:t>
              </w:r>
            </w:ins>
          </w:p>
        </w:tc>
        <w:tc>
          <w:tcPr>
            <w:tcW w:w="3117" w:type="dxa"/>
          </w:tcPr>
          <w:p w14:paraId="30C5846F" w14:textId="77777777" w:rsidR="007F68C6" w:rsidRDefault="007F68C6" w:rsidP="00DB25E6">
            <w:pPr>
              <w:cnfStyle w:val="000000000000" w:firstRow="0" w:lastRow="0" w:firstColumn="0" w:lastColumn="0" w:oddVBand="0" w:evenVBand="0" w:oddHBand="0" w:evenHBand="0" w:firstRowFirstColumn="0" w:firstRowLastColumn="0" w:lastRowFirstColumn="0" w:lastRowLastColumn="0"/>
              <w:rPr>
                <w:ins w:id="7378" w:author="Peter Arbogast [2]" w:date="2019-03-22T16:51:00Z"/>
              </w:rPr>
            </w:pPr>
            <w:ins w:id="7379" w:author="Peter Arbogast [2]" w:date="2019-03-22T16:51:00Z">
              <w:r>
                <w:t>NVARCHAR(255)</w:t>
              </w:r>
            </w:ins>
          </w:p>
        </w:tc>
        <w:tc>
          <w:tcPr>
            <w:tcW w:w="3117" w:type="dxa"/>
          </w:tcPr>
          <w:p w14:paraId="24766BE5" w14:textId="77777777" w:rsidR="007F68C6" w:rsidRDefault="007F68C6" w:rsidP="00DB25E6">
            <w:pPr>
              <w:cnfStyle w:val="000000000000" w:firstRow="0" w:lastRow="0" w:firstColumn="0" w:lastColumn="0" w:oddVBand="0" w:evenVBand="0" w:oddHBand="0" w:evenHBand="0" w:firstRowFirstColumn="0" w:firstRowLastColumn="0" w:lastRowFirstColumn="0" w:lastRowLastColumn="0"/>
              <w:rPr>
                <w:ins w:id="7380" w:author="Peter Arbogast [2]" w:date="2019-03-22T16:51:00Z"/>
              </w:rPr>
            </w:pPr>
          </w:p>
        </w:tc>
      </w:tr>
      <w:tr w:rsidR="007F68C6" w14:paraId="6127BE38" w14:textId="77777777" w:rsidTr="00DB25E6">
        <w:trPr>
          <w:cnfStyle w:val="000000100000" w:firstRow="0" w:lastRow="0" w:firstColumn="0" w:lastColumn="0" w:oddVBand="0" w:evenVBand="0" w:oddHBand="1" w:evenHBand="0" w:firstRowFirstColumn="0" w:firstRowLastColumn="0" w:lastRowFirstColumn="0" w:lastRowLastColumn="0"/>
          <w:ins w:id="7381" w:author="Peter Arbogast [2]" w:date="2019-03-22T16:51:00Z"/>
        </w:trPr>
        <w:tc>
          <w:tcPr>
            <w:cnfStyle w:val="001000000000" w:firstRow="0" w:lastRow="0" w:firstColumn="1" w:lastColumn="0" w:oddVBand="0" w:evenVBand="0" w:oddHBand="0" w:evenHBand="0" w:firstRowFirstColumn="0" w:firstRowLastColumn="0" w:lastRowFirstColumn="0" w:lastRowLastColumn="0"/>
            <w:tcW w:w="3116" w:type="dxa"/>
          </w:tcPr>
          <w:p w14:paraId="5B4A0C15" w14:textId="037E743D" w:rsidR="007F68C6" w:rsidRPr="00CF4502" w:rsidRDefault="00657086" w:rsidP="00DB25E6">
            <w:pPr>
              <w:rPr>
                <w:ins w:id="7382" w:author="Peter Arbogast [2]" w:date="2019-03-22T16:51:00Z"/>
                <w:lang w:val="de-DE"/>
              </w:rPr>
            </w:pPr>
            <w:ins w:id="7383" w:author="Peter Arbogast [2]" w:date="2019-03-22T17:09:00Z">
              <w:r>
                <w:t>m</w:t>
              </w:r>
              <w:r w:rsidR="007F68C6">
                <w:t>anufacturer_name</w:t>
              </w:r>
            </w:ins>
          </w:p>
        </w:tc>
        <w:tc>
          <w:tcPr>
            <w:tcW w:w="3117" w:type="dxa"/>
          </w:tcPr>
          <w:p w14:paraId="42BE60DD" w14:textId="77777777" w:rsidR="007F68C6" w:rsidRDefault="007F68C6" w:rsidP="00DB25E6">
            <w:pPr>
              <w:cnfStyle w:val="000000100000" w:firstRow="0" w:lastRow="0" w:firstColumn="0" w:lastColumn="0" w:oddVBand="0" w:evenVBand="0" w:oddHBand="1" w:evenHBand="0" w:firstRowFirstColumn="0" w:firstRowLastColumn="0" w:lastRowFirstColumn="0" w:lastRowLastColumn="0"/>
              <w:rPr>
                <w:ins w:id="7384" w:author="Peter Arbogast [2]" w:date="2019-03-22T16:51:00Z"/>
              </w:rPr>
            </w:pPr>
            <w:ins w:id="7385" w:author="Peter Arbogast [2]" w:date="2019-03-22T16:51:00Z">
              <w:r>
                <w:t>NVARCHAR(255)</w:t>
              </w:r>
            </w:ins>
          </w:p>
        </w:tc>
        <w:tc>
          <w:tcPr>
            <w:tcW w:w="3117" w:type="dxa"/>
          </w:tcPr>
          <w:p w14:paraId="1C96D2F5" w14:textId="77777777" w:rsidR="007F68C6" w:rsidRDefault="007F68C6" w:rsidP="00DB25E6">
            <w:pPr>
              <w:cnfStyle w:val="000000100000" w:firstRow="0" w:lastRow="0" w:firstColumn="0" w:lastColumn="0" w:oddVBand="0" w:evenVBand="0" w:oddHBand="1" w:evenHBand="0" w:firstRowFirstColumn="0" w:firstRowLastColumn="0" w:lastRowFirstColumn="0" w:lastRowLastColumn="0"/>
              <w:rPr>
                <w:ins w:id="7386" w:author="Peter Arbogast [2]" w:date="2019-03-22T16:51:00Z"/>
              </w:rPr>
            </w:pPr>
          </w:p>
        </w:tc>
      </w:tr>
      <w:tr w:rsidR="007F68C6" w14:paraId="1DE9823D" w14:textId="77777777" w:rsidTr="00DB25E6">
        <w:trPr>
          <w:ins w:id="7387" w:author="Peter Arbogast [2]" w:date="2019-03-22T16:51:00Z"/>
        </w:trPr>
        <w:tc>
          <w:tcPr>
            <w:cnfStyle w:val="001000000000" w:firstRow="0" w:lastRow="0" w:firstColumn="1" w:lastColumn="0" w:oddVBand="0" w:evenVBand="0" w:oddHBand="0" w:evenHBand="0" w:firstRowFirstColumn="0" w:firstRowLastColumn="0" w:lastRowFirstColumn="0" w:lastRowLastColumn="0"/>
            <w:tcW w:w="3116" w:type="dxa"/>
          </w:tcPr>
          <w:p w14:paraId="4CB9538B" w14:textId="7A295567" w:rsidR="007F68C6" w:rsidRDefault="00657086" w:rsidP="00DB25E6">
            <w:pPr>
              <w:rPr>
                <w:ins w:id="7388" w:author="Peter Arbogast [2]" w:date="2019-03-22T16:51:00Z"/>
              </w:rPr>
            </w:pPr>
            <w:ins w:id="7389" w:author="Peter Arbogast [2]" w:date="2019-03-22T17:09:00Z">
              <w:r>
                <w:t>manufacturer_guid</w:t>
              </w:r>
            </w:ins>
          </w:p>
        </w:tc>
        <w:tc>
          <w:tcPr>
            <w:tcW w:w="3117" w:type="dxa"/>
          </w:tcPr>
          <w:p w14:paraId="7CC6D63B" w14:textId="77777777" w:rsidR="007F68C6" w:rsidRDefault="007F68C6" w:rsidP="00DB25E6">
            <w:pPr>
              <w:cnfStyle w:val="000000000000" w:firstRow="0" w:lastRow="0" w:firstColumn="0" w:lastColumn="0" w:oddVBand="0" w:evenVBand="0" w:oddHBand="0" w:evenHBand="0" w:firstRowFirstColumn="0" w:firstRowLastColumn="0" w:lastRowFirstColumn="0" w:lastRowLastColumn="0"/>
              <w:rPr>
                <w:ins w:id="7390" w:author="Peter Arbogast [2]" w:date="2019-03-22T16:51:00Z"/>
              </w:rPr>
            </w:pPr>
            <w:ins w:id="7391" w:author="Peter Arbogast [2]" w:date="2019-03-22T16:51:00Z">
              <w:r>
                <w:t>NVARCHAR(255)</w:t>
              </w:r>
            </w:ins>
          </w:p>
        </w:tc>
        <w:tc>
          <w:tcPr>
            <w:tcW w:w="3117" w:type="dxa"/>
            <w:tcBorders>
              <w:bottom w:val="single" w:sz="4" w:space="0" w:color="666666" w:themeColor="text1" w:themeTint="99"/>
            </w:tcBorders>
          </w:tcPr>
          <w:p w14:paraId="7315945C" w14:textId="77777777" w:rsidR="007F68C6" w:rsidRDefault="007F68C6" w:rsidP="00DB25E6">
            <w:pPr>
              <w:cnfStyle w:val="000000000000" w:firstRow="0" w:lastRow="0" w:firstColumn="0" w:lastColumn="0" w:oddVBand="0" w:evenVBand="0" w:oddHBand="0" w:evenHBand="0" w:firstRowFirstColumn="0" w:firstRowLastColumn="0" w:lastRowFirstColumn="0" w:lastRowLastColumn="0"/>
              <w:rPr>
                <w:ins w:id="7392" w:author="Peter Arbogast [2]" w:date="2019-03-22T16:51:00Z"/>
              </w:rPr>
            </w:pPr>
          </w:p>
        </w:tc>
      </w:tr>
      <w:tr w:rsidR="007F68C6" w14:paraId="1BC8BE71" w14:textId="77777777" w:rsidTr="00DB25E6">
        <w:trPr>
          <w:cnfStyle w:val="000000100000" w:firstRow="0" w:lastRow="0" w:firstColumn="0" w:lastColumn="0" w:oddVBand="0" w:evenVBand="0" w:oddHBand="1" w:evenHBand="0" w:firstRowFirstColumn="0" w:firstRowLastColumn="0" w:lastRowFirstColumn="0" w:lastRowLastColumn="0"/>
          <w:ins w:id="7393" w:author="Peter Arbogast [2]" w:date="2019-03-22T16:51:00Z"/>
        </w:trPr>
        <w:tc>
          <w:tcPr>
            <w:cnfStyle w:val="001000000000" w:firstRow="0" w:lastRow="0" w:firstColumn="1" w:lastColumn="0" w:oddVBand="0" w:evenVBand="0" w:oddHBand="0" w:evenHBand="0" w:firstRowFirstColumn="0" w:firstRowLastColumn="0" w:lastRowFirstColumn="0" w:lastRowLastColumn="0"/>
            <w:tcW w:w="3116" w:type="dxa"/>
          </w:tcPr>
          <w:p w14:paraId="22361888" w14:textId="77777777" w:rsidR="007F68C6" w:rsidRDefault="007F68C6" w:rsidP="00DB25E6">
            <w:pPr>
              <w:rPr>
                <w:ins w:id="7394" w:author="Peter Arbogast [2]" w:date="2019-03-22T16:51:00Z"/>
              </w:rPr>
            </w:pPr>
            <w:ins w:id="7395" w:author="Peter Arbogast [2]" w:date="2019-03-22T16:51:00Z">
              <w:r>
                <w:t>import_device_id</w:t>
              </w:r>
            </w:ins>
          </w:p>
        </w:tc>
        <w:tc>
          <w:tcPr>
            <w:tcW w:w="3117" w:type="dxa"/>
          </w:tcPr>
          <w:p w14:paraId="1057DFFE" w14:textId="77777777" w:rsidR="007F68C6" w:rsidRDefault="007F68C6" w:rsidP="00DB25E6">
            <w:pPr>
              <w:cnfStyle w:val="000000100000" w:firstRow="0" w:lastRow="0" w:firstColumn="0" w:lastColumn="0" w:oddVBand="0" w:evenVBand="0" w:oddHBand="1" w:evenHBand="0" w:firstRowFirstColumn="0" w:firstRowLastColumn="0" w:lastRowFirstColumn="0" w:lastRowLastColumn="0"/>
              <w:rPr>
                <w:ins w:id="7396" w:author="Peter Arbogast [2]" w:date="2019-03-22T16:51:00Z"/>
              </w:rPr>
            </w:pPr>
            <w:ins w:id="7397" w:author="Peter Arbogast [2]" w:date="2019-03-22T16:51:00Z">
              <w:r>
                <w:t>NVARCHAR(125)</w:t>
              </w:r>
            </w:ins>
          </w:p>
        </w:tc>
        <w:tc>
          <w:tcPr>
            <w:tcW w:w="3117" w:type="dxa"/>
            <w:tcBorders>
              <w:bottom w:val="single" w:sz="4" w:space="0" w:color="666666" w:themeColor="text1" w:themeTint="99"/>
            </w:tcBorders>
          </w:tcPr>
          <w:p w14:paraId="1638CACC" w14:textId="77777777" w:rsidR="007F68C6" w:rsidRDefault="007F68C6" w:rsidP="00DB25E6">
            <w:pPr>
              <w:cnfStyle w:val="000000100000" w:firstRow="0" w:lastRow="0" w:firstColumn="0" w:lastColumn="0" w:oddVBand="0" w:evenVBand="0" w:oddHBand="1" w:evenHBand="0" w:firstRowFirstColumn="0" w:firstRowLastColumn="0" w:lastRowFirstColumn="0" w:lastRowLastColumn="0"/>
              <w:rPr>
                <w:ins w:id="7398" w:author="Peter Arbogast [2]" w:date="2019-03-22T16:51:00Z"/>
              </w:rPr>
            </w:pPr>
            <w:ins w:id="7399" w:author="Peter Arbogast [2]" w:date="2019-03-22T16:51:00Z">
              <w:r>
                <w:t xml:space="preserve">Import_device_id from witch this sowfware element is. </w:t>
              </w:r>
            </w:ins>
          </w:p>
        </w:tc>
      </w:tr>
      <w:tr w:rsidR="007F68C6" w14:paraId="3DF8D172" w14:textId="77777777" w:rsidTr="00DB25E6">
        <w:trPr>
          <w:ins w:id="7400" w:author="Peter Arbogast [2]" w:date="2019-03-22T16:51:00Z"/>
        </w:trPr>
        <w:tc>
          <w:tcPr>
            <w:cnfStyle w:val="001000000000" w:firstRow="0" w:lastRow="0" w:firstColumn="1" w:lastColumn="0" w:oddVBand="0" w:evenVBand="0" w:oddHBand="0" w:evenHBand="0" w:firstRowFirstColumn="0" w:firstRowLastColumn="0" w:lastRowFirstColumn="0" w:lastRowLastColumn="0"/>
            <w:tcW w:w="3116" w:type="dxa"/>
          </w:tcPr>
          <w:p w14:paraId="7F3EAFB7" w14:textId="77777777" w:rsidR="007F68C6" w:rsidRDefault="007F68C6" w:rsidP="00DB25E6">
            <w:pPr>
              <w:rPr>
                <w:ins w:id="7401" w:author="Peter Arbogast [2]" w:date="2019-03-22T16:51:00Z"/>
              </w:rPr>
            </w:pPr>
            <w:ins w:id="7402" w:author="Peter Arbogast [2]" w:date="2019-03-22T16:51:00Z">
              <w:r>
                <w:t>installation_date</w:t>
              </w:r>
            </w:ins>
          </w:p>
        </w:tc>
        <w:tc>
          <w:tcPr>
            <w:tcW w:w="3117" w:type="dxa"/>
          </w:tcPr>
          <w:p w14:paraId="22E8084D" w14:textId="77777777" w:rsidR="007F68C6" w:rsidRDefault="007F68C6" w:rsidP="00DB25E6">
            <w:pPr>
              <w:cnfStyle w:val="000000000000" w:firstRow="0" w:lastRow="0" w:firstColumn="0" w:lastColumn="0" w:oddVBand="0" w:evenVBand="0" w:oddHBand="0" w:evenHBand="0" w:firstRowFirstColumn="0" w:firstRowLastColumn="0" w:lastRowFirstColumn="0" w:lastRowLastColumn="0"/>
              <w:rPr>
                <w:ins w:id="7403" w:author="Peter Arbogast [2]" w:date="2019-03-22T16:51:00Z"/>
              </w:rPr>
            </w:pPr>
            <w:ins w:id="7404" w:author="Peter Arbogast [2]" w:date="2019-03-22T16:51:00Z">
              <w:r>
                <w:t>NVARCHAR(10)</w:t>
              </w:r>
            </w:ins>
          </w:p>
        </w:tc>
        <w:tc>
          <w:tcPr>
            <w:tcW w:w="3117" w:type="dxa"/>
            <w:tcBorders>
              <w:top w:val="single" w:sz="4" w:space="0" w:color="666666" w:themeColor="text1" w:themeTint="99"/>
              <w:bottom w:val="single" w:sz="4" w:space="0" w:color="666666" w:themeColor="text1" w:themeTint="99"/>
            </w:tcBorders>
          </w:tcPr>
          <w:p w14:paraId="3A933F86" w14:textId="77777777" w:rsidR="007F68C6" w:rsidRDefault="007F68C6" w:rsidP="00DB25E6">
            <w:pPr>
              <w:cnfStyle w:val="000000000000" w:firstRow="0" w:lastRow="0" w:firstColumn="0" w:lastColumn="0" w:oddVBand="0" w:evenVBand="0" w:oddHBand="0" w:evenHBand="0" w:firstRowFirstColumn="0" w:firstRowLastColumn="0" w:lastRowFirstColumn="0" w:lastRowLastColumn="0"/>
              <w:rPr>
                <w:ins w:id="7405" w:author="Peter Arbogast [2]" w:date="2019-03-22T16:51:00Z"/>
              </w:rPr>
            </w:pPr>
            <w:ins w:id="7406" w:author="Peter Arbogast [2]" w:date="2019-03-22T16:51:00Z">
              <w:r>
                <w:t>Format dd.mm.YYYY</w:t>
              </w:r>
            </w:ins>
          </w:p>
        </w:tc>
      </w:tr>
    </w:tbl>
    <w:p w14:paraId="0D87CD1F" w14:textId="77777777" w:rsidR="007F68C6" w:rsidRDefault="007F68C6" w:rsidP="007F68C6">
      <w:pPr>
        <w:rPr>
          <w:ins w:id="7407" w:author="Peter Arbogast [2]" w:date="2019-03-22T16:51:00Z"/>
        </w:rPr>
      </w:pPr>
    </w:p>
    <w:p w14:paraId="2DD4D569" w14:textId="48691A1D" w:rsidR="007F68C6" w:rsidRDefault="007F68C6" w:rsidP="007F68C6">
      <w:pPr>
        <w:rPr>
          <w:ins w:id="7408" w:author="Peter Arbogast [2]" w:date="2019-03-22T16:51:00Z"/>
        </w:rPr>
      </w:pPr>
      <w:ins w:id="7409" w:author="Peter Arbogast [2]" w:date="2019-03-22T16:51:00Z">
        <w:r>
          <w:t>If Temp Table #</w:t>
        </w:r>
        <w:r w:rsidRPr="00D263E1">
          <w:t>csp_aspera_connector_</w:t>
        </w:r>
        <w:r>
          <w:t>software_</w:t>
        </w:r>
      </w:ins>
      <w:ins w:id="7410" w:author="Peter Arbogast [2]" w:date="2019-03-22T17:09:00Z">
        <w:r w:rsidR="00657086">
          <w:t>tag</w:t>
        </w:r>
      </w:ins>
      <w:ins w:id="7411" w:author="Peter Arbogast [2]" w:date="2019-03-22T16:51:00Z">
        <w:r>
          <w:t xml:space="preserve"> exist, the Data will not shown. It will put into this table.</w:t>
        </w:r>
      </w:ins>
    </w:p>
    <w:p w14:paraId="5C143EFC" w14:textId="77777777" w:rsidR="00541E1D" w:rsidRDefault="00541E1D">
      <w:pPr>
        <w:rPr>
          <w:ins w:id="7412" w:author="Peter Arbogast" w:date="2019-06-13T14:01:00Z"/>
        </w:rPr>
      </w:pPr>
      <w:ins w:id="7413" w:author="Peter Arbogast" w:date="2019-06-13T14:01:00Z">
        <w:r>
          <w:t>Used by:</w:t>
        </w:r>
      </w:ins>
    </w:p>
    <w:p w14:paraId="0FC126C3" w14:textId="6B9B5DCE" w:rsidR="00541E1D" w:rsidRDefault="00541E1D" w:rsidP="00541E1D">
      <w:pPr>
        <w:pStyle w:val="ListParagraph"/>
        <w:numPr>
          <w:ilvl w:val="0"/>
          <w:numId w:val="2"/>
        </w:numPr>
        <w:rPr>
          <w:moveTo w:id="7414" w:author="Peter Arbogast" w:date="2019-06-13T14:01:00Z"/>
        </w:rPr>
        <w:pPrChange w:id="7415" w:author="Peter Arbogast" w:date="2019-06-13T14:01:00Z">
          <w:pPr/>
        </w:pPrChange>
      </w:pPr>
      <w:moveToRangeStart w:id="7416" w:author="Peter Arbogast" w:date="2019-06-13T14:01:00Z" w:name="move11326888"/>
      <w:moveTo w:id="7417" w:author="Peter Arbogast" w:date="2019-06-13T14:01:00Z">
        <w:r>
          <w:t>Store Procedure Used by Aspera Connector 500_raynet_software_tag.xml</w:t>
        </w:r>
      </w:moveTo>
    </w:p>
    <w:moveToRangeEnd w:id="7416"/>
    <w:p w14:paraId="55D2D1F4" w14:textId="2A24AD2C" w:rsidR="006D0788" w:rsidRDefault="006D0788">
      <w:pPr>
        <w:rPr>
          <w:ins w:id="7418" w:author="Peter Arbogast [2]" w:date="2019-03-22T17:11:00Z"/>
        </w:rPr>
      </w:pPr>
      <w:ins w:id="7419" w:author="Peter Arbogast [2]" w:date="2019-03-22T17:11:00Z">
        <w:r>
          <w:br w:type="page"/>
        </w:r>
      </w:ins>
    </w:p>
    <w:p w14:paraId="3F28711D" w14:textId="6B61D612" w:rsidR="006D0788" w:rsidRDefault="006D0788" w:rsidP="006D0788">
      <w:pPr>
        <w:pStyle w:val="Heading3"/>
        <w:numPr>
          <w:ilvl w:val="2"/>
          <w:numId w:val="1"/>
        </w:numPr>
        <w:ind w:left="709"/>
        <w:rPr>
          <w:ins w:id="7420" w:author="Peter Arbogast [2]" w:date="2019-03-22T17:11:00Z"/>
        </w:rPr>
      </w:pPr>
      <w:bookmarkStart w:id="7421" w:name="_Toc11337041"/>
      <w:ins w:id="7422" w:author="Peter Arbogast [2]" w:date="2019-03-22T17:11:00Z">
        <w:r w:rsidRPr="00936A98">
          <w:lastRenderedPageBreak/>
          <w:t>csp_aspera_connector_software_</w:t>
        </w:r>
        <w:r>
          <w:t>generic</w:t>
        </w:r>
      </w:ins>
      <w:ins w:id="7423" w:author="Peter Arbogast [2]" w:date="2019-03-22T17:12:00Z">
        <w:r>
          <w:t>_othersw</w:t>
        </w:r>
      </w:ins>
      <w:bookmarkEnd w:id="7421"/>
    </w:p>
    <w:p w14:paraId="0D884BF7" w14:textId="27D7FD4E" w:rsidR="006D0788" w:rsidRDefault="006D0788" w:rsidP="006D0788">
      <w:pPr>
        <w:rPr>
          <w:ins w:id="7424" w:author="Peter Arbogast [2]" w:date="2019-03-22T17:11:00Z"/>
        </w:rPr>
      </w:pPr>
      <w:moveFromRangeStart w:id="7425" w:author="Peter Arbogast" w:date="2019-06-13T14:02:00Z" w:name="move11326963"/>
      <w:moveFrom w:id="7426" w:author="Peter Arbogast" w:date="2019-06-13T14:02:00Z">
        <w:ins w:id="7427" w:author="Peter Arbogast [2]" w:date="2019-03-22T17:11:00Z">
          <w:r w:rsidDel="00541E1D">
            <w:t>Store Procedure Used by Aspera Connector 500_raynet_software_</w:t>
          </w:r>
        </w:ins>
        <w:ins w:id="7428" w:author="Peter Arbogast [2]" w:date="2019-03-22T17:12:00Z">
          <w:r w:rsidDel="00541E1D">
            <w:t>generic_othersw</w:t>
          </w:r>
        </w:ins>
        <w:ins w:id="7429" w:author="Peter Arbogast [2]" w:date="2019-03-22T17:11:00Z">
          <w:r w:rsidDel="00541E1D">
            <w:t>.xml</w:t>
          </w:r>
        </w:ins>
      </w:moveFrom>
      <w:moveFromRangeEnd w:id="7425"/>
      <w:ins w:id="7430" w:author="Peter Arbogast" w:date="2019-06-13T14:01:00Z">
        <w:r w:rsidR="00541E1D">
          <w:t xml:space="preserve">Get all generic software, this means Linux </w:t>
        </w:r>
      </w:ins>
      <w:ins w:id="7431" w:author="Peter Arbogast" w:date="2019-06-13T14:02:00Z">
        <w:r w:rsidR="00541E1D">
          <w:t>Software or other Package Manager like Install Anywhere.</w:t>
        </w:r>
      </w:ins>
    </w:p>
    <w:p w14:paraId="40D701D2" w14:textId="5B62FAC9" w:rsidR="006D0788" w:rsidRDefault="006D0788" w:rsidP="006D0788">
      <w:pPr>
        <w:rPr>
          <w:ins w:id="7432" w:author="Peter Arbogast [2]" w:date="2019-03-22T17:11:00Z"/>
        </w:rPr>
      </w:pPr>
      <w:ins w:id="7433" w:author="Peter Arbogast [2]" w:date="2019-03-22T17:11:00Z">
        <w:r>
          <w:t xml:space="preserve">This shows all </w:t>
        </w:r>
      </w:ins>
      <w:ins w:id="7434" w:author="Peter Arbogast [2]" w:date="2019-03-22T17:28:00Z">
        <w:r w:rsidR="004839B6">
          <w:t>o</w:t>
        </w:r>
      </w:ins>
      <w:ins w:id="7435" w:author="Peter Arbogast [2]" w:date="2019-03-22T17:27:00Z">
        <w:r w:rsidR="004839B6">
          <w:t>ther software</w:t>
        </w:r>
      </w:ins>
      <w:ins w:id="7436" w:author="Peter Arbogast [2]" w:date="2019-03-22T17:28:00Z">
        <w:r w:rsidR="004839B6">
          <w:t xml:space="preserve"> catalog i</w:t>
        </w:r>
      </w:ins>
      <w:ins w:id="7437" w:author="Peter Arbogast [2]" w:date="2019-03-22T17:11:00Z">
        <w:r>
          <w:t>nformation</w:t>
        </w:r>
      </w:ins>
      <w:ins w:id="7438" w:author="Peter Arbogast [2]" w:date="2019-03-22T17:28:00Z">
        <w:r w:rsidR="004839B6">
          <w:t>, like Linux Package Manager</w:t>
        </w:r>
      </w:ins>
    </w:p>
    <w:p w14:paraId="136DACE2" w14:textId="77777777" w:rsidR="006D0788" w:rsidRDefault="006D0788" w:rsidP="006D0788">
      <w:pPr>
        <w:rPr>
          <w:ins w:id="7439" w:author="Peter Arbogast [2]" w:date="2019-03-22T17:11:00Z"/>
        </w:rPr>
      </w:pPr>
      <w:ins w:id="7440" w:author="Peter Arbogast [2]" w:date="2019-03-22T17:11:00Z">
        <w:r>
          <w:t>Parameter:</w:t>
        </w:r>
      </w:ins>
    </w:p>
    <w:tbl>
      <w:tblPr>
        <w:tblStyle w:val="GridTable4"/>
        <w:tblW w:w="0" w:type="auto"/>
        <w:tblLook w:val="04A0" w:firstRow="1" w:lastRow="0" w:firstColumn="1" w:lastColumn="0" w:noHBand="0" w:noVBand="1"/>
      </w:tblPr>
      <w:tblGrid>
        <w:gridCol w:w="3116"/>
        <w:gridCol w:w="3117"/>
        <w:gridCol w:w="3117"/>
      </w:tblGrid>
      <w:tr w:rsidR="006D0788" w14:paraId="64203283" w14:textId="77777777" w:rsidTr="00DB25E6">
        <w:trPr>
          <w:cnfStyle w:val="100000000000" w:firstRow="1" w:lastRow="0" w:firstColumn="0" w:lastColumn="0" w:oddVBand="0" w:evenVBand="0" w:oddHBand="0" w:evenHBand="0" w:firstRowFirstColumn="0" w:firstRowLastColumn="0" w:lastRowFirstColumn="0" w:lastRowLastColumn="0"/>
          <w:ins w:id="7441" w:author="Peter Arbogast [2]" w:date="2019-03-22T17:11:00Z"/>
        </w:trPr>
        <w:tc>
          <w:tcPr>
            <w:cnfStyle w:val="001000000000" w:firstRow="0" w:lastRow="0" w:firstColumn="1" w:lastColumn="0" w:oddVBand="0" w:evenVBand="0" w:oddHBand="0" w:evenHBand="0" w:firstRowFirstColumn="0" w:firstRowLastColumn="0" w:lastRowFirstColumn="0" w:lastRowLastColumn="0"/>
            <w:tcW w:w="3116" w:type="dxa"/>
          </w:tcPr>
          <w:p w14:paraId="718E1A8A" w14:textId="77777777" w:rsidR="006D0788" w:rsidRDefault="006D0788" w:rsidP="00DB25E6">
            <w:pPr>
              <w:rPr>
                <w:ins w:id="7442" w:author="Peter Arbogast [2]" w:date="2019-03-22T17:11:00Z"/>
              </w:rPr>
            </w:pPr>
            <w:ins w:id="7443" w:author="Peter Arbogast [2]" w:date="2019-03-22T17:11:00Z">
              <w:r>
                <w:t>Parameter</w:t>
              </w:r>
            </w:ins>
          </w:p>
        </w:tc>
        <w:tc>
          <w:tcPr>
            <w:tcW w:w="3117" w:type="dxa"/>
          </w:tcPr>
          <w:p w14:paraId="739D0210" w14:textId="77777777" w:rsidR="006D0788" w:rsidRDefault="006D0788" w:rsidP="00DB25E6">
            <w:pPr>
              <w:cnfStyle w:val="100000000000" w:firstRow="1" w:lastRow="0" w:firstColumn="0" w:lastColumn="0" w:oddVBand="0" w:evenVBand="0" w:oddHBand="0" w:evenHBand="0" w:firstRowFirstColumn="0" w:firstRowLastColumn="0" w:lastRowFirstColumn="0" w:lastRowLastColumn="0"/>
              <w:rPr>
                <w:ins w:id="7444" w:author="Peter Arbogast [2]" w:date="2019-03-22T17:11:00Z"/>
              </w:rPr>
            </w:pPr>
            <w:ins w:id="7445" w:author="Peter Arbogast [2]" w:date="2019-03-22T17:11:00Z">
              <w:r>
                <w:t>Default value</w:t>
              </w:r>
            </w:ins>
          </w:p>
        </w:tc>
        <w:tc>
          <w:tcPr>
            <w:tcW w:w="3117" w:type="dxa"/>
          </w:tcPr>
          <w:p w14:paraId="6965093C" w14:textId="77777777" w:rsidR="006D0788" w:rsidRDefault="006D0788" w:rsidP="00DB25E6">
            <w:pPr>
              <w:cnfStyle w:val="100000000000" w:firstRow="1" w:lastRow="0" w:firstColumn="0" w:lastColumn="0" w:oddVBand="0" w:evenVBand="0" w:oddHBand="0" w:evenHBand="0" w:firstRowFirstColumn="0" w:firstRowLastColumn="0" w:lastRowFirstColumn="0" w:lastRowLastColumn="0"/>
              <w:rPr>
                <w:ins w:id="7446" w:author="Peter Arbogast [2]" w:date="2019-03-22T17:11:00Z"/>
              </w:rPr>
            </w:pPr>
            <w:ins w:id="7447" w:author="Peter Arbogast [2]" w:date="2019-03-22T17:11:00Z">
              <w:r>
                <w:t>Description</w:t>
              </w:r>
            </w:ins>
          </w:p>
        </w:tc>
      </w:tr>
      <w:tr w:rsidR="006D0788" w14:paraId="0766EC86" w14:textId="77777777" w:rsidTr="00DB25E6">
        <w:trPr>
          <w:cnfStyle w:val="000000100000" w:firstRow="0" w:lastRow="0" w:firstColumn="0" w:lastColumn="0" w:oddVBand="0" w:evenVBand="0" w:oddHBand="1" w:evenHBand="0" w:firstRowFirstColumn="0" w:firstRowLastColumn="0" w:lastRowFirstColumn="0" w:lastRowLastColumn="0"/>
          <w:ins w:id="7448" w:author="Peter Arbogast [2]" w:date="2019-03-22T17:11:00Z"/>
        </w:trPr>
        <w:tc>
          <w:tcPr>
            <w:cnfStyle w:val="001000000000" w:firstRow="0" w:lastRow="0" w:firstColumn="1" w:lastColumn="0" w:oddVBand="0" w:evenVBand="0" w:oddHBand="0" w:evenHBand="0" w:firstRowFirstColumn="0" w:firstRowLastColumn="0" w:lastRowFirstColumn="0" w:lastRowLastColumn="0"/>
            <w:tcW w:w="3116" w:type="dxa"/>
          </w:tcPr>
          <w:p w14:paraId="423EC520" w14:textId="77777777" w:rsidR="006D0788" w:rsidRDefault="006D0788" w:rsidP="00DB25E6">
            <w:pPr>
              <w:rPr>
                <w:ins w:id="7449" w:author="Peter Arbogast [2]" w:date="2019-03-22T17:11:00Z"/>
              </w:rPr>
            </w:pPr>
            <w:ins w:id="7450" w:author="Peter Arbogast [2]" w:date="2019-03-22T17:11:00Z">
              <w:r w:rsidRPr="00A73389">
                <w:t>@sDataSourceID</w:t>
              </w:r>
            </w:ins>
          </w:p>
        </w:tc>
        <w:tc>
          <w:tcPr>
            <w:tcW w:w="3117" w:type="dxa"/>
          </w:tcPr>
          <w:p w14:paraId="7D1D27ED" w14:textId="77777777" w:rsidR="006D0788" w:rsidRDefault="006D0788" w:rsidP="00DB25E6">
            <w:pPr>
              <w:cnfStyle w:val="000000100000" w:firstRow="0" w:lastRow="0" w:firstColumn="0" w:lastColumn="0" w:oddVBand="0" w:evenVBand="0" w:oddHBand="1" w:evenHBand="0" w:firstRowFirstColumn="0" w:firstRowLastColumn="0" w:lastRowFirstColumn="0" w:lastRowLastColumn="0"/>
              <w:rPr>
                <w:ins w:id="7451" w:author="Peter Arbogast [2]" w:date="2019-03-22T17:11:00Z"/>
              </w:rPr>
            </w:pPr>
            <w:ins w:id="7452" w:author="Peter Arbogast [2]" w:date="2019-03-22T17:11:00Z">
              <w:r>
                <w:t>RayVentory</w:t>
              </w:r>
            </w:ins>
          </w:p>
        </w:tc>
        <w:tc>
          <w:tcPr>
            <w:tcW w:w="3117" w:type="dxa"/>
          </w:tcPr>
          <w:p w14:paraId="62919DFD" w14:textId="77777777" w:rsidR="006D0788" w:rsidRDefault="006D0788" w:rsidP="00DB25E6">
            <w:pPr>
              <w:cnfStyle w:val="000000100000" w:firstRow="0" w:lastRow="0" w:firstColumn="0" w:lastColumn="0" w:oddVBand="0" w:evenVBand="0" w:oddHBand="1" w:evenHBand="0" w:firstRowFirstColumn="0" w:firstRowLastColumn="0" w:lastRowFirstColumn="0" w:lastRowLastColumn="0"/>
              <w:rPr>
                <w:ins w:id="7453" w:author="Peter Arbogast [2]" w:date="2019-03-22T17:11:00Z"/>
              </w:rPr>
            </w:pPr>
            <w:ins w:id="7454" w:author="Peter Arbogast [2]" w:date="2019-03-22T17:11:00Z">
              <w:r>
                <w:t>Smarttrack Connector SourceID</w:t>
              </w:r>
            </w:ins>
          </w:p>
        </w:tc>
      </w:tr>
      <w:tr w:rsidR="006D0788" w14:paraId="09C35317" w14:textId="77777777" w:rsidTr="00DB25E6">
        <w:trPr>
          <w:ins w:id="7455" w:author="Peter Arbogast [2]" w:date="2019-03-22T17:11:00Z"/>
        </w:trPr>
        <w:tc>
          <w:tcPr>
            <w:cnfStyle w:val="001000000000" w:firstRow="0" w:lastRow="0" w:firstColumn="1" w:lastColumn="0" w:oddVBand="0" w:evenVBand="0" w:oddHBand="0" w:evenHBand="0" w:firstRowFirstColumn="0" w:firstRowLastColumn="0" w:lastRowFirstColumn="0" w:lastRowLastColumn="0"/>
            <w:tcW w:w="3116" w:type="dxa"/>
          </w:tcPr>
          <w:p w14:paraId="128C7C97" w14:textId="77777777" w:rsidR="006D0788" w:rsidRPr="00A73389" w:rsidRDefault="006D0788" w:rsidP="00DB25E6">
            <w:pPr>
              <w:rPr>
                <w:ins w:id="7456" w:author="Peter Arbogast [2]" w:date="2019-03-22T17:11:00Z"/>
              </w:rPr>
            </w:pPr>
            <w:ins w:id="7457" w:author="Peter Arbogast [2]" w:date="2019-03-22T17:11:00Z">
              <w:r w:rsidRPr="00A73389">
                <w:t>@bImportIDFQDN</w:t>
              </w:r>
            </w:ins>
          </w:p>
        </w:tc>
        <w:tc>
          <w:tcPr>
            <w:tcW w:w="3117" w:type="dxa"/>
          </w:tcPr>
          <w:p w14:paraId="32947144" w14:textId="77777777" w:rsidR="006D0788" w:rsidRDefault="006D0788" w:rsidP="00DB25E6">
            <w:pPr>
              <w:cnfStyle w:val="000000000000" w:firstRow="0" w:lastRow="0" w:firstColumn="0" w:lastColumn="0" w:oddVBand="0" w:evenVBand="0" w:oddHBand="0" w:evenHBand="0" w:firstRowFirstColumn="0" w:firstRowLastColumn="0" w:lastRowFirstColumn="0" w:lastRowLastColumn="0"/>
              <w:rPr>
                <w:ins w:id="7458" w:author="Peter Arbogast [2]" w:date="2019-03-22T17:11:00Z"/>
              </w:rPr>
            </w:pPr>
            <w:ins w:id="7459" w:author="Peter Arbogast [2]" w:date="2019-03-22T17:11:00Z">
              <w:r>
                <w:t>1</w:t>
              </w:r>
            </w:ins>
          </w:p>
        </w:tc>
        <w:tc>
          <w:tcPr>
            <w:tcW w:w="3117" w:type="dxa"/>
          </w:tcPr>
          <w:p w14:paraId="03CA1154" w14:textId="77777777" w:rsidR="006D0788" w:rsidRDefault="006D0788" w:rsidP="00DB25E6">
            <w:pPr>
              <w:cnfStyle w:val="000000000000" w:firstRow="0" w:lastRow="0" w:firstColumn="0" w:lastColumn="0" w:oddVBand="0" w:evenVBand="0" w:oddHBand="0" w:evenHBand="0" w:firstRowFirstColumn="0" w:firstRowLastColumn="0" w:lastRowFirstColumn="0" w:lastRowLastColumn="0"/>
              <w:rPr>
                <w:ins w:id="7460" w:author="Peter Arbogast [2]" w:date="2019-03-22T17:11:00Z"/>
              </w:rPr>
            </w:pPr>
            <w:ins w:id="7461" w:author="Peter Arbogast [2]" w:date="2019-03-22T17:11:00Z">
              <w:r>
                <w:t>0 = Use Hostname</w:t>
              </w:r>
            </w:ins>
          </w:p>
          <w:p w14:paraId="7A076BE6" w14:textId="77777777" w:rsidR="006D0788" w:rsidRDefault="006D0788" w:rsidP="00DB25E6">
            <w:pPr>
              <w:cnfStyle w:val="000000000000" w:firstRow="0" w:lastRow="0" w:firstColumn="0" w:lastColumn="0" w:oddVBand="0" w:evenVBand="0" w:oddHBand="0" w:evenHBand="0" w:firstRowFirstColumn="0" w:firstRowLastColumn="0" w:lastRowFirstColumn="0" w:lastRowLastColumn="0"/>
              <w:rPr>
                <w:ins w:id="7462" w:author="Peter Arbogast [2]" w:date="2019-03-22T17:11:00Z"/>
              </w:rPr>
            </w:pPr>
            <w:ins w:id="7463" w:author="Peter Arbogast [2]" w:date="2019-03-22T17:11:00Z">
              <w:r>
                <w:t>1 = Use FQDN</w:t>
              </w:r>
            </w:ins>
          </w:p>
        </w:tc>
      </w:tr>
      <w:tr w:rsidR="006D0788" w14:paraId="454AA61D" w14:textId="77777777" w:rsidTr="00DB25E6">
        <w:trPr>
          <w:cnfStyle w:val="000000100000" w:firstRow="0" w:lastRow="0" w:firstColumn="0" w:lastColumn="0" w:oddVBand="0" w:evenVBand="0" w:oddHBand="1" w:evenHBand="0" w:firstRowFirstColumn="0" w:firstRowLastColumn="0" w:lastRowFirstColumn="0" w:lastRowLastColumn="0"/>
          <w:ins w:id="7464" w:author="Peter Arbogast [2]" w:date="2019-03-22T17:13:00Z"/>
        </w:trPr>
        <w:tc>
          <w:tcPr>
            <w:cnfStyle w:val="001000000000" w:firstRow="0" w:lastRow="0" w:firstColumn="1" w:lastColumn="0" w:oddVBand="0" w:evenVBand="0" w:oddHBand="0" w:evenHBand="0" w:firstRowFirstColumn="0" w:firstRowLastColumn="0" w:lastRowFirstColumn="0" w:lastRowLastColumn="0"/>
            <w:tcW w:w="3116" w:type="dxa"/>
          </w:tcPr>
          <w:p w14:paraId="7C1E14BF" w14:textId="77777777" w:rsidR="006D0788" w:rsidRPr="00A73389" w:rsidRDefault="006D0788" w:rsidP="00DB25E6">
            <w:pPr>
              <w:rPr>
                <w:ins w:id="7465" w:author="Peter Arbogast [2]" w:date="2019-03-22T17:13:00Z"/>
              </w:rPr>
            </w:pPr>
            <w:ins w:id="7466" w:author="Peter Arbogast [2]" w:date="2019-03-22T17:13:00Z">
              <w:r>
                <w:t>@bNoUpdate</w:t>
              </w:r>
            </w:ins>
          </w:p>
        </w:tc>
        <w:tc>
          <w:tcPr>
            <w:tcW w:w="3117" w:type="dxa"/>
          </w:tcPr>
          <w:p w14:paraId="290EE025" w14:textId="77777777" w:rsidR="006D0788" w:rsidRDefault="006D0788" w:rsidP="00DB25E6">
            <w:pPr>
              <w:cnfStyle w:val="000000100000" w:firstRow="0" w:lastRow="0" w:firstColumn="0" w:lastColumn="0" w:oddVBand="0" w:evenVBand="0" w:oddHBand="1" w:evenHBand="0" w:firstRowFirstColumn="0" w:firstRowLastColumn="0" w:lastRowFirstColumn="0" w:lastRowLastColumn="0"/>
              <w:rPr>
                <w:ins w:id="7467" w:author="Peter Arbogast [2]" w:date="2019-03-22T17:13:00Z"/>
              </w:rPr>
            </w:pPr>
            <w:ins w:id="7468" w:author="Peter Arbogast [2]" w:date="2019-03-22T17:13:00Z">
              <w:r>
                <w:t>1</w:t>
              </w:r>
            </w:ins>
          </w:p>
        </w:tc>
        <w:tc>
          <w:tcPr>
            <w:tcW w:w="3117" w:type="dxa"/>
          </w:tcPr>
          <w:p w14:paraId="3AB9AF8D" w14:textId="77777777" w:rsidR="006D0788" w:rsidRDefault="006D0788" w:rsidP="00DB25E6">
            <w:pPr>
              <w:ind w:left="315" w:hanging="315"/>
              <w:cnfStyle w:val="000000100000" w:firstRow="0" w:lastRow="0" w:firstColumn="0" w:lastColumn="0" w:oddVBand="0" w:evenVBand="0" w:oddHBand="1" w:evenHBand="0" w:firstRowFirstColumn="0" w:firstRowLastColumn="0" w:lastRowFirstColumn="0" w:lastRowLastColumn="0"/>
              <w:rPr>
                <w:ins w:id="7469" w:author="Peter Arbogast [2]" w:date="2019-03-22T17:13:00Z"/>
              </w:rPr>
            </w:pPr>
            <w:ins w:id="7470" w:author="Peter Arbogast [2]" w:date="2019-03-22T17:13:00Z">
              <w:r>
                <w:t>0 = All Update Packages are shown</w:t>
              </w:r>
            </w:ins>
          </w:p>
          <w:p w14:paraId="00909256" w14:textId="77777777" w:rsidR="006D0788" w:rsidRDefault="006D0788" w:rsidP="00DB25E6">
            <w:pPr>
              <w:ind w:left="315" w:hanging="315"/>
              <w:cnfStyle w:val="000000100000" w:firstRow="0" w:lastRow="0" w:firstColumn="0" w:lastColumn="0" w:oddVBand="0" w:evenVBand="0" w:oddHBand="1" w:evenHBand="0" w:firstRowFirstColumn="0" w:firstRowLastColumn="0" w:lastRowFirstColumn="0" w:lastRowLastColumn="0"/>
              <w:rPr>
                <w:ins w:id="7471" w:author="Peter Arbogast [2]" w:date="2019-03-22T17:13:00Z"/>
              </w:rPr>
            </w:pPr>
            <w:ins w:id="7472" w:author="Peter Arbogast [2]" w:date="2019-03-22T17:13:00Z">
              <w:r>
                <w:t>1 = no Update Packages are shown</w:t>
              </w:r>
            </w:ins>
          </w:p>
        </w:tc>
      </w:tr>
      <w:tr w:rsidR="006D0788" w14:paraId="5BC59867" w14:textId="77777777" w:rsidTr="00DB25E6">
        <w:trPr>
          <w:ins w:id="7473" w:author="Peter Arbogast [2]" w:date="2019-03-22T17:11:00Z"/>
        </w:trPr>
        <w:tc>
          <w:tcPr>
            <w:cnfStyle w:val="001000000000" w:firstRow="0" w:lastRow="0" w:firstColumn="1" w:lastColumn="0" w:oddVBand="0" w:evenVBand="0" w:oddHBand="0" w:evenHBand="0" w:firstRowFirstColumn="0" w:firstRowLastColumn="0" w:lastRowFirstColumn="0" w:lastRowLastColumn="0"/>
            <w:tcW w:w="3116" w:type="dxa"/>
          </w:tcPr>
          <w:p w14:paraId="255748A3" w14:textId="77777777" w:rsidR="006D0788" w:rsidRPr="00A73389" w:rsidRDefault="006D0788" w:rsidP="00DB25E6">
            <w:pPr>
              <w:rPr>
                <w:ins w:id="7474" w:author="Peter Arbogast [2]" w:date="2019-03-22T17:11:00Z"/>
              </w:rPr>
            </w:pPr>
            <w:ins w:id="7475" w:author="Peter Arbogast [2]" w:date="2019-03-22T17:11:00Z">
              <w:r w:rsidRPr="00A73389">
                <w:t>@iLastSeenDays</w:t>
              </w:r>
            </w:ins>
          </w:p>
        </w:tc>
        <w:tc>
          <w:tcPr>
            <w:tcW w:w="3117" w:type="dxa"/>
          </w:tcPr>
          <w:p w14:paraId="208A604C" w14:textId="77777777" w:rsidR="006D0788" w:rsidRDefault="006D0788" w:rsidP="00DB25E6">
            <w:pPr>
              <w:cnfStyle w:val="000000000000" w:firstRow="0" w:lastRow="0" w:firstColumn="0" w:lastColumn="0" w:oddVBand="0" w:evenVBand="0" w:oddHBand="0" w:evenHBand="0" w:firstRowFirstColumn="0" w:firstRowLastColumn="0" w:lastRowFirstColumn="0" w:lastRowLastColumn="0"/>
              <w:rPr>
                <w:ins w:id="7476" w:author="Peter Arbogast [2]" w:date="2019-03-22T17:11:00Z"/>
              </w:rPr>
            </w:pPr>
            <w:ins w:id="7477" w:author="Peter Arbogast [2]" w:date="2019-03-22T17:11:00Z">
              <w:r>
                <w:t>90</w:t>
              </w:r>
            </w:ins>
          </w:p>
        </w:tc>
        <w:tc>
          <w:tcPr>
            <w:tcW w:w="3117" w:type="dxa"/>
          </w:tcPr>
          <w:p w14:paraId="779CF73B" w14:textId="77777777" w:rsidR="006D0788" w:rsidRDefault="006D0788" w:rsidP="00DB25E6">
            <w:pPr>
              <w:cnfStyle w:val="000000000000" w:firstRow="0" w:lastRow="0" w:firstColumn="0" w:lastColumn="0" w:oddVBand="0" w:evenVBand="0" w:oddHBand="0" w:evenHBand="0" w:firstRowFirstColumn="0" w:firstRowLastColumn="0" w:lastRowFirstColumn="0" w:lastRowLastColumn="0"/>
              <w:rPr>
                <w:ins w:id="7478" w:author="Peter Arbogast [2]" w:date="2019-03-22T17:11:00Z"/>
              </w:rPr>
            </w:pPr>
            <w:ins w:id="7479" w:author="Peter Arbogast [2]" w:date="2019-03-22T17:11:00Z">
              <w:r>
                <w:t>Last seen days, by default Inventories of the last 90 days</w:t>
              </w:r>
            </w:ins>
          </w:p>
        </w:tc>
      </w:tr>
    </w:tbl>
    <w:p w14:paraId="46749EEE" w14:textId="77777777" w:rsidR="006D0788" w:rsidRDefault="006D0788" w:rsidP="006D0788">
      <w:pPr>
        <w:rPr>
          <w:ins w:id="7480" w:author="Peter Arbogast [2]" w:date="2019-03-22T17:11:00Z"/>
        </w:rPr>
      </w:pPr>
    </w:p>
    <w:p w14:paraId="2CB00AF7" w14:textId="77777777" w:rsidR="006D0788" w:rsidRDefault="006D0788" w:rsidP="006D0788">
      <w:pPr>
        <w:rPr>
          <w:ins w:id="7481" w:author="Peter Arbogast [2]" w:date="2019-03-22T17:14:00Z"/>
        </w:rPr>
      </w:pPr>
      <w:ins w:id="7482" w:author="Peter Arbogast [2]" w:date="2019-03-22T17:14:00Z">
        <w:r>
          <w:t>Return:</w:t>
        </w:r>
      </w:ins>
    </w:p>
    <w:tbl>
      <w:tblPr>
        <w:tblStyle w:val="GridTable4"/>
        <w:tblW w:w="0" w:type="auto"/>
        <w:tblLook w:val="04A0" w:firstRow="1" w:lastRow="0" w:firstColumn="1" w:lastColumn="0" w:noHBand="0" w:noVBand="1"/>
      </w:tblPr>
      <w:tblGrid>
        <w:gridCol w:w="3116"/>
        <w:gridCol w:w="3117"/>
        <w:gridCol w:w="3117"/>
      </w:tblGrid>
      <w:tr w:rsidR="006D0788" w14:paraId="0D673D82" w14:textId="77777777" w:rsidTr="00DB25E6">
        <w:trPr>
          <w:cnfStyle w:val="100000000000" w:firstRow="1" w:lastRow="0" w:firstColumn="0" w:lastColumn="0" w:oddVBand="0" w:evenVBand="0" w:oddHBand="0" w:evenHBand="0" w:firstRowFirstColumn="0" w:firstRowLastColumn="0" w:lastRowFirstColumn="0" w:lastRowLastColumn="0"/>
          <w:ins w:id="7483" w:author="Peter Arbogast [2]" w:date="2019-03-22T17:14:00Z"/>
        </w:trPr>
        <w:tc>
          <w:tcPr>
            <w:cnfStyle w:val="001000000000" w:firstRow="0" w:lastRow="0" w:firstColumn="1" w:lastColumn="0" w:oddVBand="0" w:evenVBand="0" w:oddHBand="0" w:evenHBand="0" w:firstRowFirstColumn="0" w:firstRowLastColumn="0" w:lastRowFirstColumn="0" w:lastRowLastColumn="0"/>
            <w:tcW w:w="3116" w:type="dxa"/>
          </w:tcPr>
          <w:p w14:paraId="78A16976" w14:textId="77777777" w:rsidR="006D0788" w:rsidRDefault="006D0788" w:rsidP="00DB25E6">
            <w:pPr>
              <w:rPr>
                <w:ins w:id="7484" w:author="Peter Arbogast [2]" w:date="2019-03-22T17:14:00Z"/>
              </w:rPr>
            </w:pPr>
            <w:ins w:id="7485" w:author="Peter Arbogast [2]" w:date="2019-03-22T17:14:00Z">
              <w:r>
                <w:t>Colum name</w:t>
              </w:r>
            </w:ins>
          </w:p>
        </w:tc>
        <w:tc>
          <w:tcPr>
            <w:tcW w:w="3117" w:type="dxa"/>
          </w:tcPr>
          <w:p w14:paraId="6357DBDC" w14:textId="77777777" w:rsidR="006D0788" w:rsidRDefault="006D0788" w:rsidP="00DB25E6">
            <w:pPr>
              <w:cnfStyle w:val="100000000000" w:firstRow="1" w:lastRow="0" w:firstColumn="0" w:lastColumn="0" w:oddVBand="0" w:evenVBand="0" w:oddHBand="0" w:evenHBand="0" w:firstRowFirstColumn="0" w:firstRowLastColumn="0" w:lastRowFirstColumn="0" w:lastRowLastColumn="0"/>
              <w:rPr>
                <w:ins w:id="7486" w:author="Peter Arbogast [2]" w:date="2019-03-22T17:14:00Z"/>
              </w:rPr>
            </w:pPr>
            <w:ins w:id="7487" w:author="Peter Arbogast [2]" w:date="2019-03-22T17:14:00Z">
              <w:r>
                <w:t>Type</w:t>
              </w:r>
            </w:ins>
          </w:p>
        </w:tc>
        <w:tc>
          <w:tcPr>
            <w:tcW w:w="3117" w:type="dxa"/>
          </w:tcPr>
          <w:p w14:paraId="3C9A7AD6" w14:textId="77777777" w:rsidR="006D0788" w:rsidRDefault="006D0788" w:rsidP="00DB25E6">
            <w:pPr>
              <w:cnfStyle w:val="100000000000" w:firstRow="1" w:lastRow="0" w:firstColumn="0" w:lastColumn="0" w:oddVBand="0" w:evenVBand="0" w:oddHBand="0" w:evenHBand="0" w:firstRowFirstColumn="0" w:firstRowLastColumn="0" w:lastRowFirstColumn="0" w:lastRowLastColumn="0"/>
              <w:rPr>
                <w:ins w:id="7488" w:author="Peter Arbogast [2]" w:date="2019-03-22T17:14:00Z"/>
              </w:rPr>
            </w:pPr>
            <w:ins w:id="7489" w:author="Peter Arbogast [2]" w:date="2019-03-22T17:14:00Z">
              <w:r>
                <w:t>Description</w:t>
              </w:r>
            </w:ins>
          </w:p>
        </w:tc>
      </w:tr>
      <w:tr w:rsidR="006D0788" w14:paraId="09E3B0FA" w14:textId="77777777" w:rsidTr="00DB25E6">
        <w:trPr>
          <w:cnfStyle w:val="000000100000" w:firstRow="0" w:lastRow="0" w:firstColumn="0" w:lastColumn="0" w:oddVBand="0" w:evenVBand="0" w:oddHBand="1" w:evenHBand="0" w:firstRowFirstColumn="0" w:firstRowLastColumn="0" w:lastRowFirstColumn="0" w:lastRowLastColumn="0"/>
          <w:ins w:id="7490" w:author="Peter Arbogast [2]" w:date="2019-03-22T17:14:00Z"/>
        </w:trPr>
        <w:tc>
          <w:tcPr>
            <w:cnfStyle w:val="001000000000" w:firstRow="0" w:lastRow="0" w:firstColumn="1" w:lastColumn="0" w:oddVBand="0" w:evenVBand="0" w:oddHBand="0" w:evenHBand="0" w:firstRowFirstColumn="0" w:firstRowLastColumn="0" w:lastRowFirstColumn="0" w:lastRowLastColumn="0"/>
            <w:tcW w:w="3116" w:type="dxa"/>
          </w:tcPr>
          <w:p w14:paraId="4CAF6EEE" w14:textId="77777777" w:rsidR="006D0788" w:rsidRDefault="006D0788" w:rsidP="00DB25E6">
            <w:pPr>
              <w:rPr>
                <w:ins w:id="7491" w:author="Peter Arbogast [2]" w:date="2019-03-22T17:14:00Z"/>
              </w:rPr>
            </w:pPr>
            <w:ins w:id="7492" w:author="Peter Arbogast [2]" w:date="2019-03-22T17:14:00Z">
              <w:r>
                <w:t>import_id</w:t>
              </w:r>
            </w:ins>
          </w:p>
        </w:tc>
        <w:tc>
          <w:tcPr>
            <w:tcW w:w="3117" w:type="dxa"/>
          </w:tcPr>
          <w:p w14:paraId="013F7DFA" w14:textId="77777777" w:rsidR="006D0788" w:rsidRDefault="006D0788" w:rsidP="00DB25E6">
            <w:pPr>
              <w:cnfStyle w:val="000000100000" w:firstRow="0" w:lastRow="0" w:firstColumn="0" w:lastColumn="0" w:oddVBand="0" w:evenVBand="0" w:oddHBand="1" w:evenHBand="0" w:firstRowFirstColumn="0" w:firstRowLastColumn="0" w:lastRowFirstColumn="0" w:lastRowLastColumn="0"/>
              <w:rPr>
                <w:ins w:id="7493" w:author="Peter Arbogast [2]" w:date="2019-03-22T17:14:00Z"/>
              </w:rPr>
            </w:pPr>
            <w:ins w:id="7494" w:author="Peter Arbogast [2]" w:date="2019-03-22T17:14:00Z">
              <w:r>
                <w:t>NVARCHAR(255)</w:t>
              </w:r>
            </w:ins>
          </w:p>
        </w:tc>
        <w:tc>
          <w:tcPr>
            <w:tcW w:w="3117" w:type="dxa"/>
          </w:tcPr>
          <w:p w14:paraId="7BD0874E" w14:textId="77777777" w:rsidR="006D0788" w:rsidRDefault="006D0788" w:rsidP="00DB25E6">
            <w:pPr>
              <w:cnfStyle w:val="000000100000" w:firstRow="0" w:lastRow="0" w:firstColumn="0" w:lastColumn="0" w:oddVBand="0" w:evenVBand="0" w:oddHBand="1" w:evenHBand="0" w:firstRowFirstColumn="0" w:firstRowLastColumn="0" w:lastRowFirstColumn="0" w:lastRowLastColumn="0"/>
              <w:rPr>
                <w:ins w:id="7495" w:author="Peter Arbogast [2]" w:date="2019-03-22T17:14:00Z"/>
              </w:rPr>
            </w:pPr>
            <w:ins w:id="7496" w:author="Peter Arbogast [2]" w:date="2019-03-22T17:14:00Z">
              <w:r>
                <w:t>Hostname or FQDN depend on @bImportIDFQDN to Hostname or FQDN depend on @bImportIDFQDN or CluterName and more</w:t>
              </w:r>
            </w:ins>
          </w:p>
        </w:tc>
      </w:tr>
      <w:tr w:rsidR="006D0788" w14:paraId="4F4C504D" w14:textId="77777777" w:rsidTr="00DB25E6">
        <w:trPr>
          <w:ins w:id="7497" w:author="Peter Arbogast [2]" w:date="2019-03-22T17:14:00Z"/>
        </w:trPr>
        <w:tc>
          <w:tcPr>
            <w:cnfStyle w:val="001000000000" w:firstRow="0" w:lastRow="0" w:firstColumn="1" w:lastColumn="0" w:oddVBand="0" w:evenVBand="0" w:oddHBand="0" w:evenHBand="0" w:firstRowFirstColumn="0" w:firstRowLastColumn="0" w:lastRowFirstColumn="0" w:lastRowLastColumn="0"/>
            <w:tcW w:w="3116" w:type="dxa"/>
          </w:tcPr>
          <w:p w14:paraId="7F092C93" w14:textId="77777777" w:rsidR="006D0788" w:rsidRDefault="006D0788" w:rsidP="00DB25E6">
            <w:pPr>
              <w:rPr>
                <w:ins w:id="7498" w:author="Peter Arbogast [2]" w:date="2019-03-22T17:14:00Z"/>
              </w:rPr>
            </w:pPr>
            <w:ins w:id="7499" w:author="Peter Arbogast [2]" w:date="2019-03-22T17:14:00Z">
              <w:r>
                <w:t>import_data_source_id</w:t>
              </w:r>
            </w:ins>
          </w:p>
        </w:tc>
        <w:tc>
          <w:tcPr>
            <w:tcW w:w="3117" w:type="dxa"/>
          </w:tcPr>
          <w:p w14:paraId="1E0007BA" w14:textId="77777777" w:rsidR="006D0788" w:rsidRDefault="006D0788" w:rsidP="00DB25E6">
            <w:pPr>
              <w:cnfStyle w:val="000000000000" w:firstRow="0" w:lastRow="0" w:firstColumn="0" w:lastColumn="0" w:oddVBand="0" w:evenVBand="0" w:oddHBand="0" w:evenHBand="0" w:firstRowFirstColumn="0" w:firstRowLastColumn="0" w:lastRowFirstColumn="0" w:lastRowLastColumn="0"/>
              <w:rPr>
                <w:ins w:id="7500" w:author="Peter Arbogast [2]" w:date="2019-03-22T17:14:00Z"/>
              </w:rPr>
            </w:pPr>
            <w:ins w:id="7501" w:author="Peter Arbogast [2]" w:date="2019-03-22T17:14:00Z">
              <w:r>
                <w:t>NVARCHAR(50)</w:t>
              </w:r>
            </w:ins>
          </w:p>
        </w:tc>
        <w:tc>
          <w:tcPr>
            <w:tcW w:w="3117" w:type="dxa"/>
          </w:tcPr>
          <w:p w14:paraId="02353C05" w14:textId="77777777" w:rsidR="006D0788" w:rsidRDefault="006D0788" w:rsidP="00DB25E6">
            <w:pPr>
              <w:cnfStyle w:val="000000000000" w:firstRow="0" w:lastRow="0" w:firstColumn="0" w:lastColumn="0" w:oddVBand="0" w:evenVBand="0" w:oddHBand="0" w:evenHBand="0" w:firstRowFirstColumn="0" w:firstRowLastColumn="0" w:lastRowFirstColumn="0" w:lastRowLastColumn="0"/>
              <w:rPr>
                <w:ins w:id="7502" w:author="Peter Arbogast [2]" w:date="2019-03-22T17:14:00Z"/>
              </w:rPr>
            </w:pPr>
            <w:ins w:id="7503" w:author="Peter Arbogast [2]" w:date="2019-03-22T17:14:00Z">
              <w:r>
                <w:t>Value of @sDataSourceID</w:t>
              </w:r>
            </w:ins>
          </w:p>
        </w:tc>
      </w:tr>
      <w:tr w:rsidR="006D0788" w14:paraId="41459DAE" w14:textId="77777777" w:rsidTr="00DB25E6">
        <w:trPr>
          <w:cnfStyle w:val="000000100000" w:firstRow="0" w:lastRow="0" w:firstColumn="0" w:lastColumn="0" w:oddVBand="0" w:evenVBand="0" w:oddHBand="1" w:evenHBand="0" w:firstRowFirstColumn="0" w:firstRowLastColumn="0" w:lastRowFirstColumn="0" w:lastRowLastColumn="0"/>
          <w:ins w:id="7504" w:author="Peter Arbogast [2]" w:date="2019-03-22T17:14:00Z"/>
        </w:trPr>
        <w:tc>
          <w:tcPr>
            <w:cnfStyle w:val="001000000000" w:firstRow="0" w:lastRow="0" w:firstColumn="1" w:lastColumn="0" w:oddVBand="0" w:evenVBand="0" w:oddHBand="0" w:evenHBand="0" w:firstRowFirstColumn="0" w:firstRowLastColumn="0" w:lastRowFirstColumn="0" w:lastRowLastColumn="0"/>
            <w:tcW w:w="3116" w:type="dxa"/>
          </w:tcPr>
          <w:p w14:paraId="294B77C3" w14:textId="54A644BC" w:rsidR="006D0788" w:rsidRDefault="006D0788" w:rsidP="00DB25E6">
            <w:pPr>
              <w:rPr>
                <w:ins w:id="7505" w:author="Peter Arbogast [2]" w:date="2019-03-22T17:14:00Z"/>
              </w:rPr>
            </w:pPr>
            <w:ins w:id="7506" w:author="Peter Arbogast [2]" w:date="2019-03-22T17:14:00Z">
              <w:r>
                <w:t>generic_key</w:t>
              </w:r>
            </w:ins>
          </w:p>
        </w:tc>
        <w:tc>
          <w:tcPr>
            <w:tcW w:w="3117" w:type="dxa"/>
          </w:tcPr>
          <w:p w14:paraId="4F3E3015" w14:textId="6CA2B8F8" w:rsidR="006D0788" w:rsidRDefault="006D0788" w:rsidP="00DB25E6">
            <w:pPr>
              <w:cnfStyle w:val="000000100000" w:firstRow="0" w:lastRow="0" w:firstColumn="0" w:lastColumn="0" w:oddVBand="0" w:evenVBand="0" w:oddHBand="1" w:evenHBand="0" w:firstRowFirstColumn="0" w:firstRowLastColumn="0" w:lastRowFirstColumn="0" w:lastRowLastColumn="0"/>
              <w:rPr>
                <w:ins w:id="7507" w:author="Peter Arbogast [2]" w:date="2019-03-22T17:14:00Z"/>
              </w:rPr>
            </w:pPr>
            <w:ins w:id="7508" w:author="Peter Arbogast [2]" w:date="2019-03-22T17:14:00Z">
              <w:r>
                <w:t>NVARCHAR(255)</w:t>
              </w:r>
            </w:ins>
          </w:p>
        </w:tc>
        <w:tc>
          <w:tcPr>
            <w:tcW w:w="3117" w:type="dxa"/>
          </w:tcPr>
          <w:p w14:paraId="1FC770F8" w14:textId="77777777" w:rsidR="006D0788" w:rsidRDefault="006D0788" w:rsidP="00DB25E6">
            <w:pPr>
              <w:cnfStyle w:val="000000100000" w:firstRow="0" w:lastRow="0" w:firstColumn="0" w:lastColumn="0" w:oddVBand="0" w:evenVBand="0" w:oddHBand="1" w:evenHBand="0" w:firstRowFirstColumn="0" w:firstRowLastColumn="0" w:lastRowFirstColumn="0" w:lastRowLastColumn="0"/>
              <w:rPr>
                <w:ins w:id="7509" w:author="Peter Arbogast [2]" w:date="2019-03-22T17:14:00Z"/>
              </w:rPr>
            </w:pPr>
          </w:p>
        </w:tc>
      </w:tr>
      <w:tr w:rsidR="006D0788" w14:paraId="37C98ACF" w14:textId="77777777" w:rsidTr="00DB25E6">
        <w:trPr>
          <w:ins w:id="7510" w:author="Peter Arbogast [2]" w:date="2019-03-22T17:14:00Z"/>
        </w:trPr>
        <w:tc>
          <w:tcPr>
            <w:cnfStyle w:val="001000000000" w:firstRow="0" w:lastRow="0" w:firstColumn="1" w:lastColumn="0" w:oddVBand="0" w:evenVBand="0" w:oddHBand="0" w:evenHBand="0" w:firstRowFirstColumn="0" w:firstRowLastColumn="0" w:lastRowFirstColumn="0" w:lastRowLastColumn="0"/>
            <w:tcW w:w="3116" w:type="dxa"/>
          </w:tcPr>
          <w:p w14:paraId="4180E524" w14:textId="334CFB7F" w:rsidR="006D0788" w:rsidRDefault="006D0788" w:rsidP="00DB25E6">
            <w:pPr>
              <w:rPr>
                <w:ins w:id="7511" w:author="Peter Arbogast [2]" w:date="2019-03-22T17:14:00Z"/>
              </w:rPr>
            </w:pPr>
            <w:ins w:id="7512" w:author="Peter Arbogast [2]" w:date="2019-03-22T17:14:00Z">
              <w:r>
                <w:t>description</w:t>
              </w:r>
            </w:ins>
          </w:p>
        </w:tc>
        <w:tc>
          <w:tcPr>
            <w:tcW w:w="3117" w:type="dxa"/>
          </w:tcPr>
          <w:p w14:paraId="08E36EF2" w14:textId="231BD1A0" w:rsidR="006D0788" w:rsidRDefault="006D0788" w:rsidP="00DB25E6">
            <w:pPr>
              <w:cnfStyle w:val="000000000000" w:firstRow="0" w:lastRow="0" w:firstColumn="0" w:lastColumn="0" w:oddVBand="0" w:evenVBand="0" w:oddHBand="0" w:evenHBand="0" w:firstRowFirstColumn="0" w:firstRowLastColumn="0" w:lastRowFirstColumn="0" w:lastRowLastColumn="0"/>
              <w:rPr>
                <w:ins w:id="7513" w:author="Peter Arbogast [2]" w:date="2019-03-22T17:14:00Z"/>
              </w:rPr>
            </w:pPr>
            <w:ins w:id="7514" w:author="Peter Arbogast [2]" w:date="2019-03-22T17:15:00Z">
              <w:r>
                <w:t>NVARCHAR(255)</w:t>
              </w:r>
            </w:ins>
          </w:p>
        </w:tc>
        <w:tc>
          <w:tcPr>
            <w:tcW w:w="3117" w:type="dxa"/>
          </w:tcPr>
          <w:p w14:paraId="1823FDBA" w14:textId="77777777" w:rsidR="006D0788" w:rsidRDefault="006D0788" w:rsidP="00DB25E6">
            <w:pPr>
              <w:cnfStyle w:val="000000000000" w:firstRow="0" w:lastRow="0" w:firstColumn="0" w:lastColumn="0" w:oddVBand="0" w:evenVBand="0" w:oddHBand="0" w:evenHBand="0" w:firstRowFirstColumn="0" w:firstRowLastColumn="0" w:lastRowFirstColumn="0" w:lastRowLastColumn="0"/>
              <w:rPr>
                <w:ins w:id="7515" w:author="Peter Arbogast [2]" w:date="2019-03-22T17:14:00Z"/>
              </w:rPr>
            </w:pPr>
          </w:p>
        </w:tc>
      </w:tr>
      <w:tr w:rsidR="006D0788" w14:paraId="40FB1D20" w14:textId="77777777" w:rsidTr="00DB25E6">
        <w:trPr>
          <w:cnfStyle w:val="000000100000" w:firstRow="0" w:lastRow="0" w:firstColumn="0" w:lastColumn="0" w:oddVBand="0" w:evenVBand="0" w:oddHBand="1" w:evenHBand="0" w:firstRowFirstColumn="0" w:firstRowLastColumn="0" w:lastRowFirstColumn="0" w:lastRowLastColumn="0"/>
          <w:ins w:id="7516" w:author="Peter Arbogast [2]" w:date="2019-03-22T17:14:00Z"/>
        </w:trPr>
        <w:tc>
          <w:tcPr>
            <w:cnfStyle w:val="001000000000" w:firstRow="0" w:lastRow="0" w:firstColumn="1" w:lastColumn="0" w:oddVBand="0" w:evenVBand="0" w:oddHBand="0" w:evenHBand="0" w:firstRowFirstColumn="0" w:firstRowLastColumn="0" w:lastRowFirstColumn="0" w:lastRowLastColumn="0"/>
            <w:tcW w:w="3116" w:type="dxa"/>
          </w:tcPr>
          <w:p w14:paraId="3DB17490" w14:textId="06F75669" w:rsidR="006D0788" w:rsidRDefault="004839B6" w:rsidP="00DB25E6">
            <w:pPr>
              <w:rPr>
                <w:ins w:id="7517" w:author="Peter Arbogast [2]" w:date="2019-03-22T17:14:00Z"/>
              </w:rPr>
            </w:pPr>
            <w:ins w:id="7518" w:author="Peter Arbogast [2]" w:date="2019-03-22T17:15:00Z">
              <w:r>
                <w:t>P</w:t>
              </w:r>
            </w:ins>
            <w:ins w:id="7519" w:author="Peter Arbogast [2]" w:date="2019-03-22T17:14:00Z">
              <w:r w:rsidR="006D0788">
                <w:t>ublisher</w:t>
              </w:r>
            </w:ins>
          </w:p>
        </w:tc>
        <w:tc>
          <w:tcPr>
            <w:tcW w:w="3117" w:type="dxa"/>
          </w:tcPr>
          <w:p w14:paraId="5BD199F1" w14:textId="77777777" w:rsidR="006D0788" w:rsidRDefault="006D0788" w:rsidP="00DB25E6">
            <w:pPr>
              <w:cnfStyle w:val="000000100000" w:firstRow="0" w:lastRow="0" w:firstColumn="0" w:lastColumn="0" w:oddVBand="0" w:evenVBand="0" w:oddHBand="1" w:evenHBand="0" w:firstRowFirstColumn="0" w:firstRowLastColumn="0" w:lastRowFirstColumn="0" w:lastRowLastColumn="0"/>
              <w:rPr>
                <w:ins w:id="7520" w:author="Peter Arbogast [2]" w:date="2019-03-22T17:14:00Z"/>
              </w:rPr>
            </w:pPr>
            <w:ins w:id="7521" w:author="Peter Arbogast [2]" w:date="2019-03-22T17:14:00Z">
              <w:r>
                <w:t>NVARCHAR(255)</w:t>
              </w:r>
            </w:ins>
          </w:p>
        </w:tc>
        <w:tc>
          <w:tcPr>
            <w:tcW w:w="3117" w:type="dxa"/>
          </w:tcPr>
          <w:p w14:paraId="130BA665" w14:textId="77777777" w:rsidR="006D0788" w:rsidRDefault="006D0788" w:rsidP="00DB25E6">
            <w:pPr>
              <w:cnfStyle w:val="000000100000" w:firstRow="0" w:lastRow="0" w:firstColumn="0" w:lastColumn="0" w:oddVBand="0" w:evenVBand="0" w:oddHBand="1" w:evenHBand="0" w:firstRowFirstColumn="0" w:firstRowLastColumn="0" w:lastRowFirstColumn="0" w:lastRowLastColumn="0"/>
              <w:rPr>
                <w:ins w:id="7522" w:author="Peter Arbogast [2]" w:date="2019-03-22T17:14:00Z"/>
              </w:rPr>
            </w:pPr>
          </w:p>
        </w:tc>
      </w:tr>
      <w:tr w:rsidR="006D0788" w14:paraId="6CBDEDFC" w14:textId="77777777" w:rsidTr="00DB25E6">
        <w:trPr>
          <w:ins w:id="7523" w:author="Peter Arbogast [2]" w:date="2019-03-22T17:14:00Z"/>
        </w:trPr>
        <w:tc>
          <w:tcPr>
            <w:cnfStyle w:val="001000000000" w:firstRow="0" w:lastRow="0" w:firstColumn="1" w:lastColumn="0" w:oddVBand="0" w:evenVBand="0" w:oddHBand="0" w:evenHBand="0" w:firstRowFirstColumn="0" w:firstRowLastColumn="0" w:lastRowFirstColumn="0" w:lastRowLastColumn="0"/>
            <w:tcW w:w="3116" w:type="dxa"/>
          </w:tcPr>
          <w:p w14:paraId="7C992372" w14:textId="63FBE969" w:rsidR="006D0788" w:rsidRPr="00CF4502" w:rsidRDefault="004839B6" w:rsidP="00DB25E6">
            <w:pPr>
              <w:rPr>
                <w:ins w:id="7524" w:author="Peter Arbogast [2]" w:date="2019-03-22T17:14:00Z"/>
                <w:lang w:val="de-DE"/>
              </w:rPr>
            </w:pPr>
            <w:ins w:id="7525" w:author="Peter Arbogast [2]" w:date="2019-03-22T17:15:00Z">
              <w:r>
                <w:t>P</w:t>
              </w:r>
            </w:ins>
            <w:ins w:id="7526" w:author="Peter Arbogast [2]" w:date="2019-03-22T17:14:00Z">
              <w:r w:rsidR="006D0788">
                <w:t>roduct</w:t>
              </w:r>
            </w:ins>
          </w:p>
        </w:tc>
        <w:tc>
          <w:tcPr>
            <w:tcW w:w="3117" w:type="dxa"/>
          </w:tcPr>
          <w:p w14:paraId="19F1CFEA" w14:textId="77777777" w:rsidR="006D0788" w:rsidRDefault="006D0788" w:rsidP="00DB25E6">
            <w:pPr>
              <w:cnfStyle w:val="000000000000" w:firstRow="0" w:lastRow="0" w:firstColumn="0" w:lastColumn="0" w:oddVBand="0" w:evenVBand="0" w:oddHBand="0" w:evenHBand="0" w:firstRowFirstColumn="0" w:firstRowLastColumn="0" w:lastRowFirstColumn="0" w:lastRowLastColumn="0"/>
              <w:rPr>
                <w:ins w:id="7527" w:author="Peter Arbogast [2]" w:date="2019-03-22T17:14:00Z"/>
              </w:rPr>
            </w:pPr>
            <w:ins w:id="7528" w:author="Peter Arbogast [2]" w:date="2019-03-22T17:14:00Z">
              <w:r>
                <w:t>NVARCHAR(255)</w:t>
              </w:r>
            </w:ins>
          </w:p>
        </w:tc>
        <w:tc>
          <w:tcPr>
            <w:tcW w:w="3117" w:type="dxa"/>
          </w:tcPr>
          <w:p w14:paraId="6CC21574" w14:textId="77777777" w:rsidR="006D0788" w:rsidRDefault="006D0788" w:rsidP="00DB25E6">
            <w:pPr>
              <w:cnfStyle w:val="000000000000" w:firstRow="0" w:lastRow="0" w:firstColumn="0" w:lastColumn="0" w:oddVBand="0" w:evenVBand="0" w:oddHBand="0" w:evenHBand="0" w:firstRowFirstColumn="0" w:firstRowLastColumn="0" w:lastRowFirstColumn="0" w:lastRowLastColumn="0"/>
              <w:rPr>
                <w:ins w:id="7529" w:author="Peter Arbogast [2]" w:date="2019-03-22T17:14:00Z"/>
              </w:rPr>
            </w:pPr>
          </w:p>
        </w:tc>
      </w:tr>
      <w:tr w:rsidR="006D0788" w14:paraId="459CB7D3" w14:textId="77777777" w:rsidTr="00DB25E6">
        <w:trPr>
          <w:cnfStyle w:val="000000100000" w:firstRow="0" w:lastRow="0" w:firstColumn="0" w:lastColumn="0" w:oddVBand="0" w:evenVBand="0" w:oddHBand="1" w:evenHBand="0" w:firstRowFirstColumn="0" w:firstRowLastColumn="0" w:lastRowFirstColumn="0" w:lastRowLastColumn="0"/>
          <w:ins w:id="7530" w:author="Peter Arbogast [2]" w:date="2019-03-22T17:14:00Z"/>
        </w:trPr>
        <w:tc>
          <w:tcPr>
            <w:cnfStyle w:val="001000000000" w:firstRow="0" w:lastRow="0" w:firstColumn="1" w:lastColumn="0" w:oddVBand="0" w:evenVBand="0" w:oddHBand="0" w:evenHBand="0" w:firstRowFirstColumn="0" w:firstRowLastColumn="0" w:lastRowFirstColumn="0" w:lastRowLastColumn="0"/>
            <w:tcW w:w="3116" w:type="dxa"/>
          </w:tcPr>
          <w:p w14:paraId="4D5FDDA6" w14:textId="77777777" w:rsidR="006D0788" w:rsidRDefault="006D0788" w:rsidP="00DB25E6">
            <w:pPr>
              <w:rPr>
                <w:ins w:id="7531" w:author="Peter Arbogast [2]" w:date="2019-03-22T17:14:00Z"/>
              </w:rPr>
            </w:pPr>
            <w:ins w:id="7532" w:author="Peter Arbogast [2]" w:date="2019-03-22T17:14:00Z">
              <w:r>
                <w:t>product_version</w:t>
              </w:r>
            </w:ins>
          </w:p>
        </w:tc>
        <w:tc>
          <w:tcPr>
            <w:tcW w:w="3117" w:type="dxa"/>
          </w:tcPr>
          <w:p w14:paraId="71C701F1" w14:textId="77777777" w:rsidR="006D0788" w:rsidRDefault="006D0788" w:rsidP="00DB25E6">
            <w:pPr>
              <w:cnfStyle w:val="000000100000" w:firstRow="0" w:lastRow="0" w:firstColumn="0" w:lastColumn="0" w:oddVBand="0" w:evenVBand="0" w:oddHBand="1" w:evenHBand="0" w:firstRowFirstColumn="0" w:firstRowLastColumn="0" w:lastRowFirstColumn="0" w:lastRowLastColumn="0"/>
              <w:rPr>
                <w:ins w:id="7533" w:author="Peter Arbogast [2]" w:date="2019-03-22T17:14:00Z"/>
              </w:rPr>
            </w:pPr>
            <w:ins w:id="7534" w:author="Peter Arbogast [2]" w:date="2019-03-22T17:14:00Z">
              <w:r>
                <w:t>NVARCHAR(255)</w:t>
              </w:r>
            </w:ins>
          </w:p>
        </w:tc>
        <w:tc>
          <w:tcPr>
            <w:tcW w:w="3117" w:type="dxa"/>
            <w:tcBorders>
              <w:bottom w:val="single" w:sz="4" w:space="0" w:color="666666" w:themeColor="text1" w:themeTint="99"/>
            </w:tcBorders>
          </w:tcPr>
          <w:p w14:paraId="7AA2762E" w14:textId="77777777" w:rsidR="006D0788" w:rsidRDefault="006D0788" w:rsidP="00DB25E6">
            <w:pPr>
              <w:cnfStyle w:val="000000100000" w:firstRow="0" w:lastRow="0" w:firstColumn="0" w:lastColumn="0" w:oddVBand="0" w:evenVBand="0" w:oddHBand="1" w:evenHBand="0" w:firstRowFirstColumn="0" w:firstRowLastColumn="0" w:lastRowFirstColumn="0" w:lastRowLastColumn="0"/>
              <w:rPr>
                <w:ins w:id="7535" w:author="Peter Arbogast [2]" w:date="2019-03-22T17:14:00Z"/>
              </w:rPr>
            </w:pPr>
          </w:p>
        </w:tc>
      </w:tr>
      <w:tr w:rsidR="006D0788" w14:paraId="7989FD3A" w14:textId="77777777" w:rsidTr="00DB25E6">
        <w:trPr>
          <w:ins w:id="7536" w:author="Peter Arbogast [2]" w:date="2019-03-22T17:15:00Z"/>
        </w:trPr>
        <w:tc>
          <w:tcPr>
            <w:cnfStyle w:val="001000000000" w:firstRow="0" w:lastRow="0" w:firstColumn="1" w:lastColumn="0" w:oddVBand="0" w:evenVBand="0" w:oddHBand="0" w:evenHBand="0" w:firstRowFirstColumn="0" w:firstRowLastColumn="0" w:lastRowFirstColumn="0" w:lastRowLastColumn="0"/>
            <w:tcW w:w="3116" w:type="dxa"/>
          </w:tcPr>
          <w:p w14:paraId="69260DBD" w14:textId="6C1B535E" w:rsidR="006D0788" w:rsidRDefault="006D0788" w:rsidP="00DB25E6">
            <w:pPr>
              <w:rPr>
                <w:ins w:id="7537" w:author="Peter Arbogast [2]" w:date="2019-03-22T17:15:00Z"/>
              </w:rPr>
            </w:pPr>
            <w:ins w:id="7538" w:author="Peter Arbogast [2]" w:date="2019-03-22T17:15:00Z">
              <w:r>
                <w:t>quantity</w:t>
              </w:r>
            </w:ins>
          </w:p>
        </w:tc>
        <w:tc>
          <w:tcPr>
            <w:tcW w:w="3117" w:type="dxa"/>
          </w:tcPr>
          <w:p w14:paraId="73EA0CC2" w14:textId="4AA83527" w:rsidR="006D0788" w:rsidRDefault="006D0788" w:rsidP="00DB25E6">
            <w:pPr>
              <w:cnfStyle w:val="000000000000" w:firstRow="0" w:lastRow="0" w:firstColumn="0" w:lastColumn="0" w:oddVBand="0" w:evenVBand="0" w:oddHBand="0" w:evenHBand="0" w:firstRowFirstColumn="0" w:firstRowLastColumn="0" w:lastRowFirstColumn="0" w:lastRowLastColumn="0"/>
              <w:rPr>
                <w:ins w:id="7539" w:author="Peter Arbogast [2]" w:date="2019-03-22T17:15:00Z"/>
              </w:rPr>
            </w:pPr>
            <w:ins w:id="7540" w:author="Peter Arbogast [2]" w:date="2019-03-22T17:15:00Z">
              <w:r>
                <w:t>NVARCHAR(3)</w:t>
              </w:r>
            </w:ins>
          </w:p>
        </w:tc>
        <w:tc>
          <w:tcPr>
            <w:tcW w:w="3117" w:type="dxa"/>
            <w:tcBorders>
              <w:bottom w:val="single" w:sz="4" w:space="0" w:color="666666" w:themeColor="text1" w:themeTint="99"/>
            </w:tcBorders>
          </w:tcPr>
          <w:p w14:paraId="74F86D67" w14:textId="77777777" w:rsidR="006D0788" w:rsidRDefault="006D0788" w:rsidP="00DB25E6">
            <w:pPr>
              <w:cnfStyle w:val="000000000000" w:firstRow="0" w:lastRow="0" w:firstColumn="0" w:lastColumn="0" w:oddVBand="0" w:evenVBand="0" w:oddHBand="0" w:evenHBand="0" w:firstRowFirstColumn="0" w:firstRowLastColumn="0" w:lastRowFirstColumn="0" w:lastRowLastColumn="0"/>
              <w:rPr>
                <w:ins w:id="7541" w:author="Peter Arbogast [2]" w:date="2019-03-22T17:15:00Z"/>
              </w:rPr>
            </w:pPr>
          </w:p>
        </w:tc>
      </w:tr>
      <w:tr w:rsidR="006D0788" w14:paraId="4F6F53AC" w14:textId="77777777" w:rsidTr="00DB25E6">
        <w:trPr>
          <w:cnfStyle w:val="000000100000" w:firstRow="0" w:lastRow="0" w:firstColumn="0" w:lastColumn="0" w:oddVBand="0" w:evenVBand="0" w:oddHBand="1" w:evenHBand="0" w:firstRowFirstColumn="0" w:firstRowLastColumn="0" w:lastRowFirstColumn="0" w:lastRowLastColumn="0"/>
          <w:ins w:id="7542" w:author="Peter Arbogast [2]" w:date="2019-03-22T17:14:00Z"/>
        </w:trPr>
        <w:tc>
          <w:tcPr>
            <w:cnfStyle w:val="001000000000" w:firstRow="0" w:lastRow="0" w:firstColumn="1" w:lastColumn="0" w:oddVBand="0" w:evenVBand="0" w:oddHBand="0" w:evenHBand="0" w:firstRowFirstColumn="0" w:firstRowLastColumn="0" w:lastRowFirstColumn="0" w:lastRowLastColumn="0"/>
            <w:tcW w:w="3116" w:type="dxa"/>
          </w:tcPr>
          <w:p w14:paraId="7F3148B8" w14:textId="77777777" w:rsidR="006D0788" w:rsidRDefault="006D0788" w:rsidP="00DB25E6">
            <w:pPr>
              <w:rPr>
                <w:ins w:id="7543" w:author="Peter Arbogast [2]" w:date="2019-03-22T17:14:00Z"/>
              </w:rPr>
            </w:pPr>
            <w:ins w:id="7544" w:author="Peter Arbogast [2]" w:date="2019-03-22T17:14:00Z">
              <w:r>
                <w:t>import_device_id</w:t>
              </w:r>
            </w:ins>
          </w:p>
        </w:tc>
        <w:tc>
          <w:tcPr>
            <w:tcW w:w="3117" w:type="dxa"/>
          </w:tcPr>
          <w:p w14:paraId="20BFC709" w14:textId="77777777" w:rsidR="006D0788" w:rsidRDefault="006D0788" w:rsidP="00DB25E6">
            <w:pPr>
              <w:cnfStyle w:val="000000100000" w:firstRow="0" w:lastRow="0" w:firstColumn="0" w:lastColumn="0" w:oddVBand="0" w:evenVBand="0" w:oddHBand="1" w:evenHBand="0" w:firstRowFirstColumn="0" w:firstRowLastColumn="0" w:lastRowFirstColumn="0" w:lastRowLastColumn="0"/>
              <w:rPr>
                <w:ins w:id="7545" w:author="Peter Arbogast [2]" w:date="2019-03-22T17:14:00Z"/>
              </w:rPr>
            </w:pPr>
            <w:ins w:id="7546" w:author="Peter Arbogast [2]" w:date="2019-03-22T17:14:00Z">
              <w:r>
                <w:t>NVARCHAR(125)</w:t>
              </w:r>
            </w:ins>
          </w:p>
        </w:tc>
        <w:tc>
          <w:tcPr>
            <w:tcW w:w="3117" w:type="dxa"/>
            <w:tcBorders>
              <w:bottom w:val="single" w:sz="4" w:space="0" w:color="666666" w:themeColor="text1" w:themeTint="99"/>
            </w:tcBorders>
          </w:tcPr>
          <w:p w14:paraId="78437869" w14:textId="77777777" w:rsidR="006D0788" w:rsidRDefault="006D0788" w:rsidP="00DB25E6">
            <w:pPr>
              <w:cnfStyle w:val="000000100000" w:firstRow="0" w:lastRow="0" w:firstColumn="0" w:lastColumn="0" w:oddVBand="0" w:evenVBand="0" w:oddHBand="1" w:evenHBand="0" w:firstRowFirstColumn="0" w:firstRowLastColumn="0" w:lastRowFirstColumn="0" w:lastRowLastColumn="0"/>
              <w:rPr>
                <w:ins w:id="7547" w:author="Peter Arbogast [2]" w:date="2019-03-22T17:14:00Z"/>
              </w:rPr>
            </w:pPr>
            <w:ins w:id="7548" w:author="Peter Arbogast [2]" w:date="2019-03-22T17:14:00Z">
              <w:r>
                <w:t xml:space="preserve">Import_device_id from witch this sowfware element is. </w:t>
              </w:r>
            </w:ins>
          </w:p>
        </w:tc>
      </w:tr>
      <w:tr w:rsidR="006D0788" w14:paraId="57B7699E" w14:textId="77777777" w:rsidTr="00DB25E6">
        <w:trPr>
          <w:ins w:id="7549" w:author="Peter Arbogast [2]" w:date="2019-03-22T17:16:00Z"/>
        </w:trPr>
        <w:tc>
          <w:tcPr>
            <w:cnfStyle w:val="001000000000" w:firstRow="0" w:lastRow="0" w:firstColumn="1" w:lastColumn="0" w:oddVBand="0" w:evenVBand="0" w:oddHBand="0" w:evenHBand="0" w:firstRowFirstColumn="0" w:firstRowLastColumn="0" w:lastRowFirstColumn="0" w:lastRowLastColumn="0"/>
            <w:tcW w:w="3116" w:type="dxa"/>
          </w:tcPr>
          <w:p w14:paraId="0CD512C1" w14:textId="2A32CCEB" w:rsidR="006D0788" w:rsidRDefault="006D0788" w:rsidP="00DB25E6">
            <w:pPr>
              <w:rPr>
                <w:ins w:id="7550" w:author="Peter Arbogast [2]" w:date="2019-03-22T17:16:00Z"/>
              </w:rPr>
            </w:pPr>
            <w:ins w:id="7551" w:author="Peter Arbogast [2]" w:date="2019-03-22T17:16:00Z">
              <w:r>
                <w:t>import_account_id</w:t>
              </w:r>
            </w:ins>
          </w:p>
        </w:tc>
        <w:tc>
          <w:tcPr>
            <w:tcW w:w="3117" w:type="dxa"/>
          </w:tcPr>
          <w:p w14:paraId="653D2817" w14:textId="7A83EF28" w:rsidR="006D0788" w:rsidRDefault="006D0788" w:rsidP="00DB25E6">
            <w:pPr>
              <w:cnfStyle w:val="000000000000" w:firstRow="0" w:lastRow="0" w:firstColumn="0" w:lastColumn="0" w:oddVBand="0" w:evenVBand="0" w:oddHBand="0" w:evenHBand="0" w:firstRowFirstColumn="0" w:firstRowLastColumn="0" w:lastRowFirstColumn="0" w:lastRowLastColumn="0"/>
              <w:rPr>
                <w:ins w:id="7552" w:author="Peter Arbogast [2]" w:date="2019-03-22T17:16:00Z"/>
              </w:rPr>
            </w:pPr>
            <w:ins w:id="7553" w:author="Peter Arbogast [2]" w:date="2019-03-22T17:16:00Z">
              <w:r>
                <w:t>NVARCHAR(125)</w:t>
              </w:r>
            </w:ins>
          </w:p>
        </w:tc>
        <w:tc>
          <w:tcPr>
            <w:tcW w:w="3117" w:type="dxa"/>
            <w:tcBorders>
              <w:bottom w:val="single" w:sz="4" w:space="0" w:color="666666" w:themeColor="text1" w:themeTint="99"/>
            </w:tcBorders>
          </w:tcPr>
          <w:p w14:paraId="7637DA1C" w14:textId="77777777" w:rsidR="006D0788" w:rsidRDefault="006D0788" w:rsidP="00DB25E6">
            <w:pPr>
              <w:cnfStyle w:val="000000000000" w:firstRow="0" w:lastRow="0" w:firstColumn="0" w:lastColumn="0" w:oddVBand="0" w:evenVBand="0" w:oddHBand="0" w:evenHBand="0" w:firstRowFirstColumn="0" w:firstRowLastColumn="0" w:lastRowFirstColumn="0" w:lastRowLastColumn="0"/>
              <w:rPr>
                <w:ins w:id="7554" w:author="Peter Arbogast [2]" w:date="2019-03-22T17:16:00Z"/>
              </w:rPr>
            </w:pPr>
          </w:p>
        </w:tc>
      </w:tr>
      <w:tr w:rsidR="006D0788" w14:paraId="1FBEC830" w14:textId="77777777" w:rsidTr="00DB25E6">
        <w:trPr>
          <w:cnfStyle w:val="000000100000" w:firstRow="0" w:lastRow="0" w:firstColumn="0" w:lastColumn="0" w:oddVBand="0" w:evenVBand="0" w:oddHBand="1" w:evenHBand="0" w:firstRowFirstColumn="0" w:firstRowLastColumn="0" w:lastRowFirstColumn="0" w:lastRowLastColumn="0"/>
          <w:ins w:id="7555" w:author="Peter Arbogast [2]" w:date="2019-03-22T17:14:00Z"/>
        </w:trPr>
        <w:tc>
          <w:tcPr>
            <w:cnfStyle w:val="001000000000" w:firstRow="0" w:lastRow="0" w:firstColumn="1" w:lastColumn="0" w:oddVBand="0" w:evenVBand="0" w:oddHBand="0" w:evenHBand="0" w:firstRowFirstColumn="0" w:firstRowLastColumn="0" w:lastRowFirstColumn="0" w:lastRowLastColumn="0"/>
            <w:tcW w:w="3116" w:type="dxa"/>
          </w:tcPr>
          <w:p w14:paraId="7CE9CD50" w14:textId="77777777" w:rsidR="006D0788" w:rsidRDefault="006D0788" w:rsidP="00DB25E6">
            <w:pPr>
              <w:rPr>
                <w:ins w:id="7556" w:author="Peter Arbogast [2]" w:date="2019-03-22T17:14:00Z"/>
              </w:rPr>
            </w:pPr>
            <w:ins w:id="7557" w:author="Peter Arbogast [2]" w:date="2019-03-22T17:14:00Z">
              <w:r>
                <w:t>installation_date</w:t>
              </w:r>
            </w:ins>
          </w:p>
        </w:tc>
        <w:tc>
          <w:tcPr>
            <w:tcW w:w="3117" w:type="dxa"/>
          </w:tcPr>
          <w:p w14:paraId="3076827B" w14:textId="77777777" w:rsidR="006D0788" w:rsidRDefault="006D0788" w:rsidP="00DB25E6">
            <w:pPr>
              <w:cnfStyle w:val="000000100000" w:firstRow="0" w:lastRow="0" w:firstColumn="0" w:lastColumn="0" w:oddVBand="0" w:evenVBand="0" w:oddHBand="1" w:evenHBand="0" w:firstRowFirstColumn="0" w:firstRowLastColumn="0" w:lastRowFirstColumn="0" w:lastRowLastColumn="0"/>
              <w:rPr>
                <w:ins w:id="7558" w:author="Peter Arbogast [2]" w:date="2019-03-22T17:14:00Z"/>
              </w:rPr>
            </w:pPr>
            <w:ins w:id="7559" w:author="Peter Arbogast [2]" w:date="2019-03-22T17:14:00Z">
              <w:r>
                <w:t>NVARCHAR(10)</w:t>
              </w:r>
            </w:ins>
          </w:p>
        </w:tc>
        <w:tc>
          <w:tcPr>
            <w:tcW w:w="3117" w:type="dxa"/>
            <w:tcBorders>
              <w:top w:val="single" w:sz="4" w:space="0" w:color="666666" w:themeColor="text1" w:themeTint="99"/>
              <w:bottom w:val="single" w:sz="4" w:space="0" w:color="666666" w:themeColor="text1" w:themeTint="99"/>
            </w:tcBorders>
          </w:tcPr>
          <w:p w14:paraId="4D786B72" w14:textId="77777777" w:rsidR="006D0788" w:rsidRDefault="006D0788" w:rsidP="00DB25E6">
            <w:pPr>
              <w:cnfStyle w:val="000000100000" w:firstRow="0" w:lastRow="0" w:firstColumn="0" w:lastColumn="0" w:oddVBand="0" w:evenVBand="0" w:oddHBand="1" w:evenHBand="0" w:firstRowFirstColumn="0" w:firstRowLastColumn="0" w:lastRowFirstColumn="0" w:lastRowLastColumn="0"/>
              <w:rPr>
                <w:ins w:id="7560" w:author="Peter Arbogast [2]" w:date="2019-03-22T17:14:00Z"/>
              </w:rPr>
            </w:pPr>
            <w:ins w:id="7561" w:author="Peter Arbogast [2]" w:date="2019-03-22T17:14:00Z">
              <w:r>
                <w:t>Format dd.mm.YYYY</w:t>
              </w:r>
            </w:ins>
          </w:p>
        </w:tc>
      </w:tr>
      <w:tr w:rsidR="00DB25E6" w14:paraId="35542965" w14:textId="77777777" w:rsidTr="00DB25E6">
        <w:trPr>
          <w:ins w:id="7562" w:author="Peter Arbogast [2]" w:date="2019-03-22T17:26:00Z"/>
        </w:trPr>
        <w:tc>
          <w:tcPr>
            <w:cnfStyle w:val="001000000000" w:firstRow="0" w:lastRow="0" w:firstColumn="1" w:lastColumn="0" w:oddVBand="0" w:evenVBand="0" w:oddHBand="0" w:evenHBand="0" w:firstRowFirstColumn="0" w:firstRowLastColumn="0" w:lastRowFirstColumn="0" w:lastRowLastColumn="0"/>
            <w:tcW w:w="3116" w:type="dxa"/>
          </w:tcPr>
          <w:p w14:paraId="5630A456" w14:textId="0EAA8467" w:rsidR="00DB25E6" w:rsidRDefault="00DB25E6" w:rsidP="00DB25E6">
            <w:pPr>
              <w:rPr>
                <w:ins w:id="7563" w:author="Peter Arbogast [2]" w:date="2019-03-22T17:26:00Z"/>
              </w:rPr>
            </w:pPr>
            <w:ins w:id="7564" w:author="Peter Arbogast [2]" w:date="2019-03-22T17:26:00Z">
              <w:r>
                <w:t>instance_</w:t>
              </w:r>
            </w:ins>
            <w:ins w:id="7565" w:author="Peter Arbogast [2]" w:date="2019-03-22T17:27:00Z">
              <w:r>
                <w:t>name</w:t>
              </w:r>
            </w:ins>
          </w:p>
        </w:tc>
        <w:tc>
          <w:tcPr>
            <w:tcW w:w="3117" w:type="dxa"/>
          </w:tcPr>
          <w:p w14:paraId="231D526F" w14:textId="42E9C29D" w:rsidR="00DB25E6" w:rsidRDefault="00DB25E6" w:rsidP="00DB25E6">
            <w:pPr>
              <w:cnfStyle w:val="000000000000" w:firstRow="0" w:lastRow="0" w:firstColumn="0" w:lastColumn="0" w:oddVBand="0" w:evenVBand="0" w:oddHBand="0" w:evenHBand="0" w:firstRowFirstColumn="0" w:firstRowLastColumn="0" w:lastRowFirstColumn="0" w:lastRowLastColumn="0"/>
              <w:rPr>
                <w:ins w:id="7566" w:author="Peter Arbogast [2]" w:date="2019-03-22T17:26:00Z"/>
              </w:rPr>
            </w:pPr>
            <w:ins w:id="7567" w:author="Peter Arbogast [2]" w:date="2019-03-22T17:27:00Z">
              <w:r>
                <w:t>NVARCHAR(255)</w:t>
              </w:r>
            </w:ins>
          </w:p>
        </w:tc>
        <w:tc>
          <w:tcPr>
            <w:tcW w:w="3117" w:type="dxa"/>
            <w:tcBorders>
              <w:top w:val="single" w:sz="4" w:space="0" w:color="666666" w:themeColor="text1" w:themeTint="99"/>
              <w:bottom w:val="single" w:sz="4" w:space="0" w:color="666666" w:themeColor="text1" w:themeTint="99"/>
            </w:tcBorders>
          </w:tcPr>
          <w:p w14:paraId="36F021F9" w14:textId="77777777" w:rsidR="00DB25E6" w:rsidRDefault="00DB25E6" w:rsidP="00DB25E6">
            <w:pPr>
              <w:cnfStyle w:val="000000000000" w:firstRow="0" w:lastRow="0" w:firstColumn="0" w:lastColumn="0" w:oddVBand="0" w:evenVBand="0" w:oddHBand="0" w:evenHBand="0" w:firstRowFirstColumn="0" w:firstRowLastColumn="0" w:lastRowFirstColumn="0" w:lastRowLastColumn="0"/>
              <w:rPr>
                <w:ins w:id="7568" w:author="Peter Arbogast [2]" w:date="2019-03-22T17:26:00Z"/>
              </w:rPr>
            </w:pPr>
          </w:p>
        </w:tc>
      </w:tr>
    </w:tbl>
    <w:p w14:paraId="75128FC2" w14:textId="77777777" w:rsidR="006D0788" w:rsidRDefault="006D0788" w:rsidP="006D0788">
      <w:pPr>
        <w:rPr>
          <w:ins w:id="7569" w:author="Peter Arbogast [2]" w:date="2019-03-22T17:14:00Z"/>
        </w:rPr>
      </w:pPr>
    </w:p>
    <w:p w14:paraId="27DF2971" w14:textId="77777777" w:rsidR="006D0788" w:rsidRDefault="006D0788" w:rsidP="006D0788">
      <w:pPr>
        <w:rPr>
          <w:ins w:id="7570" w:author="Peter Arbogast [2]" w:date="2019-03-22T17:11:00Z"/>
        </w:rPr>
      </w:pPr>
    </w:p>
    <w:p w14:paraId="37458E32" w14:textId="481DB039" w:rsidR="006D0788" w:rsidRDefault="006D0788" w:rsidP="006D0788">
      <w:pPr>
        <w:rPr>
          <w:ins w:id="7571" w:author="Peter Arbogast [2]" w:date="2019-03-22T17:11:00Z"/>
        </w:rPr>
      </w:pPr>
      <w:ins w:id="7572" w:author="Peter Arbogast [2]" w:date="2019-03-22T17:11:00Z">
        <w:r>
          <w:t>If Temp Table #</w:t>
        </w:r>
        <w:r w:rsidRPr="00D263E1">
          <w:t>csp_aspera_connector_</w:t>
        </w:r>
        <w:r>
          <w:t>software_</w:t>
        </w:r>
      </w:ins>
      <w:ins w:id="7573" w:author="Peter Arbogast [2]" w:date="2019-03-22T17:16:00Z">
        <w:r>
          <w:t>generic_othersw</w:t>
        </w:r>
      </w:ins>
      <w:ins w:id="7574" w:author="Peter Arbogast [2]" w:date="2019-03-22T17:11:00Z">
        <w:r>
          <w:t xml:space="preserve"> exist, the Data will not shown. It will put into this table.</w:t>
        </w:r>
      </w:ins>
    </w:p>
    <w:p w14:paraId="4575138A" w14:textId="77777777" w:rsidR="00541E1D" w:rsidRDefault="00541E1D">
      <w:pPr>
        <w:rPr>
          <w:ins w:id="7575" w:author="Peter Arbogast" w:date="2019-06-13T14:02:00Z"/>
        </w:rPr>
      </w:pPr>
      <w:ins w:id="7576" w:author="Peter Arbogast" w:date="2019-06-13T14:02:00Z">
        <w:r>
          <w:t>Used by:</w:t>
        </w:r>
      </w:ins>
    </w:p>
    <w:p w14:paraId="6FBCF5A3" w14:textId="1EA96FFB" w:rsidR="00DB25E6" w:rsidRDefault="00541E1D" w:rsidP="00541E1D">
      <w:pPr>
        <w:pStyle w:val="ListParagraph"/>
        <w:numPr>
          <w:ilvl w:val="0"/>
          <w:numId w:val="2"/>
        </w:numPr>
        <w:rPr>
          <w:ins w:id="7577" w:author="Peter Arbogast [2]" w:date="2019-03-22T17:25:00Z"/>
        </w:rPr>
        <w:pPrChange w:id="7578" w:author="Peter Arbogast" w:date="2019-06-13T14:02:00Z">
          <w:pPr/>
        </w:pPrChange>
      </w:pPr>
      <w:moveToRangeStart w:id="7579" w:author="Peter Arbogast" w:date="2019-06-13T14:02:00Z" w:name="move11326963"/>
      <w:moveTo w:id="7580" w:author="Peter Arbogast" w:date="2019-06-13T14:02:00Z">
        <w:r>
          <w:t>Store Procedure Used by Aspera Connector 500_raynet_software_generic</w:t>
        </w:r>
        <w:del w:id="7581" w:author="Peter Arbogast" w:date="2019-06-13T14:02:00Z">
          <w:r w:rsidDel="00541E1D">
            <w:delText>_othersw</w:delText>
          </w:r>
        </w:del>
        <w:r>
          <w:t>.xml</w:t>
        </w:r>
      </w:moveTo>
      <w:moveToRangeEnd w:id="7579"/>
      <w:ins w:id="7582" w:author="Peter Arbogast" w:date="2019-06-13T14:02:00Z">
        <w:r>
          <w:t xml:space="preserve"> </w:t>
        </w:r>
      </w:ins>
      <w:ins w:id="7583" w:author="Peter Arbogast [2]" w:date="2019-03-22T17:25:00Z">
        <w:r w:rsidR="00DB25E6">
          <w:br w:type="page"/>
        </w:r>
      </w:ins>
    </w:p>
    <w:p w14:paraId="0FC45419" w14:textId="01C2951D" w:rsidR="00DB25E6" w:rsidRDefault="00DB25E6" w:rsidP="00DB25E6">
      <w:pPr>
        <w:pStyle w:val="Heading3"/>
        <w:numPr>
          <w:ilvl w:val="2"/>
          <w:numId w:val="1"/>
        </w:numPr>
        <w:ind w:left="709"/>
        <w:rPr>
          <w:ins w:id="7584" w:author="Peter Arbogast [2]" w:date="2019-03-22T17:25:00Z"/>
        </w:rPr>
      </w:pPr>
      <w:bookmarkStart w:id="7585" w:name="_Toc11337042"/>
      <w:ins w:id="7586" w:author="Peter Arbogast [2]" w:date="2019-03-22T17:25:00Z">
        <w:r w:rsidRPr="00936A98">
          <w:lastRenderedPageBreak/>
          <w:t>csp_aspera_connector_software_</w:t>
        </w:r>
        <w:r>
          <w:t>generic_os</w:t>
        </w:r>
        <w:bookmarkEnd w:id="7585"/>
      </w:ins>
    </w:p>
    <w:p w14:paraId="79DAF5A8" w14:textId="749FA722" w:rsidR="00DB25E6" w:rsidRDefault="00DB25E6" w:rsidP="00DB25E6">
      <w:pPr>
        <w:rPr>
          <w:ins w:id="7587" w:author="Peter Arbogast [2]" w:date="2019-03-22T17:25:00Z"/>
        </w:rPr>
      </w:pPr>
      <w:ins w:id="7588" w:author="Peter Arbogast [2]" w:date="2019-03-22T17:25:00Z">
        <w:del w:id="7589" w:author="Peter Arbogast" w:date="2019-06-13T14:02:00Z">
          <w:r w:rsidDel="00541E1D">
            <w:delText>Store Procedure Used by Aspera Connector 500_raynet_software_generic_os.xml</w:delText>
          </w:r>
        </w:del>
      </w:ins>
      <w:ins w:id="7590" w:author="Peter Arbogast" w:date="2019-06-13T14:02:00Z">
        <w:r w:rsidR="00541E1D">
          <w:t>Get all OS Softwa</w:t>
        </w:r>
      </w:ins>
      <w:ins w:id="7591" w:author="Peter Arbogast" w:date="2019-06-13T14:03:00Z">
        <w:r w:rsidR="00541E1D">
          <w:t>re Information for Aspera, this will put as Generic Information.</w:t>
        </w:r>
      </w:ins>
    </w:p>
    <w:p w14:paraId="600F1F2C" w14:textId="05A78563" w:rsidR="00DB25E6" w:rsidRDefault="00DB25E6" w:rsidP="00DB25E6">
      <w:pPr>
        <w:rPr>
          <w:ins w:id="7592" w:author="Peter Arbogast [2]" w:date="2019-03-22T17:25:00Z"/>
        </w:rPr>
      </w:pPr>
      <w:ins w:id="7593" w:author="Peter Arbogast [2]" w:date="2019-03-22T17:25:00Z">
        <w:r>
          <w:t xml:space="preserve">This shows all </w:t>
        </w:r>
      </w:ins>
      <w:ins w:id="7594" w:author="Peter Arbogast [2]" w:date="2019-03-22T17:27:00Z">
        <w:r w:rsidR="004839B6">
          <w:t>OS</w:t>
        </w:r>
      </w:ins>
      <w:ins w:id="7595" w:author="Peter Arbogast [2]" w:date="2019-03-22T17:25:00Z">
        <w:r>
          <w:t xml:space="preserve"> Information</w:t>
        </w:r>
      </w:ins>
    </w:p>
    <w:p w14:paraId="3F2BBF9D" w14:textId="77777777" w:rsidR="00DB25E6" w:rsidRDefault="00DB25E6" w:rsidP="00DB25E6">
      <w:pPr>
        <w:rPr>
          <w:ins w:id="7596" w:author="Peter Arbogast [2]" w:date="2019-03-22T17:25:00Z"/>
        </w:rPr>
      </w:pPr>
      <w:ins w:id="7597" w:author="Peter Arbogast [2]" w:date="2019-03-22T17:25:00Z">
        <w:r>
          <w:t>Parameter:</w:t>
        </w:r>
      </w:ins>
    </w:p>
    <w:tbl>
      <w:tblPr>
        <w:tblStyle w:val="GridTable4"/>
        <w:tblW w:w="0" w:type="auto"/>
        <w:tblLook w:val="04A0" w:firstRow="1" w:lastRow="0" w:firstColumn="1" w:lastColumn="0" w:noHBand="0" w:noVBand="1"/>
      </w:tblPr>
      <w:tblGrid>
        <w:gridCol w:w="3116"/>
        <w:gridCol w:w="3117"/>
        <w:gridCol w:w="3117"/>
      </w:tblGrid>
      <w:tr w:rsidR="00DB25E6" w14:paraId="4F1CF918" w14:textId="77777777" w:rsidTr="00DB25E6">
        <w:trPr>
          <w:cnfStyle w:val="100000000000" w:firstRow="1" w:lastRow="0" w:firstColumn="0" w:lastColumn="0" w:oddVBand="0" w:evenVBand="0" w:oddHBand="0" w:evenHBand="0" w:firstRowFirstColumn="0" w:firstRowLastColumn="0" w:lastRowFirstColumn="0" w:lastRowLastColumn="0"/>
          <w:ins w:id="7598" w:author="Peter Arbogast [2]" w:date="2019-03-22T17:25:00Z"/>
        </w:trPr>
        <w:tc>
          <w:tcPr>
            <w:cnfStyle w:val="001000000000" w:firstRow="0" w:lastRow="0" w:firstColumn="1" w:lastColumn="0" w:oddVBand="0" w:evenVBand="0" w:oddHBand="0" w:evenHBand="0" w:firstRowFirstColumn="0" w:firstRowLastColumn="0" w:lastRowFirstColumn="0" w:lastRowLastColumn="0"/>
            <w:tcW w:w="3116" w:type="dxa"/>
          </w:tcPr>
          <w:p w14:paraId="0C62C1B4" w14:textId="77777777" w:rsidR="00DB25E6" w:rsidRDefault="00DB25E6" w:rsidP="00DB25E6">
            <w:pPr>
              <w:rPr>
                <w:ins w:id="7599" w:author="Peter Arbogast [2]" w:date="2019-03-22T17:25:00Z"/>
              </w:rPr>
            </w:pPr>
            <w:ins w:id="7600" w:author="Peter Arbogast [2]" w:date="2019-03-22T17:25:00Z">
              <w:r>
                <w:t>Parameter</w:t>
              </w:r>
            </w:ins>
          </w:p>
        </w:tc>
        <w:tc>
          <w:tcPr>
            <w:tcW w:w="3117" w:type="dxa"/>
          </w:tcPr>
          <w:p w14:paraId="43ADDDCC" w14:textId="77777777" w:rsidR="00DB25E6" w:rsidRDefault="00DB25E6" w:rsidP="00DB25E6">
            <w:pPr>
              <w:cnfStyle w:val="100000000000" w:firstRow="1" w:lastRow="0" w:firstColumn="0" w:lastColumn="0" w:oddVBand="0" w:evenVBand="0" w:oddHBand="0" w:evenHBand="0" w:firstRowFirstColumn="0" w:firstRowLastColumn="0" w:lastRowFirstColumn="0" w:lastRowLastColumn="0"/>
              <w:rPr>
                <w:ins w:id="7601" w:author="Peter Arbogast [2]" w:date="2019-03-22T17:25:00Z"/>
              </w:rPr>
            </w:pPr>
            <w:ins w:id="7602" w:author="Peter Arbogast [2]" w:date="2019-03-22T17:25:00Z">
              <w:r>
                <w:t>Default value</w:t>
              </w:r>
            </w:ins>
          </w:p>
        </w:tc>
        <w:tc>
          <w:tcPr>
            <w:tcW w:w="3117" w:type="dxa"/>
          </w:tcPr>
          <w:p w14:paraId="0022B8EC" w14:textId="77777777" w:rsidR="00DB25E6" w:rsidRDefault="00DB25E6" w:rsidP="00DB25E6">
            <w:pPr>
              <w:cnfStyle w:val="100000000000" w:firstRow="1" w:lastRow="0" w:firstColumn="0" w:lastColumn="0" w:oddVBand="0" w:evenVBand="0" w:oddHBand="0" w:evenHBand="0" w:firstRowFirstColumn="0" w:firstRowLastColumn="0" w:lastRowFirstColumn="0" w:lastRowLastColumn="0"/>
              <w:rPr>
                <w:ins w:id="7603" w:author="Peter Arbogast [2]" w:date="2019-03-22T17:25:00Z"/>
              </w:rPr>
            </w:pPr>
            <w:ins w:id="7604" w:author="Peter Arbogast [2]" w:date="2019-03-22T17:25:00Z">
              <w:r>
                <w:t>Description</w:t>
              </w:r>
            </w:ins>
          </w:p>
        </w:tc>
      </w:tr>
      <w:tr w:rsidR="00DB25E6" w14:paraId="5C853304" w14:textId="77777777" w:rsidTr="00DB25E6">
        <w:trPr>
          <w:cnfStyle w:val="000000100000" w:firstRow="0" w:lastRow="0" w:firstColumn="0" w:lastColumn="0" w:oddVBand="0" w:evenVBand="0" w:oddHBand="1" w:evenHBand="0" w:firstRowFirstColumn="0" w:firstRowLastColumn="0" w:lastRowFirstColumn="0" w:lastRowLastColumn="0"/>
          <w:ins w:id="7605" w:author="Peter Arbogast [2]" w:date="2019-03-22T17:25:00Z"/>
        </w:trPr>
        <w:tc>
          <w:tcPr>
            <w:cnfStyle w:val="001000000000" w:firstRow="0" w:lastRow="0" w:firstColumn="1" w:lastColumn="0" w:oddVBand="0" w:evenVBand="0" w:oddHBand="0" w:evenHBand="0" w:firstRowFirstColumn="0" w:firstRowLastColumn="0" w:lastRowFirstColumn="0" w:lastRowLastColumn="0"/>
            <w:tcW w:w="3116" w:type="dxa"/>
          </w:tcPr>
          <w:p w14:paraId="258CF2E0" w14:textId="77777777" w:rsidR="00DB25E6" w:rsidRDefault="00DB25E6" w:rsidP="00DB25E6">
            <w:pPr>
              <w:rPr>
                <w:ins w:id="7606" w:author="Peter Arbogast [2]" w:date="2019-03-22T17:25:00Z"/>
              </w:rPr>
            </w:pPr>
            <w:ins w:id="7607" w:author="Peter Arbogast [2]" w:date="2019-03-22T17:25:00Z">
              <w:r w:rsidRPr="00A73389">
                <w:t>@sDataSourceID</w:t>
              </w:r>
            </w:ins>
          </w:p>
        </w:tc>
        <w:tc>
          <w:tcPr>
            <w:tcW w:w="3117" w:type="dxa"/>
          </w:tcPr>
          <w:p w14:paraId="2B4E457B" w14:textId="77777777" w:rsidR="00DB25E6" w:rsidRDefault="00DB25E6" w:rsidP="00DB25E6">
            <w:pPr>
              <w:cnfStyle w:val="000000100000" w:firstRow="0" w:lastRow="0" w:firstColumn="0" w:lastColumn="0" w:oddVBand="0" w:evenVBand="0" w:oddHBand="1" w:evenHBand="0" w:firstRowFirstColumn="0" w:firstRowLastColumn="0" w:lastRowFirstColumn="0" w:lastRowLastColumn="0"/>
              <w:rPr>
                <w:ins w:id="7608" w:author="Peter Arbogast [2]" w:date="2019-03-22T17:25:00Z"/>
              </w:rPr>
            </w:pPr>
            <w:ins w:id="7609" w:author="Peter Arbogast [2]" w:date="2019-03-22T17:25:00Z">
              <w:r>
                <w:t>RayVentory</w:t>
              </w:r>
            </w:ins>
          </w:p>
        </w:tc>
        <w:tc>
          <w:tcPr>
            <w:tcW w:w="3117" w:type="dxa"/>
          </w:tcPr>
          <w:p w14:paraId="74CC4BCF" w14:textId="77777777" w:rsidR="00DB25E6" w:rsidRDefault="00DB25E6" w:rsidP="00DB25E6">
            <w:pPr>
              <w:cnfStyle w:val="000000100000" w:firstRow="0" w:lastRow="0" w:firstColumn="0" w:lastColumn="0" w:oddVBand="0" w:evenVBand="0" w:oddHBand="1" w:evenHBand="0" w:firstRowFirstColumn="0" w:firstRowLastColumn="0" w:lastRowFirstColumn="0" w:lastRowLastColumn="0"/>
              <w:rPr>
                <w:ins w:id="7610" w:author="Peter Arbogast [2]" w:date="2019-03-22T17:25:00Z"/>
              </w:rPr>
            </w:pPr>
            <w:ins w:id="7611" w:author="Peter Arbogast [2]" w:date="2019-03-22T17:25:00Z">
              <w:r>
                <w:t>Smarttrack Connector SourceID</w:t>
              </w:r>
            </w:ins>
          </w:p>
        </w:tc>
      </w:tr>
      <w:tr w:rsidR="00DB25E6" w14:paraId="4E7DD516" w14:textId="77777777" w:rsidTr="00DB25E6">
        <w:trPr>
          <w:ins w:id="7612" w:author="Peter Arbogast [2]" w:date="2019-03-22T17:25:00Z"/>
        </w:trPr>
        <w:tc>
          <w:tcPr>
            <w:cnfStyle w:val="001000000000" w:firstRow="0" w:lastRow="0" w:firstColumn="1" w:lastColumn="0" w:oddVBand="0" w:evenVBand="0" w:oddHBand="0" w:evenHBand="0" w:firstRowFirstColumn="0" w:firstRowLastColumn="0" w:lastRowFirstColumn="0" w:lastRowLastColumn="0"/>
            <w:tcW w:w="3116" w:type="dxa"/>
          </w:tcPr>
          <w:p w14:paraId="7D03132A" w14:textId="77777777" w:rsidR="00DB25E6" w:rsidRPr="00A73389" w:rsidRDefault="00DB25E6" w:rsidP="00DB25E6">
            <w:pPr>
              <w:rPr>
                <w:ins w:id="7613" w:author="Peter Arbogast [2]" w:date="2019-03-22T17:25:00Z"/>
              </w:rPr>
            </w:pPr>
            <w:ins w:id="7614" w:author="Peter Arbogast [2]" w:date="2019-03-22T17:25:00Z">
              <w:r w:rsidRPr="00A73389">
                <w:t>@bImportIDFQDN</w:t>
              </w:r>
            </w:ins>
          </w:p>
        </w:tc>
        <w:tc>
          <w:tcPr>
            <w:tcW w:w="3117" w:type="dxa"/>
          </w:tcPr>
          <w:p w14:paraId="7A0335FB" w14:textId="77777777" w:rsidR="00DB25E6" w:rsidRDefault="00DB25E6" w:rsidP="00DB25E6">
            <w:pPr>
              <w:cnfStyle w:val="000000000000" w:firstRow="0" w:lastRow="0" w:firstColumn="0" w:lastColumn="0" w:oddVBand="0" w:evenVBand="0" w:oddHBand="0" w:evenHBand="0" w:firstRowFirstColumn="0" w:firstRowLastColumn="0" w:lastRowFirstColumn="0" w:lastRowLastColumn="0"/>
              <w:rPr>
                <w:ins w:id="7615" w:author="Peter Arbogast [2]" w:date="2019-03-22T17:25:00Z"/>
              </w:rPr>
            </w:pPr>
            <w:ins w:id="7616" w:author="Peter Arbogast [2]" w:date="2019-03-22T17:25:00Z">
              <w:r>
                <w:t>1</w:t>
              </w:r>
            </w:ins>
          </w:p>
        </w:tc>
        <w:tc>
          <w:tcPr>
            <w:tcW w:w="3117" w:type="dxa"/>
          </w:tcPr>
          <w:p w14:paraId="683AC49C" w14:textId="77777777" w:rsidR="00DB25E6" w:rsidRDefault="00DB25E6" w:rsidP="00DB25E6">
            <w:pPr>
              <w:cnfStyle w:val="000000000000" w:firstRow="0" w:lastRow="0" w:firstColumn="0" w:lastColumn="0" w:oddVBand="0" w:evenVBand="0" w:oddHBand="0" w:evenHBand="0" w:firstRowFirstColumn="0" w:firstRowLastColumn="0" w:lastRowFirstColumn="0" w:lastRowLastColumn="0"/>
              <w:rPr>
                <w:ins w:id="7617" w:author="Peter Arbogast [2]" w:date="2019-03-22T17:25:00Z"/>
              </w:rPr>
            </w:pPr>
            <w:ins w:id="7618" w:author="Peter Arbogast [2]" w:date="2019-03-22T17:25:00Z">
              <w:r>
                <w:t>0 = Use Hostname</w:t>
              </w:r>
            </w:ins>
          </w:p>
          <w:p w14:paraId="31957A33" w14:textId="77777777" w:rsidR="00DB25E6" w:rsidRDefault="00DB25E6" w:rsidP="00DB25E6">
            <w:pPr>
              <w:cnfStyle w:val="000000000000" w:firstRow="0" w:lastRow="0" w:firstColumn="0" w:lastColumn="0" w:oddVBand="0" w:evenVBand="0" w:oddHBand="0" w:evenHBand="0" w:firstRowFirstColumn="0" w:firstRowLastColumn="0" w:lastRowFirstColumn="0" w:lastRowLastColumn="0"/>
              <w:rPr>
                <w:ins w:id="7619" w:author="Peter Arbogast [2]" w:date="2019-03-22T17:25:00Z"/>
              </w:rPr>
            </w:pPr>
            <w:ins w:id="7620" w:author="Peter Arbogast [2]" w:date="2019-03-22T17:25:00Z">
              <w:r>
                <w:t>1 = Use FQDN</w:t>
              </w:r>
            </w:ins>
          </w:p>
        </w:tc>
      </w:tr>
      <w:tr w:rsidR="00DB25E6" w14:paraId="65B5B689" w14:textId="77777777" w:rsidTr="00DB25E6">
        <w:trPr>
          <w:cnfStyle w:val="000000100000" w:firstRow="0" w:lastRow="0" w:firstColumn="0" w:lastColumn="0" w:oddVBand="0" w:evenVBand="0" w:oddHBand="1" w:evenHBand="0" w:firstRowFirstColumn="0" w:firstRowLastColumn="0" w:lastRowFirstColumn="0" w:lastRowLastColumn="0"/>
          <w:ins w:id="7621" w:author="Peter Arbogast [2]" w:date="2019-03-22T17:25:00Z"/>
        </w:trPr>
        <w:tc>
          <w:tcPr>
            <w:cnfStyle w:val="001000000000" w:firstRow="0" w:lastRow="0" w:firstColumn="1" w:lastColumn="0" w:oddVBand="0" w:evenVBand="0" w:oddHBand="0" w:evenHBand="0" w:firstRowFirstColumn="0" w:firstRowLastColumn="0" w:lastRowFirstColumn="0" w:lastRowLastColumn="0"/>
            <w:tcW w:w="3116" w:type="dxa"/>
          </w:tcPr>
          <w:p w14:paraId="025A0B29" w14:textId="77777777" w:rsidR="00DB25E6" w:rsidRPr="00A73389" w:rsidRDefault="00DB25E6" w:rsidP="00DB25E6">
            <w:pPr>
              <w:rPr>
                <w:ins w:id="7622" w:author="Peter Arbogast [2]" w:date="2019-03-22T17:25:00Z"/>
              </w:rPr>
            </w:pPr>
            <w:ins w:id="7623" w:author="Peter Arbogast [2]" w:date="2019-03-22T17:25:00Z">
              <w:r w:rsidRPr="00A73389">
                <w:t>@iLastSeenDays</w:t>
              </w:r>
            </w:ins>
          </w:p>
        </w:tc>
        <w:tc>
          <w:tcPr>
            <w:tcW w:w="3117" w:type="dxa"/>
          </w:tcPr>
          <w:p w14:paraId="536AE3A8" w14:textId="77777777" w:rsidR="00DB25E6" w:rsidRDefault="00DB25E6" w:rsidP="00DB25E6">
            <w:pPr>
              <w:cnfStyle w:val="000000100000" w:firstRow="0" w:lastRow="0" w:firstColumn="0" w:lastColumn="0" w:oddVBand="0" w:evenVBand="0" w:oddHBand="1" w:evenHBand="0" w:firstRowFirstColumn="0" w:firstRowLastColumn="0" w:lastRowFirstColumn="0" w:lastRowLastColumn="0"/>
              <w:rPr>
                <w:ins w:id="7624" w:author="Peter Arbogast [2]" w:date="2019-03-22T17:25:00Z"/>
              </w:rPr>
            </w:pPr>
            <w:ins w:id="7625" w:author="Peter Arbogast [2]" w:date="2019-03-22T17:25:00Z">
              <w:r>
                <w:t>90</w:t>
              </w:r>
            </w:ins>
          </w:p>
        </w:tc>
        <w:tc>
          <w:tcPr>
            <w:tcW w:w="3117" w:type="dxa"/>
          </w:tcPr>
          <w:p w14:paraId="46AC93FA" w14:textId="77777777" w:rsidR="00DB25E6" w:rsidRDefault="00DB25E6" w:rsidP="00DB25E6">
            <w:pPr>
              <w:cnfStyle w:val="000000100000" w:firstRow="0" w:lastRow="0" w:firstColumn="0" w:lastColumn="0" w:oddVBand="0" w:evenVBand="0" w:oddHBand="1" w:evenHBand="0" w:firstRowFirstColumn="0" w:firstRowLastColumn="0" w:lastRowFirstColumn="0" w:lastRowLastColumn="0"/>
              <w:rPr>
                <w:ins w:id="7626" w:author="Peter Arbogast [2]" w:date="2019-03-22T17:25:00Z"/>
              </w:rPr>
            </w:pPr>
            <w:ins w:id="7627" w:author="Peter Arbogast [2]" w:date="2019-03-22T17:25:00Z">
              <w:r>
                <w:t>Last seen days, by default Inventories of the last 90 days</w:t>
              </w:r>
            </w:ins>
          </w:p>
        </w:tc>
      </w:tr>
    </w:tbl>
    <w:p w14:paraId="07288203" w14:textId="77777777" w:rsidR="00DB25E6" w:rsidRDefault="00DB25E6" w:rsidP="00DB25E6">
      <w:pPr>
        <w:rPr>
          <w:ins w:id="7628" w:author="Peter Arbogast [2]" w:date="2019-03-22T17:25:00Z"/>
        </w:rPr>
      </w:pPr>
    </w:p>
    <w:p w14:paraId="38105135" w14:textId="77777777" w:rsidR="00DB25E6" w:rsidRDefault="00DB25E6" w:rsidP="00DB25E6">
      <w:pPr>
        <w:rPr>
          <w:ins w:id="7629" w:author="Peter Arbogast [2]" w:date="2019-03-22T17:25:00Z"/>
        </w:rPr>
      </w:pPr>
      <w:ins w:id="7630" w:author="Peter Arbogast [2]" w:date="2019-03-22T17:25:00Z">
        <w:r>
          <w:t>Return:</w:t>
        </w:r>
      </w:ins>
    </w:p>
    <w:tbl>
      <w:tblPr>
        <w:tblStyle w:val="GridTable4"/>
        <w:tblW w:w="0" w:type="auto"/>
        <w:tblLook w:val="04A0" w:firstRow="1" w:lastRow="0" w:firstColumn="1" w:lastColumn="0" w:noHBand="0" w:noVBand="1"/>
      </w:tblPr>
      <w:tblGrid>
        <w:gridCol w:w="3116"/>
        <w:gridCol w:w="3117"/>
        <w:gridCol w:w="3117"/>
      </w:tblGrid>
      <w:tr w:rsidR="00DB25E6" w14:paraId="2061056F" w14:textId="77777777" w:rsidTr="00DB25E6">
        <w:trPr>
          <w:cnfStyle w:val="100000000000" w:firstRow="1" w:lastRow="0" w:firstColumn="0" w:lastColumn="0" w:oddVBand="0" w:evenVBand="0" w:oddHBand="0" w:evenHBand="0" w:firstRowFirstColumn="0" w:firstRowLastColumn="0" w:lastRowFirstColumn="0" w:lastRowLastColumn="0"/>
          <w:ins w:id="7631" w:author="Peter Arbogast [2]" w:date="2019-03-22T17:25:00Z"/>
        </w:trPr>
        <w:tc>
          <w:tcPr>
            <w:cnfStyle w:val="001000000000" w:firstRow="0" w:lastRow="0" w:firstColumn="1" w:lastColumn="0" w:oddVBand="0" w:evenVBand="0" w:oddHBand="0" w:evenHBand="0" w:firstRowFirstColumn="0" w:firstRowLastColumn="0" w:lastRowFirstColumn="0" w:lastRowLastColumn="0"/>
            <w:tcW w:w="3116" w:type="dxa"/>
          </w:tcPr>
          <w:p w14:paraId="650826DC" w14:textId="77777777" w:rsidR="00DB25E6" w:rsidRDefault="00DB25E6" w:rsidP="00DB25E6">
            <w:pPr>
              <w:rPr>
                <w:ins w:id="7632" w:author="Peter Arbogast [2]" w:date="2019-03-22T17:25:00Z"/>
              </w:rPr>
            </w:pPr>
            <w:ins w:id="7633" w:author="Peter Arbogast [2]" w:date="2019-03-22T17:25:00Z">
              <w:r>
                <w:t>Colum name</w:t>
              </w:r>
            </w:ins>
          </w:p>
        </w:tc>
        <w:tc>
          <w:tcPr>
            <w:tcW w:w="3117" w:type="dxa"/>
          </w:tcPr>
          <w:p w14:paraId="04C7A024" w14:textId="77777777" w:rsidR="00DB25E6" w:rsidRDefault="00DB25E6" w:rsidP="00DB25E6">
            <w:pPr>
              <w:cnfStyle w:val="100000000000" w:firstRow="1" w:lastRow="0" w:firstColumn="0" w:lastColumn="0" w:oddVBand="0" w:evenVBand="0" w:oddHBand="0" w:evenHBand="0" w:firstRowFirstColumn="0" w:firstRowLastColumn="0" w:lastRowFirstColumn="0" w:lastRowLastColumn="0"/>
              <w:rPr>
                <w:ins w:id="7634" w:author="Peter Arbogast [2]" w:date="2019-03-22T17:25:00Z"/>
              </w:rPr>
            </w:pPr>
            <w:ins w:id="7635" w:author="Peter Arbogast [2]" w:date="2019-03-22T17:25:00Z">
              <w:r>
                <w:t>Type</w:t>
              </w:r>
            </w:ins>
          </w:p>
        </w:tc>
        <w:tc>
          <w:tcPr>
            <w:tcW w:w="3117" w:type="dxa"/>
          </w:tcPr>
          <w:p w14:paraId="79572CDD" w14:textId="77777777" w:rsidR="00DB25E6" w:rsidRDefault="00DB25E6" w:rsidP="00DB25E6">
            <w:pPr>
              <w:cnfStyle w:val="100000000000" w:firstRow="1" w:lastRow="0" w:firstColumn="0" w:lastColumn="0" w:oddVBand="0" w:evenVBand="0" w:oddHBand="0" w:evenHBand="0" w:firstRowFirstColumn="0" w:firstRowLastColumn="0" w:lastRowFirstColumn="0" w:lastRowLastColumn="0"/>
              <w:rPr>
                <w:ins w:id="7636" w:author="Peter Arbogast [2]" w:date="2019-03-22T17:25:00Z"/>
              </w:rPr>
            </w:pPr>
            <w:ins w:id="7637" w:author="Peter Arbogast [2]" w:date="2019-03-22T17:25:00Z">
              <w:r>
                <w:t>Description</w:t>
              </w:r>
            </w:ins>
          </w:p>
        </w:tc>
      </w:tr>
      <w:tr w:rsidR="00DB25E6" w14:paraId="276F7378" w14:textId="77777777" w:rsidTr="00DB25E6">
        <w:trPr>
          <w:cnfStyle w:val="000000100000" w:firstRow="0" w:lastRow="0" w:firstColumn="0" w:lastColumn="0" w:oddVBand="0" w:evenVBand="0" w:oddHBand="1" w:evenHBand="0" w:firstRowFirstColumn="0" w:firstRowLastColumn="0" w:lastRowFirstColumn="0" w:lastRowLastColumn="0"/>
          <w:ins w:id="7638" w:author="Peter Arbogast [2]" w:date="2019-03-22T17:25:00Z"/>
        </w:trPr>
        <w:tc>
          <w:tcPr>
            <w:cnfStyle w:val="001000000000" w:firstRow="0" w:lastRow="0" w:firstColumn="1" w:lastColumn="0" w:oddVBand="0" w:evenVBand="0" w:oddHBand="0" w:evenHBand="0" w:firstRowFirstColumn="0" w:firstRowLastColumn="0" w:lastRowFirstColumn="0" w:lastRowLastColumn="0"/>
            <w:tcW w:w="3116" w:type="dxa"/>
          </w:tcPr>
          <w:p w14:paraId="451A4393" w14:textId="77777777" w:rsidR="00DB25E6" w:rsidRDefault="00DB25E6" w:rsidP="00DB25E6">
            <w:pPr>
              <w:rPr>
                <w:ins w:id="7639" w:author="Peter Arbogast [2]" w:date="2019-03-22T17:25:00Z"/>
              </w:rPr>
            </w:pPr>
            <w:ins w:id="7640" w:author="Peter Arbogast [2]" w:date="2019-03-22T17:25:00Z">
              <w:r>
                <w:t>import_id</w:t>
              </w:r>
            </w:ins>
          </w:p>
        </w:tc>
        <w:tc>
          <w:tcPr>
            <w:tcW w:w="3117" w:type="dxa"/>
          </w:tcPr>
          <w:p w14:paraId="1B9F267C" w14:textId="77777777" w:rsidR="00DB25E6" w:rsidRDefault="00DB25E6" w:rsidP="00DB25E6">
            <w:pPr>
              <w:cnfStyle w:val="000000100000" w:firstRow="0" w:lastRow="0" w:firstColumn="0" w:lastColumn="0" w:oddVBand="0" w:evenVBand="0" w:oddHBand="1" w:evenHBand="0" w:firstRowFirstColumn="0" w:firstRowLastColumn="0" w:lastRowFirstColumn="0" w:lastRowLastColumn="0"/>
              <w:rPr>
                <w:ins w:id="7641" w:author="Peter Arbogast [2]" w:date="2019-03-22T17:25:00Z"/>
              </w:rPr>
            </w:pPr>
            <w:ins w:id="7642" w:author="Peter Arbogast [2]" w:date="2019-03-22T17:25:00Z">
              <w:r>
                <w:t>NVARCHAR(255)</w:t>
              </w:r>
            </w:ins>
          </w:p>
        </w:tc>
        <w:tc>
          <w:tcPr>
            <w:tcW w:w="3117" w:type="dxa"/>
          </w:tcPr>
          <w:p w14:paraId="439432D8" w14:textId="77777777" w:rsidR="00DB25E6" w:rsidRDefault="00DB25E6" w:rsidP="00DB25E6">
            <w:pPr>
              <w:cnfStyle w:val="000000100000" w:firstRow="0" w:lastRow="0" w:firstColumn="0" w:lastColumn="0" w:oddVBand="0" w:evenVBand="0" w:oddHBand="1" w:evenHBand="0" w:firstRowFirstColumn="0" w:firstRowLastColumn="0" w:lastRowFirstColumn="0" w:lastRowLastColumn="0"/>
              <w:rPr>
                <w:ins w:id="7643" w:author="Peter Arbogast [2]" w:date="2019-03-22T17:25:00Z"/>
              </w:rPr>
            </w:pPr>
            <w:ins w:id="7644" w:author="Peter Arbogast [2]" w:date="2019-03-22T17:25:00Z">
              <w:r>
                <w:t>Hostname or FQDN depend on @bImportIDFQDN to Hostname or FQDN depend on @bImportIDFQDN or CluterName and more</w:t>
              </w:r>
            </w:ins>
          </w:p>
        </w:tc>
      </w:tr>
      <w:tr w:rsidR="00DB25E6" w14:paraId="6A17C16F" w14:textId="77777777" w:rsidTr="00DB25E6">
        <w:trPr>
          <w:ins w:id="7645" w:author="Peter Arbogast [2]" w:date="2019-03-22T17:25:00Z"/>
        </w:trPr>
        <w:tc>
          <w:tcPr>
            <w:cnfStyle w:val="001000000000" w:firstRow="0" w:lastRow="0" w:firstColumn="1" w:lastColumn="0" w:oddVBand="0" w:evenVBand="0" w:oddHBand="0" w:evenHBand="0" w:firstRowFirstColumn="0" w:firstRowLastColumn="0" w:lastRowFirstColumn="0" w:lastRowLastColumn="0"/>
            <w:tcW w:w="3116" w:type="dxa"/>
          </w:tcPr>
          <w:p w14:paraId="79AD84C1" w14:textId="77777777" w:rsidR="00DB25E6" w:rsidRDefault="00DB25E6" w:rsidP="00DB25E6">
            <w:pPr>
              <w:rPr>
                <w:ins w:id="7646" w:author="Peter Arbogast [2]" w:date="2019-03-22T17:25:00Z"/>
              </w:rPr>
            </w:pPr>
            <w:ins w:id="7647" w:author="Peter Arbogast [2]" w:date="2019-03-22T17:25:00Z">
              <w:r>
                <w:t>import_data_source_id</w:t>
              </w:r>
            </w:ins>
          </w:p>
        </w:tc>
        <w:tc>
          <w:tcPr>
            <w:tcW w:w="3117" w:type="dxa"/>
          </w:tcPr>
          <w:p w14:paraId="10CAC8DE" w14:textId="77777777" w:rsidR="00DB25E6" w:rsidRDefault="00DB25E6" w:rsidP="00DB25E6">
            <w:pPr>
              <w:cnfStyle w:val="000000000000" w:firstRow="0" w:lastRow="0" w:firstColumn="0" w:lastColumn="0" w:oddVBand="0" w:evenVBand="0" w:oddHBand="0" w:evenHBand="0" w:firstRowFirstColumn="0" w:firstRowLastColumn="0" w:lastRowFirstColumn="0" w:lastRowLastColumn="0"/>
              <w:rPr>
                <w:ins w:id="7648" w:author="Peter Arbogast [2]" w:date="2019-03-22T17:25:00Z"/>
              </w:rPr>
            </w:pPr>
            <w:ins w:id="7649" w:author="Peter Arbogast [2]" w:date="2019-03-22T17:25:00Z">
              <w:r>
                <w:t>NVARCHAR(50)</w:t>
              </w:r>
            </w:ins>
          </w:p>
        </w:tc>
        <w:tc>
          <w:tcPr>
            <w:tcW w:w="3117" w:type="dxa"/>
          </w:tcPr>
          <w:p w14:paraId="4E889DBA" w14:textId="77777777" w:rsidR="00DB25E6" w:rsidRDefault="00DB25E6" w:rsidP="00DB25E6">
            <w:pPr>
              <w:cnfStyle w:val="000000000000" w:firstRow="0" w:lastRow="0" w:firstColumn="0" w:lastColumn="0" w:oddVBand="0" w:evenVBand="0" w:oddHBand="0" w:evenHBand="0" w:firstRowFirstColumn="0" w:firstRowLastColumn="0" w:lastRowFirstColumn="0" w:lastRowLastColumn="0"/>
              <w:rPr>
                <w:ins w:id="7650" w:author="Peter Arbogast [2]" w:date="2019-03-22T17:25:00Z"/>
              </w:rPr>
            </w:pPr>
            <w:ins w:id="7651" w:author="Peter Arbogast [2]" w:date="2019-03-22T17:25:00Z">
              <w:r>
                <w:t>Value of @sDataSourceID</w:t>
              </w:r>
            </w:ins>
          </w:p>
        </w:tc>
      </w:tr>
      <w:tr w:rsidR="00DB25E6" w14:paraId="5067559F" w14:textId="77777777" w:rsidTr="00DB25E6">
        <w:trPr>
          <w:cnfStyle w:val="000000100000" w:firstRow="0" w:lastRow="0" w:firstColumn="0" w:lastColumn="0" w:oddVBand="0" w:evenVBand="0" w:oddHBand="1" w:evenHBand="0" w:firstRowFirstColumn="0" w:firstRowLastColumn="0" w:lastRowFirstColumn="0" w:lastRowLastColumn="0"/>
          <w:ins w:id="7652" w:author="Peter Arbogast [2]" w:date="2019-03-22T17:25:00Z"/>
        </w:trPr>
        <w:tc>
          <w:tcPr>
            <w:cnfStyle w:val="001000000000" w:firstRow="0" w:lastRow="0" w:firstColumn="1" w:lastColumn="0" w:oddVBand="0" w:evenVBand="0" w:oddHBand="0" w:evenHBand="0" w:firstRowFirstColumn="0" w:firstRowLastColumn="0" w:lastRowFirstColumn="0" w:lastRowLastColumn="0"/>
            <w:tcW w:w="3116" w:type="dxa"/>
          </w:tcPr>
          <w:p w14:paraId="2C64A980" w14:textId="77777777" w:rsidR="00DB25E6" w:rsidRDefault="00DB25E6" w:rsidP="00DB25E6">
            <w:pPr>
              <w:rPr>
                <w:ins w:id="7653" w:author="Peter Arbogast [2]" w:date="2019-03-22T17:25:00Z"/>
              </w:rPr>
            </w:pPr>
            <w:ins w:id="7654" w:author="Peter Arbogast [2]" w:date="2019-03-22T17:25:00Z">
              <w:r>
                <w:t>generic_key</w:t>
              </w:r>
            </w:ins>
          </w:p>
        </w:tc>
        <w:tc>
          <w:tcPr>
            <w:tcW w:w="3117" w:type="dxa"/>
          </w:tcPr>
          <w:p w14:paraId="2CC755BD" w14:textId="77777777" w:rsidR="00DB25E6" w:rsidRDefault="00DB25E6" w:rsidP="00DB25E6">
            <w:pPr>
              <w:cnfStyle w:val="000000100000" w:firstRow="0" w:lastRow="0" w:firstColumn="0" w:lastColumn="0" w:oddVBand="0" w:evenVBand="0" w:oddHBand="1" w:evenHBand="0" w:firstRowFirstColumn="0" w:firstRowLastColumn="0" w:lastRowFirstColumn="0" w:lastRowLastColumn="0"/>
              <w:rPr>
                <w:ins w:id="7655" w:author="Peter Arbogast [2]" w:date="2019-03-22T17:25:00Z"/>
              </w:rPr>
            </w:pPr>
            <w:ins w:id="7656" w:author="Peter Arbogast [2]" w:date="2019-03-22T17:25:00Z">
              <w:r>
                <w:t>NVARCHAR(255)</w:t>
              </w:r>
            </w:ins>
          </w:p>
        </w:tc>
        <w:tc>
          <w:tcPr>
            <w:tcW w:w="3117" w:type="dxa"/>
          </w:tcPr>
          <w:p w14:paraId="7630FD03" w14:textId="77777777" w:rsidR="00DB25E6" w:rsidRDefault="00DB25E6" w:rsidP="00DB25E6">
            <w:pPr>
              <w:cnfStyle w:val="000000100000" w:firstRow="0" w:lastRow="0" w:firstColumn="0" w:lastColumn="0" w:oddVBand="0" w:evenVBand="0" w:oddHBand="1" w:evenHBand="0" w:firstRowFirstColumn="0" w:firstRowLastColumn="0" w:lastRowFirstColumn="0" w:lastRowLastColumn="0"/>
              <w:rPr>
                <w:ins w:id="7657" w:author="Peter Arbogast [2]" w:date="2019-03-22T17:25:00Z"/>
              </w:rPr>
            </w:pPr>
          </w:p>
        </w:tc>
      </w:tr>
      <w:tr w:rsidR="00DB25E6" w14:paraId="4A66957E" w14:textId="77777777" w:rsidTr="00DB25E6">
        <w:trPr>
          <w:ins w:id="7658" w:author="Peter Arbogast [2]" w:date="2019-03-22T17:25:00Z"/>
        </w:trPr>
        <w:tc>
          <w:tcPr>
            <w:cnfStyle w:val="001000000000" w:firstRow="0" w:lastRow="0" w:firstColumn="1" w:lastColumn="0" w:oddVBand="0" w:evenVBand="0" w:oddHBand="0" w:evenHBand="0" w:firstRowFirstColumn="0" w:firstRowLastColumn="0" w:lastRowFirstColumn="0" w:lastRowLastColumn="0"/>
            <w:tcW w:w="3116" w:type="dxa"/>
          </w:tcPr>
          <w:p w14:paraId="274CA694" w14:textId="77777777" w:rsidR="00DB25E6" w:rsidRDefault="00DB25E6" w:rsidP="00DB25E6">
            <w:pPr>
              <w:rPr>
                <w:ins w:id="7659" w:author="Peter Arbogast [2]" w:date="2019-03-22T17:25:00Z"/>
              </w:rPr>
            </w:pPr>
            <w:ins w:id="7660" w:author="Peter Arbogast [2]" w:date="2019-03-22T17:25:00Z">
              <w:r>
                <w:t>description</w:t>
              </w:r>
            </w:ins>
          </w:p>
        </w:tc>
        <w:tc>
          <w:tcPr>
            <w:tcW w:w="3117" w:type="dxa"/>
          </w:tcPr>
          <w:p w14:paraId="429F523C" w14:textId="77777777" w:rsidR="00DB25E6" w:rsidRDefault="00DB25E6" w:rsidP="00DB25E6">
            <w:pPr>
              <w:cnfStyle w:val="000000000000" w:firstRow="0" w:lastRow="0" w:firstColumn="0" w:lastColumn="0" w:oddVBand="0" w:evenVBand="0" w:oddHBand="0" w:evenHBand="0" w:firstRowFirstColumn="0" w:firstRowLastColumn="0" w:lastRowFirstColumn="0" w:lastRowLastColumn="0"/>
              <w:rPr>
                <w:ins w:id="7661" w:author="Peter Arbogast [2]" w:date="2019-03-22T17:25:00Z"/>
              </w:rPr>
            </w:pPr>
            <w:ins w:id="7662" w:author="Peter Arbogast [2]" w:date="2019-03-22T17:25:00Z">
              <w:r>
                <w:t>NVARCHAR(255)</w:t>
              </w:r>
            </w:ins>
          </w:p>
        </w:tc>
        <w:tc>
          <w:tcPr>
            <w:tcW w:w="3117" w:type="dxa"/>
          </w:tcPr>
          <w:p w14:paraId="752292CC" w14:textId="77777777" w:rsidR="00DB25E6" w:rsidRDefault="00DB25E6" w:rsidP="00DB25E6">
            <w:pPr>
              <w:cnfStyle w:val="000000000000" w:firstRow="0" w:lastRow="0" w:firstColumn="0" w:lastColumn="0" w:oddVBand="0" w:evenVBand="0" w:oddHBand="0" w:evenHBand="0" w:firstRowFirstColumn="0" w:firstRowLastColumn="0" w:lastRowFirstColumn="0" w:lastRowLastColumn="0"/>
              <w:rPr>
                <w:ins w:id="7663" w:author="Peter Arbogast [2]" w:date="2019-03-22T17:25:00Z"/>
              </w:rPr>
            </w:pPr>
          </w:p>
        </w:tc>
      </w:tr>
      <w:tr w:rsidR="00DB25E6" w14:paraId="7DD18D81" w14:textId="77777777" w:rsidTr="00DB25E6">
        <w:trPr>
          <w:cnfStyle w:val="000000100000" w:firstRow="0" w:lastRow="0" w:firstColumn="0" w:lastColumn="0" w:oddVBand="0" w:evenVBand="0" w:oddHBand="1" w:evenHBand="0" w:firstRowFirstColumn="0" w:firstRowLastColumn="0" w:lastRowFirstColumn="0" w:lastRowLastColumn="0"/>
          <w:ins w:id="7664" w:author="Peter Arbogast [2]" w:date="2019-03-22T17:25:00Z"/>
        </w:trPr>
        <w:tc>
          <w:tcPr>
            <w:cnfStyle w:val="001000000000" w:firstRow="0" w:lastRow="0" w:firstColumn="1" w:lastColumn="0" w:oddVBand="0" w:evenVBand="0" w:oddHBand="0" w:evenHBand="0" w:firstRowFirstColumn="0" w:firstRowLastColumn="0" w:lastRowFirstColumn="0" w:lastRowLastColumn="0"/>
            <w:tcW w:w="3116" w:type="dxa"/>
          </w:tcPr>
          <w:p w14:paraId="5C81E680" w14:textId="77777777" w:rsidR="00DB25E6" w:rsidRDefault="00DB25E6" w:rsidP="00DB25E6">
            <w:pPr>
              <w:rPr>
                <w:ins w:id="7665" w:author="Peter Arbogast [2]" w:date="2019-03-22T17:25:00Z"/>
              </w:rPr>
            </w:pPr>
            <w:ins w:id="7666" w:author="Peter Arbogast [2]" w:date="2019-03-22T17:25:00Z">
              <w:r>
                <w:t>publisher</w:t>
              </w:r>
            </w:ins>
          </w:p>
        </w:tc>
        <w:tc>
          <w:tcPr>
            <w:tcW w:w="3117" w:type="dxa"/>
          </w:tcPr>
          <w:p w14:paraId="7E74B3A2" w14:textId="77777777" w:rsidR="00DB25E6" w:rsidRDefault="00DB25E6" w:rsidP="00DB25E6">
            <w:pPr>
              <w:cnfStyle w:val="000000100000" w:firstRow="0" w:lastRow="0" w:firstColumn="0" w:lastColumn="0" w:oddVBand="0" w:evenVBand="0" w:oddHBand="1" w:evenHBand="0" w:firstRowFirstColumn="0" w:firstRowLastColumn="0" w:lastRowFirstColumn="0" w:lastRowLastColumn="0"/>
              <w:rPr>
                <w:ins w:id="7667" w:author="Peter Arbogast [2]" w:date="2019-03-22T17:25:00Z"/>
              </w:rPr>
            </w:pPr>
            <w:ins w:id="7668" w:author="Peter Arbogast [2]" w:date="2019-03-22T17:25:00Z">
              <w:r>
                <w:t>NVARCHAR(255)</w:t>
              </w:r>
            </w:ins>
          </w:p>
        </w:tc>
        <w:tc>
          <w:tcPr>
            <w:tcW w:w="3117" w:type="dxa"/>
          </w:tcPr>
          <w:p w14:paraId="5E1C46B6" w14:textId="77777777" w:rsidR="00DB25E6" w:rsidRDefault="00DB25E6" w:rsidP="00DB25E6">
            <w:pPr>
              <w:cnfStyle w:val="000000100000" w:firstRow="0" w:lastRow="0" w:firstColumn="0" w:lastColumn="0" w:oddVBand="0" w:evenVBand="0" w:oddHBand="1" w:evenHBand="0" w:firstRowFirstColumn="0" w:firstRowLastColumn="0" w:lastRowFirstColumn="0" w:lastRowLastColumn="0"/>
              <w:rPr>
                <w:ins w:id="7669" w:author="Peter Arbogast [2]" w:date="2019-03-22T17:25:00Z"/>
              </w:rPr>
            </w:pPr>
          </w:p>
        </w:tc>
      </w:tr>
      <w:tr w:rsidR="00DB25E6" w14:paraId="31E49A73" w14:textId="77777777" w:rsidTr="00DB25E6">
        <w:trPr>
          <w:ins w:id="7670" w:author="Peter Arbogast [2]" w:date="2019-03-22T17:25:00Z"/>
        </w:trPr>
        <w:tc>
          <w:tcPr>
            <w:cnfStyle w:val="001000000000" w:firstRow="0" w:lastRow="0" w:firstColumn="1" w:lastColumn="0" w:oddVBand="0" w:evenVBand="0" w:oddHBand="0" w:evenHBand="0" w:firstRowFirstColumn="0" w:firstRowLastColumn="0" w:lastRowFirstColumn="0" w:lastRowLastColumn="0"/>
            <w:tcW w:w="3116" w:type="dxa"/>
          </w:tcPr>
          <w:p w14:paraId="6B2E8273" w14:textId="77777777" w:rsidR="00DB25E6" w:rsidRPr="00CF4502" w:rsidRDefault="00DB25E6" w:rsidP="00DB25E6">
            <w:pPr>
              <w:rPr>
                <w:ins w:id="7671" w:author="Peter Arbogast [2]" w:date="2019-03-22T17:25:00Z"/>
                <w:lang w:val="de-DE"/>
              </w:rPr>
            </w:pPr>
            <w:ins w:id="7672" w:author="Peter Arbogast [2]" w:date="2019-03-22T17:25:00Z">
              <w:r>
                <w:t>product</w:t>
              </w:r>
            </w:ins>
          </w:p>
        </w:tc>
        <w:tc>
          <w:tcPr>
            <w:tcW w:w="3117" w:type="dxa"/>
          </w:tcPr>
          <w:p w14:paraId="724F67E4" w14:textId="77777777" w:rsidR="00DB25E6" w:rsidRDefault="00DB25E6" w:rsidP="00DB25E6">
            <w:pPr>
              <w:cnfStyle w:val="000000000000" w:firstRow="0" w:lastRow="0" w:firstColumn="0" w:lastColumn="0" w:oddVBand="0" w:evenVBand="0" w:oddHBand="0" w:evenHBand="0" w:firstRowFirstColumn="0" w:firstRowLastColumn="0" w:lastRowFirstColumn="0" w:lastRowLastColumn="0"/>
              <w:rPr>
                <w:ins w:id="7673" w:author="Peter Arbogast [2]" w:date="2019-03-22T17:25:00Z"/>
              </w:rPr>
            </w:pPr>
            <w:ins w:id="7674" w:author="Peter Arbogast [2]" w:date="2019-03-22T17:25:00Z">
              <w:r>
                <w:t>NVARCHAR(255)</w:t>
              </w:r>
            </w:ins>
          </w:p>
        </w:tc>
        <w:tc>
          <w:tcPr>
            <w:tcW w:w="3117" w:type="dxa"/>
          </w:tcPr>
          <w:p w14:paraId="6B51883E" w14:textId="77777777" w:rsidR="00DB25E6" w:rsidRDefault="00DB25E6" w:rsidP="00DB25E6">
            <w:pPr>
              <w:cnfStyle w:val="000000000000" w:firstRow="0" w:lastRow="0" w:firstColumn="0" w:lastColumn="0" w:oddVBand="0" w:evenVBand="0" w:oddHBand="0" w:evenHBand="0" w:firstRowFirstColumn="0" w:firstRowLastColumn="0" w:lastRowFirstColumn="0" w:lastRowLastColumn="0"/>
              <w:rPr>
                <w:ins w:id="7675" w:author="Peter Arbogast [2]" w:date="2019-03-22T17:25:00Z"/>
              </w:rPr>
            </w:pPr>
          </w:p>
        </w:tc>
      </w:tr>
      <w:tr w:rsidR="00DB25E6" w14:paraId="23EECB33" w14:textId="77777777" w:rsidTr="00DB25E6">
        <w:trPr>
          <w:cnfStyle w:val="000000100000" w:firstRow="0" w:lastRow="0" w:firstColumn="0" w:lastColumn="0" w:oddVBand="0" w:evenVBand="0" w:oddHBand="1" w:evenHBand="0" w:firstRowFirstColumn="0" w:firstRowLastColumn="0" w:lastRowFirstColumn="0" w:lastRowLastColumn="0"/>
          <w:ins w:id="7676" w:author="Peter Arbogast [2]" w:date="2019-03-22T17:25:00Z"/>
        </w:trPr>
        <w:tc>
          <w:tcPr>
            <w:cnfStyle w:val="001000000000" w:firstRow="0" w:lastRow="0" w:firstColumn="1" w:lastColumn="0" w:oddVBand="0" w:evenVBand="0" w:oddHBand="0" w:evenHBand="0" w:firstRowFirstColumn="0" w:firstRowLastColumn="0" w:lastRowFirstColumn="0" w:lastRowLastColumn="0"/>
            <w:tcW w:w="3116" w:type="dxa"/>
          </w:tcPr>
          <w:p w14:paraId="2A060538" w14:textId="77777777" w:rsidR="00DB25E6" w:rsidRDefault="00DB25E6" w:rsidP="00DB25E6">
            <w:pPr>
              <w:rPr>
                <w:ins w:id="7677" w:author="Peter Arbogast [2]" w:date="2019-03-22T17:25:00Z"/>
              </w:rPr>
            </w:pPr>
            <w:ins w:id="7678" w:author="Peter Arbogast [2]" w:date="2019-03-22T17:25:00Z">
              <w:r>
                <w:t>product_version</w:t>
              </w:r>
            </w:ins>
          </w:p>
        </w:tc>
        <w:tc>
          <w:tcPr>
            <w:tcW w:w="3117" w:type="dxa"/>
          </w:tcPr>
          <w:p w14:paraId="44030E35" w14:textId="77777777" w:rsidR="00DB25E6" w:rsidRDefault="00DB25E6" w:rsidP="00DB25E6">
            <w:pPr>
              <w:cnfStyle w:val="000000100000" w:firstRow="0" w:lastRow="0" w:firstColumn="0" w:lastColumn="0" w:oddVBand="0" w:evenVBand="0" w:oddHBand="1" w:evenHBand="0" w:firstRowFirstColumn="0" w:firstRowLastColumn="0" w:lastRowFirstColumn="0" w:lastRowLastColumn="0"/>
              <w:rPr>
                <w:ins w:id="7679" w:author="Peter Arbogast [2]" w:date="2019-03-22T17:25:00Z"/>
              </w:rPr>
            </w:pPr>
            <w:ins w:id="7680" w:author="Peter Arbogast [2]" w:date="2019-03-22T17:25:00Z">
              <w:r>
                <w:t>NVARCHAR(255)</w:t>
              </w:r>
            </w:ins>
          </w:p>
        </w:tc>
        <w:tc>
          <w:tcPr>
            <w:tcW w:w="3117" w:type="dxa"/>
            <w:tcBorders>
              <w:bottom w:val="single" w:sz="4" w:space="0" w:color="666666" w:themeColor="text1" w:themeTint="99"/>
            </w:tcBorders>
          </w:tcPr>
          <w:p w14:paraId="4444F16D" w14:textId="77777777" w:rsidR="00DB25E6" w:rsidRDefault="00DB25E6" w:rsidP="00DB25E6">
            <w:pPr>
              <w:cnfStyle w:val="000000100000" w:firstRow="0" w:lastRow="0" w:firstColumn="0" w:lastColumn="0" w:oddVBand="0" w:evenVBand="0" w:oddHBand="1" w:evenHBand="0" w:firstRowFirstColumn="0" w:firstRowLastColumn="0" w:lastRowFirstColumn="0" w:lastRowLastColumn="0"/>
              <w:rPr>
                <w:ins w:id="7681" w:author="Peter Arbogast [2]" w:date="2019-03-22T17:25:00Z"/>
              </w:rPr>
            </w:pPr>
          </w:p>
        </w:tc>
      </w:tr>
      <w:tr w:rsidR="00DB25E6" w14:paraId="63D2F1E7" w14:textId="77777777" w:rsidTr="00DB25E6">
        <w:trPr>
          <w:ins w:id="7682" w:author="Peter Arbogast [2]" w:date="2019-03-22T17:25:00Z"/>
        </w:trPr>
        <w:tc>
          <w:tcPr>
            <w:cnfStyle w:val="001000000000" w:firstRow="0" w:lastRow="0" w:firstColumn="1" w:lastColumn="0" w:oddVBand="0" w:evenVBand="0" w:oddHBand="0" w:evenHBand="0" w:firstRowFirstColumn="0" w:firstRowLastColumn="0" w:lastRowFirstColumn="0" w:lastRowLastColumn="0"/>
            <w:tcW w:w="3116" w:type="dxa"/>
          </w:tcPr>
          <w:p w14:paraId="1AF62CE2" w14:textId="77777777" w:rsidR="00DB25E6" w:rsidRDefault="00DB25E6" w:rsidP="00DB25E6">
            <w:pPr>
              <w:rPr>
                <w:ins w:id="7683" w:author="Peter Arbogast [2]" w:date="2019-03-22T17:25:00Z"/>
              </w:rPr>
            </w:pPr>
            <w:ins w:id="7684" w:author="Peter Arbogast [2]" w:date="2019-03-22T17:25:00Z">
              <w:r>
                <w:t>quantity</w:t>
              </w:r>
            </w:ins>
          </w:p>
        </w:tc>
        <w:tc>
          <w:tcPr>
            <w:tcW w:w="3117" w:type="dxa"/>
          </w:tcPr>
          <w:p w14:paraId="7124AD45" w14:textId="77777777" w:rsidR="00DB25E6" w:rsidRDefault="00DB25E6" w:rsidP="00DB25E6">
            <w:pPr>
              <w:cnfStyle w:val="000000000000" w:firstRow="0" w:lastRow="0" w:firstColumn="0" w:lastColumn="0" w:oddVBand="0" w:evenVBand="0" w:oddHBand="0" w:evenHBand="0" w:firstRowFirstColumn="0" w:firstRowLastColumn="0" w:lastRowFirstColumn="0" w:lastRowLastColumn="0"/>
              <w:rPr>
                <w:ins w:id="7685" w:author="Peter Arbogast [2]" w:date="2019-03-22T17:25:00Z"/>
              </w:rPr>
            </w:pPr>
            <w:ins w:id="7686" w:author="Peter Arbogast [2]" w:date="2019-03-22T17:25:00Z">
              <w:r>
                <w:t>NVARCHAR(3)</w:t>
              </w:r>
            </w:ins>
          </w:p>
        </w:tc>
        <w:tc>
          <w:tcPr>
            <w:tcW w:w="3117" w:type="dxa"/>
            <w:tcBorders>
              <w:bottom w:val="single" w:sz="4" w:space="0" w:color="666666" w:themeColor="text1" w:themeTint="99"/>
            </w:tcBorders>
          </w:tcPr>
          <w:p w14:paraId="271821BC" w14:textId="77777777" w:rsidR="00DB25E6" w:rsidRDefault="00DB25E6" w:rsidP="00DB25E6">
            <w:pPr>
              <w:cnfStyle w:val="000000000000" w:firstRow="0" w:lastRow="0" w:firstColumn="0" w:lastColumn="0" w:oddVBand="0" w:evenVBand="0" w:oddHBand="0" w:evenHBand="0" w:firstRowFirstColumn="0" w:firstRowLastColumn="0" w:lastRowFirstColumn="0" w:lastRowLastColumn="0"/>
              <w:rPr>
                <w:ins w:id="7687" w:author="Peter Arbogast [2]" w:date="2019-03-22T17:25:00Z"/>
              </w:rPr>
            </w:pPr>
          </w:p>
        </w:tc>
      </w:tr>
      <w:tr w:rsidR="00DB25E6" w14:paraId="4F3B748D" w14:textId="77777777" w:rsidTr="00DB25E6">
        <w:trPr>
          <w:cnfStyle w:val="000000100000" w:firstRow="0" w:lastRow="0" w:firstColumn="0" w:lastColumn="0" w:oddVBand="0" w:evenVBand="0" w:oddHBand="1" w:evenHBand="0" w:firstRowFirstColumn="0" w:firstRowLastColumn="0" w:lastRowFirstColumn="0" w:lastRowLastColumn="0"/>
          <w:ins w:id="7688" w:author="Peter Arbogast [2]" w:date="2019-03-22T17:25:00Z"/>
        </w:trPr>
        <w:tc>
          <w:tcPr>
            <w:cnfStyle w:val="001000000000" w:firstRow="0" w:lastRow="0" w:firstColumn="1" w:lastColumn="0" w:oddVBand="0" w:evenVBand="0" w:oddHBand="0" w:evenHBand="0" w:firstRowFirstColumn="0" w:firstRowLastColumn="0" w:lastRowFirstColumn="0" w:lastRowLastColumn="0"/>
            <w:tcW w:w="3116" w:type="dxa"/>
          </w:tcPr>
          <w:p w14:paraId="2E970522" w14:textId="77777777" w:rsidR="00DB25E6" w:rsidRDefault="00DB25E6" w:rsidP="00DB25E6">
            <w:pPr>
              <w:rPr>
                <w:ins w:id="7689" w:author="Peter Arbogast [2]" w:date="2019-03-22T17:25:00Z"/>
              </w:rPr>
            </w:pPr>
            <w:ins w:id="7690" w:author="Peter Arbogast [2]" w:date="2019-03-22T17:25:00Z">
              <w:r>
                <w:t>import_device_id</w:t>
              </w:r>
            </w:ins>
          </w:p>
        </w:tc>
        <w:tc>
          <w:tcPr>
            <w:tcW w:w="3117" w:type="dxa"/>
          </w:tcPr>
          <w:p w14:paraId="72ACB780" w14:textId="77777777" w:rsidR="00DB25E6" w:rsidRDefault="00DB25E6" w:rsidP="00DB25E6">
            <w:pPr>
              <w:cnfStyle w:val="000000100000" w:firstRow="0" w:lastRow="0" w:firstColumn="0" w:lastColumn="0" w:oddVBand="0" w:evenVBand="0" w:oddHBand="1" w:evenHBand="0" w:firstRowFirstColumn="0" w:firstRowLastColumn="0" w:lastRowFirstColumn="0" w:lastRowLastColumn="0"/>
              <w:rPr>
                <w:ins w:id="7691" w:author="Peter Arbogast [2]" w:date="2019-03-22T17:25:00Z"/>
              </w:rPr>
            </w:pPr>
            <w:ins w:id="7692" w:author="Peter Arbogast [2]" w:date="2019-03-22T17:25:00Z">
              <w:r>
                <w:t>NVARCHAR(125)</w:t>
              </w:r>
            </w:ins>
          </w:p>
        </w:tc>
        <w:tc>
          <w:tcPr>
            <w:tcW w:w="3117" w:type="dxa"/>
            <w:tcBorders>
              <w:bottom w:val="single" w:sz="4" w:space="0" w:color="666666" w:themeColor="text1" w:themeTint="99"/>
            </w:tcBorders>
          </w:tcPr>
          <w:p w14:paraId="670894A5" w14:textId="77777777" w:rsidR="00DB25E6" w:rsidRDefault="00DB25E6" w:rsidP="00DB25E6">
            <w:pPr>
              <w:cnfStyle w:val="000000100000" w:firstRow="0" w:lastRow="0" w:firstColumn="0" w:lastColumn="0" w:oddVBand="0" w:evenVBand="0" w:oddHBand="1" w:evenHBand="0" w:firstRowFirstColumn="0" w:firstRowLastColumn="0" w:lastRowFirstColumn="0" w:lastRowLastColumn="0"/>
              <w:rPr>
                <w:ins w:id="7693" w:author="Peter Arbogast [2]" w:date="2019-03-22T17:25:00Z"/>
              </w:rPr>
            </w:pPr>
            <w:ins w:id="7694" w:author="Peter Arbogast [2]" w:date="2019-03-22T17:25:00Z">
              <w:r>
                <w:t xml:space="preserve">Import_device_id from witch this sowfware element is. </w:t>
              </w:r>
            </w:ins>
          </w:p>
        </w:tc>
      </w:tr>
      <w:tr w:rsidR="00DB25E6" w14:paraId="3E5B7EAD" w14:textId="77777777" w:rsidTr="00DB25E6">
        <w:trPr>
          <w:ins w:id="7695" w:author="Peter Arbogast [2]" w:date="2019-03-22T17:25:00Z"/>
        </w:trPr>
        <w:tc>
          <w:tcPr>
            <w:cnfStyle w:val="001000000000" w:firstRow="0" w:lastRow="0" w:firstColumn="1" w:lastColumn="0" w:oddVBand="0" w:evenVBand="0" w:oddHBand="0" w:evenHBand="0" w:firstRowFirstColumn="0" w:firstRowLastColumn="0" w:lastRowFirstColumn="0" w:lastRowLastColumn="0"/>
            <w:tcW w:w="3116" w:type="dxa"/>
          </w:tcPr>
          <w:p w14:paraId="36F333AB" w14:textId="77777777" w:rsidR="00DB25E6" w:rsidRDefault="00DB25E6" w:rsidP="00DB25E6">
            <w:pPr>
              <w:rPr>
                <w:ins w:id="7696" w:author="Peter Arbogast [2]" w:date="2019-03-22T17:25:00Z"/>
              </w:rPr>
            </w:pPr>
            <w:ins w:id="7697" w:author="Peter Arbogast [2]" w:date="2019-03-22T17:25:00Z">
              <w:r>
                <w:t>import_account_id</w:t>
              </w:r>
            </w:ins>
          </w:p>
        </w:tc>
        <w:tc>
          <w:tcPr>
            <w:tcW w:w="3117" w:type="dxa"/>
          </w:tcPr>
          <w:p w14:paraId="2B11F6EC" w14:textId="77777777" w:rsidR="00DB25E6" w:rsidRDefault="00DB25E6" w:rsidP="00DB25E6">
            <w:pPr>
              <w:cnfStyle w:val="000000000000" w:firstRow="0" w:lastRow="0" w:firstColumn="0" w:lastColumn="0" w:oddVBand="0" w:evenVBand="0" w:oddHBand="0" w:evenHBand="0" w:firstRowFirstColumn="0" w:firstRowLastColumn="0" w:lastRowFirstColumn="0" w:lastRowLastColumn="0"/>
              <w:rPr>
                <w:ins w:id="7698" w:author="Peter Arbogast [2]" w:date="2019-03-22T17:25:00Z"/>
              </w:rPr>
            </w:pPr>
            <w:ins w:id="7699" w:author="Peter Arbogast [2]" w:date="2019-03-22T17:25:00Z">
              <w:r>
                <w:t>NVARCHAR(125)</w:t>
              </w:r>
            </w:ins>
          </w:p>
        </w:tc>
        <w:tc>
          <w:tcPr>
            <w:tcW w:w="3117" w:type="dxa"/>
            <w:tcBorders>
              <w:bottom w:val="single" w:sz="4" w:space="0" w:color="666666" w:themeColor="text1" w:themeTint="99"/>
            </w:tcBorders>
          </w:tcPr>
          <w:p w14:paraId="6B3A805E" w14:textId="77777777" w:rsidR="00DB25E6" w:rsidRDefault="00DB25E6" w:rsidP="00DB25E6">
            <w:pPr>
              <w:cnfStyle w:val="000000000000" w:firstRow="0" w:lastRow="0" w:firstColumn="0" w:lastColumn="0" w:oddVBand="0" w:evenVBand="0" w:oddHBand="0" w:evenHBand="0" w:firstRowFirstColumn="0" w:firstRowLastColumn="0" w:lastRowFirstColumn="0" w:lastRowLastColumn="0"/>
              <w:rPr>
                <w:ins w:id="7700" w:author="Peter Arbogast [2]" w:date="2019-03-22T17:25:00Z"/>
              </w:rPr>
            </w:pPr>
          </w:p>
        </w:tc>
      </w:tr>
      <w:tr w:rsidR="00DB25E6" w14:paraId="1F9ABBC7" w14:textId="77777777" w:rsidTr="00DB25E6">
        <w:trPr>
          <w:cnfStyle w:val="000000100000" w:firstRow="0" w:lastRow="0" w:firstColumn="0" w:lastColumn="0" w:oddVBand="0" w:evenVBand="0" w:oddHBand="1" w:evenHBand="0" w:firstRowFirstColumn="0" w:firstRowLastColumn="0" w:lastRowFirstColumn="0" w:lastRowLastColumn="0"/>
          <w:ins w:id="7701" w:author="Peter Arbogast [2]" w:date="2019-03-22T17:25:00Z"/>
        </w:trPr>
        <w:tc>
          <w:tcPr>
            <w:cnfStyle w:val="001000000000" w:firstRow="0" w:lastRow="0" w:firstColumn="1" w:lastColumn="0" w:oddVBand="0" w:evenVBand="0" w:oddHBand="0" w:evenHBand="0" w:firstRowFirstColumn="0" w:firstRowLastColumn="0" w:lastRowFirstColumn="0" w:lastRowLastColumn="0"/>
            <w:tcW w:w="3116" w:type="dxa"/>
          </w:tcPr>
          <w:p w14:paraId="5717754F" w14:textId="77777777" w:rsidR="00DB25E6" w:rsidRDefault="00DB25E6" w:rsidP="00DB25E6">
            <w:pPr>
              <w:rPr>
                <w:ins w:id="7702" w:author="Peter Arbogast [2]" w:date="2019-03-22T17:25:00Z"/>
              </w:rPr>
            </w:pPr>
            <w:ins w:id="7703" w:author="Peter Arbogast [2]" w:date="2019-03-22T17:25:00Z">
              <w:r>
                <w:t>installation_date</w:t>
              </w:r>
            </w:ins>
          </w:p>
        </w:tc>
        <w:tc>
          <w:tcPr>
            <w:tcW w:w="3117" w:type="dxa"/>
          </w:tcPr>
          <w:p w14:paraId="39FC35F6" w14:textId="77777777" w:rsidR="00DB25E6" w:rsidRDefault="00DB25E6" w:rsidP="00DB25E6">
            <w:pPr>
              <w:cnfStyle w:val="000000100000" w:firstRow="0" w:lastRow="0" w:firstColumn="0" w:lastColumn="0" w:oddVBand="0" w:evenVBand="0" w:oddHBand="1" w:evenHBand="0" w:firstRowFirstColumn="0" w:firstRowLastColumn="0" w:lastRowFirstColumn="0" w:lastRowLastColumn="0"/>
              <w:rPr>
                <w:ins w:id="7704" w:author="Peter Arbogast [2]" w:date="2019-03-22T17:25:00Z"/>
              </w:rPr>
            </w:pPr>
            <w:ins w:id="7705" w:author="Peter Arbogast [2]" w:date="2019-03-22T17:25:00Z">
              <w:r>
                <w:t>NVARCHAR(10)</w:t>
              </w:r>
            </w:ins>
          </w:p>
        </w:tc>
        <w:tc>
          <w:tcPr>
            <w:tcW w:w="3117" w:type="dxa"/>
            <w:tcBorders>
              <w:top w:val="single" w:sz="4" w:space="0" w:color="666666" w:themeColor="text1" w:themeTint="99"/>
              <w:bottom w:val="single" w:sz="4" w:space="0" w:color="666666" w:themeColor="text1" w:themeTint="99"/>
            </w:tcBorders>
          </w:tcPr>
          <w:p w14:paraId="1BAEE52D" w14:textId="77777777" w:rsidR="00DB25E6" w:rsidRDefault="00DB25E6" w:rsidP="00DB25E6">
            <w:pPr>
              <w:cnfStyle w:val="000000100000" w:firstRow="0" w:lastRow="0" w:firstColumn="0" w:lastColumn="0" w:oddVBand="0" w:evenVBand="0" w:oddHBand="1" w:evenHBand="0" w:firstRowFirstColumn="0" w:firstRowLastColumn="0" w:lastRowFirstColumn="0" w:lastRowLastColumn="0"/>
              <w:rPr>
                <w:ins w:id="7706" w:author="Peter Arbogast [2]" w:date="2019-03-22T17:25:00Z"/>
              </w:rPr>
            </w:pPr>
            <w:ins w:id="7707" w:author="Peter Arbogast [2]" w:date="2019-03-22T17:25:00Z">
              <w:r>
                <w:t>Format dd.mm.YYYY</w:t>
              </w:r>
            </w:ins>
          </w:p>
        </w:tc>
      </w:tr>
      <w:tr w:rsidR="004839B6" w14:paraId="7FF78551" w14:textId="77777777" w:rsidTr="00DB25E6">
        <w:trPr>
          <w:ins w:id="7708" w:author="Peter Arbogast [2]" w:date="2019-03-22T17:27:00Z"/>
        </w:trPr>
        <w:tc>
          <w:tcPr>
            <w:cnfStyle w:val="001000000000" w:firstRow="0" w:lastRow="0" w:firstColumn="1" w:lastColumn="0" w:oddVBand="0" w:evenVBand="0" w:oddHBand="0" w:evenHBand="0" w:firstRowFirstColumn="0" w:firstRowLastColumn="0" w:lastRowFirstColumn="0" w:lastRowLastColumn="0"/>
            <w:tcW w:w="3116" w:type="dxa"/>
          </w:tcPr>
          <w:p w14:paraId="29B20570" w14:textId="7BE2C637" w:rsidR="004839B6" w:rsidRDefault="004839B6" w:rsidP="004839B6">
            <w:pPr>
              <w:rPr>
                <w:ins w:id="7709" w:author="Peter Arbogast [2]" w:date="2019-03-22T17:27:00Z"/>
              </w:rPr>
            </w:pPr>
            <w:ins w:id="7710" w:author="Peter Arbogast [2]" w:date="2019-03-22T17:27:00Z">
              <w:r>
                <w:t>instance_name</w:t>
              </w:r>
            </w:ins>
          </w:p>
        </w:tc>
        <w:tc>
          <w:tcPr>
            <w:tcW w:w="3117" w:type="dxa"/>
          </w:tcPr>
          <w:p w14:paraId="2D876F1B" w14:textId="45DB35A0" w:rsidR="004839B6" w:rsidRDefault="004839B6" w:rsidP="004839B6">
            <w:pPr>
              <w:cnfStyle w:val="000000000000" w:firstRow="0" w:lastRow="0" w:firstColumn="0" w:lastColumn="0" w:oddVBand="0" w:evenVBand="0" w:oddHBand="0" w:evenHBand="0" w:firstRowFirstColumn="0" w:firstRowLastColumn="0" w:lastRowFirstColumn="0" w:lastRowLastColumn="0"/>
              <w:rPr>
                <w:ins w:id="7711" w:author="Peter Arbogast [2]" w:date="2019-03-22T17:27:00Z"/>
              </w:rPr>
            </w:pPr>
            <w:ins w:id="7712" w:author="Peter Arbogast [2]" w:date="2019-03-22T17:27:00Z">
              <w:r>
                <w:t>NVARCHAR(255)</w:t>
              </w:r>
            </w:ins>
          </w:p>
        </w:tc>
        <w:tc>
          <w:tcPr>
            <w:tcW w:w="3117" w:type="dxa"/>
            <w:tcBorders>
              <w:top w:val="single" w:sz="4" w:space="0" w:color="666666" w:themeColor="text1" w:themeTint="99"/>
              <w:bottom w:val="single" w:sz="4" w:space="0" w:color="666666" w:themeColor="text1" w:themeTint="99"/>
            </w:tcBorders>
          </w:tcPr>
          <w:p w14:paraId="3FBE3B58" w14:textId="77777777" w:rsidR="004839B6" w:rsidRDefault="004839B6" w:rsidP="004839B6">
            <w:pPr>
              <w:cnfStyle w:val="000000000000" w:firstRow="0" w:lastRow="0" w:firstColumn="0" w:lastColumn="0" w:oddVBand="0" w:evenVBand="0" w:oddHBand="0" w:evenHBand="0" w:firstRowFirstColumn="0" w:firstRowLastColumn="0" w:lastRowFirstColumn="0" w:lastRowLastColumn="0"/>
              <w:rPr>
                <w:ins w:id="7713" w:author="Peter Arbogast [2]" w:date="2019-03-22T17:27:00Z"/>
              </w:rPr>
            </w:pPr>
          </w:p>
        </w:tc>
      </w:tr>
    </w:tbl>
    <w:p w14:paraId="0E227F43" w14:textId="77777777" w:rsidR="00DB25E6" w:rsidRDefault="00DB25E6" w:rsidP="00DB25E6">
      <w:pPr>
        <w:rPr>
          <w:ins w:id="7714" w:author="Peter Arbogast [2]" w:date="2019-03-22T17:25:00Z"/>
        </w:rPr>
      </w:pPr>
    </w:p>
    <w:p w14:paraId="5C78E922" w14:textId="77777777" w:rsidR="00DB25E6" w:rsidRDefault="00DB25E6" w:rsidP="00DB25E6">
      <w:pPr>
        <w:rPr>
          <w:ins w:id="7715" w:author="Peter Arbogast [2]" w:date="2019-03-22T17:25:00Z"/>
        </w:rPr>
      </w:pPr>
    </w:p>
    <w:p w14:paraId="2594953F" w14:textId="2B2F5953" w:rsidR="00DB25E6" w:rsidRDefault="00DB25E6" w:rsidP="00DB25E6">
      <w:pPr>
        <w:rPr>
          <w:ins w:id="7716" w:author="Peter Arbogast [2]" w:date="2019-03-22T17:25:00Z"/>
        </w:rPr>
      </w:pPr>
      <w:ins w:id="7717" w:author="Peter Arbogast [2]" w:date="2019-03-22T17:25:00Z">
        <w:r>
          <w:t>If Temp Table #</w:t>
        </w:r>
        <w:r w:rsidRPr="00D263E1">
          <w:t>csp_aspera_connector_</w:t>
        </w:r>
        <w:r>
          <w:t>software_generic_</w:t>
        </w:r>
      </w:ins>
      <w:ins w:id="7718" w:author="Peter Arbogast [2]" w:date="2019-03-22T17:27:00Z">
        <w:r w:rsidR="004839B6">
          <w:t xml:space="preserve">os </w:t>
        </w:r>
      </w:ins>
      <w:ins w:id="7719" w:author="Peter Arbogast [2]" w:date="2019-03-22T17:25:00Z">
        <w:r>
          <w:t>exist, the Data will not shown. It will put into this table.</w:t>
        </w:r>
      </w:ins>
    </w:p>
    <w:p w14:paraId="2BDBBEFC" w14:textId="77777777" w:rsidR="00541E1D" w:rsidRDefault="00541E1D" w:rsidP="00541E1D">
      <w:pPr>
        <w:rPr>
          <w:ins w:id="7720" w:author="Peter Arbogast" w:date="2019-06-13T14:03:00Z"/>
        </w:rPr>
      </w:pPr>
      <w:ins w:id="7721" w:author="Peter Arbogast" w:date="2019-06-13T14:03:00Z">
        <w:r>
          <w:t>Used by:</w:t>
        </w:r>
      </w:ins>
    </w:p>
    <w:p w14:paraId="712767C1" w14:textId="20D6E4C9" w:rsidR="004839B6" w:rsidRDefault="00541E1D" w:rsidP="00541E1D">
      <w:pPr>
        <w:pStyle w:val="ListParagraph"/>
        <w:numPr>
          <w:ilvl w:val="0"/>
          <w:numId w:val="2"/>
        </w:numPr>
        <w:rPr>
          <w:ins w:id="7722" w:author="Peter Arbogast [2]" w:date="2019-03-22T17:28:00Z"/>
        </w:rPr>
        <w:pPrChange w:id="7723" w:author="Peter Arbogast" w:date="2019-06-13T14:03:00Z">
          <w:pPr/>
        </w:pPrChange>
      </w:pPr>
      <w:ins w:id="7724" w:author="Peter Arbogast" w:date="2019-06-13T14:03:00Z">
        <w:r>
          <w:t xml:space="preserve">Store Procedure Used by Aspera Connector 500_raynet_software_generic.xml </w:t>
        </w:r>
      </w:ins>
      <w:ins w:id="7725" w:author="Peter Arbogast [2]" w:date="2019-03-22T17:28:00Z">
        <w:r w:rsidR="004839B6">
          <w:br w:type="page"/>
        </w:r>
      </w:ins>
    </w:p>
    <w:p w14:paraId="40013891" w14:textId="1301C0FC" w:rsidR="004839B6" w:rsidRDefault="004839B6" w:rsidP="004839B6">
      <w:pPr>
        <w:pStyle w:val="Heading3"/>
        <w:numPr>
          <w:ilvl w:val="2"/>
          <w:numId w:val="1"/>
        </w:numPr>
        <w:ind w:left="709"/>
        <w:rPr>
          <w:ins w:id="7726" w:author="Peter Arbogast [2]" w:date="2019-03-22T17:28:00Z"/>
        </w:rPr>
      </w:pPr>
      <w:bookmarkStart w:id="7727" w:name="_Toc11337043"/>
      <w:ins w:id="7728" w:author="Peter Arbogast [2]" w:date="2019-03-22T17:28:00Z">
        <w:r w:rsidRPr="00936A98">
          <w:lastRenderedPageBreak/>
          <w:t>csp_aspera_connector_software_</w:t>
        </w:r>
        <w:r>
          <w:t>generic_microsoft</w:t>
        </w:r>
        <w:bookmarkEnd w:id="7727"/>
      </w:ins>
    </w:p>
    <w:p w14:paraId="00FFC2AB" w14:textId="39B91F58" w:rsidR="00541E1D" w:rsidRDefault="004839B6" w:rsidP="004839B6">
      <w:pPr>
        <w:rPr>
          <w:ins w:id="7729" w:author="Peter Arbogast" w:date="2019-06-13T14:04:00Z"/>
        </w:rPr>
      </w:pPr>
      <w:ins w:id="7730" w:author="Peter Arbogast [2]" w:date="2019-03-22T17:28:00Z">
        <w:del w:id="7731" w:author="Peter Arbogast" w:date="2019-06-13T14:03:00Z">
          <w:r w:rsidDel="00541E1D">
            <w:delText>Store Procedure Used by Aspera Connector 500_raynet_software_generic_microsoft.xml</w:delText>
          </w:r>
        </w:del>
      </w:ins>
      <w:ins w:id="7732" w:author="Peter Arbogast" w:date="2019-06-13T14:03:00Z">
        <w:r w:rsidR="00541E1D">
          <w:t>Get all special Information for Microsoft products</w:t>
        </w:r>
      </w:ins>
      <w:ins w:id="7733" w:author="Peter Arbogast" w:date="2019-06-13T14:04:00Z">
        <w:r w:rsidR="00541E1D">
          <w:t>:</w:t>
        </w:r>
      </w:ins>
    </w:p>
    <w:p w14:paraId="0DF435CF" w14:textId="0F54E533" w:rsidR="00541E1D" w:rsidRDefault="00541E1D" w:rsidP="00541E1D">
      <w:pPr>
        <w:pStyle w:val="ListParagraph"/>
        <w:numPr>
          <w:ilvl w:val="0"/>
          <w:numId w:val="2"/>
        </w:numPr>
        <w:rPr>
          <w:ins w:id="7734" w:author="Peter Arbogast" w:date="2019-06-13T14:04:00Z"/>
        </w:rPr>
      </w:pPr>
      <w:ins w:id="7735" w:author="Peter Arbogast" w:date="2019-06-13T14:04:00Z">
        <w:r>
          <w:t>Microsoft SQL</w:t>
        </w:r>
      </w:ins>
    </w:p>
    <w:p w14:paraId="46E99C09" w14:textId="5D3BFA09" w:rsidR="00541E1D" w:rsidRDefault="00541E1D" w:rsidP="00541E1D">
      <w:pPr>
        <w:pStyle w:val="ListParagraph"/>
        <w:numPr>
          <w:ilvl w:val="0"/>
          <w:numId w:val="2"/>
        </w:numPr>
        <w:rPr>
          <w:ins w:id="7736" w:author="Peter Arbogast" w:date="2019-06-13T14:04:00Z"/>
        </w:rPr>
      </w:pPr>
      <w:ins w:id="7737" w:author="Peter Arbogast" w:date="2019-06-13T14:04:00Z">
        <w:r>
          <w:t>Microsoft Exchange</w:t>
        </w:r>
      </w:ins>
    </w:p>
    <w:p w14:paraId="60F4099A" w14:textId="04D7DAB8" w:rsidR="00541E1D" w:rsidRDefault="00541E1D" w:rsidP="00541E1D">
      <w:pPr>
        <w:pStyle w:val="ListParagraph"/>
        <w:numPr>
          <w:ilvl w:val="0"/>
          <w:numId w:val="2"/>
        </w:numPr>
        <w:rPr>
          <w:ins w:id="7738" w:author="Peter Arbogast [2]" w:date="2019-03-22T17:28:00Z"/>
        </w:rPr>
        <w:pPrChange w:id="7739" w:author="Peter Arbogast" w:date="2019-06-13T14:04:00Z">
          <w:pPr/>
        </w:pPrChange>
      </w:pPr>
      <w:ins w:id="7740" w:author="Peter Arbogast" w:date="2019-06-13T14:04:00Z">
        <w:r>
          <w:t>Microsoft SharePoint</w:t>
        </w:r>
      </w:ins>
    </w:p>
    <w:p w14:paraId="062F2A10" w14:textId="465D3216" w:rsidR="004839B6" w:rsidRDefault="004839B6" w:rsidP="004839B6">
      <w:pPr>
        <w:rPr>
          <w:ins w:id="7741" w:author="Peter Arbogast [2]" w:date="2019-03-22T17:28:00Z"/>
        </w:rPr>
      </w:pPr>
      <w:ins w:id="7742" w:author="Peter Arbogast [2]" w:date="2019-03-22T17:28:00Z">
        <w:r>
          <w:t xml:space="preserve">This shows all Special Microsoft </w:t>
        </w:r>
      </w:ins>
      <w:ins w:id="7743" w:author="Peter Arbogast [2]" w:date="2019-03-22T17:29:00Z">
        <w:r>
          <w:t>Products like SQL, Exchange and Sharepoint</w:t>
        </w:r>
      </w:ins>
    </w:p>
    <w:p w14:paraId="5A6D59CA" w14:textId="77777777" w:rsidR="004839B6" w:rsidRDefault="004839B6" w:rsidP="004839B6">
      <w:pPr>
        <w:rPr>
          <w:ins w:id="7744" w:author="Peter Arbogast [2]" w:date="2019-03-22T17:28:00Z"/>
        </w:rPr>
      </w:pPr>
      <w:ins w:id="7745" w:author="Peter Arbogast [2]" w:date="2019-03-22T17:28:00Z">
        <w:r>
          <w:t>Parameter:</w:t>
        </w:r>
      </w:ins>
    </w:p>
    <w:tbl>
      <w:tblPr>
        <w:tblStyle w:val="GridTable4"/>
        <w:tblW w:w="0" w:type="auto"/>
        <w:tblLook w:val="04A0" w:firstRow="1" w:lastRow="0" w:firstColumn="1" w:lastColumn="0" w:noHBand="0" w:noVBand="1"/>
      </w:tblPr>
      <w:tblGrid>
        <w:gridCol w:w="3116"/>
        <w:gridCol w:w="3117"/>
        <w:gridCol w:w="3117"/>
      </w:tblGrid>
      <w:tr w:rsidR="004839B6" w14:paraId="6D05C8BB" w14:textId="77777777" w:rsidTr="00B0514A">
        <w:trPr>
          <w:cnfStyle w:val="100000000000" w:firstRow="1" w:lastRow="0" w:firstColumn="0" w:lastColumn="0" w:oddVBand="0" w:evenVBand="0" w:oddHBand="0" w:evenHBand="0" w:firstRowFirstColumn="0" w:firstRowLastColumn="0" w:lastRowFirstColumn="0" w:lastRowLastColumn="0"/>
          <w:ins w:id="7746" w:author="Peter Arbogast [2]" w:date="2019-03-22T17:28:00Z"/>
        </w:trPr>
        <w:tc>
          <w:tcPr>
            <w:cnfStyle w:val="001000000000" w:firstRow="0" w:lastRow="0" w:firstColumn="1" w:lastColumn="0" w:oddVBand="0" w:evenVBand="0" w:oddHBand="0" w:evenHBand="0" w:firstRowFirstColumn="0" w:firstRowLastColumn="0" w:lastRowFirstColumn="0" w:lastRowLastColumn="0"/>
            <w:tcW w:w="3116" w:type="dxa"/>
          </w:tcPr>
          <w:p w14:paraId="301A7A24" w14:textId="77777777" w:rsidR="004839B6" w:rsidRDefault="004839B6" w:rsidP="00B0514A">
            <w:pPr>
              <w:rPr>
                <w:ins w:id="7747" w:author="Peter Arbogast [2]" w:date="2019-03-22T17:28:00Z"/>
              </w:rPr>
            </w:pPr>
            <w:ins w:id="7748" w:author="Peter Arbogast [2]" w:date="2019-03-22T17:28:00Z">
              <w:r>
                <w:t>Parameter</w:t>
              </w:r>
            </w:ins>
          </w:p>
        </w:tc>
        <w:tc>
          <w:tcPr>
            <w:tcW w:w="3117" w:type="dxa"/>
          </w:tcPr>
          <w:p w14:paraId="02CC962B" w14:textId="77777777" w:rsidR="004839B6" w:rsidRDefault="004839B6" w:rsidP="00B0514A">
            <w:pPr>
              <w:cnfStyle w:val="100000000000" w:firstRow="1" w:lastRow="0" w:firstColumn="0" w:lastColumn="0" w:oddVBand="0" w:evenVBand="0" w:oddHBand="0" w:evenHBand="0" w:firstRowFirstColumn="0" w:firstRowLastColumn="0" w:lastRowFirstColumn="0" w:lastRowLastColumn="0"/>
              <w:rPr>
                <w:ins w:id="7749" w:author="Peter Arbogast [2]" w:date="2019-03-22T17:28:00Z"/>
              </w:rPr>
            </w:pPr>
            <w:ins w:id="7750" w:author="Peter Arbogast [2]" w:date="2019-03-22T17:28:00Z">
              <w:r>
                <w:t>Default value</w:t>
              </w:r>
            </w:ins>
          </w:p>
        </w:tc>
        <w:tc>
          <w:tcPr>
            <w:tcW w:w="3117" w:type="dxa"/>
          </w:tcPr>
          <w:p w14:paraId="7DA98FFD" w14:textId="77777777" w:rsidR="004839B6" w:rsidRDefault="004839B6" w:rsidP="00B0514A">
            <w:pPr>
              <w:cnfStyle w:val="100000000000" w:firstRow="1" w:lastRow="0" w:firstColumn="0" w:lastColumn="0" w:oddVBand="0" w:evenVBand="0" w:oddHBand="0" w:evenHBand="0" w:firstRowFirstColumn="0" w:firstRowLastColumn="0" w:lastRowFirstColumn="0" w:lastRowLastColumn="0"/>
              <w:rPr>
                <w:ins w:id="7751" w:author="Peter Arbogast [2]" w:date="2019-03-22T17:28:00Z"/>
              </w:rPr>
            </w:pPr>
            <w:ins w:id="7752" w:author="Peter Arbogast [2]" w:date="2019-03-22T17:28:00Z">
              <w:r>
                <w:t>Description</w:t>
              </w:r>
            </w:ins>
          </w:p>
        </w:tc>
      </w:tr>
      <w:tr w:rsidR="004839B6" w14:paraId="401A4226" w14:textId="77777777" w:rsidTr="00B0514A">
        <w:trPr>
          <w:cnfStyle w:val="000000100000" w:firstRow="0" w:lastRow="0" w:firstColumn="0" w:lastColumn="0" w:oddVBand="0" w:evenVBand="0" w:oddHBand="1" w:evenHBand="0" w:firstRowFirstColumn="0" w:firstRowLastColumn="0" w:lastRowFirstColumn="0" w:lastRowLastColumn="0"/>
          <w:ins w:id="7753" w:author="Peter Arbogast [2]" w:date="2019-03-22T17:28:00Z"/>
        </w:trPr>
        <w:tc>
          <w:tcPr>
            <w:cnfStyle w:val="001000000000" w:firstRow="0" w:lastRow="0" w:firstColumn="1" w:lastColumn="0" w:oddVBand="0" w:evenVBand="0" w:oddHBand="0" w:evenHBand="0" w:firstRowFirstColumn="0" w:firstRowLastColumn="0" w:lastRowFirstColumn="0" w:lastRowLastColumn="0"/>
            <w:tcW w:w="3116" w:type="dxa"/>
          </w:tcPr>
          <w:p w14:paraId="11F2AD64" w14:textId="77777777" w:rsidR="004839B6" w:rsidRDefault="004839B6" w:rsidP="00B0514A">
            <w:pPr>
              <w:rPr>
                <w:ins w:id="7754" w:author="Peter Arbogast [2]" w:date="2019-03-22T17:28:00Z"/>
              </w:rPr>
            </w:pPr>
            <w:ins w:id="7755" w:author="Peter Arbogast [2]" w:date="2019-03-22T17:28:00Z">
              <w:r w:rsidRPr="00A73389">
                <w:t>@sDataSourceID</w:t>
              </w:r>
            </w:ins>
          </w:p>
        </w:tc>
        <w:tc>
          <w:tcPr>
            <w:tcW w:w="3117" w:type="dxa"/>
          </w:tcPr>
          <w:p w14:paraId="25F287C2"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756" w:author="Peter Arbogast [2]" w:date="2019-03-22T17:28:00Z"/>
              </w:rPr>
            </w:pPr>
            <w:ins w:id="7757" w:author="Peter Arbogast [2]" w:date="2019-03-22T17:28:00Z">
              <w:r>
                <w:t>RayVentory</w:t>
              </w:r>
            </w:ins>
          </w:p>
        </w:tc>
        <w:tc>
          <w:tcPr>
            <w:tcW w:w="3117" w:type="dxa"/>
          </w:tcPr>
          <w:p w14:paraId="644EDA51"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758" w:author="Peter Arbogast [2]" w:date="2019-03-22T17:28:00Z"/>
              </w:rPr>
            </w:pPr>
            <w:ins w:id="7759" w:author="Peter Arbogast [2]" w:date="2019-03-22T17:28:00Z">
              <w:r>
                <w:t>Smarttrack Connector SourceID</w:t>
              </w:r>
            </w:ins>
          </w:p>
        </w:tc>
      </w:tr>
      <w:tr w:rsidR="004839B6" w14:paraId="19318375" w14:textId="77777777" w:rsidTr="00B0514A">
        <w:trPr>
          <w:ins w:id="7760" w:author="Peter Arbogast [2]" w:date="2019-03-22T17:28:00Z"/>
        </w:trPr>
        <w:tc>
          <w:tcPr>
            <w:cnfStyle w:val="001000000000" w:firstRow="0" w:lastRow="0" w:firstColumn="1" w:lastColumn="0" w:oddVBand="0" w:evenVBand="0" w:oddHBand="0" w:evenHBand="0" w:firstRowFirstColumn="0" w:firstRowLastColumn="0" w:lastRowFirstColumn="0" w:lastRowLastColumn="0"/>
            <w:tcW w:w="3116" w:type="dxa"/>
          </w:tcPr>
          <w:p w14:paraId="4A6874C9" w14:textId="77777777" w:rsidR="004839B6" w:rsidRPr="00A73389" w:rsidRDefault="004839B6" w:rsidP="00B0514A">
            <w:pPr>
              <w:rPr>
                <w:ins w:id="7761" w:author="Peter Arbogast [2]" w:date="2019-03-22T17:28:00Z"/>
              </w:rPr>
            </w:pPr>
            <w:ins w:id="7762" w:author="Peter Arbogast [2]" w:date="2019-03-22T17:28:00Z">
              <w:r w:rsidRPr="00A73389">
                <w:t>@bImportIDFQDN</w:t>
              </w:r>
            </w:ins>
          </w:p>
        </w:tc>
        <w:tc>
          <w:tcPr>
            <w:tcW w:w="3117" w:type="dxa"/>
          </w:tcPr>
          <w:p w14:paraId="245519B7"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763" w:author="Peter Arbogast [2]" w:date="2019-03-22T17:28:00Z"/>
              </w:rPr>
            </w:pPr>
            <w:ins w:id="7764" w:author="Peter Arbogast [2]" w:date="2019-03-22T17:28:00Z">
              <w:r>
                <w:t>1</w:t>
              </w:r>
            </w:ins>
          </w:p>
        </w:tc>
        <w:tc>
          <w:tcPr>
            <w:tcW w:w="3117" w:type="dxa"/>
          </w:tcPr>
          <w:p w14:paraId="6FC83B06"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765" w:author="Peter Arbogast [2]" w:date="2019-03-22T17:28:00Z"/>
              </w:rPr>
            </w:pPr>
            <w:ins w:id="7766" w:author="Peter Arbogast [2]" w:date="2019-03-22T17:28:00Z">
              <w:r>
                <w:t>0 = Use Hostname</w:t>
              </w:r>
            </w:ins>
          </w:p>
          <w:p w14:paraId="6F8D4233"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767" w:author="Peter Arbogast [2]" w:date="2019-03-22T17:28:00Z"/>
              </w:rPr>
            </w:pPr>
            <w:ins w:id="7768" w:author="Peter Arbogast [2]" w:date="2019-03-22T17:28:00Z">
              <w:r>
                <w:t>1 = Use FQDN</w:t>
              </w:r>
            </w:ins>
          </w:p>
        </w:tc>
      </w:tr>
      <w:tr w:rsidR="004839B6" w14:paraId="120356F0" w14:textId="77777777" w:rsidTr="00B0514A">
        <w:trPr>
          <w:cnfStyle w:val="000000100000" w:firstRow="0" w:lastRow="0" w:firstColumn="0" w:lastColumn="0" w:oddVBand="0" w:evenVBand="0" w:oddHBand="1" w:evenHBand="0" w:firstRowFirstColumn="0" w:firstRowLastColumn="0" w:lastRowFirstColumn="0" w:lastRowLastColumn="0"/>
          <w:ins w:id="7769" w:author="Peter Arbogast [2]" w:date="2019-03-22T17:28:00Z"/>
        </w:trPr>
        <w:tc>
          <w:tcPr>
            <w:cnfStyle w:val="001000000000" w:firstRow="0" w:lastRow="0" w:firstColumn="1" w:lastColumn="0" w:oddVBand="0" w:evenVBand="0" w:oddHBand="0" w:evenHBand="0" w:firstRowFirstColumn="0" w:firstRowLastColumn="0" w:lastRowFirstColumn="0" w:lastRowLastColumn="0"/>
            <w:tcW w:w="3116" w:type="dxa"/>
          </w:tcPr>
          <w:p w14:paraId="34AF8344" w14:textId="77777777" w:rsidR="004839B6" w:rsidRPr="00A73389" w:rsidRDefault="004839B6" w:rsidP="00B0514A">
            <w:pPr>
              <w:rPr>
                <w:ins w:id="7770" w:author="Peter Arbogast [2]" w:date="2019-03-22T17:28:00Z"/>
              </w:rPr>
            </w:pPr>
            <w:ins w:id="7771" w:author="Peter Arbogast [2]" w:date="2019-03-22T17:28:00Z">
              <w:r w:rsidRPr="00A73389">
                <w:t>@iLastSeenDays</w:t>
              </w:r>
            </w:ins>
          </w:p>
        </w:tc>
        <w:tc>
          <w:tcPr>
            <w:tcW w:w="3117" w:type="dxa"/>
          </w:tcPr>
          <w:p w14:paraId="4C4BA7C3"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772" w:author="Peter Arbogast [2]" w:date="2019-03-22T17:28:00Z"/>
              </w:rPr>
            </w:pPr>
            <w:ins w:id="7773" w:author="Peter Arbogast [2]" w:date="2019-03-22T17:28:00Z">
              <w:r>
                <w:t>90</w:t>
              </w:r>
            </w:ins>
          </w:p>
        </w:tc>
        <w:tc>
          <w:tcPr>
            <w:tcW w:w="3117" w:type="dxa"/>
          </w:tcPr>
          <w:p w14:paraId="0D6FB870"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774" w:author="Peter Arbogast [2]" w:date="2019-03-22T17:28:00Z"/>
              </w:rPr>
            </w:pPr>
            <w:ins w:id="7775" w:author="Peter Arbogast [2]" w:date="2019-03-22T17:28:00Z">
              <w:r>
                <w:t>Last seen days, by default Inventories of the last 90 days</w:t>
              </w:r>
            </w:ins>
          </w:p>
        </w:tc>
      </w:tr>
    </w:tbl>
    <w:p w14:paraId="252AFC26" w14:textId="77777777" w:rsidR="004839B6" w:rsidRDefault="004839B6" w:rsidP="004839B6">
      <w:pPr>
        <w:rPr>
          <w:ins w:id="7776" w:author="Peter Arbogast [2]" w:date="2019-03-22T17:28:00Z"/>
        </w:rPr>
      </w:pPr>
    </w:p>
    <w:p w14:paraId="7D17F1CD" w14:textId="77777777" w:rsidR="004839B6" w:rsidRDefault="004839B6" w:rsidP="004839B6">
      <w:pPr>
        <w:rPr>
          <w:ins w:id="7777" w:author="Peter Arbogast [2]" w:date="2019-03-22T17:28:00Z"/>
        </w:rPr>
      </w:pPr>
      <w:ins w:id="7778" w:author="Peter Arbogast [2]" w:date="2019-03-22T17:28:00Z">
        <w:r>
          <w:t>Return:</w:t>
        </w:r>
      </w:ins>
    </w:p>
    <w:tbl>
      <w:tblPr>
        <w:tblStyle w:val="GridTable4"/>
        <w:tblW w:w="0" w:type="auto"/>
        <w:tblLook w:val="04A0" w:firstRow="1" w:lastRow="0" w:firstColumn="1" w:lastColumn="0" w:noHBand="0" w:noVBand="1"/>
      </w:tblPr>
      <w:tblGrid>
        <w:gridCol w:w="3116"/>
        <w:gridCol w:w="3117"/>
        <w:gridCol w:w="3117"/>
      </w:tblGrid>
      <w:tr w:rsidR="004839B6" w14:paraId="0CA08FF5" w14:textId="77777777" w:rsidTr="00B0514A">
        <w:trPr>
          <w:cnfStyle w:val="100000000000" w:firstRow="1" w:lastRow="0" w:firstColumn="0" w:lastColumn="0" w:oddVBand="0" w:evenVBand="0" w:oddHBand="0" w:evenHBand="0" w:firstRowFirstColumn="0" w:firstRowLastColumn="0" w:lastRowFirstColumn="0" w:lastRowLastColumn="0"/>
          <w:ins w:id="7779" w:author="Peter Arbogast [2]" w:date="2019-03-22T17:28:00Z"/>
        </w:trPr>
        <w:tc>
          <w:tcPr>
            <w:cnfStyle w:val="001000000000" w:firstRow="0" w:lastRow="0" w:firstColumn="1" w:lastColumn="0" w:oddVBand="0" w:evenVBand="0" w:oddHBand="0" w:evenHBand="0" w:firstRowFirstColumn="0" w:firstRowLastColumn="0" w:lastRowFirstColumn="0" w:lastRowLastColumn="0"/>
            <w:tcW w:w="3116" w:type="dxa"/>
          </w:tcPr>
          <w:p w14:paraId="1AA447ED" w14:textId="77777777" w:rsidR="004839B6" w:rsidRDefault="004839B6" w:rsidP="00B0514A">
            <w:pPr>
              <w:rPr>
                <w:ins w:id="7780" w:author="Peter Arbogast [2]" w:date="2019-03-22T17:28:00Z"/>
              </w:rPr>
            </w:pPr>
            <w:ins w:id="7781" w:author="Peter Arbogast [2]" w:date="2019-03-22T17:28:00Z">
              <w:r>
                <w:t>Colum name</w:t>
              </w:r>
            </w:ins>
          </w:p>
        </w:tc>
        <w:tc>
          <w:tcPr>
            <w:tcW w:w="3117" w:type="dxa"/>
          </w:tcPr>
          <w:p w14:paraId="2B680BB7" w14:textId="77777777" w:rsidR="004839B6" w:rsidRDefault="004839B6" w:rsidP="00B0514A">
            <w:pPr>
              <w:cnfStyle w:val="100000000000" w:firstRow="1" w:lastRow="0" w:firstColumn="0" w:lastColumn="0" w:oddVBand="0" w:evenVBand="0" w:oddHBand="0" w:evenHBand="0" w:firstRowFirstColumn="0" w:firstRowLastColumn="0" w:lastRowFirstColumn="0" w:lastRowLastColumn="0"/>
              <w:rPr>
                <w:ins w:id="7782" w:author="Peter Arbogast [2]" w:date="2019-03-22T17:28:00Z"/>
              </w:rPr>
            </w:pPr>
            <w:ins w:id="7783" w:author="Peter Arbogast [2]" w:date="2019-03-22T17:28:00Z">
              <w:r>
                <w:t>Type</w:t>
              </w:r>
            </w:ins>
          </w:p>
        </w:tc>
        <w:tc>
          <w:tcPr>
            <w:tcW w:w="3117" w:type="dxa"/>
          </w:tcPr>
          <w:p w14:paraId="5196434C" w14:textId="77777777" w:rsidR="004839B6" w:rsidRDefault="004839B6" w:rsidP="00B0514A">
            <w:pPr>
              <w:cnfStyle w:val="100000000000" w:firstRow="1" w:lastRow="0" w:firstColumn="0" w:lastColumn="0" w:oddVBand="0" w:evenVBand="0" w:oddHBand="0" w:evenHBand="0" w:firstRowFirstColumn="0" w:firstRowLastColumn="0" w:lastRowFirstColumn="0" w:lastRowLastColumn="0"/>
              <w:rPr>
                <w:ins w:id="7784" w:author="Peter Arbogast [2]" w:date="2019-03-22T17:28:00Z"/>
              </w:rPr>
            </w:pPr>
            <w:ins w:id="7785" w:author="Peter Arbogast [2]" w:date="2019-03-22T17:28:00Z">
              <w:r>
                <w:t>Description</w:t>
              </w:r>
            </w:ins>
          </w:p>
        </w:tc>
      </w:tr>
      <w:tr w:rsidR="004839B6" w14:paraId="0D554B73" w14:textId="77777777" w:rsidTr="00B0514A">
        <w:trPr>
          <w:cnfStyle w:val="000000100000" w:firstRow="0" w:lastRow="0" w:firstColumn="0" w:lastColumn="0" w:oddVBand="0" w:evenVBand="0" w:oddHBand="1" w:evenHBand="0" w:firstRowFirstColumn="0" w:firstRowLastColumn="0" w:lastRowFirstColumn="0" w:lastRowLastColumn="0"/>
          <w:ins w:id="7786" w:author="Peter Arbogast [2]" w:date="2019-03-22T17:28:00Z"/>
        </w:trPr>
        <w:tc>
          <w:tcPr>
            <w:cnfStyle w:val="001000000000" w:firstRow="0" w:lastRow="0" w:firstColumn="1" w:lastColumn="0" w:oddVBand="0" w:evenVBand="0" w:oddHBand="0" w:evenHBand="0" w:firstRowFirstColumn="0" w:firstRowLastColumn="0" w:lastRowFirstColumn="0" w:lastRowLastColumn="0"/>
            <w:tcW w:w="3116" w:type="dxa"/>
          </w:tcPr>
          <w:p w14:paraId="06BF5936" w14:textId="77777777" w:rsidR="004839B6" w:rsidRDefault="004839B6" w:rsidP="00B0514A">
            <w:pPr>
              <w:rPr>
                <w:ins w:id="7787" w:author="Peter Arbogast [2]" w:date="2019-03-22T17:28:00Z"/>
              </w:rPr>
            </w:pPr>
            <w:ins w:id="7788" w:author="Peter Arbogast [2]" w:date="2019-03-22T17:28:00Z">
              <w:r>
                <w:t>import_id</w:t>
              </w:r>
            </w:ins>
          </w:p>
        </w:tc>
        <w:tc>
          <w:tcPr>
            <w:tcW w:w="3117" w:type="dxa"/>
          </w:tcPr>
          <w:p w14:paraId="75CE30B9"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789" w:author="Peter Arbogast [2]" w:date="2019-03-22T17:28:00Z"/>
              </w:rPr>
            </w:pPr>
            <w:ins w:id="7790" w:author="Peter Arbogast [2]" w:date="2019-03-22T17:28:00Z">
              <w:r>
                <w:t>NVARCHAR(255)</w:t>
              </w:r>
            </w:ins>
          </w:p>
        </w:tc>
        <w:tc>
          <w:tcPr>
            <w:tcW w:w="3117" w:type="dxa"/>
          </w:tcPr>
          <w:p w14:paraId="02302DAF"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791" w:author="Peter Arbogast [2]" w:date="2019-03-22T17:28:00Z"/>
              </w:rPr>
            </w:pPr>
            <w:ins w:id="7792" w:author="Peter Arbogast [2]" w:date="2019-03-22T17:28:00Z">
              <w:r>
                <w:t>Hostname or FQDN depend on @bImportIDFQDN to Hostname or FQDN depend on @bImportIDFQDN or CluterName and more</w:t>
              </w:r>
            </w:ins>
          </w:p>
        </w:tc>
      </w:tr>
      <w:tr w:rsidR="004839B6" w14:paraId="6026D805" w14:textId="77777777" w:rsidTr="00B0514A">
        <w:trPr>
          <w:ins w:id="7793" w:author="Peter Arbogast [2]" w:date="2019-03-22T17:28:00Z"/>
        </w:trPr>
        <w:tc>
          <w:tcPr>
            <w:cnfStyle w:val="001000000000" w:firstRow="0" w:lastRow="0" w:firstColumn="1" w:lastColumn="0" w:oddVBand="0" w:evenVBand="0" w:oddHBand="0" w:evenHBand="0" w:firstRowFirstColumn="0" w:firstRowLastColumn="0" w:lastRowFirstColumn="0" w:lastRowLastColumn="0"/>
            <w:tcW w:w="3116" w:type="dxa"/>
          </w:tcPr>
          <w:p w14:paraId="1C3C2916" w14:textId="77777777" w:rsidR="004839B6" w:rsidRDefault="004839B6" w:rsidP="00B0514A">
            <w:pPr>
              <w:rPr>
                <w:ins w:id="7794" w:author="Peter Arbogast [2]" w:date="2019-03-22T17:28:00Z"/>
              </w:rPr>
            </w:pPr>
            <w:ins w:id="7795" w:author="Peter Arbogast [2]" w:date="2019-03-22T17:28:00Z">
              <w:r>
                <w:t>import_data_source_id</w:t>
              </w:r>
            </w:ins>
          </w:p>
        </w:tc>
        <w:tc>
          <w:tcPr>
            <w:tcW w:w="3117" w:type="dxa"/>
          </w:tcPr>
          <w:p w14:paraId="4B010534"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796" w:author="Peter Arbogast [2]" w:date="2019-03-22T17:28:00Z"/>
              </w:rPr>
            </w:pPr>
            <w:ins w:id="7797" w:author="Peter Arbogast [2]" w:date="2019-03-22T17:28:00Z">
              <w:r>
                <w:t>NVARCHAR(50)</w:t>
              </w:r>
            </w:ins>
          </w:p>
        </w:tc>
        <w:tc>
          <w:tcPr>
            <w:tcW w:w="3117" w:type="dxa"/>
          </w:tcPr>
          <w:p w14:paraId="01316CC8"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798" w:author="Peter Arbogast [2]" w:date="2019-03-22T17:28:00Z"/>
              </w:rPr>
            </w:pPr>
            <w:ins w:id="7799" w:author="Peter Arbogast [2]" w:date="2019-03-22T17:28:00Z">
              <w:r>
                <w:t>Value of @sDataSourceID</w:t>
              </w:r>
            </w:ins>
          </w:p>
        </w:tc>
      </w:tr>
      <w:tr w:rsidR="004839B6" w14:paraId="63BDE964" w14:textId="77777777" w:rsidTr="00B0514A">
        <w:trPr>
          <w:cnfStyle w:val="000000100000" w:firstRow="0" w:lastRow="0" w:firstColumn="0" w:lastColumn="0" w:oddVBand="0" w:evenVBand="0" w:oddHBand="1" w:evenHBand="0" w:firstRowFirstColumn="0" w:firstRowLastColumn="0" w:lastRowFirstColumn="0" w:lastRowLastColumn="0"/>
          <w:ins w:id="7800" w:author="Peter Arbogast [2]" w:date="2019-03-22T17:28:00Z"/>
        </w:trPr>
        <w:tc>
          <w:tcPr>
            <w:cnfStyle w:val="001000000000" w:firstRow="0" w:lastRow="0" w:firstColumn="1" w:lastColumn="0" w:oddVBand="0" w:evenVBand="0" w:oddHBand="0" w:evenHBand="0" w:firstRowFirstColumn="0" w:firstRowLastColumn="0" w:lastRowFirstColumn="0" w:lastRowLastColumn="0"/>
            <w:tcW w:w="3116" w:type="dxa"/>
          </w:tcPr>
          <w:p w14:paraId="4D3A2DD4" w14:textId="77777777" w:rsidR="004839B6" w:rsidRDefault="004839B6" w:rsidP="00B0514A">
            <w:pPr>
              <w:rPr>
                <w:ins w:id="7801" w:author="Peter Arbogast [2]" w:date="2019-03-22T17:28:00Z"/>
              </w:rPr>
            </w:pPr>
            <w:ins w:id="7802" w:author="Peter Arbogast [2]" w:date="2019-03-22T17:28:00Z">
              <w:r>
                <w:t>generic_key</w:t>
              </w:r>
            </w:ins>
          </w:p>
        </w:tc>
        <w:tc>
          <w:tcPr>
            <w:tcW w:w="3117" w:type="dxa"/>
          </w:tcPr>
          <w:p w14:paraId="4BFD068A"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803" w:author="Peter Arbogast [2]" w:date="2019-03-22T17:28:00Z"/>
              </w:rPr>
            </w:pPr>
            <w:ins w:id="7804" w:author="Peter Arbogast [2]" w:date="2019-03-22T17:28:00Z">
              <w:r>
                <w:t>NVARCHAR(255)</w:t>
              </w:r>
            </w:ins>
          </w:p>
        </w:tc>
        <w:tc>
          <w:tcPr>
            <w:tcW w:w="3117" w:type="dxa"/>
          </w:tcPr>
          <w:p w14:paraId="44F0C4E2"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805" w:author="Peter Arbogast [2]" w:date="2019-03-22T17:28:00Z"/>
              </w:rPr>
            </w:pPr>
          </w:p>
        </w:tc>
      </w:tr>
      <w:tr w:rsidR="004839B6" w14:paraId="25934B0F" w14:textId="77777777" w:rsidTr="00B0514A">
        <w:trPr>
          <w:ins w:id="7806" w:author="Peter Arbogast [2]" w:date="2019-03-22T17:28:00Z"/>
        </w:trPr>
        <w:tc>
          <w:tcPr>
            <w:cnfStyle w:val="001000000000" w:firstRow="0" w:lastRow="0" w:firstColumn="1" w:lastColumn="0" w:oddVBand="0" w:evenVBand="0" w:oddHBand="0" w:evenHBand="0" w:firstRowFirstColumn="0" w:firstRowLastColumn="0" w:lastRowFirstColumn="0" w:lastRowLastColumn="0"/>
            <w:tcW w:w="3116" w:type="dxa"/>
          </w:tcPr>
          <w:p w14:paraId="07AF92A0" w14:textId="77777777" w:rsidR="004839B6" w:rsidRDefault="004839B6" w:rsidP="00B0514A">
            <w:pPr>
              <w:rPr>
                <w:ins w:id="7807" w:author="Peter Arbogast [2]" w:date="2019-03-22T17:28:00Z"/>
              </w:rPr>
            </w:pPr>
            <w:ins w:id="7808" w:author="Peter Arbogast [2]" w:date="2019-03-22T17:28:00Z">
              <w:r>
                <w:t>description</w:t>
              </w:r>
            </w:ins>
          </w:p>
        </w:tc>
        <w:tc>
          <w:tcPr>
            <w:tcW w:w="3117" w:type="dxa"/>
          </w:tcPr>
          <w:p w14:paraId="7598A9D0"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809" w:author="Peter Arbogast [2]" w:date="2019-03-22T17:28:00Z"/>
              </w:rPr>
            </w:pPr>
            <w:ins w:id="7810" w:author="Peter Arbogast [2]" w:date="2019-03-22T17:28:00Z">
              <w:r>
                <w:t>NVARCHAR(255)</w:t>
              </w:r>
            </w:ins>
          </w:p>
        </w:tc>
        <w:tc>
          <w:tcPr>
            <w:tcW w:w="3117" w:type="dxa"/>
          </w:tcPr>
          <w:p w14:paraId="7CB77869"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811" w:author="Peter Arbogast [2]" w:date="2019-03-22T17:28:00Z"/>
              </w:rPr>
            </w:pPr>
          </w:p>
        </w:tc>
      </w:tr>
      <w:tr w:rsidR="004839B6" w14:paraId="718FF8CD" w14:textId="77777777" w:rsidTr="00B0514A">
        <w:trPr>
          <w:cnfStyle w:val="000000100000" w:firstRow="0" w:lastRow="0" w:firstColumn="0" w:lastColumn="0" w:oddVBand="0" w:evenVBand="0" w:oddHBand="1" w:evenHBand="0" w:firstRowFirstColumn="0" w:firstRowLastColumn="0" w:lastRowFirstColumn="0" w:lastRowLastColumn="0"/>
          <w:ins w:id="7812" w:author="Peter Arbogast [2]" w:date="2019-03-22T17:28:00Z"/>
        </w:trPr>
        <w:tc>
          <w:tcPr>
            <w:cnfStyle w:val="001000000000" w:firstRow="0" w:lastRow="0" w:firstColumn="1" w:lastColumn="0" w:oddVBand="0" w:evenVBand="0" w:oddHBand="0" w:evenHBand="0" w:firstRowFirstColumn="0" w:firstRowLastColumn="0" w:lastRowFirstColumn="0" w:lastRowLastColumn="0"/>
            <w:tcW w:w="3116" w:type="dxa"/>
          </w:tcPr>
          <w:p w14:paraId="1EB33C1E" w14:textId="77777777" w:rsidR="004839B6" w:rsidRDefault="004839B6" w:rsidP="00B0514A">
            <w:pPr>
              <w:rPr>
                <w:ins w:id="7813" w:author="Peter Arbogast [2]" w:date="2019-03-22T17:28:00Z"/>
              </w:rPr>
            </w:pPr>
            <w:ins w:id="7814" w:author="Peter Arbogast [2]" w:date="2019-03-22T17:28:00Z">
              <w:r>
                <w:t>publisher</w:t>
              </w:r>
            </w:ins>
          </w:p>
        </w:tc>
        <w:tc>
          <w:tcPr>
            <w:tcW w:w="3117" w:type="dxa"/>
          </w:tcPr>
          <w:p w14:paraId="5D16112E"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815" w:author="Peter Arbogast [2]" w:date="2019-03-22T17:28:00Z"/>
              </w:rPr>
            </w:pPr>
            <w:ins w:id="7816" w:author="Peter Arbogast [2]" w:date="2019-03-22T17:28:00Z">
              <w:r>
                <w:t>NVARCHAR(255)</w:t>
              </w:r>
            </w:ins>
          </w:p>
        </w:tc>
        <w:tc>
          <w:tcPr>
            <w:tcW w:w="3117" w:type="dxa"/>
          </w:tcPr>
          <w:p w14:paraId="329DFA16"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817" w:author="Peter Arbogast [2]" w:date="2019-03-22T17:28:00Z"/>
              </w:rPr>
            </w:pPr>
          </w:p>
        </w:tc>
      </w:tr>
      <w:tr w:rsidR="004839B6" w14:paraId="6525B06E" w14:textId="77777777" w:rsidTr="00B0514A">
        <w:trPr>
          <w:ins w:id="7818" w:author="Peter Arbogast [2]" w:date="2019-03-22T17:28:00Z"/>
        </w:trPr>
        <w:tc>
          <w:tcPr>
            <w:cnfStyle w:val="001000000000" w:firstRow="0" w:lastRow="0" w:firstColumn="1" w:lastColumn="0" w:oddVBand="0" w:evenVBand="0" w:oddHBand="0" w:evenHBand="0" w:firstRowFirstColumn="0" w:firstRowLastColumn="0" w:lastRowFirstColumn="0" w:lastRowLastColumn="0"/>
            <w:tcW w:w="3116" w:type="dxa"/>
          </w:tcPr>
          <w:p w14:paraId="3B48D65F" w14:textId="77777777" w:rsidR="004839B6" w:rsidRPr="00CF4502" w:rsidRDefault="004839B6" w:rsidP="00B0514A">
            <w:pPr>
              <w:rPr>
                <w:ins w:id="7819" w:author="Peter Arbogast [2]" w:date="2019-03-22T17:28:00Z"/>
                <w:lang w:val="de-DE"/>
              </w:rPr>
            </w:pPr>
            <w:ins w:id="7820" w:author="Peter Arbogast [2]" w:date="2019-03-22T17:28:00Z">
              <w:r>
                <w:t>product</w:t>
              </w:r>
            </w:ins>
          </w:p>
        </w:tc>
        <w:tc>
          <w:tcPr>
            <w:tcW w:w="3117" w:type="dxa"/>
          </w:tcPr>
          <w:p w14:paraId="7454C4C3"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821" w:author="Peter Arbogast [2]" w:date="2019-03-22T17:28:00Z"/>
              </w:rPr>
            </w:pPr>
            <w:ins w:id="7822" w:author="Peter Arbogast [2]" w:date="2019-03-22T17:28:00Z">
              <w:r>
                <w:t>NVARCHAR(255)</w:t>
              </w:r>
            </w:ins>
          </w:p>
        </w:tc>
        <w:tc>
          <w:tcPr>
            <w:tcW w:w="3117" w:type="dxa"/>
          </w:tcPr>
          <w:p w14:paraId="730D6D44"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823" w:author="Peter Arbogast [2]" w:date="2019-03-22T17:28:00Z"/>
              </w:rPr>
            </w:pPr>
          </w:p>
        </w:tc>
      </w:tr>
      <w:tr w:rsidR="004839B6" w14:paraId="0F1E8398" w14:textId="77777777" w:rsidTr="00B0514A">
        <w:trPr>
          <w:cnfStyle w:val="000000100000" w:firstRow="0" w:lastRow="0" w:firstColumn="0" w:lastColumn="0" w:oddVBand="0" w:evenVBand="0" w:oddHBand="1" w:evenHBand="0" w:firstRowFirstColumn="0" w:firstRowLastColumn="0" w:lastRowFirstColumn="0" w:lastRowLastColumn="0"/>
          <w:ins w:id="7824" w:author="Peter Arbogast [2]" w:date="2019-03-22T17:28:00Z"/>
        </w:trPr>
        <w:tc>
          <w:tcPr>
            <w:cnfStyle w:val="001000000000" w:firstRow="0" w:lastRow="0" w:firstColumn="1" w:lastColumn="0" w:oddVBand="0" w:evenVBand="0" w:oddHBand="0" w:evenHBand="0" w:firstRowFirstColumn="0" w:firstRowLastColumn="0" w:lastRowFirstColumn="0" w:lastRowLastColumn="0"/>
            <w:tcW w:w="3116" w:type="dxa"/>
          </w:tcPr>
          <w:p w14:paraId="71EE46FF" w14:textId="77777777" w:rsidR="004839B6" w:rsidRDefault="004839B6" w:rsidP="00B0514A">
            <w:pPr>
              <w:rPr>
                <w:ins w:id="7825" w:author="Peter Arbogast [2]" w:date="2019-03-22T17:28:00Z"/>
              </w:rPr>
            </w:pPr>
            <w:ins w:id="7826" w:author="Peter Arbogast [2]" w:date="2019-03-22T17:28:00Z">
              <w:r>
                <w:t>product_version</w:t>
              </w:r>
            </w:ins>
          </w:p>
        </w:tc>
        <w:tc>
          <w:tcPr>
            <w:tcW w:w="3117" w:type="dxa"/>
          </w:tcPr>
          <w:p w14:paraId="5D269913"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827" w:author="Peter Arbogast [2]" w:date="2019-03-22T17:28:00Z"/>
              </w:rPr>
            </w:pPr>
            <w:ins w:id="7828" w:author="Peter Arbogast [2]" w:date="2019-03-22T17:28:00Z">
              <w:r>
                <w:t>NVARCHAR(255)</w:t>
              </w:r>
            </w:ins>
          </w:p>
        </w:tc>
        <w:tc>
          <w:tcPr>
            <w:tcW w:w="3117" w:type="dxa"/>
            <w:tcBorders>
              <w:bottom w:val="single" w:sz="4" w:space="0" w:color="666666" w:themeColor="text1" w:themeTint="99"/>
            </w:tcBorders>
          </w:tcPr>
          <w:p w14:paraId="2CCB523C"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829" w:author="Peter Arbogast [2]" w:date="2019-03-22T17:28:00Z"/>
              </w:rPr>
            </w:pPr>
          </w:p>
        </w:tc>
      </w:tr>
      <w:tr w:rsidR="004839B6" w14:paraId="374D7ECE" w14:textId="77777777" w:rsidTr="00B0514A">
        <w:trPr>
          <w:ins w:id="7830" w:author="Peter Arbogast [2]" w:date="2019-03-22T17:28:00Z"/>
        </w:trPr>
        <w:tc>
          <w:tcPr>
            <w:cnfStyle w:val="001000000000" w:firstRow="0" w:lastRow="0" w:firstColumn="1" w:lastColumn="0" w:oddVBand="0" w:evenVBand="0" w:oddHBand="0" w:evenHBand="0" w:firstRowFirstColumn="0" w:firstRowLastColumn="0" w:lastRowFirstColumn="0" w:lastRowLastColumn="0"/>
            <w:tcW w:w="3116" w:type="dxa"/>
          </w:tcPr>
          <w:p w14:paraId="20AB0FC0" w14:textId="77777777" w:rsidR="004839B6" w:rsidRDefault="004839B6" w:rsidP="00B0514A">
            <w:pPr>
              <w:rPr>
                <w:ins w:id="7831" w:author="Peter Arbogast [2]" w:date="2019-03-22T17:28:00Z"/>
              </w:rPr>
            </w:pPr>
            <w:ins w:id="7832" w:author="Peter Arbogast [2]" w:date="2019-03-22T17:28:00Z">
              <w:r>
                <w:t>quantity</w:t>
              </w:r>
            </w:ins>
          </w:p>
        </w:tc>
        <w:tc>
          <w:tcPr>
            <w:tcW w:w="3117" w:type="dxa"/>
          </w:tcPr>
          <w:p w14:paraId="5D87EEB2"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833" w:author="Peter Arbogast [2]" w:date="2019-03-22T17:28:00Z"/>
              </w:rPr>
            </w:pPr>
            <w:ins w:id="7834" w:author="Peter Arbogast [2]" w:date="2019-03-22T17:28:00Z">
              <w:r>
                <w:t>NVARCHAR(3)</w:t>
              </w:r>
            </w:ins>
          </w:p>
        </w:tc>
        <w:tc>
          <w:tcPr>
            <w:tcW w:w="3117" w:type="dxa"/>
            <w:tcBorders>
              <w:bottom w:val="single" w:sz="4" w:space="0" w:color="666666" w:themeColor="text1" w:themeTint="99"/>
            </w:tcBorders>
          </w:tcPr>
          <w:p w14:paraId="42DD1A79"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835" w:author="Peter Arbogast [2]" w:date="2019-03-22T17:28:00Z"/>
              </w:rPr>
            </w:pPr>
          </w:p>
        </w:tc>
      </w:tr>
      <w:tr w:rsidR="004839B6" w14:paraId="0DD6FF03" w14:textId="77777777" w:rsidTr="00B0514A">
        <w:trPr>
          <w:cnfStyle w:val="000000100000" w:firstRow="0" w:lastRow="0" w:firstColumn="0" w:lastColumn="0" w:oddVBand="0" w:evenVBand="0" w:oddHBand="1" w:evenHBand="0" w:firstRowFirstColumn="0" w:firstRowLastColumn="0" w:lastRowFirstColumn="0" w:lastRowLastColumn="0"/>
          <w:ins w:id="7836" w:author="Peter Arbogast [2]" w:date="2019-03-22T17:28:00Z"/>
        </w:trPr>
        <w:tc>
          <w:tcPr>
            <w:cnfStyle w:val="001000000000" w:firstRow="0" w:lastRow="0" w:firstColumn="1" w:lastColumn="0" w:oddVBand="0" w:evenVBand="0" w:oddHBand="0" w:evenHBand="0" w:firstRowFirstColumn="0" w:firstRowLastColumn="0" w:lastRowFirstColumn="0" w:lastRowLastColumn="0"/>
            <w:tcW w:w="3116" w:type="dxa"/>
          </w:tcPr>
          <w:p w14:paraId="33067F6D" w14:textId="77777777" w:rsidR="004839B6" w:rsidRDefault="004839B6" w:rsidP="00B0514A">
            <w:pPr>
              <w:rPr>
                <w:ins w:id="7837" w:author="Peter Arbogast [2]" w:date="2019-03-22T17:28:00Z"/>
              </w:rPr>
            </w:pPr>
            <w:ins w:id="7838" w:author="Peter Arbogast [2]" w:date="2019-03-22T17:28:00Z">
              <w:r>
                <w:t>import_device_id</w:t>
              </w:r>
            </w:ins>
          </w:p>
        </w:tc>
        <w:tc>
          <w:tcPr>
            <w:tcW w:w="3117" w:type="dxa"/>
          </w:tcPr>
          <w:p w14:paraId="1B53433B"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839" w:author="Peter Arbogast [2]" w:date="2019-03-22T17:28:00Z"/>
              </w:rPr>
            </w:pPr>
            <w:ins w:id="7840" w:author="Peter Arbogast [2]" w:date="2019-03-22T17:28:00Z">
              <w:r>
                <w:t>NVARCHAR(125)</w:t>
              </w:r>
            </w:ins>
          </w:p>
        </w:tc>
        <w:tc>
          <w:tcPr>
            <w:tcW w:w="3117" w:type="dxa"/>
            <w:tcBorders>
              <w:bottom w:val="single" w:sz="4" w:space="0" w:color="666666" w:themeColor="text1" w:themeTint="99"/>
            </w:tcBorders>
          </w:tcPr>
          <w:p w14:paraId="6446DE9C"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841" w:author="Peter Arbogast [2]" w:date="2019-03-22T17:28:00Z"/>
              </w:rPr>
            </w:pPr>
            <w:ins w:id="7842" w:author="Peter Arbogast [2]" w:date="2019-03-22T17:28:00Z">
              <w:r>
                <w:t xml:space="preserve">Import_device_id from witch this sowfware element is. </w:t>
              </w:r>
            </w:ins>
          </w:p>
        </w:tc>
      </w:tr>
      <w:tr w:rsidR="004839B6" w14:paraId="04ACB5D5" w14:textId="77777777" w:rsidTr="00B0514A">
        <w:trPr>
          <w:ins w:id="7843" w:author="Peter Arbogast [2]" w:date="2019-03-22T17:28:00Z"/>
        </w:trPr>
        <w:tc>
          <w:tcPr>
            <w:cnfStyle w:val="001000000000" w:firstRow="0" w:lastRow="0" w:firstColumn="1" w:lastColumn="0" w:oddVBand="0" w:evenVBand="0" w:oddHBand="0" w:evenHBand="0" w:firstRowFirstColumn="0" w:firstRowLastColumn="0" w:lastRowFirstColumn="0" w:lastRowLastColumn="0"/>
            <w:tcW w:w="3116" w:type="dxa"/>
          </w:tcPr>
          <w:p w14:paraId="0C01BEA1" w14:textId="77777777" w:rsidR="004839B6" w:rsidRDefault="004839B6" w:rsidP="00B0514A">
            <w:pPr>
              <w:rPr>
                <w:ins w:id="7844" w:author="Peter Arbogast [2]" w:date="2019-03-22T17:28:00Z"/>
              </w:rPr>
            </w:pPr>
            <w:ins w:id="7845" w:author="Peter Arbogast [2]" w:date="2019-03-22T17:28:00Z">
              <w:r>
                <w:t>import_account_id</w:t>
              </w:r>
            </w:ins>
          </w:p>
        </w:tc>
        <w:tc>
          <w:tcPr>
            <w:tcW w:w="3117" w:type="dxa"/>
          </w:tcPr>
          <w:p w14:paraId="39FAE43B"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846" w:author="Peter Arbogast [2]" w:date="2019-03-22T17:28:00Z"/>
              </w:rPr>
            </w:pPr>
            <w:ins w:id="7847" w:author="Peter Arbogast [2]" w:date="2019-03-22T17:28:00Z">
              <w:r>
                <w:t>NVARCHAR(125)</w:t>
              </w:r>
            </w:ins>
          </w:p>
        </w:tc>
        <w:tc>
          <w:tcPr>
            <w:tcW w:w="3117" w:type="dxa"/>
            <w:tcBorders>
              <w:bottom w:val="single" w:sz="4" w:space="0" w:color="666666" w:themeColor="text1" w:themeTint="99"/>
            </w:tcBorders>
          </w:tcPr>
          <w:p w14:paraId="691278AF"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848" w:author="Peter Arbogast [2]" w:date="2019-03-22T17:28:00Z"/>
              </w:rPr>
            </w:pPr>
          </w:p>
        </w:tc>
      </w:tr>
      <w:tr w:rsidR="004839B6" w14:paraId="15D8D688" w14:textId="77777777" w:rsidTr="00B0514A">
        <w:trPr>
          <w:cnfStyle w:val="000000100000" w:firstRow="0" w:lastRow="0" w:firstColumn="0" w:lastColumn="0" w:oddVBand="0" w:evenVBand="0" w:oddHBand="1" w:evenHBand="0" w:firstRowFirstColumn="0" w:firstRowLastColumn="0" w:lastRowFirstColumn="0" w:lastRowLastColumn="0"/>
          <w:ins w:id="7849" w:author="Peter Arbogast [2]" w:date="2019-03-22T17:28:00Z"/>
        </w:trPr>
        <w:tc>
          <w:tcPr>
            <w:cnfStyle w:val="001000000000" w:firstRow="0" w:lastRow="0" w:firstColumn="1" w:lastColumn="0" w:oddVBand="0" w:evenVBand="0" w:oddHBand="0" w:evenHBand="0" w:firstRowFirstColumn="0" w:firstRowLastColumn="0" w:lastRowFirstColumn="0" w:lastRowLastColumn="0"/>
            <w:tcW w:w="3116" w:type="dxa"/>
          </w:tcPr>
          <w:p w14:paraId="70C86133" w14:textId="77777777" w:rsidR="004839B6" w:rsidRDefault="004839B6" w:rsidP="00B0514A">
            <w:pPr>
              <w:rPr>
                <w:ins w:id="7850" w:author="Peter Arbogast [2]" w:date="2019-03-22T17:28:00Z"/>
              </w:rPr>
            </w:pPr>
            <w:ins w:id="7851" w:author="Peter Arbogast [2]" w:date="2019-03-22T17:28:00Z">
              <w:r>
                <w:t>installation_date</w:t>
              </w:r>
            </w:ins>
          </w:p>
        </w:tc>
        <w:tc>
          <w:tcPr>
            <w:tcW w:w="3117" w:type="dxa"/>
          </w:tcPr>
          <w:p w14:paraId="5245E3E7"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852" w:author="Peter Arbogast [2]" w:date="2019-03-22T17:28:00Z"/>
              </w:rPr>
            </w:pPr>
            <w:ins w:id="7853" w:author="Peter Arbogast [2]" w:date="2019-03-22T17:28:00Z">
              <w:r>
                <w:t>NVARCHAR(10)</w:t>
              </w:r>
            </w:ins>
          </w:p>
        </w:tc>
        <w:tc>
          <w:tcPr>
            <w:tcW w:w="3117" w:type="dxa"/>
            <w:tcBorders>
              <w:top w:val="single" w:sz="4" w:space="0" w:color="666666" w:themeColor="text1" w:themeTint="99"/>
              <w:bottom w:val="single" w:sz="4" w:space="0" w:color="666666" w:themeColor="text1" w:themeTint="99"/>
            </w:tcBorders>
          </w:tcPr>
          <w:p w14:paraId="5E44F0DA"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854" w:author="Peter Arbogast [2]" w:date="2019-03-22T17:28:00Z"/>
              </w:rPr>
            </w:pPr>
            <w:ins w:id="7855" w:author="Peter Arbogast [2]" w:date="2019-03-22T17:28:00Z">
              <w:r>
                <w:t>Format dd.mm.YYYY</w:t>
              </w:r>
            </w:ins>
          </w:p>
        </w:tc>
      </w:tr>
      <w:tr w:rsidR="004839B6" w14:paraId="378EC7FD" w14:textId="77777777" w:rsidTr="00B0514A">
        <w:trPr>
          <w:ins w:id="7856" w:author="Peter Arbogast [2]" w:date="2019-03-22T17:28:00Z"/>
        </w:trPr>
        <w:tc>
          <w:tcPr>
            <w:cnfStyle w:val="001000000000" w:firstRow="0" w:lastRow="0" w:firstColumn="1" w:lastColumn="0" w:oddVBand="0" w:evenVBand="0" w:oddHBand="0" w:evenHBand="0" w:firstRowFirstColumn="0" w:firstRowLastColumn="0" w:lastRowFirstColumn="0" w:lastRowLastColumn="0"/>
            <w:tcW w:w="3116" w:type="dxa"/>
          </w:tcPr>
          <w:p w14:paraId="3AAAD222" w14:textId="77777777" w:rsidR="004839B6" w:rsidRDefault="004839B6" w:rsidP="00B0514A">
            <w:pPr>
              <w:rPr>
                <w:ins w:id="7857" w:author="Peter Arbogast [2]" w:date="2019-03-22T17:28:00Z"/>
              </w:rPr>
            </w:pPr>
            <w:ins w:id="7858" w:author="Peter Arbogast [2]" w:date="2019-03-22T17:28:00Z">
              <w:r>
                <w:t>instance_name</w:t>
              </w:r>
            </w:ins>
          </w:p>
        </w:tc>
        <w:tc>
          <w:tcPr>
            <w:tcW w:w="3117" w:type="dxa"/>
          </w:tcPr>
          <w:p w14:paraId="464C3B11"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859" w:author="Peter Arbogast [2]" w:date="2019-03-22T17:28:00Z"/>
              </w:rPr>
            </w:pPr>
            <w:ins w:id="7860" w:author="Peter Arbogast [2]" w:date="2019-03-22T17:28:00Z">
              <w:r>
                <w:t>NVARCHAR(255)</w:t>
              </w:r>
            </w:ins>
          </w:p>
        </w:tc>
        <w:tc>
          <w:tcPr>
            <w:tcW w:w="3117" w:type="dxa"/>
            <w:tcBorders>
              <w:top w:val="single" w:sz="4" w:space="0" w:color="666666" w:themeColor="text1" w:themeTint="99"/>
              <w:bottom w:val="single" w:sz="4" w:space="0" w:color="666666" w:themeColor="text1" w:themeTint="99"/>
            </w:tcBorders>
          </w:tcPr>
          <w:p w14:paraId="7582D769"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861" w:author="Peter Arbogast [2]" w:date="2019-03-22T17:28:00Z"/>
              </w:rPr>
            </w:pPr>
          </w:p>
        </w:tc>
      </w:tr>
    </w:tbl>
    <w:p w14:paraId="7B9AFDAA" w14:textId="77777777" w:rsidR="004839B6" w:rsidRDefault="004839B6" w:rsidP="004839B6">
      <w:pPr>
        <w:rPr>
          <w:ins w:id="7862" w:author="Peter Arbogast [2]" w:date="2019-03-22T17:28:00Z"/>
        </w:rPr>
      </w:pPr>
    </w:p>
    <w:p w14:paraId="04024AEA" w14:textId="77777777" w:rsidR="004839B6" w:rsidRDefault="004839B6" w:rsidP="004839B6">
      <w:pPr>
        <w:rPr>
          <w:ins w:id="7863" w:author="Peter Arbogast [2]" w:date="2019-03-22T17:28:00Z"/>
        </w:rPr>
      </w:pPr>
    </w:p>
    <w:p w14:paraId="670092B3" w14:textId="7093EB39" w:rsidR="004839B6" w:rsidRDefault="004839B6" w:rsidP="004839B6">
      <w:pPr>
        <w:rPr>
          <w:ins w:id="7864" w:author="Peter Arbogast [2]" w:date="2019-03-22T17:28:00Z"/>
        </w:rPr>
      </w:pPr>
      <w:ins w:id="7865" w:author="Peter Arbogast [2]" w:date="2019-03-22T17:28:00Z">
        <w:r>
          <w:t>If Temp Table #</w:t>
        </w:r>
        <w:r w:rsidRPr="00D263E1">
          <w:t>csp_aspera_connector_</w:t>
        </w:r>
        <w:r>
          <w:t>software_generic_</w:t>
        </w:r>
      </w:ins>
      <w:ins w:id="7866" w:author="Peter Arbogast [2]" w:date="2019-03-22T17:29:00Z">
        <w:r>
          <w:t>micros</w:t>
        </w:r>
      </w:ins>
      <w:ins w:id="7867" w:author="Peter Arbogast [2]" w:date="2019-03-22T17:30:00Z">
        <w:r>
          <w:t>oft</w:t>
        </w:r>
      </w:ins>
      <w:ins w:id="7868" w:author="Peter Arbogast [2]" w:date="2019-03-22T17:28:00Z">
        <w:r>
          <w:t xml:space="preserve"> exist, the Data will not shown. It will put into this table.</w:t>
        </w:r>
      </w:ins>
    </w:p>
    <w:p w14:paraId="67EE7A7E" w14:textId="77777777" w:rsidR="00541E1D" w:rsidRDefault="00541E1D" w:rsidP="00541E1D">
      <w:pPr>
        <w:rPr>
          <w:ins w:id="7869" w:author="Peter Arbogast" w:date="2019-06-13T14:04:00Z"/>
        </w:rPr>
      </w:pPr>
      <w:ins w:id="7870" w:author="Peter Arbogast" w:date="2019-06-13T14:04:00Z">
        <w:r>
          <w:t>Used by:</w:t>
        </w:r>
      </w:ins>
    </w:p>
    <w:p w14:paraId="28181C45" w14:textId="02CF2536" w:rsidR="004839B6" w:rsidRDefault="00541E1D" w:rsidP="00541E1D">
      <w:pPr>
        <w:pStyle w:val="ListParagraph"/>
        <w:numPr>
          <w:ilvl w:val="0"/>
          <w:numId w:val="2"/>
        </w:numPr>
        <w:rPr>
          <w:ins w:id="7871" w:author="Peter Arbogast [2]" w:date="2019-03-22T17:31:00Z"/>
        </w:rPr>
        <w:pPrChange w:id="7872" w:author="Peter Arbogast" w:date="2019-06-13T14:04:00Z">
          <w:pPr/>
        </w:pPrChange>
      </w:pPr>
      <w:ins w:id="7873" w:author="Peter Arbogast" w:date="2019-06-13T14:04:00Z">
        <w:r>
          <w:t xml:space="preserve">Store Procedure Used by Aspera Connector 500_raynet_software_generic.xml </w:t>
        </w:r>
      </w:ins>
      <w:ins w:id="7874" w:author="Peter Arbogast [2]" w:date="2019-03-22T17:31:00Z">
        <w:r w:rsidR="004839B6">
          <w:br w:type="page"/>
        </w:r>
      </w:ins>
    </w:p>
    <w:p w14:paraId="10DB78F6" w14:textId="18D0CF77" w:rsidR="004839B6" w:rsidRDefault="004839B6" w:rsidP="004839B6">
      <w:pPr>
        <w:pStyle w:val="Heading3"/>
        <w:numPr>
          <w:ilvl w:val="2"/>
          <w:numId w:val="1"/>
        </w:numPr>
        <w:ind w:left="709"/>
        <w:rPr>
          <w:ins w:id="7875" w:author="Peter Arbogast [2]" w:date="2019-03-22T17:31:00Z"/>
        </w:rPr>
      </w:pPr>
      <w:bookmarkStart w:id="7876" w:name="_Toc11337044"/>
      <w:ins w:id="7877" w:author="Peter Arbogast [2]" w:date="2019-03-22T17:31:00Z">
        <w:r w:rsidRPr="00936A98">
          <w:lastRenderedPageBreak/>
          <w:t>csp_aspera_connector_software_</w:t>
        </w:r>
        <w:r>
          <w:t>generic_oracle</w:t>
        </w:r>
        <w:bookmarkEnd w:id="7876"/>
      </w:ins>
    </w:p>
    <w:p w14:paraId="4EBC3342" w14:textId="7DFF83F4" w:rsidR="004839B6" w:rsidRDefault="004839B6" w:rsidP="004839B6">
      <w:pPr>
        <w:rPr>
          <w:ins w:id="7878" w:author="Peter Arbogast" w:date="2019-06-13T14:05:00Z"/>
        </w:rPr>
      </w:pPr>
      <w:ins w:id="7879" w:author="Peter Arbogast [2]" w:date="2019-03-22T17:31:00Z">
        <w:del w:id="7880" w:author="Peter Arbogast" w:date="2019-06-13T14:04:00Z">
          <w:r w:rsidDel="00541E1D">
            <w:delText>Store Procedure Used by Aspera Connector 500_raynet_software_generic_oracle.xml</w:delText>
          </w:r>
        </w:del>
      </w:ins>
      <w:ins w:id="7881" w:author="Peter Arbogast" w:date="2019-06-13T14:04:00Z">
        <w:r w:rsidR="00541E1D">
          <w:t xml:space="preserve">Get </w:t>
        </w:r>
      </w:ins>
      <w:ins w:id="7882" w:author="Peter Arbogast" w:date="2019-06-13T14:05:00Z">
        <w:r w:rsidR="00541E1D">
          <w:t>all Oracle DB Information:</w:t>
        </w:r>
      </w:ins>
    </w:p>
    <w:p w14:paraId="4E762D3D" w14:textId="6473A929" w:rsidR="00541E1D" w:rsidRDefault="00541E1D" w:rsidP="00541E1D">
      <w:pPr>
        <w:pStyle w:val="ListParagraph"/>
        <w:numPr>
          <w:ilvl w:val="0"/>
          <w:numId w:val="2"/>
        </w:numPr>
        <w:rPr>
          <w:ins w:id="7883" w:author="Peter Arbogast" w:date="2019-06-13T14:05:00Z"/>
        </w:rPr>
      </w:pPr>
      <w:ins w:id="7884" w:author="Peter Arbogast" w:date="2019-06-13T14:05:00Z">
        <w:r>
          <w:t>Oracle DB</w:t>
        </w:r>
      </w:ins>
    </w:p>
    <w:p w14:paraId="442D72CB" w14:textId="56525742" w:rsidR="00541E1D" w:rsidRDefault="00541E1D" w:rsidP="00541E1D">
      <w:pPr>
        <w:pStyle w:val="ListParagraph"/>
        <w:numPr>
          <w:ilvl w:val="0"/>
          <w:numId w:val="2"/>
        </w:numPr>
        <w:rPr>
          <w:ins w:id="7885" w:author="Peter Arbogast [2]" w:date="2019-03-22T17:31:00Z"/>
        </w:rPr>
        <w:pPrChange w:id="7886" w:author="Peter Arbogast" w:date="2019-06-13T14:05:00Z">
          <w:pPr/>
        </w:pPrChange>
      </w:pPr>
      <w:ins w:id="7887" w:author="Peter Arbogast" w:date="2019-06-13T14:05:00Z">
        <w:r>
          <w:t>Oracle DB Feature and Options</w:t>
        </w:r>
      </w:ins>
    </w:p>
    <w:p w14:paraId="2507462B" w14:textId="6233B35A" w:rsidR="004839B6" w:rsidRDefault="004839B6" w:rsidP="004839B6">
      <w:pPr>
        <w:rPr>
          <w:ins w:id="7888" w:author="Peter Arbogast [2]" w:date="2019-03-22T17:31:00Z"/>
        </w:rPr>
      </w:pPr>
      <w:ins w:id="7889" w:author="Peter Arbogast [2]" w:date="2019-03-22T17:31:00Z">
        <w:r>
          <w:t xml:space="preserve">This shows all Special Oracle Products like </w:t>
        </w:r>
      </w:ins>
      <w:ins w:id="7890" w:author="Peter Arbogast [2]" w:date="2019-03-22T17:32:00Z">
        <w:r>
          <w:t>DB and his features and option packs</w:t>
        </w:r>
      </w:ins>
    </w:p>
    <w:p w14:paraId="231B9546" w14:textId="77777777" w:rsidR="004839B6" w:rsidRDefault="004839B6" w:rsidP="004839B6">
      <w:pPr>
        <w:rPr>
          <w:ins w:id="7891" w:author="Peter Arbogast [2]" w:date="2019-03-22T17:31:00Z"/>
        </w:rPr>
      </w:pPr>
      <w:ins w:id="7892" w:author="Peter Arbogast [2]" w:date="2019-03-22T17:31:00Z">
        <w:r>
          <w:t>Parameter:</w:t>
        </w:r>
      </w:ins>
    </w:p>
    <w:tbl>
      <w:tblPr>
        <w:tblStyle w:val="GridTable4"/>
        <w:tblW w:w="0" w:type="auto"/>
        <w:tblLook w:val="04A0" w:firstRow="1" w:lastRow="0" w:firstColumn="1" w:lastColumn="0" w:noHBand="0" w:noVBand="1"/>
      </w:tblPr>
      <w:tblGrid>
        <w:gridCol w:w="3116"/>
        <w:gridCol w:w="3117"/>
        <w:gridCol w:w="3117"/>
      </w:tblGrid>
      <w:tr w:rsidR="004839B6" w14:paraId="69E49A9F" w14:textId="77777777" w:rsidTr="00B0514A">
        <w:trPr>
          <w:cnfStyle w:val="100000000000" w:firstRow="1" w:lastRow="0" w:firstColumn="0" w:lastColumn="0" w:oddVBand="0" w:evenVBand="0" w:oddHBand="0" w:evenHBand="0" w:firstRowFirstColumn="0" w:firstRowLastColumn="0" w:lastRowFirstColumn="0" w:lastRowLastColumn="0"/>
          <w:ins w:id="7893" w:author="Peter Arbogast [2]" w:date="2019-03-22T17:31:00Z"/>
        </w:trPr>
        <w:tc>
          <w:tcPr>
            <w:cnfStyle w:val="001000000000" w:firstRow="0" w:lastRow="0" w:firstColumn="1" w:lastColumn="0" w:oddVBand="0" w:evenVBand="0" w:oddHBand="0" w:evenHBand="0" w:firstRowFirstColumn="0" w:firstRowLastColumn="0" w:lastRowFirstColumn="0" w:lastRowLastColumn="0"/>
            <w:tcW w:w="3116" w:type="dxa"/>
          </w:tcPr>
          <w:p w14:paraId="743A5400" w14:textId="77777777" w:rsidR="004839B6" w:rsidRDefault="004839B6" w:rsidP="00B0514A">
            <w:pPr>
              <w:rPr>
                <w:ins w:id="7894" w:author="Peter Arbogast [2]" w:date="2019-03-22T17:31:00Z"/>
              </w:rPr>
            </w:pPr>
            <w:ins w:id="7895" w:author="Peter Arbogast [2]" w:date="2019-03-22T17:31:00Z">
              <w:r>
                <w:t>Parameter</w:t>
              </w:r>
            </w:ins>
          </w:p>
        </w:tc>
        <w:tc>
          <w:tcPr>
            <w:tcW w:w="3117" w:type="dxa"/>
          </w:tcPr>
          <w:p w14:paraId="7CB57F54" w14:textId="77777777" w:rsidR="004839B6" w:rsidRDefault="004839B6" w:rsidP="00B0514A">
            <w:pPr>
              <w:cnfStyle w:val="100000000000" w:firstRow="1" w:lastRow="0" w:firstColumn="0" w:lastColumn="0" w:oddVBand="0" w:evenVBand="0" w:oddHBand="0" w:evenHBand="0" w:firstRowFirstColumn="0" w:firstRowLastColumn="0" w:lastRowFirstColumn="0" w:lastRowLastColumn="0"/>
              <w:rPr>
                <w:ins w:id="7896" w:author="Peter Arbogast [2]" w:date="2019-03-22T17:31:00Z"/>
              </w:rPr>
            </w:pPr>
            <w:ins w:id="7897" w:author="Peter Arbogast [2]" w:date="2019-03-22T17:31:00Z">
              <w:r>
                <w:t>Default value</w:t>
              </w:r>
            </w:ins>
          </w:p>
        </w:tc>
        <w:tc>
          <w:tcPr>
            <w:tcW w:w="3117" w:type="dxa"/>
          </w:tcPr>
          <w:p w14:paraId="59E2B91E" w14:textId="77777777" w:rsidR="004839B6" w:rsidRDefault="004839B6" w:rsidP="00B0514A">
            <w:pPr>
              <w:cnfStyle w:val="100000000000" w:firstRow="1" w:lastRow="0" w:firstColumn="0" w:lastColumn="0" w:oddVBand="0" w:evenVBand="0" w:oddHBand="0" w:evenHBand="0" w:firstRowFirstColumn="0" w:firstRowLastColumn="0" w:lastRowFirstColumn="0" w:lastRowLastColumn="0"/>
              <w:rPr>
                <w:ins w:id="7898" w:author="Peter Arbogast [2]" w:date="2019-03-22T17:31:00Z"/>
              </w:rPr>
            </w:pPr>
            <w:ins w:id="7899" w:author="Peter Arbogast [2]" w:date="2019-03-22T17:31:00Z">
              <w:r>
                <w:t>Description</w:t>
              </w:r>
            </w:ins>
          </w:p>
        </w:tc>
      </w:tr>
      <w:tr w:rsidR="004839B6" w14:paraId="4B23DB78" w14:textId="77777777" w:rsidTr="00B0514A">
        <w:trPr>
          <w:cnfStyle w:val="000000100000" w:firstRow="0" w:lastRow="0" w:firstColumn="0" w:lastColumn="0" w:oddVBand="0" w:evenVBand="0" w:oddHBand="1" w:evenHBand="0" w:firstRowFirstColumn="0" w:firstRowLastColumn="0" w:lastRowFirstColumn="0" w:lastRowLastColumn="0"/>
          <w:ins w:id="7900" w:author="Peter Arbogast [2]" w:date="2019-03-22T17:31:00Z"/>
        </w:trPr>
        <w:tc>
          <w:tcPr>
            <w:cnfStyle w:val="001000000000" w:firstRow="0" w:lastRow="0" w:firstColumn="1" w:lastColumn="0" w:oddVBand="0" w:evenVBand="0" w:oddHBand="0" w:evenHBand="0" w:firstRowFirstColumn="0" w:firstRowLastColumn="0" w:lastRowFirstColumn="0" w:lastRowLastColumn="0"/>
            <w:tcW w:w="3116" w:type="dxa"/>
          </w:tcPr>
          <w:p w14:paraId="020CC718" w14:textId="77777777" w:rsidR="004839B6" w:rsidRDefault="004839B6" w:rsidP="00B0514A">
            <w:pPr>
              <w:rPr>
                <w:ins w:id="7901" w:author="Peter Arbogast [2]" w:date="2019-03-22T17:31:00Z"/>
              </w:rPr>
            </w:pPr>
            <w:ins w:id="7902" w:author="Peter Arbogast [2]" w:date="2019-03-22T17:31:00Z">
              <w:r w:rsidRPr="00A73389">
                <w:t>@sDataSourceID</w:t>
              </w:r>
            </w:ins>
          </w:p>
        </w:tc>
        <w:tc>
          <w:tcPr>
            <w:tcW w:w="3117" w:type="dxa"/>
          </w:tcPr>
          <w:p w14:paraId="3F3E8476"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903" w:author="Peter Arbogast [2]" w:date="2019-03-22T17:31:00Z"/>
              </w:rPr>
            </w:pPr>
            <w:ins w:id="7904" w:author="Peter Arbogast [2]" w:date="2019-03-22T17:31:00Z">
              <w:r>
                <w:t>RayVentory</w:t>
              </w:r>
            </w:ins>
          </w:p>
        </w:tc>
        <w:tc>
          <w:tcPr>
            <w:tcW w:w="3117" w:type="dxa"/>
          </w:tcPr>
          <w:p w14:paraId="5C6C8B2B"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905" w:author="Peter Arbogast [2]" w:date="2019-03-22T17:31:00Z"/>
              </w:rPr>
            </w:pPr>
            <w:ins w:id="7906" w:author="Peter Arbogast [2]" w:date="2019-03-22T17:31:00Z">
              <w:r>
                <w:t>Smarttrack Connector SourceID</w:t>
              </w:r>
            </w:ins>
          </w:p>
        </w:tc>
      </w:tr>
      <w:tr w:rsidR="004839B6" w14:paraId="7B0E6001" w14:textId="77777777" w:rsidTr="00B0514A">
        <w:trPr>
          <w:ins w:id="7907" w:author="Peter Arbogast [2]" w:date="2019-03-22T17:31:00Z"/>
        </w:trPr>
        <w:tc>
          <w:tcPr>
            <w:cnfStyle w:val="001000000000" w:firstRow="0" w:lastRow="0" w:firstColumn="1" w:lastColumn="0" w:oddVBand="0" w:evenVBand="0" w:oddHBand="0" w:evenHBand="0" w:firstRowFirstColumn="0" w:firstRowLastColumn="0" w:lastRowFirstColumn="0" w:lastRowLastColumn="0"/>
            <w:tcW w:w="3116" w:type="dxa"/>
          </w:tcPr>
          <w:p w14:paraId="39A7652F" w14:textId="77777777" w:rsidR="004839B6" w:rsidRPr="00A73389" w:rsidRDefault="004839B6" w:rsidP="00B0514A">
            <w:pPr>
              <w:rPr>
                <w:ins w:id="7908" w:author="Peter Arbogast [2]" w:date="2019-03-22T17:31:00Z"/>
              </w:rPr>
            </w:pPr>
            <w:ins w:id="7909" w:author="Peter Arbogast [2]" w:date="2019-03-22T17:31:00Z">
              <w:r w:rsidRPr="00A73389">
                <w:t>@bImportIDFQDN</w:t>
              </w:r>
            </w:ins>
          </w:p>
        </w:tc>
        <w:tc>
          <w:tcPr>
            <w:tcW w:w="3117" w:type="dxa"/>
          </w:tcPr>
          <w:p w14:paraId="65E186B3"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910" w:author="Peter Arbogast [2]" w:date="2019-03-22T17:31:00Z"/>
              </w:rPr>
            </w:pPr>
            <w:ins w:id="7911" w:author="Peter Arbogast [2]" w:date="2019-03-22T17:31:00Z">
              <w:r>
                <w:t>1</w:t>
              </w:r>
            </w:ins>
          </w:p>
        </w:tc>
        <w:tc>
          <w:tcPr>
            <w:tcW w:w="3117" w:type="dxa"/>
          </w:tcPr>
          <w:p w14:paraId="17F97DF0"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912" w:author="Peter Arbogast [2]" w:date="2019-03-22T17:31:00Z"/>
              </w:rPr>
            </w:pPr>
            <w:ins w:id="7913" w:author="Peter Arbogast [2]" w:date="2019-03-22T17:31:00Z">
              <w:r>
                <w:t>0 = Use Hostname</w:t>
              </w:r>
            </w:ins>
          </w:p>
          <w:p w14:paraId="59610BCB"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914" w:author="Peter Arbogast [2]" w:date="2019-03-22T17:31:00Z"/>
              </w:rPr>
            </w:pPr>
            <w:ins w:id="7915" w:author="Peter Arbogast [2]" w:date="2019-03-22T17:31:00Z">
              <w:r>
                <w:t>1 = Use FQDN</w:t>
              </w:r>
            </w:ins>
          </w:p>
        </w:tc>
      </w:tr>
      <w:tr w:rsidR="004839B6" w14:paraId="3C497015" w14:textId="77777777" w:rsidTr="00B0514A">
        <w:trPr>
          <w:cnfStyle w:val="000000100000" w:firstRow="0" w:lastRow="0" w:firstColumn="0" w:lastColumn="0" w:oddVBand="0" w:evenVBand="0" w:oddHBand="1" w:evenHBand="0" w:firstRowFirstColumn="0" w:firstRowLastColumn="0" w:lastRowFirstColumn="0" w:lastRowLastColumn="0"/>
          <w:ins w:id="7916" w:author="Peter Arbogast [2]" w:date="2019-03-22T17:31:00Z"/>
        </w:trPr>
        <w:tc>
          <w:tcPr>
            <w:cnfStyle w:val="001000000000" w:firstRow="0" w:lastRow="0" w:firstColumn="1" w:lastColumn="0" w:oddVBand="0" w:evenVBand="0" w:oddHBand="0" w:evenHBand="0" w:firstRowFirstColumn="0" w:firstRowLastColumn="0" w:lastRowFirstColumn="0" w:lastRowLastColumn="0"/>
            <w:tcW w:w="3116" w:type="dxa"/>
          </w:tcPr>
          <w:p w14:paraId="718610D4" w14:textId="77777777" w:rsidR="004839B6" w:rsidRPr="00A73389" w:rsidRDefault="004839B6" w:rsidP="00B0514A">
            <w:pPr>
              <w:rPr>
                <w:ins w:id="7917" w:author="Peter Arbogast [2]" w:date="2019-03-22T17:31:00Z"/>
              </w:rPr>
            </w:pPr>
            <w:ins w:id="7918" w:author="Peter Arbogast [2]" w:date="2019-03-22T17:31:00Z">
              <w:r w:rsidRPr="00A73389">
                <w:t>@iLastSeenDays</w:t>
              </w:r>
            </w:ins>
          </w:p>
        </w:tc>
        <w:tc>
          <w:tcPr>
            <w:tcW w:w="3117" w:type="dxa"/>
          </w:tcPr>
          <w:p w14:paraId="3F4088A1"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919" w:author="Peter Arbogast [2]" w:date="2019-03-22T17:31:00Z"/>
              </w:rPr>
            </w:pPr>
            <w:ins w:id="7920" w:author="Peter Arbogast [2]" w:date="2019-03-22T17:31:00Z">
              <w:r>
                <w:t>90</w:t>
              </w:r>
            </w:ins>
          </w:p>
        </w:tc>
        <w:tc>
          <w:tcPr>
            <w:tcW w:w="3117" w:type="dxa"/>
          </w:tcPr>
          <w:p w14:paraId="29C66CD2"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921" w:author="Peter Arbogast [2]" w:date="2019-03-22T17:31:00Z"/>
              </w:rPr>
            </w:pPr>
            <w:ins w:id="7922" w:author="Peter Arbogast [2]" w:date="2019-03-22T17:31:00Z">
              <w:r>
                <w:t>Last seen days, by default Inventories of the last 90 days</w:t>
              </w:r>
            </w:ins>
          </w:p>
        </w:tc>
      </w:tr>
    </w:tbl>
    <w:p w14:paraId="685DAD85" w14:textId="77777777" w:rsidR="004839B6" w:rsidRDefault="004839B6" w:rsidP="004839B6">
      <w:pPr>
        <w:rPr>
          <w:ins w:id="7923" w:author="Peter Arbogast [2]" w:date="2019-03-22T17:31:00Z"/>
        </w:rPr>
      </w:pPr>
    </w:p>
    <w:p w14:paraId="6CD6A3A0" w14:textId="77777777" w:rsidR="004839B6" w:rsidRDefault="004839B6" w:rsidP="004839B6">
      <w:pPr>
        <w:rPr>
          <w:ins w:id="7924" w:author="Peter Arbogast [2]" w:date="2019-03-22T17:31:00Z"/>
        </w:rPr>
      </w:pPr>
      <w:ins w:id="7925" w:author="Peter Arbogast [2]" w:date="2019-03-22T17:31:00Z">
        <w:r>
          <w:t>Return:</w:t>
        </w:r>
      </w:ins>
    </w:p>
    <w:tbl>
      <w:tblPr>
        <w:tblStyle w:val="GridTable4"/>
        <w:tblW w:w="0" w:type="auto"/>
        <w:tblLook w:val="04A0" w:firstRow="1" w:lastRow="0" w:firstColumn="1" w:lastColumn="0" w:noHBand="0" w:noVBand="1"/>
      </w:tblPr>
      <w:tblGrid>
        <w:gridCol w:w="3116"/>
        <w:gridCol w:w="3117"/>
        <w:gridCol w:w="3117"/>
      </w:tblGrid>
      <w:tr w:rsidR="004839B6" w14:paraId="186730F7" w14:textId="77777777" w:rsidTr="00B0514A">
        <w:trPr>
          <w:cnfStyle w:val="100000000000" w:firstRow="1" w:lastRow="0" w:firstColumn="0" w:lastColumn="0" w:oddVBand="0" w:evenVBand="0" w:oddHBand="0" w:evenHBand="0" w:firstRowFirstColumn="0" w:firstRowLastColumn="0" w:lastRowFirstColumn="0" w:lastRowLastColumn="0"/>
          <w:ins w:id="7926" w:author="Peter Arbogast [2]" w:date="2019-03-22T17:31:00Z"/>
        </w:trPr>
        <w:tc>
          <w:tcPr>
            <w:cnfStyle w:val="001000000000" w:firstRow="0" w:lastRow="0" w:firstColumn="1" w:lastColumn="0" w:oddVBand="0" w:evenVBand="0" w:oddHBand="0" w:evenHBand="0" w:firstRowFirstColumn="0" w:firstRowLastColumn="0" w:lastRowFirstColumn="0" w:lastRowLastColumn="0"/>
            <w:tcW w:w="3116" w:type="dxa"/>
          </w:tcPr>
          <w:p w14:paraId="015028F1" w14:textId="77777777" w:rsidR="004839B6" w:rsidRDefault="004839B6" w:rsidP="00B0514A">
            <w:pPr>
              <w:rPr>
                <w:ins w:id="7927" w:author="Peter Arbogast [2]" w:date="2019-03-22T17:31:00Z"/>
              </w:rPr>
            </w:pPr>
            <w:ins w:id="7928" w:author="Peter Arbogast [2]" w:date="2019-03-22T17:31:00Z">
              <w:r>
                <w:t>Colum name</w:t>
              </w:r>
            </w:ins>
          </w:p>
        </w:tc>
        <w:tc>
          <w:tcPr>
            <w:tcW w:w="3117" w:type="dxa"/>
          </w:tcPr>
          <w:p w14:paraId="7B3F43BE" w14:textId="77777777" w:rsidR="004839B6" w:rsidRDefault="004839B6" w:rsidP="00B0514A">
            <w:pPr>
              <w:cnfStyle w:val="100000000000" w:firstRow="1" w:lastRow="0" w:firstColumn="0" w:lastColumn="0" w:oddVBand="0" w:evenVBand="0" w:oddHBand="0" w:evenHBand="0" w:firstRowFirstColumn="0" w:firstRowLastColumn="0" w:lastRowFirstColumn="0" w:lastRowLastColumn="0"/>
              <w:rPr>
                <w:ins w:id="7929" w:author="Peter Arbogast [2]" w:date="2019-03-22T17:31:00Z"/>
              </w:rPr>
            </w:pPr>
            <w:ins w:id="7930" w:author="Peter Arbogast [2]" w:date="2019-03-22T17:31:00Z">
              <w:r>
                <w:t>Type</w:t>
              </w:r>
            </w:ins>
          </w:p>
        </w:tc>
        <w:tc>
          <w:tcPr>
            <w:tcW w:w="3117" w:type="dxa"/>
          </w:tcPr>
          <w:p w14:paraId="4516D7F2" w14:textId="77777777" w:rsidR="004839B6" w:rsidRDefault="004839B6" w:rsidP="00B0514A">
            <w:pPr>
              <w:cnfStyle w:val="100000000000" w:firstRow="1" w:lastRow="0" w:firstColumn="0" w:lastColumn="0" w:oddVBand="0" w:evenVBand="0" w:oddHBand="0" w:evenHBand="0" w:firstRowFirstColumn="0" w:firstRowLastColumn="0" w:lastRowFirstColumn="0" w:lastRowLastColumn="0"/>
              <w:rPr>
                <w:ins w:id="7931" w:author="Peter Arbogast [2]" w:date="2019-03-22T17:31:00Z"/>
              </w:rPr>
            </w:pPr>
            <w:ins w:id="7932" w:author="Peter Arbogast [2]" w:date="2019-03-22T17:31:00Z">
              <w:r>
                <w:t>Description</w:t>
              </w:r>
            </w:ins>
          </w:p>
        </w:tc>
      </w:tr>
      <w:tr w:rsidR="004839B6" w14:paraId="73B7CCE3" w14:textId="77777777" w:rsidTr="00B0514A">
        <w:trPr>
          <w:cnfStyle w:val="000000100000" w:firstRow="0" w:lastRow="0" w:firstColumn="0" w:lastColumn="0" w:oddVBand="0" w:evenVBand="0" w:oddHBand="1" w:evenHBand="0" w:firstRowFirstColumn="0" w:firstRowLastColumn="0" w:lastRowFirstColumn="0" w:lastRowLastColumn="0"/>
          <w:ins w:id="7933" w:author="Peter Arbogast [2]" w:date="2019-03-22T17:31:00Z"/>
        </w:trPr>
        <w:tc>
          <w:tcPr>
            <w:cnfStyle w:val="001000000000" w:firstRow="0" w:lastRow="0" w:firstColumn="1" w:lastColumn="0" w:oddVBand="0" w:evenVBand="0" w:oddHBand="0" w:evenHBand="0" w:firstRowFirstColumn="0" w:firstRowLastColumn="0" w:lastRowFirstColumn="0" w:lastRowLastColumn="0"/>
            <w:tcW w:w="3116" w:type="dxa"/>
          </w:tcPr>
          <w:p w14:paraId="49CE233C" w14:textId="77777777" w:rsidR="004839B6" w:rsidRDefault="004839B6" w:rsidP="00B0514A">
            <w:pPr>
              <w:rPr>
                <w:ins w:id="7934" w:author="Peter Arbogast [2]" w:date="2019-03-22T17:31:00Z"/>
              </w:rPr>
            </w:pPr>
            <w:ins w:id="7935" w:author="Peter Arbogast [2]" w:date="2019-03-22T17:31:00Z">
              <w:r>
                <w:t>import_id</w:t>
              </w:r>
            </w:ins>
          </w:p>
        </w:tc>
        <w:tc>
          <w:tcPr>
            <w:tcW w:w="3117" w:type="dxa"/>
          </w:tcPr>
          <w:p w14:paraId="042A94C9"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936" w:author="Peter Arbogast [2]" w:date="2019-03-22T17:31:00Z"/>
              </w:rPr>
            </w:pPr>
            <w:ins w:id="7937" w:author="Peter Arbogast [2]" w:date="2019-03-22T17:31:00Z">
              <w:r>
                <w:t>NVARCHAR(255)</w:t>
              </w:r>
            </w:ins>
          </w:p>
        </w:tc>
        <w:tc>
          <w:tcPr>
            <w:tcW w:w="3117" w:type="dxa"/>
          </w:tcPr>
          <w:p w14:paraId="709A8A48"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938" w:author="Peter Arbogast [2]" w:date="2019-03-22T17:31:00Z"/>
              </w:rPr>
            </w:pPr>
            <w:ins w:id="7939" w:author="Peter Arbogast [2]" w:date="2019-03-22T17:31:00Z">
              <w:r>
                <w:t>Hostname or FQDN depend on @bImportIDFQDN to Hostname or FQDN depend on @bImportIDFQDN or CluterName and more</w:t>
              </w:r>
            </w:ins>
          </w:p>
        </w:tc>
      </w:tr>
      <w:tr w:rsidR="004839B6" w14:paraId="04C98CCC" w14:textId="77777777" w:rsidTr="00B0514A">
        <w:trPr>
          <w:ins w:id="7940" w:author="Peter Arbogast [2]" w:date="2019-03-22T17:31:00Z"/>
        </w:trPr>
        <w:tc>
          <w:tcPr>
            <w:cnfStyle w:val="001000000000" w:firstRow="0" w:lastRow="0" w:firstColumn="1" w:lastColumn="0" w:oddVBand="0" w:evenVBand="0" w:oddHBand="0" w:evenHBand="0" w:firstRowFirstColumn="0" w:firstRowLastColumn="0" w:lastRowFirstColumn="0" w:lastRowLastColumn="0"/>
            <w:tcW w:w="3116" w:type="dxa"/>
          </w:tcPr>
          <w:p w14:paraId="6D3C0D7C" w14:textId="77777777" w:rsidR="004839B6" w:rsidRDefault="004839B6" w:rsidP="00B0514A">
            <w:pPr>
              <w:rPr>
                <w:ins w:id="7941" w:author="Peter Arbogast [2]" w:date="2019-03-22T17:31:00Z"/>
              </w:rPr>
            </w:pPr>
            <w:ins w:id="7942" w:author="Peter Arbogast [2]" w:date="2019-03-22T17:31:00Z">
              <w:r>
                <w:t>import_data_source_id</w:t>
              </w:r>
            </w:ins>
          </w:p>
        </w:tc>
        <w:tc>
          <w:tcPr>
            <w:tcW w:w="3117" w:type="dxa"/>
          </w:tcPr>
          <w:p w14:paraId="33DE32FA"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943" w:author="Peter Arbogast [2]" w:date="2019-03-22T17:31:00Z"/>
              </w:rPr>
            </w:pPr>
            <w:ins w:id="7944" w:author="Peter Arbogast [2]" w:date="2019-03-22T17:31:00Z">
              <w:r>
                <w:t>NVARCHAR(50)</w:t>
              </w:r>
            </w:ins>
          </w:p>
        </w:tc>
        <w:tc>
          <w:tcPr>
            <w:tcW w:w="3117" w:type="dxa"/>
          </w:tcPr>
          <w:p w14:paraId="6E566E12"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945" w:author="Peter Arbogast [2]" w:date="2019-03-22T17:31:00Z"/>
              </w:rPr>
            </w:pPr>
            <w:ins w:id="7946" w:author="Peter Arbogast [2]" w:date="2019-03-22T17:31:00Z">
              <w:r>
                <w:t>Value of @sDataSourceID</w:t>
              </w:r>
            </w:ins>
          </w:p>
        </w:tc>
      </w:tr>
      <w:tr w:rsidR="004839B6" w14:paraId="50DA5796" w14:textId="77777777" w:rsidTr="00B0514A">
        <w:trPr>
          <w:cnfStyle w:val="000000100000" w:firstRow="0" w:lastRow="0" w:firstColumn="0" w:lastColumn="0" w:oddVBand="0" w:evenVBand="0" w:oddHBand="1" w:evenHBand="0" w:firstRowFirstColumn="0" w:firstRowLastColumn="0" w:lastRowFirstColumn="0" w:lastRowLastColumn="0"/>
          <w:ins w:id="7947" w:author="Peter Arbogast [2]" w:date="2019-03-22T17:31:00Z"/>
        </w:trPr>
        <w:tc>
          <w:tcPr>
            <w:cnfStyle w:val="001000000000" w:firstRow="0" w:lastRow="0" w:firstColumn="1" w:lastColumn="0" w:oddVBand="0" w:evenVBand="0" w:oddHBand="0" w:evenHBand="0" w:firstRowFirstColumn="0" w:firstRowLastColumn="0" w:lastRowFirstColumn="0" w:lastRowLastColumn="0"/>
            <w:tcW w:w="3116" w:type="dxa"/>
          </w:tcPr>
          <w:p w14:paraId="432B2315" w14:textId="77777777" w:rsidR="004839B6" w:rsidRDefault="004839B6" w:rsidP="00B0514A">
            <w:pPr>
              <w:rPr>
                <w:ins w:id="7948" w:author="Peter Arbogast [2]" w:date="2019-03-22T17:31:00Z"/>
              </w:rPr>
            </w:pPr>
            <w:ins w:id="7949" w:author="Peter Arbogast [2]" w:date="2019-03-22T17:31:00Z">
              <w:r>
                <w:t>generic_key</w:t>
              </w:r>
            </w:ins>
          </w:p>
        </w:tc>
        <w:tc>
          <w:tcPr>
            <w:tcW w:w="3117" w:type="dxa"/>
          </w:tcPr>
          <w:p w14:paraId="68EDC693"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950" w:author="Peter Arbogast [2]" w:date="2019-03-22T17:31:00Z"/>
              </w:rPr>
            </w:pPr>
            <w:ins w:id="7951" w:author="Peter Arbogast [2]" w:date="2019-03-22T17:31:00Z">
              <w:r>
                <w:t>NVARCHAR(255)</w:t>
              </w:r>
            </w:ins>
          </w:p>
        </w:tc>
        <w:tc>
          <w:tcPr>
            <w:tcW w:w="3117" w:type="dxa"/>
          </w:tcPr>
          <w:p w14:paraId="04E7EF77"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952" w:author="Peter Arbogast [2]" w:date="2019-03-22T17:31:00Z"/>
              </w:rPr>
            </w:pPr>
          </w:p>
        </w:tc>
      </w:tr>
      <w:tr w:rsidR="004839B6" w14:paraId="5A10BB2C" w14:textId="77777777" w:rsidTr="00B0514A">
        <w:trPr>
          <w:ins w:id="7953" w:author="Peter Arbogast [2]" w:date="2019-03-22T17:31:00Z"/>
        </w:trPr>
        <w:tc>
          <w:tcPr>
            <w:cnfStyle w:val="001000000000" w:firstRow="0" w:lastRow="0" w:firstColumn="1" w:lastColumn="0" w:oddVBand="0" w:evenVBand="0" w:oddHBand="0" w:evenHBand="0" w:firstRowFirstColumn="0" w:firstRowLastColumn="0" w:lastRowFirstColumn="0" w:lastRowLastColumn="0"/>
            <w:tcW w:w="3116" w:type="dxa"/>
          </w:tcPr>
          <w:p w14:paraId="635EE789" w14:textId="77777777" w:rsidR="004839B6" w:rsidRDefault="004839B6" w:rsidP="00B0514A">
            <w:pPr>
              <w:rPr>
                <w:ins w:id="7954" w:author="Peter Arbogast [2]" w:date="2019-03-22T17:31:00Z"/>
              </w:rPr>
            </w:pPr>
            <w:ins w:id="7955" w:author="Peter Arbogast [2]" w:date="2019-03-22T17:31:00Z">
              <w:r>
                <w:t>description</w:t>
              </w:r>
            </w:ins>
          </w:p>
        </w:tc>
        <w:tc>
          <w:tcPr>
            <w:tcW w:w="3117" w:type="dxa"/>
          </w:tcPr>
          <w:p w14:paraId="4AE56F00"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956" w:author="Peter Arbogast [2]" w:date="2019-03-22T17:31:00Z"/>
              </w:rPr>
            </w:pPr>
            <w:ins w:id="7957" w:author="Peter Arbogast [2]" w:date="2019-03-22T17:31:00Z">
              <w:r>
                <w:t>NVARCHAR(255)</w:t>
              </w:r>
            </w:ins>
          </w:p>
        </w:tc>
        <w:tc>
          <w:tcPr>
            <w:tcW w:w="3117" w:type="dxa"/>
          </w:tcPr>
          <w:p w14:paraId="5EE032FB"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958" w:author="Peter Arbogast [2]" w:date="2019-03-22T17:31:00Z"/>
              </w:rPr>
            </w:pPr>
          </w:p>
        </w:tc>
      </w:tr>
      <w:tr w:rsidR="004839B6" w14:paraId="15B6CA74" w14:textId="77777777" w:rsidTr="00B0514A">
        <w:trPr>
          <w:cnfStyle w:val="000000100000" w:firstRow="0" w:lastRow="0" w:firstColumn="0" w:lastColumn="0" w:oddVBand="0" w:evenVBand="0" w:oddHBand="1" w:evenHBand="0" w:firstRowFirstColumn="0" w:firstRowLastColumn="0" w:lastRowFirstColumn="0" w:lastRowLastColumn="0"/>
          <w:ins w:id="7959" w:author="Peter Arbogast [2]" w:date="2019-03-22T17:31:00Z"/>
        </w:trPr>
        <w:tc>
          <w:tcPr>
            <w:cnfStyle w:val="001000000000" w:firstRow="0" w:lastRow="0" w:firstColumn="1" w:lastColumn="0" w:oddVBand="0" w:evenVBand="0" w:oddHBand="0" w:evenHBand="0" w:firstRowFirstColumn="0" w:firstRowLastColumn="0" w:lastRowFirstColumn="0" w:lastRowLastColumn="0"/>
            <w:tcW w:w="3116" w:type="dxa"/>
          </w:tcPr>
          <w:p w14:paraId="4EE967B7" w14:textId="77777777" w:rsidR="004839B6" w:rsidRDefault="004839B6" w:rsidP="00B0514A">
            <w:pPr>
              <w:rPr>
                <w:ins w:id="7960" w:author="Peter Arbogast [2]" w:date="2019-03-22T17:31:00Z"/>
              </w:rPr>
            </w:pPr>
            <w:ins w:id="7961" w:author="Peter Arbogast [2]" w:date="2019-03-22T17:31:00Z">
              <w:r>
                <w:t>publisher</w:t>
              </w:r>
            </w:ins>
          </w:p>
        </w:tc>
        <w:tc>
          <w:tcPr>
            <w:tcW w:w="3117" w:type="dxa"/>
          </w:tcPr>
          <w:p w14:paraId="6B3CC46D"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962" w:author="Peter Arbogast [2]" w:date="2019-03-22T17:31:00Z"/>
              </w:rPr>
            </w:pPr>
            <w:ins w:id="7963" w:author="Peter Arbogast [2]" w:date="2019-03-22T17:31:00Z">
              <w:r>
                <w:t>NVARCHAR(255)</w:t>
              </w:r>
            </w:ins>
          </w:p>
        </w:tc>
        <w:tc>
          <w:tcPr>
            <w:tcW w:w="3117" w:type="dxa"/>
          </w:tcPr>
          <w:p w14:paraId="1548677C"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964" w:author="Peter Arbogast [2]" w:date="2019-03-22T17:31:00Z"/>
              </w:rPr>
            </w:pPr>
          </w:p>
        </w:tc>
      </w:tr>
      <w:tr w:rsidR="004839B6" w14:paraId="0CB93803" w14:textId="77777777" w:rsidTr="00B0514A">
        <w:trPr>
          <w:ins w:id="7965" w:author="Peter Arbogast [2]" w:date="2019-03-22T17:31:00Z"/>
        </w:trPr>
        <w:tc>
          <w:tcPr>
            <w:cnfStyle w:val="001000000000" w:firstRow="0" w:lastRow="0" w:firstColumn="1" w:lastColumn="0" w:oddVBand="0" w:evenVBand="0" w:oddHBand="0" w:evenHBand="0" w:firstRowFirstColumn="0" w:firstRowLastColumn="0" w:lastRowFirstColumn="0" w:lastRowLastColumn="0"/>
            <w:tcW w:w="3116" w:type="dxa"/>
          </w:tcPr>
          <w:p w14:paraId="208185C8" w14:textId="77777777" w:rsidR="004839B6" w:rsidRPr="00CF4502" w:rsidRDefault="004839B6" w:rsidP="00B0514A">
            <w:pPr>
              <w:rPr>
                <w:ins w:id="7966" w:author="Peter Arbogast [2]" w:date="2019-03-22T17:31:00Z"/>
                <w:lang w:val="de-DE"/>
              </w:rPr>
            </w:pPr>
            <w:ins w:id="7967" w:author="Peter Arbogast [2]" w:date="2019-03-22T17:31:00Z">
              <w:r>
                <w:t>product</w:t>
              </w:r>
            </w:ins>
          </w:p>
        </w:tc>
        <w:tc>
          <w:tcPr>
            <w:tcW w:w="3117" w:type="dxa"/>
          </w:tcPr>
          <w:p w14:paraId="23F601A1"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968" w:author="Peter Arbogast [2]" w:date="2019-03-22T17:31:00Z"/>
              </w:rPr>
            </w:pPr>
            <w:ins w:id="7969" w:author="Peter Arbogast [2]" w:date="2019-03-22T17:31:00Z">
              <w:r>
                <w:t>NVARCHAR(255)</w:t>
              </w:r>
            </w:ins>
          </w:p>
        </w:tc>
        <w:tc>
          <w:tcPr>
            <w:tcW w:w="3117" w:type="dxa"/>
          </w:tcPr>
          <w:p w14:paraId="2FA94B44"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970" w:author="Peter Arbogast [2]" w:date="2019-03-22T17:31:00Z"/>
              </w:rPr>
            </w:pPr>
          </w:p>
        </w:tc>
      </w:tr>
      <w:tr w:rsidR="004839B6" w14:paraId="000B69D6" w14:textId="77777777" w:rsidTr="00B0514A">
        <w:trPr>
          <w:cnfStyle w:val="000000100000" w:firstRow="0" w:lastRow="0" w:firstColumn="0" w:lastColumn="0" w:oddVBand="0" w:evenVBand="0" w:oddHBand="1" w:evenHBand="0" w:firstRowFirstColumn="0" w:firstRowLastColumn="0" w:lastRowFirstColumn="0" w:lastRowLastColumn="0"/>
          <w:ins w:id="7971" w:author="Peter Arbogast [2]" w:date="2019-03-22T17:31:00Z"/>
        </w:trPr>
        <w:tc>
          <w:tcPr>
            <w:cnfStyle w:val="001000000000" w:firstRow="0" w:lastRow="0" w:firstColumn="1" w:lastColumn="0" w:oddVBand="0" w:evenVBand="0" w:oddHBand="0" w:evenHBand="0" w:firstRowFirstColumn="0" w:firstRowLastColumn="0" w:lastRowFirstColumn="0" w:lastRowLastColumn="0"/>
            <w:tcW w:w="3116" w:type="dxa"/>
          </w:tcPr>
          <w:p w14:paraId="38A6896E" w14:textId="77777777" w:rsidR="004839B6" w:rsidRDefault="004839B6" w:rsidP="00B0514A">
            <w:pPr>
              <w:rPr>
                <w:ins w:id="7972" w:author="Peter Arbogast [2]" w:date="2019-03-22T17:31:00Z"/>
              </w:rPr>
            </w:pPr>
            <w:ins w:id="7973" w:author="Peter Arbogast [2]" w:date="2019-03-22T17:31:00Z">
              <w:r>
                <w:t>product_version</w:t>
              </w:r>
            </w:ins>
          </w:p>
        </w:tc>
        <w:tc>
          <w:tcPr>
            <w:tcW w:w="3117" w:type="dxa"/>
          </w:tcPr>
          <w:p w14:paraId="67F31F98"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974" w:author="Peter Arbogast [2]" w:date="2019-03-22T17:31:00Z"/>
              </w:rPr>
            </w:pPr>
            <w:ins w:id="7975" w:author="Peter Arbogast [2]" w:date="2019-03-22T17:31:00Z">
              <w:r>
                <w:t>NVARCHAR(255)</w:t>
              </w:r>
            </w:ins>
          </w:p>
        </w:tc>
        <w:tc>
          <w:tcPr>
            <w:tcW w:w="3117" w:type="dxa"/>
            <w:tcBorders>
              <w:bottom w:val="single" w:sz="4" w:space="0" w:color="666666" w:themeColor="text1" w:themeTint="99"/>
            </w:tcBorders>
          </w:tcPr>
          <w:p w14:paraId="750FF3DD"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976" w:author="Peter Arbogast [2]" w:date="2019-03-22T17:31:00Z"/>
              </w:rPr>
            </w:pPr>
          </w:p>
        </w:tc>
      </w:tr>
      <w:tr w:rsidR="004839B6" w14:paraId="6B5FB8E3" w14:textId="77777777" w:rsidTr="00B0514A">
        <w:trPr>
          <w:ins w:id="7977" w:author="Peter Arbogast [2]" w:date="2019-03-22T17:31:00Z"/>
        </w:trPr>
        <w:tc>
          <w:tcPr>
            <w:cnfStyle w:val="001000000000" w:firstRow="0" w:lastRow="0" w:firstColumn="1" w:lastColumn="0" w:oddVBand="0" w:evenVBand="0" w:oddHBand="0" w:evenHBand="0" w:firstRowFirstColumn="0" w:firstRowLastColumn="0" w:lastRowFirstColumn="0" w:lastRowLastColumn="0"/>
            <w:tcW w:w="3116" w:type="dxa"/>
          </w:tcPr>
          <w:p w14:paraId="50E7F6A8" w14:textId="77777777" w:rsidR="004839B6" w:rsidRDefault="004839B6" w:rsidP="00B0514A">
            <w:pPr>
              <w:rPr>
                <w:ins w:id="7978" w:author="Peter Arbogast [2]" w:date="2019-03-22T17:31:00Z"/>
              </w:rPr>
            </w:pPr>
            <w:ins w:id="7979" w:author="Peter Arbogast [2]" w:date="2019-03-22T17:31:00Z">
              <w:r>
                <w:t>quantity</w:t>
              </w:r>
            </w:ins>
          </w:p>
        </w:tc>
        <w:tc>
          <w:tcPr>
            <w:tcW w:w="3117" w:type="dxa"/>
          </w:tcPr>
          <w:p w14:paraId="6DEE628C"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980" w:author="Peter Arbogast [2]" w:date="2019-03-22T17:31:00Z"/>
              </w:rPr>
            </w:pPr>
            <w:ins w:id="7981" w:author="Peter Arbogast [2]" w:date="2019-03-22T17:31:00Z">
              <w:r>
                <w:t>NVARCHAR(3)</w:t>
              </w:r>
            </w:ins>
          </w:p>
        </w:tc>
        <w:tc>
          <w:tcPr>
            <w:tcW w:w="3117" w:type="dxa"/>
            <w:tcBorders>
              <w:bottom w:val="single" w:sz="4" w:space="0" w:color="666666" w:themeColor="text1" w:themeTint="99"/>
            </w:tcBorders>
          </w:tcPr>
          <w:p w14:paraId="6D478254"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982" w:author="Peter Arbogast [2]" w:date="2019-03-22T17:31:00Z"/>
              </w:rPr>
            </w:pPr>
          </w:p>
        </w:tc>
      </w:tr>
      <w:tr w:rsidR="004839B6" w14:paraId="3F4EEFAB" w14:textId="77777777" w:rsidTr="00B0514A">
        <w:trPr>
          <w:cnfStyle w:val="000000100000" w:firstRow="0" w:lastRow="0" w:firstColumn="0" w:lastColumn="0" w:oddVBand="0" w:evenVBand="0" w:oddHBand="1" w:evenHBand="0" w:firstRowFirstColumn="0" w:firstRowLastColumn="0" w:lastRowFirstColumn="0" w:lastRowLastColumn="0"/>
          <w:ins w:id="7983" w:author="Peter Arbogast [2]" w:date="2019-03-22T17:31:00Z"/>
        </w:trPr>
        <w:tc>
          <w:tcPr>
            <w:cnfStyle w:val="001000000000" w:firstRow="0" w:lastRow="0" w:firstColumn="1" w:lastColumn="0" w:oddVBand="0" w:evenVBand="0" w:oddHBand="0" w:evenHBand="0" w:firstRowFirstColumn="0" w:firstRowLastColumn="0" w:lastRowFirstColumn="0" w:lastRowLastColumn="0"/>
            <w:tcW w:w="3116" w:type="dxa"/>
          </w:tcPr>
          <w:p w14:paraId="5244DDB7" w14:textId="77777777" w:rsidR="004839B6" w:rsidRDefault="004839B6" w:rsidP="00B0514A">
            <w:pPr>
              <w:rPr>
                <w:ins w:id="7984" w:author="Peter Arbogast [2]" w:date="2019-03-22T17:31:00Z"/>
              </w:rPr>
            </w:pPr>
            <w:ins w:id="7985" w:author="Peter Arbogast [2]" w:date="2019-03-22T17:31:00Z">
              <w:r>
                <w:t>import_device_id</w:t>
              </w:r>
            </w:ins>
          </w:p>
        </w:tc>
        <w:tc>
          <w:tcPr>
            <w:tcW w:w="3117" w:type="dxa"/>
          </w:tcPr>
          <w:p w14:paraId="36FA9C0F"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986" w:author="Peter Arbogast [2]" w:date="2019-03-22T17:31:00Z"/>
              </w:rPr>
            </w:pPr>
            <w:ins w:id="7987" w:author="Peter Arbogast [2]" w:date="2019-03-22T17:31:00Z">
              <w:r>
                <w:t>NVARCHAR(125)</w:t>
              </w:r>
            </w:ins>
          </w:p>
        </w:tc>
        <w:tc>
          <w:tcPr>
            <w:tcW w:w="3117" w:type="dxa"/>
            <w:tcBorders>
              <w:bottom w:val="single" w:sz="4" w:space="0" w:color="666666" w:themeColor="text1" w:themeTint="99"/>
            </w:tcBorders>
          </w:tcPr>
          <w:p w14:paraId="4741B87A"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988" w:author="Peter Arbogast [2]" w:date="2019-03-22T17:31:00Z"/>
              </w:rPr>
            </w:pPr>
            <w:ins w:id="7989" w:author="Peter Arbogast [2]" w:date="2019-03-22T17:31:00Z">
              <w:r>
                <w:t xml:space="preserve">Import_device_id from witch this sowfware element is. </w:t>
              </w:r>
            </w:ins>
          </w:p>
        </w:tc>
      </w:tr>
      <w:tr w:rsidR="004839B6" w14:paraId="281F4183" w14:textId="77777777" w:rsidTr="00B0514A">
        <w:trPr>
          <w:ins w:id="7990" w:author="Peter Arbogast [2]" w:date="2019-03-22T17:31:00Z"/>
        </w:trPr>
        <w:tc>
          <w:tcPr>
            <w:cnfStyle w:val="001000000000" w:firstRow="0" w:lastRow="0" w:firstColumn="1" w:lastColumn="0" w:oddVBand="0" w:evenVBand="0" w:oddHBand="0" w:evenHBand="0" w:firstRowFirstColumn="0" w:firstRowLastColumn="0" w:lastRowFirstColumn="0" w:lastRowLastColumn="0"/>
            <w:tcW w:w="3116" w:type="dxa"/>
          </w:tcPr>
          <w:p w14:paraId="524D5AAC" w14:textId="77777777" w:rsidR="004839B6" w:rsidRDefault="004839B6" w:rsidP="00B0514A">
            <w:pPr>
              <w:rPr>
                <w:ins w:id="7991" w:author="Peter Arbogast [2]" w:date="2019-03-22T17:31:00Z"/>
              </w:rPr>
            </w:pPr>
            <w:ins w:id="7992" w:author="Peter Arbogast [2]" w:date="2019-03-22T17:31:00Z">
              <w:r>
                <w:t>import_account_id</w:t>
              </w:r>
            </w:ins>
          </w:p>
        </w:tc>
        <w:tc>
          <w:tcPr>
            <w:tcW w:w="3117" w:type="dxa"/>
          </w:tcPr>
          <w:p w14:paraId="7C9C535E"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993" w:author="Peter Arbogast [2]" w:date="2019-03-22T17:31:00Z"/>
              </w:rPr>
            </w:pPr>
            <w:ins w:id="7994" w:author="Peter Arbogast [2]" w:date="2019-03-22T17:31:00Z">
              <w:r>
                <w:t>NVARCHAR(125)</w:t>
              </w:r>
            </w:ins>
          </w:p>
        </w:tc>
        <w:tc>
          <w:tcPr>
            <w:tcW w:w="3117" w:type="dxa"/>
            <w:tcBorders>
              <w:bottom w:val="single" w:sz="4" w:space="0" w:color="666666" w:themeColor="text1" w:themeTint="99"/>
            </w:tcBorders>
          </w:tcPr>
          <w:p w14:paraId="14374A04"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7995" w:author="Peter Arbogast [2]" w:date="2019-03-22T17:31:00Z"/>
              </w:rPr>
            </w:pPr>
          </w:p>
        </w:tc>
      </w:tr>
      <w:tr w:rsidR="004839B6" w14:paraId="7E3C0483" w14:textId="77777777" w:rsidTr="00B0514A">
        <w:trPr>
          <w:cnfStyle w:val="000000100000" w:firstRow="0" w:lastRow="0" w:firstColumn="0" w:lastColumn="0" w:oddVBand="0" w:evenVBand="0" w:oddHBand="1" w:evenHBand="0" w:firstRowFirstColumn="0" w:firstRowLastColumn="0" w:lastRowFirstColumn="0" w:lastRowLastColumn="0"/>
          <w:ins w:id="7996" w:author="Peter Arbogast [2]" w:date="2019-03-22T17:31:00Z"/>
        </w:trPr>
        <w:tc>
          <w:tcPr>
            <w:cnfStyle w:val="001000000000" w:firstRow="0" w:lastRow="0" w:firstColumn="1" w:lastColumn="0" w:oddVBand="0" w:evenVBand="0" w:oddHBand="0" w:evenHBand="0" w:firstRowFirstColumn="0" w:firstRowLastColumn="0" w:lastRowFirstColumn="0" w:lastRowLastColumn="0"/>
            <w:tcW w:w="3116" w:type="dxa"/>
          </w:tcPr>
          <w:p w14:paraId="5221120F" w14:textId="77777777" w:rsidR="004839B6" w:rsidRDefault="004839B6" w:rsidP="00B0514A">
            <w:pPr>
              <w:rPr>
                <w:ins w:id="7997" w:author="Peter Arbogast [2]" w:date="2019-03-22T17:31:00Z"/>
              </w:rPr>
            </w:pPr>
            <w:ins w:id="7998" w:author="Peter Arbogast [2]" w:date="2019-03-22T17:31:00Z">
              <w:r>
                <w:t>installation_date</w:t>
              </w:r>
            </w:ins>
          </w:p>
        </w:tc>
        <w:tc>
          <w:tcPr>
            <w:tcW w:w="3117" w:type="dxa"/>
          </w:tcPr>
          <w:p w14:paraId="59BEB0A0"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7999" w:author="Peter Arbogast [2]" w:date="2019-03-22T17:31:00Z"/>
              </w:rPr>
            </w:pPr>
            <w:ins w:id="8000" w:author="Peter Arbogast [2]" w:date="2019-03-22T17:31:00Z">
              <w:r>
                <w:t>NVARCHAR(10)</w:t>
              </w:r>
            </w:ins>
          </w:p>
        </w:tc>
        <w:tc>
          <w:tcPr>
            <w:tcW w:w="3117" w:type="dxa"/>
            <w:tcBorders>
              <w:top w:val="single" w:sz="4" w:space="0" w:color="666666" w:themeColor="text1" w:themeTint="99"/>
              <w:bottom w:val="single" w:sz="4" w:space="0" w:color="666666" w:themeColor="text1" w:themeTint="99"/>
            </w:tcBorders>
          </w:tcPr>
          <w:p w14:paraId="038AC88A" w14:textId="77777777" w:rsidR="004839B6" w:rsidRDefault="004839B6" w:rsidP="00B0514A">
            <w:pPr>
              <w:cnfStyle w:val="000000100000" w:firstRow="0" w:lastRow="0" w:firstColumn="0" w:lastColumn="0" w:oddVBand="0" w:evenVBand="0" w:oddHBand="1" w:evenHBand="0" w:firstRowFirstColumn="0" w:firstRowLastColumn="0" w:lastRowFirstColumn="0" w:lastRowLastColumn="0"/>
              <w:rPr>
                <w:ins w:id="8001" w:author="Peter Arbogast [2]" w:date="2019-03-22T17:31:00Z"/>
              </w:rPr>
            </w:pPr>
            <w:ins w:id="8002" w:author="Peter Arbogast [2]" w:date="2019-03-22T17:31:00Z">
              <w:r>
                <w:t>Format dd.mm.YYYY</w:t>
              </w:r>
            </w:ins>
          </w:p>
        </w:tc>
      </w:tr>
      <w:tr w:rsidR="004839B6" w14:paraId="128989C0" w14:textId="77777777" w:rsidTr="00B0514A">
        <w:trPr>
          <w:ins w:id="8003" w:author="Peter Arbogast [2]" w:date="2019-03-22T17:31:00Z"/>
        </w:trPr>
        <w:tc>
          <w:tcPr>
            <w:cnfStyle w:val="001000000000" w:firstRow="0" w:lastRow="0" w:firstColumn="1" w:lastColumn="0" w:oddVBand="0" w:evenVBand="0" w:oddHBand="0" w:evenHBand="0" w:firstRowFirstColumn="0" w:firstRowLastColumn="0" w:lastRowFirstColumn="0" w:lastRowLastColumn="0"/>
            <w:tcW w:w="3116" w:type="dxa"/>
          </w:tcPr>
          <w:p w14:paraId="5F860023" w14:textId="77777777" w:rsidR="004839B6" w:rsidRDefault="004839B6" w:rsidP="00B0514A">
            <w:pPr>
              <w:rPr>
                <w:ins w:id="8004" w:author="Peter Arbogast [2]" w:date="2019-03-22T17:31:00Z"/>
              </w:rPr>
            </w:pPr>
            <w:ins w:id="8005" w:author="Peter Arbogast [2]" w:date="2019-03-22T17:31:00Z">
              <w:r>
                <w:t>instance_name</w:t>
              </w:r>
            </w:ins>
          </w:p>
        </w:tc>
        <w:tc>
          <w:tcPr>
            <w:tcW w:w="3117" w:type="dxa"/>
          </w:tcPr>
          <w:p w14:paraId="32C023F2"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8006" w:author="Peter Arbogast [2]" w:date="2019-03-22T17:31:00Z"/>
              </w:rPr>
            </w:pPr>
            <w:ins w:id="8007" w:author="Peter Arbogast [2]" w:date="2019-03-22T17:31:00Z">
              <w:r>
                <w:t>NVARCHAR(255)</w:t>
              </w:r>
            </w:ins>
          </w:p>
        </w:tc>
        <w:tc>
          <w:tcPr>
            <w:tcW w:w="3117" w:type="dxa"/>
            <w:tcBorders>
              <w:top w:val="single" w:sz="4" w:space="0" w:color="666666" w:themeColor="text1" w:themeTint="99"/>
              <w:bottom w:val="single" w:sz="4" w:space="0" w:color="666666" w:themeColor="text1" w:themeTint="99"/>
            </w:tcBorders>
          </w:tcPr>
          <w:p w14:paraId="102FBD9A" w14:textId="77777777" w:rsidR="004839B6" w:rsidRDefault="004839B6" w:rsidP="00B0514A">
            <w:pPr>
              <w:cnfStyle w:val="000000000000" w:firstRow="0" w:lastRow="0" w:firstColumn="0" w:lastColumn="0" w:oddVBand="0" w:evenVBand="0" w:oddHBand="0" w:evenHBand="0" w:firstRowFirstColumn="0" w:firstRowLastColumn="0" w:lastRowFirstColumn="0" w:lastRowLastColumn="0"/>
              <w:rPr>
                <w:ins w:id="8008" w:author="Peter Arbogast [2]" w:date="2019-03-22T17:31:00Z"/>
              </w:rPr>
            </w:pPr>
          </w:p>
        </w:tc>
      </w:tr>
    </w:tbl>
    <w:p w14:paraId="41764532" w14:textId="77777777" w:rsidR="004839B6" w:rsidRDefault="004839B6" w:rsidP="004839B6">
      <w:pPr>
        <w:rPr>
          <w:ins w:id="8009" w:author="Peter Arbogast [2]" w:date="2019-03-22T17:31:00Z"/>
        </w:rPr>
      </w:pPr>
    </w:p>
    <w:p w14:paraId="71495CB6" w14:textId="77777777" w:rsidR="004839B6" w:rsidRDefault="004839B6" w:rsidP="004839B6">
      <w:pPr>
        <w:rPr>
          <w:ins w:id="8010" w:author="Peter Arbogast [2]" w:date="2019-03-22T17:31:00Z"/>
        </w:rPr>
      </w:pPr>
    </w:p>
    <w:p w14:paraId="2676B23F" w14:textId="2FEA58F7" w:rsidR="004839B6" w:rsidRDefault="004839B6" w:rsidP="004839B6">
      <w:pPr>
        <w:rPr>
          <w:ins w:id="8011" w:author="Peter Arbogast" w:date="2019-06-13T14:05:00Z"/>
        </w:rPr>
      </w:pPr>
      <w:ins w:id="8012" w:author="Peter Arbogast [2]" w:date="2019-03-22T17:31:00Z">
        <w:r>
          <w:t>If Temp Table #</w:t>
        </w:r>
        <w:r w:rsidRPr="00D263E1">
          <w:t>csp_aspera_connector_</w:t>
        </w:r>
        <w:r>
          <w:t>software_generic_</w:t>
        </w:r>
      </w:ins>
      <w:ins w:id="8013" w:author="Peter Arbogast [2]" w:date="2019-03-22T17:32:00Z">
        <w:r>
          <w:t>oracle</w:t>
        </w:r>
      </w:ins>
      <w:ins w:id="8014" w:author="Peter Arbogast [2]" w:date="2019-03-22T17:31:00Z">
        <w:r>
          <w:t xml:space="preserve"> exist, the Data will not shown. It will put into this table.</w:t>
        </w:r>
      </w:ins>
    </w:p>
    <w:p w14:paraId="2DE269C1" w14:textId="77777777" w:rsidR="00541E1D" w:rsidRDefault="00541E1D" w:rsidP="00541E1D">
      <w:pPr>
        <w:rPr>
          <w:ins w:id="8015" w:author="Peter Arbogast" w:date="2019-06-13T14:05:00Z"/>
        </w:rPr>
      </w:pPr>
      <w:ins w:id="8016" w:author="Peter Arbogast" w:date="2019-06-13T14:05:00Z">
        <w:r>
          <w:t>Used by:</w:t>
        </w:r>
      </w:ins>
    </w:p>
    <w:p w14:paraId="4C63DB57" w14:textId="7764DB48" w:rsidR="00541E1D" w:rsidRDefault="00541E1D" w:rsidP="00541E1D">
      <w:pPr>
        <w:pStyle w:val="ListParagraph"/>
        <w:numPr>
          <w:ilvl w:val="0"/>
          <w:numId w:val="2"/>
        </w:numPr>
        <w:rPr>
          <w:ins w:id="8017" w:author="Peter Arbogast" w:date="2019-06-13T14:06:00Z"/>
        </w:rPr>
      </w:pPr>
      <w:ins w:id="8018" w:author="Peter Arbogast" w:date="2019-06-13T14:05:00Z">
        <w:r>
          <w:t>Store Procedure Used by Aspera Connector 500_raynet_software_generic.xml</w:t>
        </w:r>
      </w:ins>
    </w:p>
    <w:p w14:paraId="733D4A5F" w14:textId="115B0A09" w:rsidR="00541E1D" w:rsidRDefault="00541E1D">
      <w:pPr>
        <w:rPr>
          <w:ins w:id="8019" w:author="Peter Arbogast" w:date="2019-06-13T14:06:00Z"/>
        </w:rPr>
      </w:pPr>
      <w:ins w:id="8020" w:author="Peter Arbogast" w:date="2019-06-13T14:06:00Z">
        <w:r>
          <w:br w:type="page"/>
        </w:r>
      </w:ins>
    </w:p>
    <w:p w14:paraId="6C9CC7EB" w14:textId="6F086DFF" w:rsidR="00541E1D" w:rsidRDefault="00541E1D" w:rsidP="003B6CAA">
      <w:pPr>
        <w:pStyle w:val="Heading1"/>
        <w:numPr>
          <w:ilvl w:val="0"/>
          <w:numId w:val="1"/>
        </w:numPr>
        <w:ind w:hanging="720"/>
        <w:rPr>
          <w:ins w:id="8021" w:author="Peter Arbogast" w:date="2019-06-13T14:06:00Z"/>
        </w:rPr>
        <w:pPrChange w:id="8022" w:author="Peter Arbogast" w:date="2019-06-13T16:44:00Z">
          <w:pPr/>
        </w:pPrChange>
      </w:pPr>
      <w:bookmarkStart w:id="8023" w:name="_Toc11337045"/>
      <w:ins w:id="8024" w:author="Peter Arbogast" w:date="2019-06-13T14:06:00Z">
        <w:r>
          <w:lastRenderedPageBreak/>
          <w:t>Configuration</w:t>
        </w:r>
        <w:bookmarkEnd w:id="8023"/>
      </w:ins>
    </w:p>
    <w:p w14:paraId="3170CAD2" w14:textId="5C6D0AC0" w:rsidR="00541E1D" w:rsidRDefault="00541E1D" w:rsidP="003B6CAA">
      <w:pPr>
        <w:pStyle w:val="Heading2"/>
        <w:numPr>
          <w:ilvl w:val="1"/>
          <w:numId w:val="1"/>
        </w:numPr>
        <w:ind w:left="709"/>
        <w:rPr>
          <w:ins w:id="8025" w:author="Peter Arbogast" w:date="2019-06-13T14:06:00Z"/>
        </w:rPr>
        <w:pPrChange w:id="8026" w:author="Peter Arbogast" w:date="2019-06-13T16:44:00Z">
          <w:pPr/>
        </w:pPrChange>
      </w:pPr>
      <w:bookmarkStart w:id="8027" w:name="_Toc11337046"/>
      <w:ins w:id="8028" w:author="Peter Arbogast" w:date="2019-06-13T14:06:00Z">
        <w:r>
          <w:t>Oracle</w:t>
        </w:r>
        <w:bookmarkEnd w:id="8027"/>
      </w:ins>
    </w:p>
    <w:p w14:paraId="119BEF53" w14:textId="4B18F0DD" w:rsidR="00541E1D" w:rsidRDefault="00541E1D" w:rsidP="00541E1D">
      <w:pPr>
        <w:rPr>
          <w:ins w:id="8029" w:author="Peter Arbogast" w:date="2019-06-13T14:07:00Z"/>
        </w:rPr>
      </w:pPr>
      <w:ins w:id="8030" w:author="Peter Arbogast" w:date="2019-06-13T14:07:00Z">
        <w:r>
          <w:t>For Oracle it give a Property what we read out of R</w:t>
        </w:r>
      </w:ins>
      <w:ins w:id="8031" w:author="Peter Arbogast" w:date="2019-06-13T14:08:00Z">
        <w:r>
          <w:t>eportConfiguration Table.</w:t>
        </w:r>
      </w:ins>
    </w:p>
    <w:p w14:paraId="52E2A79F" w14:textId="6F7C60D6" w:rsidR="00541E1D" w:rsidRDefault="00541E1D" w:rsidP="00541E1D">
      <w:pPr>
        <w:rPr>
          <w:moveTo w:id="8032" w:author="Peter Arbogast" w:date="2019-06-13T14:06:00Z"/>
        </w:rPr>
      </w:pPr>
      <w:moveToRangeStart w:id="8033" w:author="Peter Arbogast" w:date="2019-06-13T14:06:00Z" w:name="move11327215"/>
      <w:moveTo w:id="8034" w:author="Peter Arbogast" w:date="2019-06-13T14:06:00Z">
        <w:r>
          <w:t>Table ReportingConfiguration:</w:t>
        </w:r>
      </w:moveTo>
    </w:p>
    <w:tbl>
      <w:tblPr>
        <w:tblStyle w:val="GridTable4"/>
        <w:tblW w:w="0" w:type="auto"/>
        <w:tblLook w:val="04A0" w:firstRow="1" w:lastRow="0" w:firstColumn="1" w:lastColumn="0" w:noHBand="0" w:noVBand="1"/>
      </w:tblPr>
      <w:tblGrid>
        <w:gridCol w:w="2079"/>
        <w:gridCol w:w="840"/>
        <w:gridCol w:w="1428"/>
      </w:tblGrid>
      <w:tr w:rsidR="00541E1D" w14:paraId="1BE8DE56" w14:textId="77777777" w:rsidTr="00541E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C45730D" w14:textId="77777777" w:rsidR="00541E1D" w:rsidRDefault="00541E1D" w:rsidP="00541E1D">
            <w:pPr>
              <w:rPr>
                <w:moveTo w:id="8035" w:author="Peter Arbogast" w:date="2019-06-13T14:06:00Z"/>
              </w:rPr>
            </w:pPr>
            <w:moveTo w:id="8036" w:author="Peter Arbogast" w:date="2019-06-13T14:06:00Z">
              <w:r>
                <w:t>Property</w:t>
              </w:r>
            </w:moveTo>
          </w:p>
        </w:tc>
        <w:tc>
          <w:tcPr>
            <w:tcW w:w="0" w:type="dxa"/>
          </w:tcPr>
          <w:p w14:paraId="6F5B8FF6" w14:textId="77777777" w:rsidR="00541E1D" w:rsidRDefault="00541E1D" w:rsidP="00541E1D">
            <w:pPr>
              <w:cnfStyle w:val="100000000000" w:firstRow="1" w:lastRow="0" w:firstColumn="0" w:lastColumn="0" w:oddVBand="0" w:evenVBand="0" w:oddHBand="0" w:evenHBand="0" w:firstRowFirstColumn="0" w:firstRowLastColumn="0" w:lastRowFirstColumn="0" w:lastRowLastColumn="0"/>
              <w:rPr>
                <w:moveTo w:id="8037" w:author="Peter Arbogast" w:date="2019-06-13T14:06:00Z"/>
              </w:rPr>
            </w:pPr>
            <w:moveTo w:id="8038" w:author="Peter Arbogast" w:date="2019-06-13T14:06:00Z">
              <w:r>
                <w:t>Value</w:t>
              </w:r>
            </w:moveTo>
          </w:p>
        </w:tc>
        <w:tc>
          <w:tcPr>
            <w:tcW w:w="0" w:type="dxa"/>
          </w:tcPr>
          <w:p w14:paraId="26AED332" w14:textId="77777777" w:rsidR="00541E1D" w:rsidRDefault="00541E1D" w:rsidP="00541E1D">
            <w:pPr>
              <w:cnfStyle w:val="100000000000" w:firstRow="1" w:lastRow="0" w:firstColumn="0" w:lastColumn="0" w:oddVBand="0" w:evenVBand="0" w:oddHBand="0" w:evenHBand="0" w:firstRowFirstColumn="0" w:firstRowLastColumn="0" w:lastRowFirstColumn="0" w:lastRowLastColumn="0"/>
              <w:rPr>
                <w:moveTo w:id="8039" w:author="Peter Arbogast" w:date="2019-06-13T14:06:00Z"/>
              </w:rPr>
            </w:pPr>
            <w:moveTo w:id="8040" w:author="Peter Arbogast" w:date="2019-06-13T14:06:00Z">
              <w:r>
                <w:t>Description</w:t>
              </w:r>
            </w:moveTo>
          </w:p>
        </w:tc>
      </w:tr>
      <w:tr w:rsidR="00541E1D" w14:paraId="56D718A2" w14:textId="77777777" w:rsidTr="00541E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000000" w:themeColor="text1"/>
              <w:bottom w:val="nil"/>
            </w:tcBorders>
          </w:tcPr>
          <w:p w14:paraId="4FA6536C" w14:textId="77777777" w:rsidR="00541E1D" w:rsidRDefault="00541E1D" w:rsidP="00541E1D">
            <w:pPr>
              <w:rPr>
                <w:moveTo w:id="8041" w:author="Peter Arbogast" w:date="2019-06-13T14:06:00Z"/>
              </w:rPr>
            </w:pPr>
            <w:moveTo w:id="8042" w:author="Peter Arbogast" w:date="2019-06-13T14:06:00Z">
              <w:r w:rsidRPr="002C1C58">
                <w:t>OracleLicenseMetric</w:t>
              </w:r>
            </w:moveTo>
          </w:p>
        </w:tc>
        <w:tc>
          <w:tcPr>
            <w:tcW w:w="0" w:type="dxa"/>
          </w:tcPr>
          <w:p w14:paraId="3ADB2955" w14:textId="77777777" w:rsidR="00541E1D" w:rsidRDefault="00541E1D" w:rsidP="00541E1D">
            <w:pPr>
              <w:cnfStyle w:val="000000100000" w:firstRow="0" w:lastRow="0" w:firstColumn="0" w:lastColumn="0" w:oddVBand="0" w:evenVBand="0" w:oddHBand="1" w:evenHBand="0" w:firstRowFirstColumn="0" w:firstRowLastColumn="0" w:lastRowFirstColumn="0" w:lastRowLastColumn="0"/>
              <w:rPr>
                <w:moveTo w:id="8043" w:author="Peter Arbogast" w:date="2019-06-13T14:06:00Z"/>
              </w:rPr>
            </w:pPr>
            <w:moveTo w:id="8044" w:author="Peter Arbogast" w:date="2019-06-13T14:06:00Z">
              <w:r>
                <w:t>Null</w:t>
              </w:r>
            </w:moveTo>
          </w:p>
        </w:tc>
        <w:tc>
          <w:tcPr>
            <w:tcW w:w="0" w:type="dxa"/>
          </w:tcPr>
          <w:p w14:paraId="04CD6638" w14:textId="77777777" w:rsidR="00541E1D" w:rsidRDefault="00541E1D" w:rsidP="00541E1D">
            <w:pPr>
              <w:cnfStyle w:val="000000100000" w:firstRow="0" w:lastRow="0" w:firstColumn="0" w:lastColumn="0" w:oddVBand="0" w:evenVBand="0" w:oddHBand="1" w:evenHBand="0" w:firstRowFirstColumn="0" w:firstRowLastColumn="0" w:lastRowFirstColumn="0" w:lastRowLastColumn="0"/>
              <w:rPr>
                <w:moveTo w:id="8045" w:author="Peter Arbogast" w:date="2019-06-13T14:06:00Z"/>
              </w:rPr>
            </w:pPr>
            <w:moveTo w:id="8046" w:author="Peter Arbogast" w:date="2019-06-13T14:06:00Z">
              <w:r>
                <w:t>Raynet or Oracle Used, then LicenseResult is 1</w:t>
              </w:r>
            </w:moveTo>
          </w:p>
        </w:tc>
      </w:tr>
      <w:tr w:rsidR="00541E1D" w14:paraId="5ADD9C33" w14:textId="77777777" w:rsidTr="00541E1D">
        <w:tc>
          <w:tcPr>
            <w:cnfStyle w:val="001000000000" w:firstRow="0" w:lastRow="0" w:firstColumn="1" w:lastColumn="0" w:oddVBand="0" w:evenVBand="0" w:oddHBand="0" w:evenHBand="0" w:firstRowFirstColumn="0" w:firstRowLastColumn="0" w:lastRowFirstColumn="0" w:lastRowLastColumn="0"/>
            <w:tcW w:w="0" w:type="dxa"/>
            <w:tcBorders>
              <w:top w:val="nil"/>
              <w:bottom w:val="nil"/>
            </w:tcBorders>
          </w:tcPr>
          <w:p w14:paraId="14D8D1BA" w14:textId="77777777" w:rsidR="00541E1D" w:rsidRPr="002C1C58" w:rsidRDefault="00541E1D" w:rsidP="00541E1D">
            <w:pPr>
              <w:rPr>
                <w:moveTo w:id="8047" w:author="Peter Arbogast" w:date="2019-06-13T14:06:00Z"/>
              </w:rPr>
            </w:pPr>
          </w:p>
        </w:tc>
        <w:tc>
          <w:tcPr>
            <w:tcW w:w="0" w:type="dxa"/>
          </w:tcPr>
          <w:p w14:paraId="5CF27C00" w14:textId="77777777" w:rsidR="00541E1D" w:rsidRDefault="00541E1D" w:rsidP="00541E1D">
            <w:pPr>
              <w:cnfStyle w:val="000000000000" w:firstRow="0" w:lastRow="0" w:firstColumn="0" w:lastColumn="0" w:oddVBand="0" w:evenVBand="0" w:oddHBand="0" w:evenHBand="0" w:firstRowFirstColumn="0" w:firstRowLastColumn="0" w:lastRowFirstColumn="0" w:lastRowLastColumn="0"/>
              <w:rPr>
                <w:moveTo w:id="8048" w:author="Peter Arbogast" w:date="2019-06-13T14:06:00Z"/>
              </w:rPr>
            </w:pPr>
            <w:moveTo w:id="8049" w:author="Peter Arbogast" w:date="2019-06-13T14:06:00Z">
              <w:r>
                <w:t>Raynet</w:t>
              </w:r>
            </w:moveTo>
          </w:p>
        </w:tc>
        <w:tc>
          <w:tcPr>
            <w:tcW w:w="0" w:type="dxa"/>
          </w:tcPr>
          <w:p w14:paraId="5D8BE503" w14:textId="77777777" w:rsidR="00541E1D" w:rsidRDefault="00541E1D" w:rsidP="00541E1D">
            <w:pPr>
              <w:cnfStyle w:val="000000000000" w:firstRow="0" w:lastRow="0" w:firstColumn="0" w:lastColumn="0" w:oddVBand="0" w:evenVBand="0" w:oddHBand="0" w:evenHBand="0" w:firstRowFirstColumn="0" w:firstRowLastColumn="0" w:lastRowFirstColumn="0" w:lastRowLastColumn="0"/>
              <w:rPr>
                <w:moveTo w:id="8050" w:author="Peter Arbogast" w:date="2019-06-13T14:06:00Z"/>
              </w:rPr>
            </w:pPr>
            <w:moveTo w:id="8051" w:author="Peter Arbogast" w:date="2019-06-13T14:06:00Z">
              <w:r>
                <w:t>Only Raynet Inventory Used, is used for LicenseResult</w:t>
              </w:r>
            </w:moveTo>
          </w:p>
        </w:tc>
      </w:tr>
      <w:tr w:rsidR="00541E1D" w14:paraId="6766D814" w14:textId="77777777" w:rsidTr="00541E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il"/>
            </w:tcBorders>
          </w:tcPr>
          <w:p w14:paraId="02BE30E4" w14:textId="77777777" w:rsidR="00541E1D" w:rsidRPr="002C1C58" w:rsidRDefault="00541E1D" w:rsidP="00541E1D">
            <w:pPr>
              <w:rPr>
                <w:moveTo w:id="8052" w:author="Peter Arbogast" w:date="2019-06-13T14:06:00Z"/>
              </w:rPr>
            </w:pPr>
          </w:p>
        </w:tc>
        <w:tc>
          <w:tcPr>
            <w:tcW w:w="0" w:type="dxa"/>
          </w:tcPr>
          <w:p w14:paraId="55663E91" w14:textId="77777777" w:rsidR="00541E1D" w:rsidRDefault="00541E1D" w:rsidP="00541E1D">
            <w:pPr>
              <w:cnfStyle w:val="000000100000" w:firstRow="0" w:lastRow="0" w:firstColumn="0" w:lastColumn="0" w:oddVBand="0" w:evenVBand="0" w:oddHBand="1" w:evenHBand="0" w:firstRowFirstColumn="0" w:firstRowLastColumn="0" w:lastRowFirstColumn="0" w:lastRowLastColumn="0"/>
              <w:rPr>
                <w:moveTo w:id="8053" w:author="Peter Arbogast" w:date="2019-06-13T14:06:00Z"/>
              </w:rPr>
            </w:pPr>
            <w:moveTo w:id="8054" w:author="Peter Arbogast" w:date="2019-06-13T14:06:00Z">
              <w:r>
                <w:t>Oracle</w:t>
              </w:r>
            </w:moveTo>
          </w:p>
        </w:tc>
        <w:tc>
          <w:tcPr>
            <w:tcW w:w="0" w:type="dxa"/>
          </w:tcPr>
          <w:p w14:paraId="4E7B332B" w14:textId="77777777" w:rsidR="00541E1D" w:rsidRDefault="00541E1D" w:rsidP="00541E1D">
            <w:pPr>
              <w:cnfStyle w:val="000000100000" w:firstRow="0" w:lastRow="0" w:firstColumn="0" w:lastColumn="0" w:oddVBand="0" w:evenVBand="0" w:oddHBand="1" w:evenHBand="0" w:firstRowFirstColumn="0" w:firstRowLastColumn="0" w:lastRowFirstColumn="0" w:lastRowLastColumn="0"/>
              <w:rPr>
                <w:moveTo w:id="8055" w:author="Peter Arbogast" w:date="2019-06-13T14:06:00Z"/>
              </w:rPr>
            </w:pPr>
            <w:moveTo w:id="8056" w:author="Peter Arbogast" w:date="2019-06-13T14:06:00Z">
              <w:r>
                <w:t>Only Oracle Inventory Used, is used for LicenseResult</w:t>
              </w:r>
            </w:moveTo>
          </w:p>
        </w:tc>
      </w:tr>
      <w:moveToRangeEnd w:id="8033"/>
    </w:tbl>
    <w:p w14:paraId="2CBC67B0" w14:textId="77777777" w:rsidR="00541E1D" w:rsidRDefault="00541E1D" w:rsidP="00541E1D">
      <w:pPr>
        <w:rPr>
          <w:ins w:id="8057" w:author="Peter Arbogast [2]" w:date="2019-03-22T17:31:00Z"/>
        </w:rPr>
        <w:pPrChange w:id="8058" w:author="Peter Arbogast" w:date="2019-06-13T14:06:00Z">
          <w:pPr/>
        </w:pPrChange>
      </w:pPr>
    </w:p>
    <w:p w14:paraId="421A9539" w14:textId="77777777" w:rsidR="00936A98" w:rsidRPr="00936A98" w:rsidRDefault="00936A98"/>
    <w:sectPr w:rsidR="00936A98" w:rsidRPr="00936A9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F193B"/>
    <w:multiLevelType w:val="hybridMultilevel"/>
    <w:tmpl w:val="26085D58"/>
    <w:lvl w:ilvl="0" w:tplc="2AE27B84">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3E5B40"/>
    <w:multiLevelType w:val="multilevel"/>
    <w:tmpl w:val="E81289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8605486"/>
    <w:multiLevelType w:val="hybridMultilevel"/>
    <w:tmpl w:val="D174D280"/>
    <w:lvl w:ilvl="0" w:tplc="2AE27B84">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8C02F7B"/>
    <w:multiLevelType w:val="hybridMultilevel"/>
    <w:tmpl w:val="58345C28"/>
    <w:lvl w:ilvl="0" w:tplc="2AE27B84">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DA1660C"/>
    <w:multiLevelType w:val="hybridMultilevel"/>
    <w:tmpl w:val="6D607BDC"/>
    <w:lvl w:ilvl="0" w:tplc="2AE27B84">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2501818"/>
    <w:multiLevelType w:val="hybridMultilevel"/>
    <w:tmpl w:val="FDFC574A"/>
    <w:lvl w:ilvl="0" w:tplc="2AE27B84">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E5382F"/>
    <w:multiLevelType w:val="hybridMultilevel"/>
    <w:tmpl w:val="217CEBC4"/>
    <w:lvl w:ilvl="0" w:tplc="2AE27B84">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FB30A7"/>
    <w:multiLevelType w:val="hybridMultilevel"/>
    <w:tmpl w:val="43DA4F5A"/>
    <w:lvl w:ilvl="0" w:tplc="2AE27B84">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8D80E8B"/>
    <w:multiLevelType w:val="hybridMultilevel"/>
    <w:tmpl w:val="CC16EB14"/>
    <w:lvl w:ilvl="0" w:tplc="2AE27B84">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B407661"/>
    <w:multiLevelType w:val="hybridMultilevel"/>
    <w:tmpl w:val="800AA40A"/>
    <w:lvl w:ilvl="0" w:tplc="2AE27B84">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CA74CF9"/>
    <w:multiLevelType w:val="hybridMultilevel"/>
    <w:tmpl w:val="50C02A0E"/>
    <w:lvl w:ilvl="0" w:tplc="2AE27B84">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CCD7F7C"/>
    <w:multiLevelType w:val="hybridMultilevel"/>
    <w:tmpl w:val="1A7C7E74"/>
    <w:lvl w:ilvl="0" w:tplc="2AE27B84">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6534688"/>
    <w:multiLevelType w:val="hybridMultilevel"/>
    <w:tmpl w:val="17AED16C"/>
    <w:lvl w:ilvl="0" w:tplc="2AE27B84">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B01DD5"/>
    <w:multiLevelType w:val="hybridMultilevel"/>
    <w:tmpl w:val="3836D6D6"/>
    <w:lvl w:ilvl="0" w:tplc="2AE27B84">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EC120DB"/>
    <w:multiLevelType w:val="hybridMultilevel"/>
    <w:tmpl w:val="3D7C4EA4"/>
    <w:lvl w:ilvl="0" w:tplc="2AE27B84">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5E64E56"/>
    <w:multiLevelType w:val="hybridMultilevel"/>
    <w:tmpl w:val="7E9A4A80"/>
    <w:lvl w:ilvl="0" w:tplc="9A009DAC">
      <w:start w:val="1"/>
      <w:numFmt w:val="decimal"/>
      <w:lvlText w:val="%1"/>
      <w:lvlJc w:val="left"/>
      <w:pPr>
        <w:ind w:left="975" w:hanging="61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BF35E33"/>
    <w:multiLevelType w:val="hybridMultilevel"/>
    <w:tmpl w:val="054EEA46"/>
    <w:lvl w:ilvl="0" w:tplc="2AE27B84">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4520D8C"/>
    <w:multiLevelType w:val="hybridMultilevel"/>
    <w:tmpl w:val="CD32B30E"/>
    <w:lvl w:ilvl="0" w:tplc="2AE27B84">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BED4A7F"/>
    <w:multiLevelType w:val="hybridMultilevel"/>
    <w:tmpl w:val="6C4E47C8"/>
    <w:lvl w:ilvl="0" w:tplc="2AE27B84">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F545580"/>
    <w:multiLevelType w:val="hybridMultilevel"/>
    <w:tmpl w:val="AE12748E"/>
    <w:lvl w:ilvl="0" w:tplc="2AE27B84">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1EE3B7C"/>
    <w:multiLevelType w:val="hybridMultilevel"/>
    <w:tmpl w:val="A3580BFA"/>
    <w:lvl w:ilvl="0" w:tplc="2AE27B84">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25A64C5"/>
    <w:multiLevelType w:val="hybridMultilevel"/>
    <w:tmpl w:val="36526512"/>
    <w:lvl w:ilvl="0" w:tplc="2AE27B84">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BDB0C1B"/>
    <w:multiLevelType w:val="hybridMultilevel"/>
    <w:tmpl w:val="65B40F6A"/>
    <w:lvl w:ilvl="0" w:tplc="AC748E7A">
      <w:start w:val="1"/>
      <w:numFmt w:val="decimal"/>
      <w:lvlText w:val="%1"/>
      <w:lvlJc w:val="left"/>
      <w:pPr>
        <w:ind w:left="1440" w:hanging="72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3" w15:restartNumberingAfterBreak="0">
    <w:nsid w:val="6EA92760"/>
    <w:multiLevelType w:val="hybridMultilevel"/>
    <w:tmpl w:val="8940F530"/>
    <w:lvl w:ilvl="0" w:tplc="2AE27B84">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0567594"/>
    <w:multiLevelType w:val="hybridMultilevel"/>
    <w:tmpl w:val="22405E4E"/>
    <w:lvl w:ilvl="0" w:tplc="2AE27B84">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6FC062D"/>
    <w:multiLevelType w:val="hybridMultilevel"/>
    <w:tmpl w:val="F16C4FE4"/>
    <w:lvl w:ilvl="0" w:tplc="F42C01CA">
      <w:start w:val="1"/>
      <w:numFmt w:val="decimal"/>
      <w:lvlText w:val="%1"/>
      <w:lvlJc w:val="left"/>
      <w:pPr>
        <w:ind w:left="975" w:hanging="61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B832A14"/>
    <w:multiLevelType w:val="hybridMultilevel"/>
    <w:tmpl w:val="0DAAAD38"/>
    <w:lvl w:ilvl="0" w:tplc="2AE27B84">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26"/>
  </w:num>
  <w:num w:numId="4">
    <w:abstractNumId w:val="21"/>
  </w:num>
  <w:num w:numId="5">
    <w:abstractNumId w:val="14"/>
  </w:num>
  <w:num w:numId="6">
    <w:abstractNumId w:val="11"/>
  </w:num>
  <w:num w:numId="7">
    <w:abstractNumId w:val="0"/>
  </w:num>
  <w:num w:numId="8">
    <w:abstractNumId w:val="19"/>
  </w:num>
  <w:num w:numId="9">
    <w:abstractNumId w:val="18"/>
  </w:num>
  <w:num w:numId="10">
    <w:abstractNumId w:val="20"/>
  </w:num>
  <w:num w:numId="11">
    <w:abstractNumId w:val="12"/>
  </w:num>
  <w:num w:numId="12">
    <w:abstractNumId w:val="24"/>
  </w:num>
  <w:num w:numId="13">
    <w:abstractNumId w:val="7"/>
  </w:num>
  <w:num w:numId="14">
    <w:abstractNumId w:val="13"/>
  </w:num>
  <w:num w:numId="15">
    <w:abstractNumId w:val="5"/>
  </w:num>
  <w:num w:numId="16">
    <w:abstractNumId w:val="17"/>
  </w:num>
  <w:num w:numId="17">
    <w:abstractNumId w:val="6"/>
  </w:num>
  <w:num w:numId="18">
    <w:abstractNumId w:val="10"/>
  </w:num>
  <w:num w:numId="19">
    <w:abstractNumId w:val="9"/>
  </w:num>
  <w:num w:numId="20">
    <w:abstractNumId w:val="3"/>
  </w:num>
  <w:num w:numId="21">
    <w:abstractNumId w:val="16"/>
  </w:num>
  <w:num w:numId="22">
    <w:abstractNumId w:val="2"/>
  </w:num>
  <w:num w:numId="23">
    <w:abstractNumId w:val="23"/>
  </w:num>
  <w:num w:numId="24">
    <w:abstractNumId w:val="15"/>
  </w:num>
  <w:num w:numId="25">
    <w:abstractNumId w:val="4"/>
  </w:num>
  <w:num w:numId="26">
    <w:abstractNumId w:val="25"/>
  </w:num>
  <w:num w:numId="27">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ter Arbogast">
    <w15:presenceInfo w15:providerId="AD" w15:userId="S::p.arbogast@raynet.de::d29176c0-edbd-4208-8622-173bce51baff"/>
  </w15:person>
  <w15:person w15:author="Andreas Gieseke">
    <w15:presenceInfo w15:providerId="AD" w15:userId="S-1-5-21-2426225119-3194715858-896965019-1213"/>
  </w15:person>
  <w15:person w15:author="Peter Arbogast [2]">
    <w15:presenceInfo w15:providerId="AD" w15:userId="S-1-5-21-2426225119-3194715858-896965019-11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3AF"/>
    <w:rsid w:val="000049E2"/>
    <w:rsid w:val="000106F1"/>
    <w:rsid w:val="00015305"/>
    <w:rsid w:val="00015514"/>
    <w:rsid w:val="00021A2F"/>
    <w:rsid w:val="00073C99"/>
    <w:rsid w:val="00082992"/>
    <w:rsid w:val="00101534"/>
    <w:rsid w:val="00103469"/>
    <w:rsid w:val="0013070D"/>
    <w:rsid w:val="001333A3"/>
    <w:rsid w:val="0013528D"/>
    <w:rsid w:val="00140E72"/>
    <w:rsid w:val="00145A20"/>
    <w:rsid w:val="00145CE5"/>
    <w:rsid w:val="001466DF"/>
    <w:rsid w:val="00147A34"/>
    <w:rsid w:val="00163686"/>
    <w:rsid w:val="00175F84"/>
    <w:rsid w:val="00196C2C"/>
    <w:rsid w:val="001B28CD"/>
    <w:rsid w:val="001C4B10"/>
    <w:rsid w:val="001D33C7"/>
    <w:rsid w:val="001E0E68"/>
    <w:rsid w:val="00206067"/>
    <w:rsid w:val="00221261"/>
    <w:rsid w:val="00246711"/>
    <w:rsid w:val="00260633"/>
    <w:rsid w:val="00273632"/>
    <w:rsid w:val="00280972"/>
    <w:rsid w:val="00286D31"/>
    <w:rsid w:val="0029303B"/>
    <w:rsid w:val="002944D6"/>
    <w:rsid w:val="00294858"/>
    <w:rsid w:val="002A791C"/>
    <w:rsid w:val="002C1C58"/>
    <w:rsid w:val="002D0EA7"/>
    <w:rsid w:val="002F3574"/>
    <w:rsid w:val="00310977"/>
    <w:rsid w:val="00321A49"/>
    <w:rsid w:val="003537EA"/>
    <w:rsid w:val="00363399"/>
    <w:rsid w:val="00387764"/>
    <w:rsid w:val="0039056C"/>
    <w:rsid w:val="003B01D0"/>
    <w:rsid w:val="003B6CAA"/>
    <w:rsid w:val="003C35E2"/>
    <w:rsid w:val="003C4B6A"/>
    <w:rsid w:val="003D257F"/>
    <w:rsid w:val="00417D4E"/>
    <w:rsid w:val="0046196B"/>
    <w:rsid w:val="004822DE"/>
    <w:rsid w:val="004839B6"/>
    <w:rsid w:val="004B2A4A"/>
    <w:rsid w:val="004C64D7"/>
    <w:rsid w:val="0050561D"/>
    <w:rsid w:val="00510C38"/>
    <w:rsid w:val="00511CC1"/>
    <w:rsid w:val="00541E1D"/>
    <w:rsid w:val="00556F1D"/>
    <w:rsid w:val="0056372D"/>
    <w:rsid w:val="00564998"/>
    <w:rsid w:val="00566F84"/>
    <w:rsid w:val="00587B57"/>
    <w:rsid w:val="005A0DC4"/>
    <w:rsid w:val="005B083B"/>
    <w:rsid w:val="005B5A8F"/>
    <w:rsid w:val="005D6D5B"/>
    <w:rsid w:val="005F5EEA"/>
    <w:rsid w:val="00604867"/>
    <w:rsid w:val="00646EF9"/>
    <w:rsid w:val="00657086"/>
    <w:rsid w:val="00661955"/>
    <w:rsid w:val="00667BAF"/>
    <w:rsid w:val="0069152D"/>
    <w:rsid w:val="006B6F53"/>
    <w:rsid w:val="006D0788"/>
    <w:rsid w:val="006D2924"/>
    <w:rsid w:val="006D74CB"/>
    <w:rsid w:val="006E63A8"/>
    <w:rsid w:val="00702906"/>
    <w:rsid w:val="00711475"/>
    <w:rsid w:val="007230A0"/>
    <w:rsid w:val="007372F5"/>
    <w:rsid w:val="00767BB8"/>
    <w:rsid w:val="007849C7"/>
    <w:rsid w:val="0079006A"/>
    <w:rsid w:val="007B038F"/>
    <w:rsid w:val="007B1E67"/>
    <w:rsid w:val="007D6C65"/>
    <w:rsid w:val="007E2223"/>
    <w:rsid w:val="007E430C"/>
    <w:rsid w:val="007F5474"/>
    <w:rsid w:val="007F68C6"/>
    <w:rsid w:val="0080794B"/>
    <w:rsid w:val="00822162"/>
    <w:rsid w:val="00845C3E"/>
    <w:rsid w:val="0087081B"/>
    <w:rsid w:val="00883C3D"/>
    <w:rsid w:val="00885FA1"/>
    <w:rsid w:val="008970C7"/>
    <w:rsid w:val="008A1BFD"/>
    <w:rsid w:val="008D5118"/>
    <w:rsid w:val="009021AC"/>
    <w:rsid w:val="00936A98"/>
    <w:rsid w:val="00946CF4"/>
    <w:rsid w:val="00966381"/>
    <w:rsid w:val="00967384"/>
    <w:rsid w:val="00983624"/>
    <w:rsid w:val="009C4879"/>
    <w:rsid w:val="009C546D"/>
    <w:rsid w:val="009D3CE7"/>
    <w:rsid w:val="00A24A78"/>
    <w:rsid w:val="00A37D24"/>
    <w:rsid w:val="00A404AB"/>
    <w:rsid w:val="00A64FF4"/>
    <w:rsid w:val="00A6590A"/>
    <w:rsid w:val="00A7169F"/>
    <w:rsid w:val="00A73389"/>
    <w:rsid w:val="00A7663B"/>
    <w:rsid w:val="00A849E3"/>
    <w:rsid w:val="00AB514B"/>
    <w:rsid w:val="00AF376F"/>
    <w:rsid w:val="00B04F77"/>
    <w:rsid w:val="00B0514A"/>
    <w:rsid w:val="00B2258D"/>
    <w:rsid w:val="00B533DB"/>
    <w:rsid w:val="00B57017"/>
    <w:rsid w:val="00B91B22"/>
    <w:rsid w:val="00BF45CE"/>
    <w:rsid w:val="00C12C29"/>
    <w:rsid w:val="00C13A2B"/>
    <w:rsid w:val="00C1525C"/>
    <w:rsid w:val="00C25DA9"/>
    <w:rsid w:val="00C2740F"/>
    <w:rsid w:val="00C33647"/>
    <w:rsid w:val="00C3786C"/>
    <w:rsid w:val="00C43E00"/>
    <w:rsid w:val="00C448A9"/>
    <w:rsid w:val="00C44B42"/>
    <w:rsid w:val="00C47AAE"/>
    <w:rsid w:val="00C54D25"/>
    <w:rsid w:val="00C573B8"/>
    <w:rsid w:val="00C723D0"/>
    <w:rsid w:val="00C9375F"/>
    <w:rsid w:val="00C96A28"/>
    <w:rsid w:val="00CE1246"/>
    <w:rsid w:val="00CE5E62"/>
    <w:rsid w:val="00CF23AF"/>
    <w:rsid w:val="00CF6497"/>
    <w:rsid w:val="00D142D8"/>
    <w:rsid w:val="00D263E1"/>
    <w:rsid w:val="00D27C55"/>
    <w:rsid w:val="00D52A18"/>
    <w:rsid w:val="00D80A6C"/>
    <w:rsid w:val="00D95241"/>
    <w:rsid w:val="00DB25E6"/>
    <w:rsid w:val="00DD36D8"/>
    <w:rsid w:val="00DE61C1"/>
    <w:rsid w:val="00DF7F5E"/>
    <w:rsid w:val="00E21F7E"/>
    <w:rsid w:val="00E4341C"/>
    <w:rsid w:val="00E476A6"/>
    <w:rsid w:val="00E834D8"/>
    <w:rsid w:val="00EA594A"/>
    <w:rsid w:val="00EC27A3"/>
    <w:rsid w:val="00ED00BC"/>
    <w:rsid w:val="00ED6F43"/>
    <w:rsid w:val="00F633D0"/>
    <w:rsid w:val="00F63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CC161"/>
  <w15:chartTrackingRefBased/>
  <w15:docId w15:val="{2286AECA-9D16-48D6-B14B-8FE32A7A5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23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F23A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A594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C54D2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3AF"/>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CF23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
    <w:name w:val="Grid Table 4"/>
    <w:basedOn w:val="TableNormal"/>
    <w:uiPriority w:val="49"/>
    <w:rsid w:val="00CF23A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ListParagraph">
    <w:name w:val="List Paragraph"/>
    <w:basedOn w:val="Normal"/>
    <w:uiPriority w:val="34"/>
    <w:qFormat/>
    <w:rsid w:val="00CF23AF"/>
    <w:pPr>
      <w:ind w:left="720"/>
      <w:contextualSpacing/>
    </w:pPr>
  </w:style>
  <w:style w:type="character" w:customStyle="1" w:styleId="Heading2Char">
    <w:name w:val="Heading 2 Char"/>
    <w:basedOn w:val="DefaultParagraphFont"/>
    <w:link w:val="Heading2"/>
    <w:uiPriority w:val="9"/>
    <w:rsid w:val="00CF23A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A594A"/>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C54D25"/>
    <w:rPr>
      <w:rFonts w:asciiTheme="majorHAnsi" w:eastAsiaTheme="majorEastAsia" w:hAnsiTheme="majorHAnsi" w:cstheme="majorBidi"/>
      <w:i/>
      <w:iCs/>
      <w:color w:val="2F5496" w:themeColor="accent1" w:themeShade="BF"/>
    </w:rPr>
  </w:style>
  <w:style w:type="paragraph" w:styleId="BalloonText">
    <w:name w:val="Balloon Text"/>
    <w:basedOn w:val="Normal"/>
    <w:link w:val="BalloonTextChar"/>
    <w:uiPriority w:val="99"/>
    <w:semiHidden/>
    <w:unhideWhenUsed/>
    <w:rsid w:val="004619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196B"/>
    <w:rPr>
      <w:rFonts w:ascii="Segoe UI" w:hAnsi="Segoe UI" w:cs="Segoe UI"/>
      <w:sz w:val="18"/>
      <w:szCs w:val="18"/>
    </w:rPr>
  </w:style>
  <w:style w:type="paragraph" w:styleId="TOCHeading">
    <w:name w:val="TOC Heading"/>
    <w:basedOn w:val="Heading1"/>
    <w:next w:val="Normal"/>
    <w:uiPriority w:val="39"/>
    <w:unhideWhenUsed/>
    <w:qFormat/>
    <w:rsid w:val="003B6CAA"/>
    <w:pPr>
      <w:outlineLvl w:val="9"/>
    </w:pPr>
  </w:style>
  <w:style w:type="paragraph" w:styleId="TOC1">
    <w:name w:val="toc 1"/>
    <w:basedOn w:val="Normal"/>
    <w:next w:val="Normal"/>
    <w:autoRedefine/>
    <w:uiPriority w:val="39"/>
    <w:unhideWhenUsed/>
    <w:rsid w:val="003B6CAA"/>
    <w:pPr>
      <w:spacing w:after="100"/>
    </w:pPr>
  </w:style>
  <w:style w:type="paragraph" w:styleId="TOC2">
    <w:name w:val="toc 2"/>
    <w:basedOn w:val="Normal"/>
    <w:next w:val="Normal"/>
    <w:autoRedefine/>
    <w:uiPriority w:val="39"/>
    <w:unhideWhenUsed/>
    <w:rsid w:val="003B6CAA"/>
    <w:pPr>
      <w:spacing w:after="100"/>
      <w:ind w:left="220"/>
    </w:pPr>
  </w:style>
  <w:style w:type="paragraph" w:styleId="TOC3">
    <w:name w:val="toc 3"/>
    <w:basedOn w:val="Normal"/>
    <w:next w:val="Normal"/>
    <w:autoRedefine/>
    <w:uiPriority w:val="39"/>
    <w:unhideWhenUsed/>
    <w:rsid w:val="003B6CAA"/>
    <w:pPr>
      <w:spacing w:after="100"/>
      <w:ind w:left="440"/>
    </w:pPr>
  </w:style>
  <w:style w:type="paragraph" w:styleId="TOC4">
    <w:name w:val="toc 4"/>
    <w:basedOn w:val="Normal"/>
    <w:next w:val="Normal"/>
    <w:autoRedefine/>
    <w:uiPriority w:val="39"/>
    <w:unhideWhenUsed/>
    <w:rsid w:val="003B6CAA"/>
    <w:pPr>
      <w:spacing w:after="100"/>
      <w:ind w:left="660"/>
    </w:pPr>
    <w:rPr>
      <w:rFonts w:eastAsiaTheme="minorEastAsia"/>
      <w:lang w:val="de-DE" w:eastAsia="de-DE"/>
    </w:rPr>
  </w:style>
  <w:style w:type="paragraph" w:styleId="TOC5">
    <w:name w:val="toc 5"/>
    <w:basedOn w:val="Normal"/>
    <w:next w:val="Normal"/>
    <w:autoRedefine/>
    <w:uiPriority w:val="39"/>
    <w:unhideWhenUsed/>
    <w:rsid w:val="003B6CAA"/>
    <w:pPr>
      <w:spacing w:after="100"/>
      <w:ind w:left="880"/>
    </w:pPr>
    <w:rPr>
      <w:rFonts w:eastAsiaTheme="minorEastAsia"/>
      <w:lang w:val="de-DE" w:eastAsia="de-DE"/>
    </w:rPr>
  </w:style>
  <w:style w:type="paragraph" w:styleId="TOC6">
    <w:name w:val="toc 6"/>
    <w:basedOn w:val="Normal"/>
    <w:next w:val="Normal"/>
    <w:autoRedefine/>
    <w:uiPriority w:val="39"/>
    <w:unhideWhenUsed/>
    <w:rsid w:val="003B6CAA"/>
    <w:pPr>
      <w:spacing w:after="100"/>
      <w:ind w:left="1100"/>
    </w:pPr>
    <w:rPr>
      <w:rFonts w:eastAsiaTheme="minorEastAsia"/>
      <w:lang w:val="de-DE" w:eastAsia="de-DE"/>
    </w:rPr>
  </w:style>
  <w:style w:type="paragraph" w:styleId="TOC7">
    <w:name w:val="toc 7"/>
    <w:basedOn w:val="Normal"/>
    <w:next w:val="Normal"/>
    <w:autoRedefine/>
    <w:uiPriority w:val="39"/>
    <w:unhideWhenUsed/>
    <w:rsid w:val="003B6CAA"/>
    <w:pPr>
      <w:spacing w:after="100"/>
      <w:ind w:left="1320"/>
    </w:pPr>
    <w:rPr>
      <w:rFonts w:eastAsiaTheme="minorEastAsia"/>
      <w:lang w:val="de-DE" w:eastAsia="de-DE"/>
    </w:rPr>
  </w:style>
  <w:style w:type="paragraph" w:styleId="TOC8">
    <w:name w:val="toc 8"/>
    <w:basedOn w:val="Normal"/>
    <w:next w:val="Normal"/>
    <w:autoRedefine/>
    <w:uiPriority w:val="39"/>
    <w:unhideWhenUsed/>
    <w:rsid w:val="003B6CAA"/>
    <w:pPr>
      <w:spacing w:after="100"/>
      <w:ind w:left="1540"/>
    </w:pPr>
    <w:rPr>
      <w:rFonts w:eastAsiaTheme="minorEastAsia"/>
      <w:lang w:val="de-DE" w:eastAsia="de-DE"/>
    </w:rPr>
  </w:style>
  <w:style w:type="paragraph" w:styleId="TOC9">
    <w:name w:val="toc 9"/>
    <w:basedOn w:val="Normal"/>
    <w:next w:val="Normal"/>
    <w:autoRedefine/>
    <w:uiPriority w:val="39"/>
    <w:unhideWhenUsed/>
    <w:rsid w:val="003B6CAA"/>
    <w:pPr>
      <w:spacing w:after="100"/>
      <w:ind w:left="1760"/>
    </w:pPr>
    <w:rPr>
      <w:rFonts w:eastAsiaTheme="minorEastAsia"/>
      <w:lang w:val="de-DE" w:eastAsia="de-DE"/>
    </w:rPr>
  </w:style>
  <w:style w:type="character" w:styleId="Hyperlink">
    <w:name w:val="Hyperlink"/>
    <w:basedOn w:val="DefaultParagraphFont"/>
    <w:uiPriority w:val="99"/>
    <w:unhideWhenUsed/>
    <w:rsid w:val="003B6CAA"/>
    <w:rPr>
      <w:color w:val="0563C1" w:themeColor="hyperlink"/>
      <w:u w:val="single"/>
    </w:rPr>
  </w:style>
  <w:style w:type="character" w:styleId="UnresolvedMention">
    <w:name w:val="Unresolved Mention"/>
    <w:basedOn w:val="DefaultParagraphFont"/>
    <w:uiPriority w:val="99"/>
    <w:semiHidden/>
    <w:unhideWhenUsed/>
    <w:rsid w:val="003B6C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532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ADB5E-2571-43E5-8A33-9E88FDD8A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75</Pages>
  <Words>12514</Words>
  <Characters>78840</Characters>
  <Application>Microsoft Office Word</Application>
  <DocSecurity>0</DocSecurity>
  <Lines>657</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Arbogast</dc:creator>
  <cp:keywords/>
  <dc:description/>
  <cp:lastModifiedBy>Peter Arbogast</cp:lastModifiedBy>
  <cp:revision>36</cp:revision>
  <dcterms:created xsi:type="dcterms:W3CDTF">2018-12-20T12:02:00Z</dcterms:created>
  <dcterms:modified xsi:type="dcterms:W3CDTF">2019-06-13T14:45:00Z</dcterms:modified>
</cp:coreProperties>
</file>